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467C11" w14:textId="77777777" w:rsidR="00717E1B" w:rsidRPr="00251473" w:rsidRDefault="00032709" w:rsidP="00717E1B">
      <w:pPr>
        <w:spacing w:after="0" w:line="200" w:lineRule="exact"/>
        <w:rPr>
          <w:sz w:val="20"/>
          <w:szCs w:val="20"/>
          <w:lang w:val="en-GB"/>
        </w:rPr>
      </w:pPr>
      <w:r w:rsidRPr="00251473">
        <w:rPr>
          <w:noProof/>
          <w:lang w:val="en-GB"/>
        </w:rPr>
        <mc:AlternateContent>
          <mc:Choice Requires="wpg">
            <w:drawing>
              <wp:anchor distT="0" distB="0" distL="114300" distR="114300" simplePos="0" relativeHeight="251657216" behindDoc="1" locked="0" layoutInCell="1" allowOverlap="1" wp14:anchorId="6C09C7CA" wp14:editId="4E427D67">
                <wp:simplePos x="0" y="0"/>
                <wp:positionH relativeFrom="page">
                  <wp:posOffset>2451100</wp:posOffset>
                </wp:positionH>
                <wp:positionV relativeFrom="page">
                  <wp:posOffset>764540</wp:posOffset>
                </wp:positionV>
                <wp:extent cx="4437380" cy="59690"/>
                <wp:effectExtent l="0" t="19050" r="127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37380" cy="59690"/>
                          <a:chOff x="3285" y="1204"/>
                          <a:chExt cx="7496" cy="2"/>
                        </a:xfrm>
                      </wpg:grpSpPr>
                      <wps:wsp>
                        <wps:cNvPr id="23" name="Freeform 25"/>
                        <wps:cNvSpPr>
                          <a:spLocks noChangeArrowheads="1"/>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B27D8E" id="Group 24" o:spid="_x0000_s1026" style="position:absolute;margin-left:193pt;margin-top:60.2pt;width:349.4pt;height:4.7pt;z-index:-251659264;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" path="m,l7496,e" filled="f" strokeweight=".84808mm">
                  <v:path o:connecttype="custom" o:connectlocs="0,0;7496,0" o:connectangles="0,0"/>
                </v:shape>
                <w10:wrap anchorx="page" anchory="page"/>
              </v:group>
            </w:pict>
          </mc:Fallback>
        </mc:AlternateContent>
      </w:r>
      <w:r w:rsidRPr="00251473">
        <w:rPr>
          <w:noProof/>
          <w:lang w:val="en-GB"/>
        </w:rPr>
        <w:drawing>
          <wp:anchor distT="0" distB="0" distL="114300" distR="114300" simplePos="0" relativeHeight="251656192" behindDoc="1" locked="0" layoutInCell="1" allowOverlap="1" wp14:anchorId="67D1BD58" wp14:editId="7459CC81">
            <wp:simplePos x="0" y="0"/>
            <wp:positionH relativeFrom="page">
              <wp:posOffset>941070</wp:posOffset>
            </wp:positionH>
            <wp:positionV relativeFrom="page">
              <wp:posOffset>218440</wp:posOffset>
            </wp:positionV>
            <wp:extent cx="1257935" cy="546100"/>
            <wp:effectExtent l="0" t="0" r="0" b="0"/>
            <wp:wrapNone/>
            <wp:docPr id="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1473">
        <w:rPr>
          <w:noProof/>
          <w:lang w:val="en-GB"/>
        </w:rPr>
        <mc:AlternateContent>
          <mc:Choice Requires="wps">
            <w:drawing>
              <wp:anchor distT="45720" distB="45720" distL="114300" distR="114300" simplePos="0" relativeHeight="251659264" behindDoc="0" locked="0" layoutInCell="1" allowOverlap="1" wp14:anchorId="34077483" wp14:editId="1D0DA4FA">
                <wp:simplePos x="0" y="0"/>
                <wp:positionH relativeFrom="column">
                  <wp:posOffset>26670</wp:posOffset>
                </wp:positionH>
                <wp:positionV relativeFrom="paragraph">
                  <wp:posOffset>312420</wp:posOffset>
                </wp:positionV>
                <wp:extent cx="5943600" cy="882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1273C12B" w14:textId="77777777" w:rsidR="00905C89" w:rsidRPr="00CB6FF9" w:rsidRDefault="00905C89" w:rsidP="00877D81">
                            <w:pPr>
                              <w:tabs>
                                <w:tab w:val="left" w:pos="2880"/>
                              </w:tabs>
                              <w:spacing w:after="0"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ISO/IEC JTC 1/SC 29/WG 11</w:t>
                            </w:r>
                          </w:p>
                          <w:p w14:paraId="7DC6537A" w14:textId="77777777" w:rsidR="00905C89" w:rsidRPr="00CB6FF9" w:rsidRDefault="00905C89" w:rsidP="00877D81">
                            <w:pPr>
                              <w:tabs>
                                <w:tab w:val="left" w:pos="2880"/>
                              </w:tabs>
                              <w:spacing w:after="0"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Coding of moving pictures and audio</w:t>
                            </w:r>
                          </w:p>
                          <w:p w14:paraId="3C7D6CC0" w14:textId="77777777" w:rsidR="00905C89" w:rsidRPr="00CB6FF9" w:rsidRDefault="00905C89" w:rsidP="00877D81">
                            <w:pPr>
                              <w:tabs>
                                <w:tab w:val="left" w:pos="2880"/>
                              </w:tabs>
                              <w:spacing w:after="0"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077483"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">
                <v:textbox>
                  <w:txbxContent>
                    <w:p w14:paraId="1273C12B" w14:textId="77777777" w:rsidR="00905C89" w:rsidRPr="00CB6FF9" w:rsidRDefault="00905C89" w:rsidP="00877D81">
                      <w:pPr>
                        <w:tabs>
                          <w:tab w:val="left" w:pos="2880"/>
                        </w:tabs>
                        <w:spacing w:after="0"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ISO/IEC JTC 1/SC 29/WG 11</w:t>
                      </w:r>
                    </w:p>
                    <w:p w14:paraId="7DC6537A" w14:textId="77777777" w:rsidR="00905C89" w:rsidRPr="00CB6FF9" w:rsidRDefault="00905C89" w:rsidP="00877D81">
                      <w:pPr>
                        <w:tabs>
                          <w:tab w:val="left" w:pos="2880"/>
                        </w:tabs>
                        <w:spacing w:after="0"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Coding of moving pictures and audio</w:t>
                      </w:r>
                    </w:p>
                    <w:p w14:paraId="3C7D6CC0" w14:textId="77777777" w:rsidR="00905C89" w:rsidRPr="00CB6FF9" w:rsidRDefault="00905C89" w:rsidP="00877D81">
                      <w:pPr>
                        <w:tabs>
                          <w:tab w:val="left" w:pos="2880"/>
                        </w:tabs>
                        <w:spacing w:after="0"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Convenorship: UNI (Italy)</w:t>
                      </w:r>
                    </w:p>
                  </w:txbxContent>
                </v:textbox>
                <w10:wrap type="square"/>
              </v:shape>
            </w:pict>
          </mc:Fallback>
        </mc:AlternateContent>
      </w:r>
      <w:r w:rsidRPr="00251473">
        <w:rPr>
          <w:noProof/>
          <w:lang w:val="en-GB"/>
        </w:rPr>
        <mc:AlternateContent>
          <mc:Choice Requires="wps">
            <w:drawing>
              <wp:anchor distT="0" distB="0" distL="114300" distR="114300" simplePos="0" relativeHeight="251658240" behindDoc="1" locked="0" layoutInCell="1" allowOverlap="1" wp14:anchorId="2F7EC710" wp14:editId="2DA78C27">
                <wp:simplePos x="0" y="0"/>
                <wp:positionH relativeFrom="page">
                  <wp:posOffset>2895600</wp:posOffset>
                </wp:positionH>
                <wp:positionV relativeFrom="page">
                  <wp:posOffset>435610</wp:posOffset>
                </wp:positionV>
                <wp:extent cx="3968115" cy="307975"/>
                <wp:effectExtent l="0" t="0" r="0" b="0"/>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97CDF" w14:textId="428B4BE4" w:rsidR="00905C89" w:rsidRDefault="00905C89" w:rsidP="002553B1">
                            <w:pPr>
                              <w:tabs>
                                <w:tab w:val="left" w:pos="3100"/>
                                <w:tab w:val="right" w:pos="621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ins w:id="2" w:author="David Singer" w:date="2020-04-28T11:34:00Z">
                              <w:r w:rsidR="0061510D">
                                <w:rPr>
                                  <w:rFonts w:eastAsia="Times New Roman"/>
                                  <w:b/>
                                  <w:bCs/>
                                  <w:sz w:val="44"/>
                                  <w:szCs w:val="44"/>
                                </w:rPr>
                                <w:fldChar w:fldCharType="begin"/>
                              </w:r>
                              <w:r w:rsidR="0061510D">
                                <w:rPr>
                                  <w:rFonts w:eastAsia="Times New Roman"/>
                                  <w:b/>
                                  <w:bCs/>
                                  <w:sz w:val="44"/>
                                  <w:szCs w:val="44"/>
                                </w:rPr>
                                <w:instrText xml:space="preserve"> DOCPROPERTY "Docnum" \* MERGEFORMAT </w:instrText>
                              </w:r>
                            </w:ins>
                            <w:r w:rsidR="0061510D">
                              <w:rPr>
                                <w:rFonts w:eastAsia="Times New Roman"/>
                                <w:b/>
                                <w:bCs/>
                                <w:sz w:val="44"/>
                                <w:szCs w:val="44"/>
                              </w:rPr>
                              <w:fldChar w:fldCharType="separate"/>
                            </w:r>
                            <w:ins w:id="3" w:author="David Singer" w:date="2020-04-28T11:34:00Z">
                              <w:r w:rsidR="0061510D">
                                <w:rPr>
                                  <w:rFonts w:eastAsia="Times New Roman"/>
                                  <w:b/>
                                  <w:bCs/>
                                  <w:sz w:val="44"/>
                                  <w:szCs w:val="44"/>
                                </w:rPr>
                                <w:t>N19257</w:t>
                              </w:r>
                              <w:r w:rsidR="0061510D">
                                <w:rPr>
                                  <w:rFonts w:eastAsia="Times New Roman"/>
                                  <w:b/>
                                  <w:bCs/>
                                  <w:sz w:val="44"/>
                                  <w:szCs w:val="44"/>
                                </w:rPr>
                                <w:fldChar w:fldCharType="end"/>
                              </w:r>
                            </w:ins>
                            <w:del w:id="4" w:author="David Singer" w:date="2020-04-28T11:34:00Z">
                              <w:r w:rsidDel="0061510D">
                                <w:rPr>
                                  <w:rFonts w:eastAsia="Times New Roman"/>
                                  <w:b/>
                                  <w:bCs/>
                                  <w:sz w:val="44"/>
                                  <w:szCs w:val="44"/>
                                </w:rPr>
                                <w:fldChar w:fldCharType="begin"/>
                              </w:r>
                              <w:r w:rsidDel="0061510D">
                                <w:rPr>
                                  <w:rFonts w:eastAsia="Times New Roman"/>
                                  <w:b/>
                                  <w:bCs/>
                                  <w:sz w:val="44"/>
                                  <w:szCs w:val="44"/>
                                </w:rPr>
                                <w:delInstrText xml:space="preserve"> DOCPROPERTY "Docnum" \* MERGEFORMAT </w:delInstrText>
                              </w:r>
                              <w:r w:rsidDel="0061510D">
                                <w:rPr>
                                  <w:rFonts w:eastAsia="Times New Roman"/>
                                  <w:b/>
                                  <w:bCs/>
                                  <w:sz w:val="44"/>
                                  <w:szCs w:val="44"/>
                                </w:rPr>
                                <w:fldChar w:fldCharType="separate"/>
                              </w:r>
                              <w:r w:rsidDel="0061510D">
                                <w:rPr>
                                  <w:rFonts w:eastAsia="Times New Roman"/>
                                  <w:b/>
                                  <w:bCs/>
                                  <w:sz w:val="44"/>
                                  <w:szCs w:val="44"/>
                                </w:rPr>
                                <w:delText>N18828</w:delText>
                              </w:r>
                              <w:r w:rsidDel="0061510D">
                                <w:rPr>
                                  <w:rFonts w:eastAsia="Times New Roman"/>
                                  <w:b/>
                                  <w:bCs/>
                                  <w:sz w:val="44"/>
                                  <w:szCs w:val="44"/>
                                </w:rPr>
                                <w:fldChar w:fldCharType="end"/>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7EC710" id="Text Box 14" o:spid="_x0000_s1027" type="#_x0000_t202" style="position:absolute;left:0;text-align:left;margin-left:228pt;margin-top:34.3pt;width:312.45pt;height:24.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" filled="f" stroked="f">
                <v:textbox inset="0,0,0,0">
                  <w:txbxContent>
                    <w:p w14:paraId="52797CDF" w14:textId="428B4BE4" w:rsidR="00905C89" w:rsidRDefault="00905C89" w:rsidP="002553B1">
                      <w:pPr>
                        <w:tabs>
                          <w:tab w:val="left" w:pos="3100"/>
                          <w:tab w:val="right" w:pos="621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ins w:id="5" w:author="David Singer" w:date="2020-04-28T11:34:00Z">
                        <w:r w:rsidR="0061510D">
                          <w:rPr>
                            <w:rFonts w:eastAsia="Times New Roman"/>
                            <w:b/>
                            <w:bCs/>
                            <w:sz w:val="44"/>
                            <w:szCs w:val="44"/>
                          </w:rPr>
                          <w:fldChar w:fldCharType="begin"/>
                        </w:r>
                        <w:r w:rsidR="0061510D">
                          <w:rPr>
                            <w:rFonts w:eastAsia="Times New Roman"/>
                            <w:b/>
                            <w:bCs/>
                            <w:sz w:val="44"/>
                            <w:szCs w:val="44"/>
                          </w:rPr>
                          <w:instrText xml:space="preserve"> DOCPROPERTY "Docnum" \* MERGEFORMAT </w:instrText>
                        </w:r>
                      </w:ins>
                      <w:r w:rsidR="0061510D">
                        <w:rPr>
                          <w:rFonts w:eastAsia="Times New Roman"/>
                          <w:b/>
                          <w:bCs/>
                          <w:sz w:val="44"/>
                          <w:szCs w:val="44"/>
                        </w:rPr>
                        <w:fldChar w:fldCharType="separate"/>
                      </w:r>
                      <w:ins w:id="6" w:author="David Singer" w:date="2020-04-28T11:34:00Z">
                        <w:r w:rsidR="0061510D">
                          <w:rPr>
                            <w:rFonts w:eastAsia="Times New Roman"/>
                            <w:b/>
                            <w:bCs/>
                            <w:sz w:val="44"/>
                            <w:szCs w:val="44"/>
                          </w:rPr>
                          <w:t>N19257</w:t>
                        </w:r>
                        <w:r w:rsidR="0061510D">
                          <w:rPr>
                            <w:rFonts w:eastAsia="Times New Roman"/>
                            <w:b/>
                            <w:bCs/>
                            <w:sz w:val="44"/>
                            <w:szCs w:val="44"/>
                          </w:rPr>
                          <w:fldChar w:fldCharType="end"/>
                        </w:r>
                      </w:ins>
                      <w:del w:id="7" w:author="David Singer" w:date="2020-04-28T11:34:00Z">
                        <w:r w:rsidDel="0061510D">
                          <w:rPr>
                            <w:rFonts w:eastAsia="Times New Roman"/>
                            <w:b/>
                            <w:bCs/>
                            <w:sz w:val="44"/>
                            <w:szCs w:val="44"/>
                          </w:rPr>
                          <w:fldChar w:fldCharType="begin"/>
                        </w:r>
                        <w:r w:rsidDel="0061510D">
                          <w:rPr>
                            <w:rFonts w:eastAsia="Times New Roman"/>
                            <w:b/>
                            <w:bCs/>
                            <w:sz w:val="44"/>
                            <w:szCs w:val="44"/>
                          </w:rPr>
                          <w:delInstrText xml:space="preserve"> DOCPROPERTY "Docnum" \* MERGEFORMAT </w:delInstrText>
                        </w:r>
                        <w:r w:rsidDel="0061510D">
                          <w:rPr>
                            <w:rFonts w:eastAsia="Times New Roman"/>
                            <w:b/>
                            <w:bCs/>
                            <w:sz w:val="44"/>
                            <w:szCs w:val="44"/>
                          </w:rPr>
                          <w:fldChar w:fldCharType="separate"/>
                        </w:r>
                        <w:r w:rsidDel="0061510D">
                          <w:rPr>
                            <w:rFonts w:eastAsia="Times New Roman"/>
                            <w:b/>
                            <w:bCs/>
                            <w:sz w:val="44"/>
                            <w:szCs w:val="44"/>
                          </w:rPr>
                          <w:delText>N18828</w:delText>
                        </w:r>
                        <w:r w:rsidDel="0061510D">
                          <w:rPr>
                            <w:rFonts w:eastAsia="Times New Roman"/>
                            <w:b/>
                            <w:bCs/>
                            <w:sz w:val="44"/>
                            <w:szCs w:val="44"/>
                          </w:rPr>
                          <w:fldChar w:fldCharType="end"/>
                        </w:r>
                      </w:del>
                    </w:p>
                  </w:txbxContent>
                </v:textbox>
                <w10:wrap anchorx="page" anchory="page"/>
              </v:shape>
            </w:pict>
          </mc:Fallback>
        </mc:AlternateContent>
      </w:r>
    </w:p>
    <w:p w14:paraId="001289FF" w14:textId="77777777" w:rsidR="00717E1B" w:rsidRPr="00251473" w:rsidRDefault="00717E1B" w:rsidP="00591C15">
      <w:pPr>
        <w:tabs>
          <w:tab w:val="left" w:pos="2970"/>
        </w:tabs>
        <w:spacing w:before="480" w:after="360" w:line="240" w:lineRule="auto"/>
        <w:ind w:left="130" w:right="-14"/>
        <w:rPr>
          <w:rFonts w:eastAsia="Times New Roman"/>
          <w:sz w:val="24"/>
          <w:szCs w:val="24"/>
          <w:lang w:val="en-GB"/>
        </w:rPr>
      </w:pPr>
      <w:r w:rsidRPr="00251473">
        <w:rPr>
          <w:rFonts w:eastAsia="Times New Roman"/>
          <w:b/>
          <w:bCs/>
          <w:spacing w:val="-6"/>
          <w:sz w:val="24"/>
          <w:szCs w:val="24"/>
          <w:lang w:val="en-GB"/>
        </w:rPr>
        <w:t>D</w:t>
      </w:r>
      <w:r w:rsidRPr="00251473">
        <w:rPr>
          <w:rFonts w:eastAsia="Times New Roman"/>
          <w:b/>
          <w:bCs/>
          <w:spacing w:val="-5"/>
          <w:sz w:val="24"/>
          <w:szCs w:val="24"/>
          <w:lang w:val="en-GB"/>
        </w:rPr>
        <w:t>o</w:t>
      </w:r>
      <w:r w:rsidRPr="00251473">
        <w:rPr>
          <w:rFonts w:eastAsia="Times New Roman"/>
          <w:b/>
          <w:bCs/>
          <w:spacing w:val="2"/>
          <w:sz w:val="24"/>
          <w:szCs w:val="24"/>
          <w:lang w:val="en-GB"/>
        </w:rPr>
        <w:t>c</w:t>
      </w:r>
      <w:r w:rsidRPr="00251473">
        <w:rPr>
          <w:rFonts w:eastAsia="Times New Roman"/>
          <w:b/>
          <w:bCs/>
          <w:sz w:val="24"/>
          <w:szCs w:val="24"/>
          <w:lang w:val="en-GB"/>
        </w:rPr>
        <w:t>u</w:t>
      </w:r>
      <w:r w:rsidRPr="00251473">
        <w:rPr>
          <w:rFonts w:eastAsia="Times New Roman"/>
          <w:b/>
          <w:bCs/>
          <w:spacing w:val="-1"/>
          <w:sz w:val="24"/>
          <w:szCs w:val="24"/>
          <w:lang w:val="en-GB"/>
        </w:rPr>
        <w:t>m</w:t>
      </w:r>
      <w:r w:rsidRPr="00251473">
        <w:rPr>
          <w:rFonts w:eastAsia="Times New Roman"/>
          <w:b/>
          <w:bCs/>
          <w:spacing w:val="-5"/>
          <w:sz w:val="24"/>
          <w:szCs w:val="24"/>
          <w:lang w:val="en-GB"/>
        </w:rPr>
        <w:t>e</w:t>
      </w:r>
      <w:r w:rsidRPr="00251473">
        <w:rPr>
          <w:rFonts w:eastAsia="Times New Roman"/>
          <w:b/>
          <w:bCs/>
          <w:spacing w:val="-2"/>
          <w:sz w:val="24"/>
          <w:szCs w:val="24"/>
          <w:lang w:val="en-GB"/>
        </w:rPr>
        <w:t>n</w:t>
      </w:r>
      <w:r w:rsidRPr="00251473">
        <w:rPr>
          <w:rFonts w:eastAsia="Times New Roman"/>
          <w:b/>
          <w:bCs/>
          <w:sz w:val="24"/>
          <w:szCs w:val="24"/>
          <w:lang w:val="en-GB"/>
        </w:rPr>
        <w:t>t</w:t>
      </w:r>
      <w:r w:rsidRPr="00251473">
        <w:rPr>
          <w:rFonts w:eastAsia="Times New Roman"/>
          <w:b/>
          <w:bCs/>
          <w:spacing w:val="-16"/>
          <w:sz w:val="24"/>
          <w:szCs w:val="24"/>
          <w:lang w:val="en-GB"/>
        </w:rPr>
        <w:t xml:space="preserve"> </w:t>
      </w:r>
      <w:r w:rsidRPr="00251473">
        <w:rPr>
          <w:rFonts w:eastAsia="Times New Roman"/>
          <w:b/>
          <w:bCs/>
          <w:spacing w:val="2"/>
          <w:sz w:val="24"/>
          <w:szCs w:val="24"/>
          <w:lang w:val="en-GB"/>
        </w:rPr>
        <w:t>t</w:t>
      </w:r>
      <w:r w:rsidRPr="00251473">
        <w:rPr>
          <w:rFonts w:eastAsia="Times New Roman"/>
          <w:b/>
          <w:bCs/>
          <w:spacing w:val="-5"/>
          <w:sz w:val="24"/>
          <w:szCs w:val="24"/>
          <w:lang w:val="en-GB"/>
        </w:rPr>
        <w:t>y</w:t>
      </w:r>
      <w:r w:rsidRPr="00251473">
        <w:rPr>
          <w:rFonts w:eastAsia="Times New Roman"/>
          <w:b/>
          <w:bCs/>
          <w:spacing w:val="4"/>
          <w:sz w:val="24"/>
          <w:szCs w:val="24"/>
          <w:lang w:val="en-GB"/>
        </w:rPr>
        <w:t>p</w:t>
      </w:r>
      <w:r w:rsidRPr="00251473">
        <w:rPr>
          <w:rFonts w:eastAsia="Times New Roman"/>
          <w:b/>
          <w:bCs/>
          <w:spacing w:val="-4"/>
          <w:sz w:val="24"/>
          <w:szCs w:val="24"/>
          <w:lang w:val="en-GB"/>
        </w:rPr>
        <w:t>e</w:t>
      </w:r>
      <w:r w:rsidRPr="00251473">
        <w:rPr>
          <w:rFonts w:eastAsia="Times New Roman"/>
          <w:b/>
          <w:bCs/>
          <w:sz w:val="24"/>
          <w:szCs w:val="24"/>
          <w:lang w:val="en-GB"/>
        </w:rPr>
        <w:t>:</w:t>
      </w:r>
      <w:r w:rsidRPr="00251473">
        <w:rPr>
          <w:rFonts w:eastAsia="Times New Roman"/>
          <w:b/>
          <w:bCs/>
          <w:spacing w:val="-20"/>
          <w:sz w:val="24"/>
          <w:szCs w:val="24"/>
          <w:lang w:val="en-GB"/>
        </w:rPr>
        <w:t xml:space="preserve"> </w:t>
      </w:r>
      <w:r w:rsidRPr="00251473">
        <w:rPr>
          <w:rFonts w:eastAsia="Times New Roman"/>
          <w:b/>
          <w:bCs/>
          <w:sz w:val="24"/>
          <w:szCs w:val="24"/>
          <w:lang w:val="en-GB"/>
        </w:rPr>
        <w:tab/>
      </w:r>
      <w:r w:rsidR="00985F1C" w:rsidRPr="00251473">
        <w:rPr>
          <w:rFonts w:eastAsia="Times New Roman"/>
          <w:b/>
          <w:bCs/>
          <w:sz w:val="24"/>
          <w:szCs w:val="24"/>
          <w:lang w:val="en-GB"/>
        </w:rPr>
        <w:t>Approved WG 11 document</w:t>
      </w:r>
    </w:p>
    <w:p w14:paraId="6244ABBD" w14:textId="77777777" w:rsidR="00717E1B" w:rsidRPr="00251473" w:rsidRDefault="00717E1B" w:rsidP="002553B1">
      <w:pPr>
        <w:tabs>
          <w:tab w:val="left" w:pos="2970"/>
        </w:tabs>
        <w:spacing w:after="360" w:line="240" w:lineRule="auto"/>
        <w:ind w:left="130" w:right="-14"/>
        <w:rPr>
          <w:rFonts w:eastAsia="Times New Roman"/>
          <w:sz w:val="24"/>
          <w:szCs w:val="24"/>
          <w:lang w:val="en-GB"/>
        </w:rPr>
      </w:pPr>
      <w:r w:rsidRPr="00251473">
        <w:rPr>
          <w:rFonts w:eastAsia="Times New Roman"/>
          <w:b/>
          <w:bCs/>
          <w:spacing w:val="1"/>
          <w:sz w:val="24"/>
          <w:szCs w:val="24"/>
          <w:lang w:val="en-GB"/>
        </w:rPr>
        <w:t>T</w:t>
      </w:r>
      <w:r w:rsidRPr="00251473">
        <w:rPr>
          <w:rFonts w:eastAsia="Times New Roman"/>
          <w:b/>
          <w:bCs/>
          <w:sz w:val="24"/>
          <w:szCs w:val="24"/>
          <w:lang w:val="en-GB"/>
        </w:rPr>
        <w:t>i</w:t>
      </w:r>
      <w:r w:rsidRPr="00251473">
        <w:rPr>
          <w:rFonts w:eastAsia="Times New Roman"/>
          <w:b/>
          <w:bCs/>
          <w:spacing w:val="2"/>
          <w:sz w:val="24"/>
          <w:szCs w:val="24"/>
          <w:lang w:val="en-GB"/>
        </w:rPr>
        <w:t>t</w:t>
      </w:r>
      <w:r w:rsidRPr="00251473">
        <w:rPr>
          <w:rFonts w:eastAsia="Times New Roman"/>
          <w:b/>
          <w:bCs/>
          <w:spacing w:val="1"/>
          <w:sz w:val="24"/>
          <w:szCs w:val="24"/>
          <w:lang w:val="en-GB"/>
        </w:rPr>
        <w:t>l</w:t>
      </w:r>
      <w:r w:rsidRPr="00251473">
        <w:rPr>
          <w:rFonts w:eastAsia="Times New Roman"/>
          <w:b/>
          <w:bCs/>
          <w:spacing w:val="-4"/>
          <w:sz w:val="24"/>
          <w:szCs w:val="24"/>
          <w:lang w:val="en-GB"/>
        </w:rPr>
        <w:t>e</w:t>
      </w:r>
      <w:r w:rsidRPr="00251473">
        <w:rPr>
          <w:rFonts w:eastAsia="Times New Roman"/>
          <w:b/>
          <w:bCs/>
          <w:sz w:val="24"/>
          <w:szCs w:val="24"/>
          <w:lang w:val="en-GB"/>
        </w:rPr>
        <w:t>:</w:t>
      </w:r>
      <w:r w:rsidRPr="00251473">
        <w:rPr>
          <w:rFonts w:eastAsia="Times New Roman"/>
          <w:b/>
          <w:bCs/>
          <w:spacing w:val="-33"/>
          <w:sz w:val="24"/>
          <w:szCs w:val="24"/>
          <w:lang w:val="en-GB"/>
        </w:rPr>
        <w:t xml:space="preserve"> </w:t>
      </w:r>
      <w:r w:rsidRPr="00251473">
        <w:rPr>
          <w:rFonts w:eastAsia="Times New Roman"/>
          <w:b/>
          <w:bCs/>
          <w:sz w:val="24"/>
          <w:szCs w:val="24"/>
          <w:lang w:val="en-GB"/>
        </w:rPr>
        <w:tab/>
      </w:r>
      <w:r w:rsidR="001F0CC7" w:rsidRPr="00251473">
        <w:rPr>
          <w:rFonts w:eastAsia="Times New Roman"/>
          <w:b/>
          <w:bCs/>
          <w:sz w:val="24"/>
          <w:szCs w:val="24"/>
          <w:lang w:val="en-GB"/>
        </w:rPr>
        <w:t>Technologies under Consideration for ISOBMFile Format</w:t>
      </w:r>
    </w:p>
    <w:p w14:paraId="7F7D6306" w14:textId="77777777" w:rsidR="00717E1B" w:rsidRPr="00251473" w:rsidRDefault="00717E1B" w:rsidP="002553B1">
      <w:pPr>
        <w:tabs>
          <w:tab w:val="left" w:pos="2970"/>
        </w:tabs>
        <w:spacing w:after="360" w:line="240" w:lineRule="auto"/>
        <w:ind w:left="130" w:right="-14"/>
        <w:rPr>
          <w:rFonts w:eastAsia="Times New Roman"/>
          <w:sz w:val="24"/>
          <w:szCs w:val="24"/>
          <w:lang w:val="en-GB"/>
        </w:rPr>
      </w:pPr>
      <w:r w:rsidRPr="00251473">
        <w:rPr>
          <w:rFonts w:eastAsia="Times New Roman"/>
          <w:b/>
          <w:bCs/>
          <w:spacing w:val="1"/>
          <w:sz w:val="24"/>
          <w:szCs w:val="24"/>
          <w:lang w:val="en-GB"/>
        </w:rPr>
        <w:t>S</w:t>
      </w:r>
      <w:r w:rsidRPr="00251473">
        <w:rPr>
          <w:rFonts w:eastAsia="Times New Roman"/>
          <w:b/>
          <w:bCs/>
          <w:spacing w:val="2"/>
          <w:sz w:val="24"/>
          <w:szCs w:val="24"/>
          <w:lang w:val="en-GB"/>
        </w:rPr>
        <w:t>t</w:t>
      </w:r>
      <w:r w:rsidRPr="00251473">
        <w:rPr>
          <w:rFonts w:eastAsia="Times New Roman"/>
          <w:b/>
          <w:bCs/>
          <w:spacing w:val="6"/>
          <w:sz w:val="24"/>
          <w:szCs w:val="24"/>
          <w:lang w:val="en-GB"/>
        </w:rPr>
        <w:t>a</w:t>
      </w:r>
      <w:r w:rsidRPr="00251473">
        <w:rPr>
          <w:rFonts w:eastAsia="Times New Roman"/>
          <w:b/>
          <w:bCs/>
          <w:spacing w:val="2"/>
          <w:sz w:val="24"/>
          <w:szCs w:val="24"/>
          <w:lang w:val="en-GB"/>
        </w:rPr>
        <w:t>t</w:t>
      </w:r>
      <w:r w:rsidRPr="00251473">
        <w:rPr>
          <w:rFonts w:eastAsia="Times New Roman"/>
          <w:b/>
          <w:bCs/>
          <w:sz w:val="24"/>
          <w:szCs w:val="24"/>
          <w:lang w:val="en-GB"/>
        </w:rPr>
        <w:t>u</w:t>
      </w:r>
      <w:r w:rsidRPr="00251473">
        <w:rPr>
          <w:rFonts w:eastAsia="Times New Roman"/>
          <w:b/>
          <w:bCs/>
          <w:spacing w:val="-1"/>
          <w:sz w:val="24"/>
          <w:szCs w:val="24"/>
          <w:lang w:val="en-GB"/>
        </w:rPr>
        <w:t>s</w:t>
      </w:r>
      <w:r w:rsidRPr="00251473">
        <w:rPr>
          <w:rFonts w:eastAsia="Times New Roman"/>
          <w:b/>
          <w:bCs/>
          <w:sz w:val="24"/>
          <w:szCs w:val="24"/>
          <w:lang w:val="en-GB"/>
        </w:rPr>
        <w:t>:</w:t>
      </w:r>
      <w:r w:rsidR="00494821" w:rsidRPr="00251473">
        <w:rPr>
          <w:rFonts w:eastAsia="Times New Roman"/>
          <w:b/>
          <w:bCs/>
          <w:sz w:val="24"/>
          <w:szCs w:val="24"/>
          <w:lang w:val="en-GB"/>
        </w:rPr>
        <w:tab/>
        <w:t>Approved</w:t>
      </w:r>
    </w:p>
    <w:p w14:paraId="084CE434" w14:textId="6F95B59B" w:rsidR="00717E1B" w:rsidRPr="00251473" w:rsidRDefault="00717E1B" w:rsidP="002553B1">
      <w:pPr>
        <w:tabs>
          <w:tab w:val="left" w:pos="2970"/>
        </w:tabs>
        <w:spacing w:after="360" w:line="240" w:lineRule="auto"/>
        <w:ind w:left="130" w:right="-14"/>
        <w:rPr>
          <w:rFonts w:eastAsia="Times New Roman"/>
          <w:sz w:val="24"/>
          <w:szCs w:val="24"/>
          <w:lang w:val="en-GB"/>
        </w:rPr>
      </w:pPr>
      <w:r w:rsidRPr="00251473">
        <w:rPr>
          <w:rFonts w:eastAsia="Times New Roman"/>
          <w:b/>
          <w:bCs/>
          <w:spacing w:val="-5"/>
          <w:sz w:val="24"/>
          <w:szCs w:val="24"/>
          <w:lang w:val="en-GB"/>
        </w:rPr>
        <w:t>D</w:t>
      </w:r>
      <w:r w:rsidRPr="00251473">
        <w:rPr>
          <w:rFonts w:eastAsia="Times New Roman"/>
          <w:b/>
          <w:bCs/>
          <w:spacing w:val="6"/>
          <w:sz w:val="24"/>
          <w:szCs w:val="24"/>
          <w:lang w:val="en-GB"/>
        </w:rPr>
        <w:t>a</w:t>
      </w:r>
      <w:r w:rsidRPr="00251473">
        <w:rPr>
          <w:rFonts w:eastAsia="Times New Roman"/>
          <w:b/>
          <w:bCs/>
          <w:spacing w:val="2"/>
          <w:sz w:val="24"/>
          <w:szCs w:val="24"/>
          <w:lang w:val="en-GB"/>
        </w:rPr>
        <w:t>t</w:t>
      </w:r>
      <w:r w:rsidRPr="00251473">
        <w:rPr>
          <w:rFonts w:eastAsia="Times New Roman"/>
          <w:b/>
          <w:bCs/>
          <w:sz w:val="24"/>
          <w:szCs w:val="24"/>
          <w:lang w:val="en-GB"/>
        </w:rPr>
        <w:t>e</w:t>
      </w:r>
      <w:r w:rsidRPr="00251473">
        <w:rPr>
          <w:rFonts w:eastAsia="Times New Roman"/>
          <w:b/>
          <w:bCs/>
          <w:spacing w:val="38"/>
          <w:sz w:val="24"/>
          <w:szCs w:val="24"/>
          <w:lang w:val="en-GB"/>
        </w:rPr>
        <w:t xml:space="preserve"> </w:t>
      </w:r>
      <w:r w:rsidRPr="00251473">
        <w:rPr>
          <w:rFonts w:eastAsia="Times New Roman"/>
          <w:b/>
          <w:bCs/>
          <w:spacing w:val="-4"/>
          <w:sz w:val="24"/>
          <w:szCs w:val="24"/>
          <w:lang w:val="en-GB"/>
        </w:rPr>
        <w:t>o</w:t>
      </w:r>
      <w:r w:rsidRPr="00251473">
        <w:rPr>
          <w:rFonts w:eastAsia="Times New Roman"/>
          <w:b/>
          <w:bCs/>
          <w:sz w:val="24"/>
          <w:szCs w:val="24"/>
          <w:lang w:val="en-GB"/>
        </w:rPr>
        <w:t>f</w:t>
      </w:r>
      <w:r w:rsidRPr="00251473">
        <w:rPr>
          <w:rFonts w:eastAsia="Times New Roman"/>
          <w:b/>
          <w:bCs/>
          <w:spacing w:val="5"/>
          <w:sz w:val="24"/>
          <w:szCs w:val="24"/>
          <w:lang w:val="en-GB"/>
        </w:rPr>
        <w:t xml:space="preserve"> </w:t>
      </w:r>
      <w:r w:rsidRPr="00251473">
        <w:rPr>
          <w:rFonts w:eastAsia="Times New Roman"/>
          <w:b/>
          <w:bCs/>
          <w:spacing w:val="6"/>
          <w:sz w:val="24"/>
          <w:szCs w:val="24"/>
          <w:lang w:val="en-GB"/>
        </w:rPr>
        <w:t>d</w:t>
      </w:r>
      <w:r w:rsidRPr="00251473">
        <w:rPr>
          <w:rFonts w:eastAsia="Times New Roman"/>
          <w:b/>
          <w:bCs/>
          <w:spacing w:val="-4"/>
          <w:sz w:val="24"/>
          <w:szCs w:val="24"/>
          <w:lang w:val="en-GB"/>
        </w:rPr>
        <w:t>o</w:t>
      </w:r>
      <w:r w:rsidRPr="00251473">
        <w:rPr>
          <w:rFonts w:eastAsia="Times New Roman"/>
          <w:b/>
          <w:bCs/>
          <w:spacing w:val="2"/>
          <w:sz w:val="24"/>
          <w:szCs w:val="24"/>
          <w:lang w:val="en-GB"/>
        </w:rPr>
        <w:t>c</w:t>
      </w:r>
      <w:r w:rsidRPr="00251473">
        <w:rPr>
          <w:rFonts w:eastAsia="Times New Roman"/>
          <w:b/>
          <w:bCs/>
          <w:sz w:val="24"/>
          <w:szCs w:val="24"/>
          <w:lang w:val="en-GB"/>
        </w:rPr>
        <w:t>u</w:t>
      </w:r>
      <w:r w:rsidRPr="00251473">
        <w:rPr>
          <w:rFonts w:eastAsia="Times New Roman"/>
          <w:b/>
          <w:bCs/>
          <w:spacing w:val="-1"/>
          <w:sz w:val="24"/>
          <w:szCs w:val="24"/>
          <w:lang w:val="en-GB"/>
        </w:rPr>
        <w:t>m</w:t>
      </w:r>
      <w:r w:rsidRPr="00251473">
        <w:rPr>
          <w:rFonts w:eastAsia="Times New Roman"/>
          <w:b/>
          <w:bCs/>
          <w:spacing w:val="-4"/>
          <w:sz w:val="24"/>
          <w:szCs w:val="24"/>
          <w:lang w:val="en-GB"/>
        </w:rPr>
        <w:t>e</w:t>
      </w:r>
      <w:r w:rsidRPr="00251473">
        <w:rPr>
          <w:rFonts w:eastAsia="Times New Roman"/>
          <w:b/>
          <w:bCs/>
          <w:spacing w:val="-2"/>
          <w:sz w:val="24"/>
          <w:szCs w:val="24"/>
          <w:lang w:val="en-GB"/>
        </w:rPr>
        <w:t>n</w:t>
      </w:r>
      <w:r w:rsidRPr="00251473">
        <w:rPr>
          <w:rFonts w:eastAsia="Times New Roman"/>
          <w:b/>
          <w:bCs/>
          <w:spacing w:val="2"/>
          <w:sz w:val="24"/>
          <w:szCs w:val="24"/>
          <w:lang w:val="en-GB"/>
        </w:rPr>
        <w:t>t</w:t>
      </w:r>
      <w:r w:rsidRPr="00251473">
        <w:rPr>
          <w:rFonts w:eastAsia="Times New Roman"/>
          <w:b/>
          <w:bCs/>
          <w:sz w:val="24"/>
          <w:szCs w:val="24"/>
          <w:lang w:val="en-GB"/>
        </w:rPr>
        <w:t>:</w:t>
      </w:r>
      <w:r w:rsidRPr="00251473">
        <w:rPr>
          <w:rFonts w:eastAsia="Times New Roman"/>
          <w:b/>
          <w:bCs/>
          <w:sz w:val="24"/>
          <w:szCs w:val="24"/>
          <w:lang w:val="en-GB"/>
        </w:rPr>
        <w:tab/>
      </w:r>
      <w:r w:rsidR="005064FD">
        <w:rPr>
          <w:rFonts w:eastAsia="Times New Roman"/>
          <w:b/>
          <w:bCs/>
          <w:spacing w:val="-6"/>
          <w:sz w:val="24"/>
          <w:szCs w:val="24"/>
          <w:lang w:val="en-GB"/>
        </w:rPr>
        <w:fldChar w:fldCharType="begin"/>
      </w:r>
      <w:r w:rsidR="005064FD">
        <w:rPr>
          <w:rFonts w:eastAsia="Times New Roman"/>
          <w:b/>
          <w:bCs/>
          <w:spacing w:val="-6"/>
          <w:sz w:val="24"/>
          <w:szCs w:val="24"/>
          <w:lang w:val="en-GB"/>
        </w:rPr>
        <w:instrText xml:space="preserve"> SAVEDATE \@ "yyyy-MM-dd" \* MERGEFORMAT </w:instrText>
      </w:r>
      <w:r w:rsidR="005064FD">
        <w:rPr>
          <w:rFonts w:eastAsia="Times New Roman"/>
          <w:b/>
          <w:bCs/>
          <w:spacing w:val="-6"/>
          <w:sz w:val="24"/>
          <w:szCs w:val="24"/>
          <w:lang w:val="en-GB"/>
        </w:rPr>
        <w:fldChar w:fldCharType="separate"/>
      </w:r>
      <w:ins w:id="8" w:author="David Singer" w:date="2020-04-30T14:51:00Z">
        <w:r w:rsidR="009177C6">
          <w:rPr>
            <w:rFonts w:eastAsia="Times New Roman"/>
            <w:b/>
            <w:bCs/>
            <w:noProof/>
            <w:spacing w:val="-6"/>
            <w:sz w:val="24"/>
            <w:szCs w:val="24"/>
            <w:lang w:val="en-GB"/>
          </w:rPr>
          <w:t>2020-04-28</w:t>
        </w:r>
      </w:ins>
      <w:del w:id="9" w:author="David Singer" w:date="2020-04-28T11:34:00Z">
        <w:r w:rsidR="0061510D" w:rsidDel="001A6786">
          <w:rPr>
            <w:rFonts w:eastAsia="Times New Roman"/>
            <w:b/>
            <w:bCs/>
            <w:noProof/>
            <w:spacing w:val="-6"/>
            <w:sz w:val="24"/>
            <w:szCs w:val="24"/>
            <w:lang w:val="en-GB"/>
          </w:rPr>
          <w:delText>2020-02-04</w:delText>
        </w:r>
      </w:del>
      <w:r w:rsidR="005064FD">
        <w:rPr>
          <w:rFonts w:eastAsia="Times New Roman"/>
          <w:b/>
          <w:bCs/>
          <w:spacing w:val="-6"/>
          <w:sz w:val="24"/>
          <w:szCs w:val="24"/>
          <w:lang w:val="en-GB"/>
        </w:rPr>
        <w:fldChar w:fldCharType="end"/>
      </w:r>
    </w:p>
    <w:p w14:paraId="08DB5EA9" w14:textId="77777777" w:rsidR="00717E1B" w:rsidRPr="00251473" w:rsidRDefault="00717E1B" w:rsidP="002553B1">
      <w:pPr>
        <w:tabs>
          <w:tab w:val="left" w:pos="2970"/>
        </w:tabs>
        <w:spacing w:after="360" w:line="240" w:lineRule="auto"/>
        <w:ind w:left="130" w:right="-14"/>
        <w:rPr>
          <w:rFonts w:eastAsia="Times New Roman"/>
          <w:sz w:val="24"/>
          <w:szCs w:val="24"/>
          <w:lang w:val="en-GB"/>
        </w:rPr>
      </w:pPr>
      <w:r w:rsidRPr="00251473">
        <w:rPr>
          <w:rFonts w:eastAsia="Times New Roman"/>
          <w:b/>
          <w:bCs/>
          <w:spacing w:val="1"/>
          <w:sz w:val="24"/>
          <w:szCs w:val="24"/>
          <w:lang w:val="en-GB"/>
        </w:rPr>
        <w:t>S</w:t>
      </w:r>
      <w:r w:rsidRPr="00251473">
        <w:rPr>
          <w:rFonts w:eastAsia="Times New Roman"/>
          <w:b/>
          <w:bCs/>
          <w:spacing w:val="-4"/>
          <w:sz w:val="24"/>
          <w:szCs w:val="24"/>
          <w:lang w:val="en-GB"/>
        </w:rPr>
        <w:t>o</w:t>
      </w:r>
      <w:r w:rsidRPr="00251473">
        <w:rPr>
          <w:rFonts w:eastAsia="Times New Roman"/>
          <w:b/>
          <w:bCs/>
          <w:sz w:val="24"/>
          <w:szCs w:val="24"/>
          <w:lang w:val="en-GB"/>
        </w:rPr>
        <w:t>ur</w:t>
      </w:r>
      <w:r w:rsidRPr="00251473">
        <w:rPr>
          <w:rFonts w:eastAsia="Times New Roman"/>
          <w:b/>
          <w:bCs/>
          <w:spacing w:val="2"/>
          <w:sz w:val="24"/>
          <w:szCs w:val="24"/>
          <w:lang w:val="en-GB"/>
        </w:rPr>
        <w:t>c</w:t>
      </w:r>
      <w:r w:rsidRPr="00251473">
        <w:rPr>
          <w:rFonts w:eastAsia="Times New Roman"/>
          <w:b/>
          <w:bCs/>
          <w:spacing w:val="-4"/>
          <w:sz w:val="24"/>
          <w:szCs w:val="24"/>
          <w:lang w:val="en-GB"/>
        </w:rPr>
        <w:t>e</w:t>
      </w:r>
      <w:r w:rsidRPr="00251473">
        <w:rPr>
          <w:rFonts w:eastAsia="Times New Roman"/>
          <w:b/>
          <w:bCs/>
          <w:sz w:val="24"/>
          <w:szCs w:val="24"/>
          <w:lang w:val="en-GB"/>
        </w:rPr>
        <w:t>:</w:t>
      </w:r>
      <w:r w:rsidRPr="00251473">
        <w:rPr>
          <w:rFonts w:eastAsia="Times New Roman"/>
          <w:b/>
          <w:bCs/>
          <w:spacing w:val="4"/>
          <w:sz w:val="24"/>
          <w:szCs w:val="24"/>
          <w:lang w:val="en-GB"/>
        </w:rPr>
        <w:t xml:space="preserve"> </w:t>
      </w:r>
      <w:r w:rsidRPr="00251473">
        <w:rPr>
          <w:rFonts w:eastAsia="Times New Roman"/>
          <w:b/>
          <w:bCs/>
          <w:sz w:val="24"/>
          <w:szCs w:val="24"/>
          <w:lang w:val="en-GB"/>
        </w:rPr>
        <w:tab/>
      </w:r>
      <w:r w:rsidR="00032709" w:rsidRPr="00251473">
        <w:rPr>
          <w:rFonts w:eastAsia="Times New Roman"/>
          <w:b/>
          <w:bCs/>
          <w:sz w:val="24"/>
          <w:szCs w:val="24"/>
          <w:lang w:val="en-GB"/>
        </w:rPr>
        <w:t>Systems</w:t>
      </w:r>
    </w:p>
    <w:p w14:paraId="62CB1C9C" w14:textId="77777777" w:rsidR="00717E1B" w:rsidRPr="00251473" w:rsidRDefault="00717E1B" w:rsidP="002553B1">
      <w:pPr>
        <w:tabs>
          <w:tab w:val="left" w:pos="2970"/>
        </w:tabs>
        <w:spacing w:after="360" w:line="240" w:lineRule="auto"/>
        <w:ind w:left="130" w:right="-14"/>
        <w:rPr>
          <w:rFonts w:eastAsia="Times New Roman"/>
          <w:sz w:val="24"/>
          <w:szCs w:val="24"/>
          <w:lang w:val="en-GB"/>
        </w:rPr>
      </w:pPr>
      <w:r w:rsidRPr="00251473">
        <w:rPr>
          <w:rFonts w:eastAsia="Times New Roman"/>
          <w:b/>
          <w:bCs/>
          <w:sz w:val="24"/>
          <w:szCs w:val="24"/>
          <w:lang w:val="en-GB"/>
        </w:rPr>
        <w:t>E</w:t>
      </w:r>
      <w:r w:rsidRPr="00251473">
        <w:rPr>
          <w:rFonts w:eastAsia="Times New Roman"/>
          <w:b/>
          <w:bCs/>
          <w:spacing w:val="-4"/>
          <w:sz w:val="24"/>
          <w:szCs w:val="24"/>
          <w:lang w:val="en-GB"/>
        </w:rPr>
        <w:t>x</w:t>
      </w:r>
      <w:r w:rsidRPr="00251473">
        <w:rPr>
          <w:rFonts w:eastAsia="Times New Roman"/>
          <w:b/>
          <w:bCs/>
          <w:spacing w:val="4"/>
          <w:sz w:val="24"/>
          <w:szCs w:val="24"/>
          <w:lang w:val="en-GB"/>
        </w:rPr>
        <w:t>p</w:t>
      </w:r>
      <w:r w:rsidRPr="00251473">
        <w:rPr>
          <w:rFonts w:eastAsia="Times New Roman"/>
          <w:b/>
          <w:bCs/>
          <w:spacing w:val="-4"/>
          <w:sz w:val="24"/>
          <w:szCs w:val="24"/>
          <w:lang w:val="en-GB"/>
        </w:rPr>
        <w:t>e</w:t>
      </w:r>
      <w:r w:rsidRPr="00251473">
        <w:rPr>
          <w:rFonts w:eastAsia="Times New Roman"/>
          <w:b/>
          <w:bCs/>
          <w:spacing w:val="2"/>
          <w:sz w:val="24"/>
          <w:szCs w:val="24"/>
          <w:lang w:val="en-GB"/>
        </w:rPr>
        <w:t>ct</w:t>
      </w:r>
      <w:r w:rsidRPr="00251473">
        <w:rPr>
          <w:rFonts w:eastAsia="Times New Roman"/>
          <w:b/>
          <w:bCs/>
          <w:spacing w:val="-4"/>
          <w:sz w:val="24"/>
          <w:szCs w:val="24"/>
          <w:lang w:val="en-GB"/>
        </w:rPr>
        <w:t>e</w:t>
      </w:r>
      <w:r w:rsidRPr="00251473">
        <w:rPr>
          <w:rFonts w:eastAsia="Times New Roman"/>
          <w:b/>
          <w:bCs/>
          <w:sz w:val="24"/>
          <w:szCs w:val="24"/>
          <w:lang w:val="en-GB"/>
        </w:rPr>
        <w:t>d</w:t>
      </w:r>
      <w:r w:rsidRPr="00251473">
        <w:rPr>
          <w:rFonts w:eastAsia="Times New Roman"/>
          <w:b/>
          <w:bCs/>
          <w:spacing w:val="-8"/>
          <w:sz w:val="24"/>
          <w:szCs w:val="24"/>
          <w:lang w:val="en-GB"/>
        </w:rPr>
        <w:t xml:space="preserve"> </w:t>
      </w:r>
      <w:r w:rsidRPr="00251473">
        <w:rPr>
          <w:rFonts w:eastAsia="Times New Roman"/>
          <w:b/>
          <w:bCs/>
          <w:spacing w:val="6"/>
          <w:sz w:val="24"/>
          <w:szCs w:val="24"/>
          <w:lang w:val="en-GB"/>
        </w:rPr>
        <w:t>a</w:t>
      </w:r>
      <w:r w:rsidRPr="00251473">
        <w:rPr>
          <w:rFonts w:eastAsia="Times New Roman"/>
          <w:b/>
          <w:bCs/>
          <w:spacing w:val="2"/>
          <w:sz w:val="24"/>
          <w:szCs w:val="24"/>
          <w:lang w:val="en-GB"/>
        </w:rPr>
        <w:t>ct</w:t>
      </w:r>
      <w:r w:rsidRPr="00251473">
        <w:rPr>
          <w:rFonts w:eastAsia="Times New Roman"/>
          <w:b/>
          <w:bCs/>
          <w:sz w:val="24"/>
          <w:szCs w:val="24"/>
          <w:lang w:val="en-GB"/>
        </w:rPr>
        <w:t>i</w:t>
      </w:r>
      <w:r w:rsidRPr="00251473">
        <w:rPr>
          <w:rFonts w:eastAsia="Times New Roman"/>
          <w:b/>
          <w:bCs/>
          <w:spacing w:val="-4"/>
          <w:sz w:val="24"/>
          <w:szCs w:val="24"/>
          <w:lang w:val="en-GB"/>
        </w:rPr>
        <w:t>o</w:t>
      </w:r>
      <w:r w:rsidRPr="00251473">
        <w:rPr>
          <w:rFonts w:eastAsia="Times New Roman"/>
          <w:b/>
          <w:bCs/>
          <w:spacing w:val="-2"/>
          <w:sz w:val="24"/>
          <w:szCs w:val="24"/>
          <w:lang w:val="en-GB"/>
        </w:rPr>
        <w:t>n</w:t>
      </w:r>
      <w:r w:rsidRPr="00251473">
        <w:rPr>
          <w:rFonts w:eastAsia="Times New Roman"/>
          <w:b/>
          <w:bCs/>
          <w:sz w:val="24"/>
          <w:szCs w:val="24"/>
          <w:lang w:val="en-GB"/>
        </w:rPr>
        <w:t>:</w:t>
      </w:r>
      <w:r w:rsidRPr="00251473">
        <w:rPr>
          <w:rFonts w:eastAsia="Times New Roman"/>
          <w:b/>
          <w:bCs/>
          <w:sz w:val="24"/>
          <w:szCs w:val="24"/>
          <w:lang w:val="en-GB"/>
        </w:rPr>
        <w:tab/>
      </w:r>
      <w:r w:rsidR="00032709" w:rsidRPr="00251473">
        <w:rPr>
          <w:rFonts w:eastAsia="Times New Roman"/>
          <w:b/>
          <w:bCs/>
          <w:sz w:val="24"/>
          <w:szCs w:val="24"/>
          <w:lang w:val="en-GB"/>
        </w:rPr>
        <w:t>-</w:t>
      </w:r>
    </w:p>
    <w:p w14:paraId="251574C0" w14:textId="291581E7" w:rsidR="00717E1B" w:rsidRPr="00251473" w:rsidRDefault="00717E1B" w:rsidP="002553B1">
      <w:pPr>
        <w:tabs>
          <w:tab w:val="left" w:pos="2970"/>
        </w:tabs>
        <w:spacing w:after="360" w:line="240" w:lineRule="auto"/>
        <w:ind w:left="130" w:right="-14"/>
        <w:rPr>
          <w:rFonts w:eastAsia="Times New Roman"/>
          <w:sz w:val="24"/>
          <w:szCs w:val="24"/>
          <w:lang w:val="en-GB"/>
        </w:rPr>
      </w:pPr>
      <w:r w:rsidRPr="00251473">
        <w:rPr>
          <w:rFonts w:eastAsia="Times New Roman"/>
          <w:b/>
          <w:bCs/>
          <w:spacing w:val="4"/>
          <w:sz w:val="24"/>
          <w:szCs w:val="24"/>
          <w:lang w:val="en-GB"/>
        </w:rPr>
        <w:t>N</w:t>
      </w:r>
      <w:r w:rsidRPr="00251473">
        <w:rPr>
          <w:rFonts w:eastAsia="Times New Roman"/>
          <w:b/>
          <w:bCs/>
          <w:spacing w:val="-4"/>
          <w:sz w:val="24"/>
          <w:szCs w:val="24"/>
          <w:lang w:val="en-GB"/>
        </w:rPr>
        <w:t>o</w:t>
      </w:r>
      <w:r w:rsidRPr="00251473">
        <w:rPr>
          <w:rFonts w:eastAsia="Times New Roman"/>
          <w:b/>
          <w:bCs/>
          <w:sz w:val="24"/>
          <w:szCs w:val="24"/>
          <w:lang w:val="en-GB"/>
        </w:rPr>
        <w:t>.</w:t>
      </w:r>
      <w:r w:rsidRPr="00251473">
        <w:rPr>
          <w:rFonts w:eastAsia="Times New Roman"/>
          <w:b/>
          <w:bCs/>
          <w:spacing w:val="14"/>
          <w:sz w:val="24"/>
          <w:szCs w:val="24"/>
          <w:lang w:val="en-GB"/>
        </w:rPr>
        <w:t xml:space="preserve"> </w:t>
      </w:r>
      <w:r w:rsidRPr="00251473">
        <w:rPr>
          <w:rFonts w:eastAsia="Times New Roman"/>
          <w:b/>
          <w:bCs/>
          <w:spacing w:val="-4"/>
          <w:sz w:val="24"/>
          <w:szCs w:val="24"/>
          <w:lang w:val="en-GB"/>
        </w:rPr>
        <w:t>o</w:t>
      </w:r>
      <w:r w:rsidRPr="00251473">
        <w:rPr>
          <w:rFonts w:eastAsia="Times New Roman"/>
          <w:b/>
          <w:bCs/>
          <w:sz w:val="24"/>
          <w:szCs w:val="24"/>
          <w:lang w:val="en-GB"/>
        </w:rPr>
        <w:t>f</w:t>
      </w:r>
      <w:r w:rsidRPr="00251473">
        <w:rPr>
          <w:rFonts w:eastAsia="Times New Roman"/>
          <w:b/>
          <w:bCs/>
          <w:spacing w:val="5"/>
          <w:sz w:val="24"/>
          <w:szCs w:val="24"/>
          <w:lang w:val="en-GB"/>
        </w:rPr>
        <w:t xml:space="preserve"> </w:t>
      </w:r>
      <w:r w:rsidRPr="00251473">
        <w:rPr>
          <w:rFonts w:eastAsia="Times New Roman"/>
          <w:b/>
          <w:bCs/>
          <w:spacing w:val="4"/>
          <w:sz w:val="24"/>
          <w:szCs w:val="24"/>
          <w:lang w:val="en-GB"/>
        </w:rPr>
        <w:t>p</w:t>
      </w:r>
      <w:r w:rsidRPr="00251473">
        <w:rPr>
          <w:rFonts w:eastAsia="Times New Roman"/>
          <w:b/>
          <w:bCs/>
          <w:spacing w:val="6"/>
          <w:sz w:val="24"/>
          <w:szCs w:val="24"/>
          <w:lang w:val="en-GB"/>
        </w:rPr>
        <w:t>a</w:t>
      </w:r>
      <w:r w:rsidRPr="00251473">
        <w:rPr>
          <w:rFonts w:eastAsia="Times New Roman"/>
          <w:b/>
          <w:bCs/>
          <w:spacing w:val="8"/>
          <w:sz w:val="24"/>
          <w:szCs w:val="24"/>
          <w:lang w:val="en-GB"/>
        </w:rPr>
        <w:t>g</w:t>
      </w:r>
      <w:r w:rsidRPr="00251473">
        <w:rPr>
          <w:rFonts w:eastAsia="Times New Roman"/>
          <w:b/>
          <w:bCs/>
          <w:spacing w:val="-4"/>
          <w:sz w:val="24"/>
          <w:szCs w:val="24"/>
          <w:lang w:val="en-GB"/>
        </w:rPr>
        <w:t>e</w:t>
      </w:r>
      <w:r w:rsidRPr="00251473">
        <w:rPr>
          <w:rFonts w:eastAsia="Times New Roman"/>
          <w:b/>
          <w:bCs/>
          <w:spacing w:val="-1"/>
          <w:sz w:val="24"/>
          <w:szCs w:val="24"/>
          <w:lang w:val="en-GB"/>
        </w:rPr>
        <w:t>s</w:t>
      </w:r>
      <w:r w:rsidRPr="00251473">
        <w:rPr>
          <w:rFonts w:eastAsia="Times New Roman"/>
          <w:b/>
          <w:bCs/>
          <w:sz w:val="24"/>
          <w:szCs w:val="24"/>
          <w:lang w:val="en-GB"/>
        </w:rPr>
        <w:t xml:space="preserve">: </w:t>
      </w:r>
      <w:r w:rsidRPr="00251473">
        <w:rPr>
          <w:rFonts w:eastAsia="Times New Roman"/>
          <w:b/>
          <w:bCs/>
          <w:sz w:val="24"/>
          <w:szCs w:val="24"/>
          <w:lang w:val="en-GB"/>
        </w:rPr>
        <w:tab/>
      </w:r>
      <w:r w:rsidR="002553B1" w:rsidRPr="00251473">
        <w:rPr>
          <w:rFonts w:eastAsia="Times New Roman"/>
          <w:b/>
          <w:bCs/>
          <w:sz w:val="24"/>
          <w:szCs w:val="24"/>
          <w:lang w:val="en-GB"/>
        </w:rPr>
        <w:fldChar w:fldCharType="begin"/>
      </w:r>
      <w:r w:rsidR="002553B1" w:rsidRPr="00251473">
        <w:rPr>
          <w:rFonts w:eastAsia="Times New Roman"/>
          <w:b/>
          <w:bCs/>
          <w:sz w:val="24"/>
          <w:szCs w:val="24"/>
          <w:lang w:val="en-GB"/>
        </w:rPr>
        <w:instrText xml:space="preserve"> NUMPAGES  \* MERGEFORMAT </w:instrText>
      </w:r>
      <w:r w:rsidR="002553B1" w:rsidRPr="00251473">
        <w:rPr>
          <w:rFonts w:eastAsia="Times New Roman"/>
          <w:b/>
          <w:bCs/>
          <w:sz w:val="24"/>
          <w:szCs w:val="24"/>
          <w:lang w:val="en-GB"/>
        </w:rPr>
        <w:fldChar w:fldCharType="separate"/>
      </w:r>
      <w:ins w:id="10" w:author="David Singer" w:date="2020-04-28T11:34:00Z">
        <w:r w:rsidR="001A6786">
          <w:rPr>
            <w:rFonts w:eastAsia="Times New Roman"/>
            <w:b/>
            <w:bCs/>
            <w:noProof/>
            <w:sz w:val="24"/>
            <w:szCs w:val="24"/>
            <w:lang w:val="en-GB"/>
          </w:rPr>
          <w:t>40</w:t>
        </w:r>
      </w:ins>
      <w:del w:id="11" w:author="David Singer" w:date="2020-04-28T11:34:00Z">
        <w:r w:rsidR="000237A2" w:rsidDel="001A6786">
          <w:rPr>
            <w:rFonts w:eastAsia="Times New Roman"/>
            <w:b/>
            <w:bCs/>
            <w:noProof/>
            <w:sz w:val="24"/>
            <w:szCs w:val="24"/>
            <w:lang w:val="en-GB"/>
          </w:rPr>
          <w:delText>38</w:delText>
        </w:r>
      </w:del>
      <w:r w:rsidR="002553B1" w:rsidRPr="00251473">
        <w:rPr>
          <w:rFonts w:eastAsia="Times New Roman"/>
          <w:b/>
          <w:bCs/>
          <w:sz w:val="24"/>
          <w:szCs w:val="24"/>
          <w:lang w:val="en-GB"/>
        </w:rPr>
        <w:fldChar w:fldCharType="end"/>
      </w:r>
    </w:p>
    <w:p w14:paraId="432CA8B1" w14:textId="77777777" w:rsidR="00717E1B" w:rsidRPr="00251473" w:rsidRDefault="00717E1B" w:rsidP="002553B1">
      <w:pPr>
        <w:tabs>
          <w:tab w:val="left" w:pos="2970"/>
        </w:tabs>
        <w:spacing w:after="360" w:line="240" w:lineRule="auto"/>
        <w:ind w:left="130" w:right="-14"/>
        <w:rPr>
          <w:rFonts w:eastAsia="Times New Roman"/>
          <w:sz w:val="24"/>
          <w:szCs w:val="24"/>
          <w:lang w:val="en-GB"/>
        </w:rPr>
      </w:pPr>
      <w:r w:rsidRPr="00251473">
        <w:rPr>
          <w:rFonts w:eastAsia="Times New Roman"/>
          <w:b/>
          <w:bCs/>
          <w:sz w:val="24"/>
          <w:szCs w:val="24"/>
          <w:lang w:val="en-GB"/>
        </w:rPr>
        <w:t>E</w:t>
      </w:r>
      <w:r w:rsidRPr="00251473">
        <w:rPr>
          <w:rFonts w:eastAsia="Times New Roman"/>
          <w:b/>
          <w:bCs/>
          <w:spacing w:val="-1"/>
          <w:sz w:val="24"/>
          <w:szCs w:val="24"/>
          <w:lang w:val="en-GB"/>
        </w:rPr>
        <w:t>m</w:t>
      </w:r>
      <w:r w:rsidRPr="00251473">
        <w:rPr>
          <w:rFonts w:eastAsia="Times New Roman"/>
          <w:b/>
          <w:bCs/>
          <w:spacing w:val="6"/>
          <w:sz w:val="24"/>
          <w:szCs w:val="24"/>
          <w:lang w:val="en-GB"/>
        </w:rPr>
        <w:t>a</w:t>
      </w:r>
      <w:r w:rsidRPr="00251473">
        <w:rPr>
          <w:rFonts w:eastAsia="Times New Roman"/>
          <w:b/>
          <w:bCs/>
          <w:sz w:val="24"/>
          <w:szCs w:val="24"/>
          <w:lang w:val="en-GB"/>
        </w:rPr>
        <w:t>il</w:t>
      </w:r>
      <w:r w:rsidRPr="00251473">
        <w:rPr>
          <w:rFonts w:eastAsia="Times New Roman"/>
          <w:b/>
          <w:bCs/>
          <w:spacing w:val="40"/>
          <w:sz w:val="24"/>
          <w:szCs w:val="24"/>
          <w:lang w:val="en-GB"/>
        </w:rPr>
        <w:t xml:space="preserve"> </w:t>
      </w:r>
      <w:r w:rsidRPr="00251473">
        <w:rPr>
          <w:rFonts w:eastAsia="Times New Roman"/>
          <w:b/>
          <w:bCs/>
          <w:spacing w:val="-4"/>
          <w:sz w:val="24"/>
          <w:szCs w:val="24"/>
          <w:lang w:val="en-GB"/>
        </w:rPr>
        <w:t>o</w:t>
      </w:r>
      <w:r w:rsidRPr="00251473">
        <w:rPr>
          <w:rFonts w:eastAsia="Times New Roman"/>
          <w:b/>
          <w:bCs/>
          <w:sz w:val="24"/>
          <w:szCs w:val="24"/>
          <w:lang w:val="en-GB"/>
        </w:rPr>
        <w:t>f</w:t>
      </w:r>
      <w:r w:rsidRPr="00251473">
        <w:rPr>
          <w:rFonts w:eastAsia="Times New Roman"/>
          <w:b/>
          <w:bCs/>
          <w:spacing w:val="5"/>
          <w:sz w:val="24"/>
          <w:szCs w:val="24"/>
          <w:lang w:val="en-GB"/>
        </w:rPr>
        <w:t xml:space="preserve"> </w:t>
      </w:r>
      <w:r w:rsidRPr="00251473">
        <w:rPr>
          <w:rFonts w:eastAsia="Times New Roman"/>
          <w:b/>
          <w:bCs/>
          <w:spacing w:val="2"/>
          <w:sz w:val="24"/>
          <w:szCs w:val="24"/>
          <w:lang w:val="en-GB"/>
        </w:rPr>
        <w:t>c</w:t>
      </w:r>
      <w:r w:rsidRPr="00251473">
        <w:rPr>
          <w:rFonts w:eastAsia="Times New Roman"/>
          <w:b/>
          <w:bCs/>
          <w:spacing w:val="-4"/>
          <w:sz w:val="24"/>
          <w:szCs w:val="24"/>
          <w:lang w:val="en-GB"/>
        </w:rPr>
        <w:t>o</w:t>
      </w:r>
      <w:r w:rsidRPr="00251473">
        <w:rPr>
          <w:rFonts w:eastAsia="Times New Roman"/>
          <w:b/>
          <w:bCs/>
          <w:spacing w:val="-2"/>
          <w:sz w:val="24"/>
          <w:szCs w:val="24"/>
          <w:lang w:val="en-GB"/>
        </w:rPr>
        <w:t>n</w:t>
      </w:r>
      <w:r w:rsidRPr="00251473">
        <w:rPr>
          <w:rFonts w:eastAsia="Times New Roman"/>
          <w:b/>
          <w:bCs/>
          <w:spacing w:val="-4"/>
          <w:sz w:val="24"/>
          <w:szCs w:val="24"/>
          <w:lang w:val="en-GB"/>
        </w:rPr>
        <w:t>ve</w:t>
      </w:r>
      <w:r w:rsidRPr="00251473">
        <w:rPr>
          <w:rFonts w:eastAsia="Times New Roman"/>
          <w:b/>
          <w:bCs/>
          <w:spacing w:val="-2"/>
          <w:sz w:val="24"/>
          <w:szCs w:val="24"/>
          <w:lang w:val="en-GB"/>
        </w:rPr>
        <w:t>n</w:t>
      </w:r>
      <w:r w:rsidRPr="00251473">
        <w:rPr>
          <w:rFonts w:eastAsia="Times New Roman"/>
          <w:b/>
          <w:bCs/>
          <w:spacing w:val="-4"/>
          <w:sz w:val="24"/>
          <w:szCs w:val="24"/>
          <w:lang w:val="en-GB"/>
        </w:rPr>
        <w:t>o</w:t>
      </w:r>
      <w:r w:rsidRPr="00251473">
        <w:rPr>
          <w:rFonts w:eastAsia="Times New Roman"/>
          <w:b/>
          <w:bCs/>
          <w:sz w:val="24"/>
          <w:szCs w:val="24"/>
          <w:lang w:val="en-GB"/>
        </w:rPr>
        <w:t>r:</w:t>
      </w:r>
      <w:r w:rsidR="00985F1C" w:rsidRPr="00251473">
        <w:rPr>
          <w:rFonts w:eastAsia="Times New Roman"/>
          <w:b/>
          <w:bCs/>
          <w:sz w:val="24"/>
          <w:szCs w:val="24"/>
          <w:lang w:val="en-GB"/>
        </w:rPr>
        <w:t xml:space="preserve"> </w:t>
      </w:r>
      <w:r w:rsidR="002553B1" w:rsidRPr="00251473">
        <w:rPr>
          <w:rFonts w:eastAsia="Times New Roman"/>
          <w:b/>
          <w:bCs/>
          <w:sz w:val="24"/>
          <w:szCs w:val="24"/>
          <w:lang w:val="en-GB"/>
        </w:rPr>
        <w:tab/>
      </w:r>
      <w:r w:rsidR="00985F1C" w:rsidRPr="00251473">
        <w:rPr>
          <w:rFonts w:ascii="Times New Roman Bold" w:eastAsia="Times New Roman" w:hAnsi="Times New Roman Bold"/>
          <w:b/>
          <w:bCs/>
          <w:sz w:val="24"/>
          <w:szCs w:val="24"/>
          <w:lang w:val="en-GB"/>
        </w:rPr>
        <w:t>leonardo@chiariglione.org</w:t>
      </w:r>
      <w:r w:rsidR="00A87058" w:rsidRPr="00251473">
        <w:rPr>
          <w:rFonts w:eastAsia="Times New Roman"/>
          <w:sz w:val="24"/>
          <w:szCs w:val="24"/>
          <w:lang w:val="en-GB"/>
        </w:rPr>
        <w:t xml:space="preserve"> </w:t>
      </w:r>
    </w:p>
    <w:p w14:paraId="235057F5" w14:textId="77777777" w:rsidR="00717E1B" w:rsidRPr="00251473" w:rsidRDefault="00717E1B" w:rsidP="002553B1">
      <w:pPr>
        <w:tabs>
          <w:tab w:val="left" w:pos="2970"/>
        </w:tabs>
        <w:spacing w:before="29" w:after="360" w:line="240" w:lineRule="auto"/>
        <w:ind w:left="130" w:right="-14"/>
        <w:rPr>
          <w:rFonts w:eastAsia="Times New Roman"/>
          <w:b/>
          <w:bCs/>
          <w:sz w:val="24"/>
          <w:szCs w:val="24"/>
          <w:lang w:val="en-GB"/>
        </w:rPr>
      </w:pPr>
      <w:r w:rsidRPr="00251473">
        <w:rPr>
          <w:rFonts w:eastAsia="Times New Roman"/>
          <w:b/>
          <w:bCs/>
          <w:spacing w:val="1"/>
          <w:sz w:val="24"/>
          <w:szCs w:val="24"/>
          <w:lang w:val="en-GB"/>
        </w:rPr>
        <w:t>C</w:t>
      </w:r>
      <w:r w:rsidRPr="00251473">
        <w:rPr>
          <w:rFonts w:eastAsia="Times New Roman"/>
          <w:b/>
          <w:bCs/>
          <w:spacing w:val="-4"/>
          <w:sz w:val="24"/>
          <w:szCs w:val="24"/>
          <w:lang w:val="en-GB"/>
        </w:rPr>
        <w:t>o</w:t>
      </w:r>
      <w:r w:rsidRPr="00251473">
        <w:rPr>
          <w:rFonts w:eastAsia="Times New Roman"/>
          <w:b/>
          <w:bCs/>
          <w:spacing w:val="-1"/>
          <w:sz w:val="24"/>
          <w:szCs w:val="24"/>
          <w:lang w:val="en-GB"/>
        </w:rPr>
        <w:t>mm</w:t>
      </w:r>
      <w:r w:rsidRPr="00251473">
        <w:rPr>
          <w:rFonts w:eastAsia="Times New Roman"/>
          <w:b/>
          <w:bCs/>
          <w:sz w:val="24"/>
          <w:szCs w:val="24"/>
          <w:lang w:val="en-GB"/>
        </w:rPr>
        <w:t>i</w:t>
      </w:r>
      <w:r w:rsidRPr="00251473">
        <w:rPr>
          <w:rFonts w:eastAsia="Times New Roman"/>
          <w:b/>
          <w:bCs/>
          <w:spacing w:val="2"/>
          <w:sz w:val="24"/>
          <w:szCs w:val="24"/>
          <w:lang w:val="en-GB"/>
        </w:rPr>
        <w:t>tt</w:t>
      </w:r>
      <w:r w:rsidRPr="00251473">
        <w:rPr>
          <w:rFonts w:eastAsia="Times New Roman"/>
          <w:b/>
          <w:bCs/>
          <w:spacing w:val="-4"/>
          <w:sz w:val="24"/>
          <w:szCs w:val="24"/>
          <w:lang w:val="en-GB"/>
        </w:rPr>
        <w:t>e</w:t>
      </w:r>
      <w:r w:rsidRPr="00251473">
        <w:rPr>
          <w:rFonts w:eastAsia="Times New Roman"/>
          <w:b/>
          <w:bCs/>
          <w:sz w:val="24"/>
          <w:szCs w:val="24"/>
          <w:lang w:val="en-GB"/>
        </w:rPr>
        <w:t>e</w:t>
      </w:r>
      <w:r w:rsidRPr="00251473">
        <w:rPr>
          <w:rFonts w:eastAsia="Times New Roman"/>
          <w:b/>
          <w:bCs/>
          <w:spacing w:val="-18"/>
          <w:sz w:val="24"/>
          <w:szCs w:val="24"/>
          <w:lang w:val="en-GB"/>
        </w:rPr>
        <w:t xml:space="preserve"> </w:t>
      </w:r>
      <w:r w:rsidRPr="00251473">
        <w:rPr>
          <w:rFonts w:eastAsia="Times New Roman"/>
          <w:b/>
          <w:bCs/>
          <w:spacing w:val="8"/>
          <w:sz w:val="24"/>
          <w:szCs w:val="24"/>
          <w:lang w:val="en-GB"/>
        </w:rPr>
        <w:t>U</w:t>
      </w:r>
      <w:r w:rsidRPr="00251473">
        <w:rPr>
          <w:rFonts w:eastAsia="Times New Roman"/>
          <w:b/>
          <w:bCs/>
          <w:spacing w:val="2"/>
          <w:sz w:val="24"/>
          <w:szCs w:val="24"/>
          <w:lang w:val="en-GB"/>
        </w:rPr>
        <w:t>R</w:t>
      </w:r>
      <w:r w:rsidRPr="00251473">
        <w:rPr>
          <w:rFonts w:eastAsia="Times New Roman"/>
          <w:b/>
          <w:bCs/>
          <w:spacing w:val="-4"/>
          <w:sz w:val="24"/>
          <w:szCs w:val="24"/>
          <w:lang w:val="en-GB"/>
        </w:rPr>
        <w:t>L</w:t>
      </w:r>
      <w:r w:rsidRPr="00251473">
        <w:rPr>
          <w:rFonts w:eastAsia="Times New Roman"/>
          <w:b/>
          <w:bCs/>
          <w:sz w:val="24"/>
          <w:szCs w:val="24"/>
          <w:lang w:val="en-GB"/>
        </w:rPr>
        <w:t>:</w:t>
      </w:r>
      <w:r w:rsidR="002553B1" w:rsidRPr="00251473">
        <w:rPr>
          <w:rFonts w:eastAsia="Times New Roman"/>
          <w:b/>
          <w:bCs/>
          <w:sz w:val="24"/>
          <w:szCs w:val="24"/>
          <w:lang w:val="en-GB"/>
        </w:rPr>
        <w:tab/>
        <w:t>http://</w:t>
      </w:r>
      <w:r w:rsidR="00985F1C" w:rsidRPr="00251473">
        <w:rPr>
          <w:rFonts w:eastAsia="Times New Roman"/>
          <w:b/>
          <w:bCs/>
          <w:sz w:val="24"/>
          <w:szCs w:val="24"/>
          <w:lang w:val="en-GB"/>
        </w:rPr>
        <w:t>mpeg.chiariglione.org</w:t>
      </w:r>
    </w:p>
    <w:p w14:paraId="5C4B1AAF" w14:textId="77777777" w:rsidR="00960A19" w:rsidRPr="00251473" w:rsidRDefault="00960A19">
      <w:pPr>
        <w:widowControl/>
        <w:spacing w:after="0" w:line="240" w:lineRule="auto"/>
        <w:rPr>
          <w:rFonts w:eastAsia="Times New Roman"/>
          <w:b/>
          <w:bCs/>
          <w:spacing w:val="1"/>
          <w:w w:val="112"/>
          <w:sz w:val="24"/>
          <w:szCs w:val="24"/>
          <w:lang w:val="en-GB"/>
        </w:rPr>
      </w:pPr>
      <w:r w:rsidRPr="00251473">
        <w:rPr>
          <w:rFonts w:eastAsia="Times New Roman"/>
          <w:b/>
          <w:bCs/>
          <w:spacing w:val="1"/>
          <w:w w:val="112"/>
          <w:sz w:val="24"/>
          <w:szCs w:val="24"/>
          <w:lang w:val="en-GB"/>
        </w:rPr>
        <w:br w:type="page"/>
      </w:r>
    </w:p>
    <w:p w14:paraId="484B8CC2" w14:textId="77777777" w:rsidR="00CB6FF9" w:rsidRPr="001F57AF" w:rsidRDefault="00CB6FF9" w:rsidP="00CB6FF9">
      <w:pPr>
        <w:widowControl/>
        <w:spacing w:after="0" w:line="240" w:lineRule="auto"/>
        <w:jc w:val="center"/>
        <w:rPr>
          <w:rFonts w:eastAsia="SimSun"/>
          <w:b/>
          <w:sz w:val="28"/>
          <w:szCs w:val="24"/>
          <w:lang w:val="en-GB" w:eastAsia="zh-CN"/>
        </w:rPr>
      </w:pPr>
      <w:r w:rsidRPr="001F57AF">
        <w:rPr>
          <w:rFonts w:eastAsia="SimSun"/>
          <w:b/>
          <w:sz w:val="28"/>
          <w:szCs w:val="24"/>
          <w:lang w:val="en-GB" w:eastAsia="zh-CN"/>
        </w:rPr>
        <w:lastRenderedPageBreak/>
        <w:t>INTERNATIONAL ORGANISATION FOR STANDARDISATION</w:t>
      </w:r>
    </w:p>
    <w:p w14:paraId="1563B882" w14:textId="77777777" w:rsidR="00CB6FF9" w:rsidRPr="001F57AF" w:rsidRDefault="00CB6FF9" w:rsidP="00CB6FF9">
      <w:pPr>
        <w:widowControl/>
        <w:spacing w:after="0" w:line="240" w:lineRule="auto"/>
        <w:jc w:val="center"/>
        <w:rPr>
          <w:rFonts w:eastAsia="SimSun"/>
          <w:b/>
          <w:sz w:val="28"/>
          <w:szCs w:val="24"/>
          <w:lang w:val="en-GB" w:eastAsia="zh-CN"/>
        </w:rPr>
      </w:pPr>
      <w:r w:rsidRPr="001F57AF">
        <w:rPr>
          <w:rFonts w:eastAsia="SimSun"/>
          <w:b/>
          <w:sz w:val="28"/>
          <w:szCs w:val="24"/>
          <w:lang w:val="en-GB" w:eastAsia="zh-CN"/>
        </w:rPr>
        <w:t>ORGANISATION INTERNATIONALE DE NORMALISATION</w:t>
      </w:r>
    </w:p>
    <w:p w14:paraId="2DAA1863" w14:textId="77777777" w:rsidR="00CB6FF9" w:rsidRPr="001F57AF" w:rsidRDefault="00CB6FF9" w:rsidP="00CB6FF9">
      <w:pPr>
        <w:widowControl/>
        <w:spacing w:after="0" w:line="240" w:lineRule="auto"/>
        <w:jc w:val="center"/>
        <w:rPr>
          <w:rFonts w:eastAsia="SimSun"/>
          <w:b/>
          <w:sz w:val="28"/>
          <w:szCs w:val="24"/>
          <w:lang w:val="en-GB" w:eastAsia="zh-CN"/>
        </w:rPr>
      </w:pPr>
      <w:r w:rsidRPr="001F57AF">
        <w:rPr>
          <w:rFonts w:eastAsia="SimSun"/>
          <w:b/>
          <w:sz w:val="28"/>
          <w:szCs w:val="24"/>
          <w:lang w:val="en-GB" w:eastAsia="zh-CN"/>
        </w:rPr>
        <w:t>ISO/IEC JTC 1/SC 29/WG 11</w:t>
      </w:r>
    </w:p>
    <w:p w14:paraId="71765A8A" w14:textId="77777777" w:rsidR="00CB6FF9" w:rsidRPr="00251473" w:rsidRDefault="00CB6FF9" w:rsidP="00CB6FF9">
      <w:pPr>
        <w:widowControl/>
        <w:spacing w:after="0" w:line="240" w:lineRule="auto"/>
        <w:jc w:val="center"/>
        <w:rPr>
          <w:rFonts w:eastAsia="SimSun"/>
          <w:b/>
          <w:sz w:val="28"/>
          <w:szCs w:val="24"/>
          <w:lang w:val="en-GB" w:eastAsia="zh-CN"/>
        </w:rPr>
      </w:pPr>
      <w:r w:rsidRPr="00251473">
        <w:rPr>
          <w:rFonts w:eastAsia="SimSun"/>
          <w:b/>
          <w:sz w:val="28"/>
          <w:szCs w:val="24"/>
          <w:lang w:val="en-GB" w:eastAsia="zh-CN"/>
        </w:rPr>
        <w:t>CODING OF MOVING PICTURES AND AUDIO</w:t>
      </w:r>
    </w:p>
    <w:p w14:paraId="647C5266" w14:textId="77777777" w:rsidR="00CB6FF9" w:rsidRPr="00251473" w:rsidRDefault="00CB6FF9" w:rsidP="00CB6FF9">
      <w:pPr>
        <w:rPr>
          <w:lang w:val="en-GB"/>
        </w:rPr>
      </w:pPr>
    </w:p>
    <w:p w14:paraId="1071ED0C" w14:textId="6700B5DB" w:rsidR="00CB6FF9" w:rsidRPr="00251473" w:rsidRDefault="00CB6FF9" w:rsidP="00CB6FF9">
      <w:pPr>
        <w:widowControl/>
        <w:spacing w:after="0" w:line="240" w:lineRule="auto"/>
        <w:jc w:val="right"/>
        <w:rPr>
          <w:rFonts w:eastAsia="SimSun"/>
          <w:b/>
          <w:sz w:val="48"/>
          <w:szCs w:val="24"/>
          <w:lang w:val="en-GB" w:eastAsia="zh-CN"/>
        </w:rPr>
      </w:pPr>
      <w:r w:rsidRPr="00251473">
        <w:rPr>
          <w:rFonts w:eastAsia="SimSun"/>
          <w:b/>
          <w:sz w:val="28"/>
          <w:szCs w:val="24"/>
          <w:lang w:val="en-GB" w:eastAsia="zh-CN"/>
        </w:rPr>
        <w:t xml:space="preserve">ISO/IEC JTC 1/SC 29/WG 11 </w:t>
      </w:r>
      <w:r w:rsidR="000A307B">
        <w:rPr>
          <w:rFonts w:eastAsia="Times New Roman"/>
          <w:b/>
          <w:bCs/>
          <w:sz w:val="44"/>
          <w:szCs w:val="44"/>
        </w:rPr>
        <w:fldChar w:fldCharType="begin"/>
      </w:r>
      <w:r w:rsidR="000A307B">
        <w:rPr>
          <w:rFonts w:eastAsia="Times New Roman"/>
          <w:b/>
          <w:bCs/>
          <w:sz w:val="44"/>
          <w:szCs w:val="44"/>
        </w:rPr>
        <w:instrText xml:space="preserve"> DOCPROPERTY "Docnum" \* MERGEFORMAT </w:instrText>
      </w:r>
      <w:r w:rsidR="000A307B">
        <w:rPr>
          <w:rFonts w:eastAsia="Times New Roman"/>
          <w:b/>
          <w:bCs/>
          <w:sz w:val="44"/>
          <w:szCs w:val="44"/>
        </w:rPr>
        <w:fldChar w:fldCharType="separate"/>
      </w:r>
      <w:ins w:id="12" w:author="David Singer" w:date="2020-04-28T11:34:00Z">
        <w:r w:rsidR="001A6786">
          <w:rPr>
            <w:rFonts w:eastAsia="Times New Roman"/>
            <w:b/>
            <w:bCs/>
            <w:sz w:val="44"/>
            <w:szCs w:val="44"/>
          </w:rPr>
          <w:t>N19257</w:t>
        </w:r>
      </w:ins>
      <w:del w:id="13" w:author="David Singer" w:date="2020-04-28T11:34:00Z">
        <w:r w:rsidR="000237A2" w:rsidDel="0061510D">
          <w:rPr>
            <w:rFonts w:eastAsia="Times New Roman"/>
            <w:b/>
            <w:bCs/>
            <w:sz w:val="44"/>
            <w:szCs w:val="44"/>
          </w:rPr>
          <w:delText>N19018</w:delText>
        </w:r>
      </w:del>
      <w:r w:rsidR="000A307B">
        <w:rPr>
          <w:rFonts w:eastAsia="Times New Roman"/>
          <w:b/>
          <w:bCs/>
          <w:sz w:val="44"/>
          <w:szCs w:val="44"/>
        </w:rPr>
        <w:fldChar w:fldCharType="end"/>
      </w:r>
    </w:p>
    <w:p w14:paraId="7D9F9E9A" w14:textId="33DDD1D4" w:rsidR="00CB6FF9" w:rsidRPr="00251473" w:rsidRDefault="000237A2" w:rsidP="00CB6FF9">
      <w:pPr>
        <w:widowControl/>
        <w:spacing w:after="0" w:line="240" w:lineRule="auto"/>
        <w:jc w:val="right"/>
        <w:rPr>
          <w:rFonts w:eastAsia="SimSun"/>
          <w:b/>
          <w:sz w:val="28"/>
          <w:szCs w:val="24"/>
          <w:lang w:val="en-GB" w:eastAsia="zh-CN"/>
        </w:rPr>
      </w:pPr>
      <w:del w:id="14" w:author="David Singer" w:date="2020-04-28T11:34:00Z">
        <w:r w:rsidDel="0061510D">
          <w:rPr>
            <w:rFonts w:eastAsia="SimSun"/>
            <w:b/>
            <w:sz w:val="28"/>
            <w:szCs w:val="24"/>
            <w:lang w:val="en-GB" w:eastAsia="zh-CN"/>
          </w:rPr>
          <w:delText>Brussels, BE</w:delText>
        </w:r>
      </w:del>
      <w:ins w:id="15" w:author="David Singer" w:date="2020-04-28T11:34:00Z">
        <w:r w:rsidR="0061510D">
          <w:rPr>
            <w:rFonts w:eastAsia="SimSun"/>
            <w:b/>
            <w:sz w:val="28"/>
            <w:szCs w:val="24"/>
            <w:lang w:val="en-GB" w:eastAsia="zh-CN"/>
          </w:rPr>
          <w:t>e-meeting</w:t>
        </w:r>
      </w:ins>
      <w:r w:rsidR="00CB6FF9" w:rsidRPr="00251473">
        <w:rPr>
          <w:rFonts w:eastAsia="SimSun"/>
          <w:b/>
          <w:sz w:val="28"/>
          <w:szCs w:val="24"/>
          <w:lang w:val="en-GB" w:eastAsia="zh-CN"/>
        </w:rPr>
        <w:t xml:space="preserve"> – </w:t>
      </w:r>
      <w:r w:rsidR="000A307B">
        <w:rPr>
          <w:rFonts w:eastAsia="SimSun"/>
          <w:b/>
          <w:sz w:val="28"/>
          <w:szCs w:val="24"/>
          <w:lang w:val="en-GB" w:eastAsia="zh-CN"/>
        </w:rPr>
        <w:fldChar w:fldCharType="begin"/>
      </w:r>
      <w:r w:rsidR="000A307B">
        <w:rPr>
          <w:rFonts w:eastAsia="SimSun"/>
          <w:b/>
          <w:sz w:val="28"/>
          <w:szCs w:val="24"/>
          <w:lang w:val="en-GB" w:eastAsia="zh-CN"/>
        </w:rPr>
        <w:instrText xml:space="preserve"> SAVEDATE \@ "MMMM yyyy" \* MERGEFORMAT </w:instrText>
      </w:r>
      <w:r w:rsidR="000A307B">
        <w:rPr>
          <w:rFonts w:eastAsia="SimSun"/>
          <w:b/>
          <w:sz w:val="28"/>
          <w:szCs w:val="24"/>
          <w:lang w:val="en-GB" w:eastAsia="zh-CN"/>
        </w:rPr>
        <w:fldChar w:fldCharType="separate"/>
      </w:r>
      <w:ins w:id="16" w:author="David Singer" w:date="2020-04-30T14:51:00Z">
        <w:r w:rsidR="009177C6">
          <w:rPr>
            <w:rFonts w:eastAsia="SimSun"/>
            <w:b/>
            <w:noProof/>
            <w:sz w:val="28"/>
            <w:szCs w:val="24"/>
            <w:lang w:val="en-GB" w:eastAsia="zh-CN"/>
          </w:rPr>
          <w:t>April 2020</w:t>
        </w:r>
      </w:ins>
      <w:del w:id="17" w:author="David Singer" w:date="2020-04-28T11:34:00Z">
        <w:r w:rsidR="0061510D" w:rsidDel="001A6786">
          <w:rPr>
            <w:rFonts w:eastAsia="SimSun"/>
            <w:b/>
            <w:noProof/>
            <w:sz w:val="28"/>
            <w:szCs w:val="24"/>
            <w:lang w:val="en-GB" w:eastAsia="zh-CN"/>
          </w:rPr>
          <w:delText>February 2020</w:delText>
        </w:r>
      </w:del>
      <w:r w:rsidR="000A307B">
        <w:rPr>
          <w:rFonts w:eastAsia="SimSun"/>
          <w:b/>
          <w:sz w:val="28"/>
          <w:szCs w:val="24"/>
          <w:lang w:val="en-GB" w:eastAsia="zh-CN"/>
        </w:rPr>
        <w:fldChar w:fldCharType="end"/>
      </w:r>
    </w:p>
    <w:p w14:paraId="6F947174" w14:textId="77777777" w:rsidR="00CB6FF9" w:rsidRPr="00251473" w:rsidRDefault="00CB6FF9" w:rsidP="00CB6FF9">
      <w:pPr>
        <w:widowControl/>
        <w:spacing w:after="0" w:line="240" w:lineRule="auto"/>
        <w:rPr>
          <w:rFonts w:eastAsia="SimSu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177"/>
      </w:tblGrid>
      <w:tr w:rsidR="00CB6FF9" w:rsidRPr="00251473" w14:paraId="68884095" w14:textId="77777777" w:rsidTr="005A4680">
        <w:tc>
          <w:tcPr>
            <w:tcW w:w="0" w:type="auto"/>
            <w:shd w:val="clear" w:color="auto" w:fill="auto"/>
          </w:tcPr>
          <w:p w14:paraId="2CD1648E" w14:textId="77777777" w:rsidR="00CB6FF9" w:rsidRPr="00251473" w:rsidRDefault="00CB6FF9" w:rsidP="00CB6FF9">
            <w:pPr>
              <w:widowControl/>
              <w:spacing w:after="0" w:line="240" w:lineRule="auto"/>
              <w:rPr>
                <w:rFonts w:eastAsia="SimSun"/>
                <w:b/>
                <w:sz w:val="28"/>
                <w:szCs w:val="24"/>
                <w:lang w:val="en-GB" w:eastAsia="zh-CN"/>
              </w:rPr>
            </w:pPr>
            <w:r w:rsidRPr="00251473">
              <w:rPr>
                <w:rFonts w:eastAsia="SimSun"/>
                <w:b/>
                <w:sz w:val="28"/>
                <w:szCs w:val="24"/>
                <w:lang w:val="en-GB" w:eastAsia="zh-CN"/>
              </w:rPr>
              <w:t>Source:</w:t>
            </w:r>
          </w:p>
        </w:tc>
        <w:tc>
          <w:tcPr>
            <w:tcW w:w="0" w:type="auto"/>
            <w:shd w:val="clear" w:color="auto" w:fill="auto"/>
          </w:tcPr>
          <w:p w14:paraId="780B6756" w14:textId="77777777" w:rsidR="00CB6FF9" w:rsidRPr="00251473" w:rsidRDefault="00032709" w:rsidP="00CB6FF9">
            <w:pPr>
              <w:widowControl/>
              <w:spacing w:after="0" w:line="240" w:lineRule="auto"/>
              <w:rPr>
                <w:rFonts w:eastAsia="SimSun"/>
                <w:b/>
                <w:sz w:val="28"/>
                <w:szCs w:val="24"/>
                <w:lang w:val="en-GB" w:eastAsia="zh-CN"/>
              </w:rPr>
            </w:pPr>
            <w:r w:rsidRPr="00251473">
              <w:rPr>
                <w:rFonts w:eastAsia="SimSun"/>
                <w:b/>
                <w:sz w:val="28"/>
                <w:szCs w:val="24"/>
                <w:lang w:val="en-GB" w:eastAsia="zh-CN"/>
              </w:rPr>
              <w:t>Systems</w:t>
            </w:r>
          </w:p>
        </w:tc>
      </w:tr>
      <w:tr w:rsidR="00032709" w:rsidRPr="00251473" w14:paraId="587CB218" w14:textId="77777777" w:rsidTr="005A4680">
        <w:tc>
          <w:tcPr>
            <w:tcW w:w="0" w:type="auto"/>
            <w:shd w:val="clear" w:color="auto" w:fill="auto"/>
          </w:tcPr>
          <w:p w14:paraId="4E227529" w14:textId="77777777" w:rsidR="00032709" w:rsidRPr="00251473" w:rsidRDefault="00032709" w:rsidP="00CB6FF9">
            <w:pPr>
              <w:widowControl/>
              <w:spacing w:after="0" w:line="240" w:lineRule="auto"/>
              <w:rPr>
                <w:rFonts w:eastAsia="SimSun"/>
                <w:b/>
                <w:sz w:val="28"/>
                <w:szCs w:val="24"/>
                <w:lang w:val="en-GB" w:eastAsia="zh-CN"/>
              </w:rPr>
            </w:pPr>
            <w:r w:rsidRPr="00251473">
              <w:rPr>
                <w:rFonts w:eastAsia="SimSun"/>
                <w:b/>
                <w:sz w:val="28"/>
                <w:szCs w:val="24"/>
                <w:lang w:val="en-GB" w:eastAsia="zh-CN"/>
              </w:rPr>
              <w:t>Editors</w:t>
            </w:r>
          </w:p>
        </w:tc>
        <w:tc>
          <w:tcPr>
            <w:tcW w:w="0" w:type="auto"/>
            <w:shd w:val="clear" w:color="auto" w:fill="auto"/>
          </w:tcPr>
          <w:p w14:paraId="1AF5885A" w14:textId="77777777" w:rsidR="00032709" w:rsidRPr="00251473" w:rsidRDefault="001F0CC7" w:rsidP="00CB6FF9">
            <w:pPr>
              <w:widowControl/>
              <w:spacing w:after="0" w:line="240" w:lineRule="auto"/>
              <w:rPr>
                <w:rFonts w:eastAsia="SimSun"/>
                <w:sz w:val="28"/>
                <w:szCs w:val="24"/>
                <w:lang w:val="en-GB" w:eastAsia="zh-CN"/>
              </w:rPr>
            </w:pPr>
            <w:r w:rsidRPr="00251473">
              <w:rPr>
                <w:rFonts w:eastAsia="SimSun"/>
                <w:sz w:val="28"/>
                <w:szCs w:val="24"/>
                <w:lang w:val="en-GB" w:eastAsia="zh-CN"/>
              </w:rPr>
              <w:t>David Singer, Miska M. Hannuksela, Frédéric Mazé</w:t>
            </w:r>
          </w:p>
        </w:tc>
      </w:tr>
      <w:tr w:rsidR="00CB6FF9" w:rsidRPr="00251473" w14:paraId="58E6FA9E" w14:textId="77777777" w:rsidTr="005A4680">
        <w:tc>
          <w:tcPr>
            <w:tcW w:w="0" w:type="auto"/>
            <w:shd w:val="clear" w:color="auto" w:fill="auto"/>
          </w:tcPr>
          <w:p w14:paraId="42C934E9" w14:textId="77777777" w:rsidR="00CB6FF9" w:rsidRPr="00251473" w:rsidRDefault="00CB6FF9" w:rsidP="00CB6FF9">
            <w:pPr>
              <w:widowControl/>
              <w:spacing w:after="0" w:line="240" w:lineRule="auto"/>
              <w:rPr>
                <w:rFonts w:eastAsia="SimSun"/>
                <w:b/>
                <w:sz w:val="28"/>
                <w:szCs w:val="24"/>
                <w:lang w:val="en-GB" w:eastAsia="zh-CN"/>
              </w:rPr>
            </w:pPr>
            <w:r w:rsidRPr="00251473">
              <w:rPr>
                <w:rFonts w:eastAsia="SimSun"/>
                <w:b/>
                <w:sz w:val="28"/>
                <w:szCs w:val="24"/>
                <w:lang w:val="en-GB" w:eastAsia="zh-CN"/>
              </w:rPr>
              <w:t>Title:</w:t>
            </w:r>
          </w:p>
        </w:tc>
        <w:tc>
          <w:tcPr>
            <w:tcW w:w="0" w:type="auto"/>
            <w:shd w:val="clear" w:color="auto" w:fill="auto"/>
          </w:tcPr>
          <w:p w14:paraId="3BFFA197" w14:textId="77777777" w:rsidR="00CB6FF9" w:rsidRPr="00251473" w:rsidRDefault="001F0CC7" w:rsidP="00CB6FF9">
            <w:pPr>
              <w:widowControl/>
              <w:spacing w:after="0" w:line="240" w:lineRule="auto"/>
              <w:rPr>
                <w:rFonts w:eastAsia="SimSun"/>
                <w:b/>
                <w:sz w:val="28"/>
                <w:szCs w:val="24"/>
                <w:lang w:val="en-GB" w:eastAsia="zh-CN"/>
              </w:rPr>
            </w:pPr>
            <w:r w:rsidRPr="00251473">
              <w:rPr>
                <w:rFonts w:eastAsia="SimSun"/>
                <w:b/>
                <w:bCs/>
                <w:sz w:val="28"/>
                <w:szCs w:val="24"/>
                <w:lang w:val="en-GB" w:eastAsia="zh-CN"/>
              </w:rPr>
              <w:t>Technologies under Consideration for ISOBMFile Format</w:t>
            </w:r>
          </w:p>
        </w:tc>
      </w:tr>
    </w:tbl>
    <w:p w14:paraId="3029544B" w14:textId="77777777" w:rsidR="00CB6FF9" w:rsidRPr="00251473" w:rsidRDefault="00CB6FF9" w:rsidP="00CB6FF9">
      <w:pPr>
        <w:widowControl/>
        <w:spacing w:after="0" w:line="240" w:lineRule="auto"/>
        <w:rPr>
          <w:rFonts w:eastAsia="SimSun"/>
          <w:sz w:val="24"/>
          <w:szCs w:val="24"/>
          <w:lang w:val="en-GB" w:eastAsia="zh-CN"/>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244DF469" w14:textId="77777777" w:rsidR="00A741D6" w:rsidRPr="00251473" w:rsidRDefault="00A741D6" w:rsidP="00A741D6">
      <w:pPr>
        <w:rPr>
          <w:lang w:val="en-GB"/>
        </w:rPr>
      </w:pPr>
      <w:r w:rsidRPr="00251473">
        <w:rPr>
          <w:lang w:val="en-GB"/>
        </w:rPr>
        <w:t>The document contains following technologies under consideration for the ISO base media file format (ISO/IEC 14496-12):</w:t>
      </w:r>
    </w:p>
    <w:p w14:paraId="09361E7A" w14:textId="1FF3DBCC" w:rsidR="001158EF" w:rsidRDefault="00A741D6" w:rsidP="009177C6">
      <w:pPr>
        <w:pStyle w:val="TOC1"/>
        <w:rPr>
          <w:ins w:id="18" w:author="David Singer" w:date="2020-04-28T16:08:00Z"/>
          <w:rFonts w:asciiTheme="minorHAnsi" w:eastAsiaTheme="minorEastAsia" w:hAnsiTheme="minorHAnsi" w:cstheme="minorBidi"/>
          <w:noProof/>
          <w:sz w:val="24"/>
          <w:szCs w:val="24"/>
          <w:lang w:eastAsia="ko-KR"/>
        </w:rPr>
        <w:pPrChange w:id="19" w:author="David Singer" w:date="2020-04-30T14:54:00Z">
          <w:pPr>
            <w:pStyle w:val="TOC1"/>
            <w:tabs>
              <w:tab w:val="left" w:pos="480"/>
              <w:tab w:val="right" w:leader="dot" w:pos="9004"/>
            </w:tabs>
          </w:pPr>
        </w:pPrChange>
      </w:pPr>
      <w:r w:rsidRPr="00251473">
        <w:rPr>
          <w:lang w:val="en-GB"/>
        </w:rPr>
        <w:fldChar w:fldCharType="begin"/>
      </w:r>
      <w:r w:rsidRPr="00251473">
        <w:rPr>
          <w:lang w:val="en-GB"/>
        </w:rPr>
        <w:instrText xml:space="preserve"> TOC \o "1-1" \h \z </w:instrText>
      </w:r>
      <w:r w:rsidRPr="00251473">
        <w:rPr>
          <w:lang w:val="en-GB"/>
        </w:rPr>
        <w:fldChar w:fldCharType="separate"/>
      </w:r>
      <w:ins w:id="20" w:author="David Singer" w:date="2020-04-28T16:08:00Z">
        <w:r w:rsidR="001158EF" w:rsidRPr="00677EC7">
          <w:rPr>
            <w:rStyle w:val="Hyperlink"/>
            <w:noProof/>
          </w:rPr>
          <w:fldChar w:fldCharType="begin"/>
        </w:r>
        <w:r w:rsidR="001158EF" w:rsidRPr="00677EC7">
          <w:rPr>
            <w:rStyle w:val="Hyperlink"/>
            <w:noProof/>
          </w:rPr>
          <w:instrText xml:space="preserve"> </w:instrText>
        </w:r>
        <w:r w:rsidR="001158EF">
          <w:rPr>
            <w:noProof/>
          </w:rPr>
          <w:instrText>HYPERLINK \l "_Toc38982533"</w:instrText>
        </w:r>
        <w:r w:rsidR="001158EF" w:rsidRPr="00677EC7">
          <w:rPr>
            <w:rStyle w:val="Hyperlink"/>
            <w:noProof/>
          </w:rPr>
          <w:instrText xml:space="preserve"> </w:instrText>
        </w:r>
        <w:r w:rsidR="001158EF" w:rsidRPr="00677EC7">
          <w:rPr>
            <w:rStyle w:val="Hyperlink"/>
            <w:noProof/>
          </w:rPr>
          <w:fldChar w:fldCharType="separate"/>
        </w:r>
        <w:r w:rsidR="001158EF" w:rsidRPr="00677EC7">
          <w:rPr>
            <w:rStyle w:val="Hyperlink"/>
            <w:noProof/>
            <w14:scene3d>
              <w14:camera w14:prst="orthographicFront"/>
              <w14:lightRig w14:rig="threePt" w14:dir="t">
                <w14:rot w14:lat="0" w14:lon="0" w14:rev="0"/>
              </w14:lightRig>
            </w14:scene3d>
          </w:rPr>
          <w:t>1</w:t>
        </w:r>
        <w:r w:rsidR="001158EF">
          <w:rPr>
            <w:rFonts w:asciiTheme="minorHAnsi" w:eastAsiaTheme="minorEastAsia" w:hAnsiTheme="minorHAnsi" w:cstheme="minorBidi"/>
            <w:noProof/>
            <w:sz w:val="24"/>
            <w:szCs w:val="24"/>
            <w:lang w:eastAsia="ko-KR"/>
          </w:rPr>
          <w:tab/>
        </w:r>
        <w:r w:rsidR="001158EF" w:rsidRPr="00677EC7">
          <w:rPr>
            <w:rStyle w:val="Hyperlink"/>
            <w:noProof/>
          </w:rPr>
          <w:t>Compact full box</w:t>
        </w:r>
        <w:r w:rsidR="001158EF">
          <w:rPr>
            <w:noProof/>
            <w:webHidden/>
          </w:rPr>
          <w:tab/>
        </w:r>
        <w:r w:rsidR="001158EF">
          <w:rPr>
            <w:noProof/>
            <w:webHidden/>
          </w:rPr>
          <w:fldChar w:fldCharType="begin"/>
        </w:r>
        <w:r w:rsidR="001158EF">
          <w:rPr>
            <w:noProof/>
            <w:webHidden/>
          </w:rPr>
          <w:instrText xml:space="preserve"> PAGEREF _Toc38982533 \h </w:instrText>
        </w:r>
      </w:ins>
      <w:r w:rsidR="001158EF">
        <w:rPr>
          <w:noProof/>
          <w:webHidden/>
        </w:rPr>
      </w:r>
      <w:r w:rsidR="001158EF">
        <w:rPr>
          <w:noProof/>
          <w:webHidden/>
        </w:rPr>
        <w:fldChar w:fldCharType="separate"/>
      </w:r>
      <w:ins w:id="21" w:author="David Singer" w:date="2020-04-28T16:08:00Z">
        <w:r w:rsidR="001158EF">
          <w:rPr>
            <w:noProof/>
            <w:webHidden/>
          </w:rPr>
          <w:t>3</w:t>
        </w:r>
        <w:r w:rsidR="001158EF">
          <w:rPr>
            <w:noProof/>
            <w:webHidden/>
          </w:rPr>
          <w:fldChar w:fldCharType="end"/>
        </w:r>
        <w:r w:rsidR="001158EF" w:rsidRPr="00677EC7">
          <w:rPr>
            <w:rStyle w:val="Hyperlink"/>
            <w:noProof/>
          </w:rPr>
          <w:fldChar w:fldCharType="end"/>
        </w:r>
      </w:ins>
    </w:p>
    <w:p w14:paraId="7C3BE517" w14:textId="45012433" w:rsidR="001158EF" w:rsidRDefault="001158EF" w:rsidP="009177C6">
      <w:pPr>
        <w:pStyle w:val="TOC1"/>
        <w:rPr>
          <w:ins w:id="22" w:author="David Singer" w:date="2020-04-28T16:08:00Z"/>
          <w:rFonts w:asciiTheme="minorHAnsi" w:eastAsiaTheme="minorEastAsia" w:hAnsiTheme="minorHAnsi" w:cstheme="minorBidi"/>
          <w:noProof/>
          <w:sz w:val="24"/>
          <w:szCs w:val="24"/>
          <w:lang w:eastAsia="ko-KR"/>
        </w:rPr>
        <w:pPrChange w:id="23" w:author="David Singer" w:date="2020-04-30T14:54:00Z">
          <w:pPr>
            <w:pStyle w:val="TOC1"/>
            <w:tabs>
              <w:tab w:val="left" w:pos="480"/>
              <w:tab w:val="right" w:leader="dot" w:pos="9004"/>
            </w:tabs>
          </w:pPr>
        </w:pPrChange>
      </w:pPr>
      <w:ins w:id="24"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"_Toc38982534"</w:instrText>
        </w:r>
        <w:r w:rsidRPr="00677EC7">
          <w:rPr>
            <w:rStyle w:val="Hyperlink"/>
            <w:noProof/>
          </w:rPr>
          <w:instrText xml:space="preserve"> </w:instrText>
        </w:r>
        <w:r w:rsidRPr="00677EC7">
          <w:rPr>
            <w:rStyle w:val="Hyperlink"/>
            <w:noProof/>
          </w:rPr>
          <w:fldChar w:fldCharType="separate"/>
        </w:r>
        <w:r w:rsidRPr="00677EC7">
          <w:rPr>
            <w:rStyle w:val="Hyperlink"/>
            <w:noProof/>
            <w:lang w:val="en-GB"/>
            <w14:scene3d>
              <w14:camera w14:prst="orthographicFront"/>
              <w14:lightRig w14:rig="threePt" w14:dir="t">
                <w14:rot w14:lat="0" w14:lon="0" w14:rev="0"/>
              </w14:lightRig>
            </w14:scene3d>
          </w:rPr>
          <w:t>2</w:t>
        </w:r>
        <w:r>
          <w:rPr>
            <w:rFonts w:asciiTheme="minorHAnsi" w:eastAsiaTheme="minorEastAsia" w:hAnsiTheme="minorHAnsi" w:cstheme="minorBidi"/>
            <w:noProof/>
            <w:sz w:val="24"/>
            <w:szCs w:val="24"/>
            <w:lang w:eastAsia="ko-KR"/>
          </w:rPr>
          <w:tab/>
        </w:r>
        <w:r w:rsidRPr="00677EC7">
          <w:rPr>
            <w:rStyle w:val="Hyperlink"/>
            <w:noProof/>
            <w:lang w:val="en-GB"/>
          </w:rPr>
          <w:t>New set of composition modes for video tracks</w:t>
        </w:r>
        <w:r>
          <w:rPr>
            <w:noProof/>
            <w:webHidden/>
          </w:rPr>
          <w:tab/>
        </w:r>
        <w:r>
          <w:rPr>
            <w:noProof/>
            <w:webHidden/>
          </w:rPr>
          <w:fldChar w:fldCharType="begin"/>
        </w:r>
        <w:r>
          <w:rPr>
            <w:noProof/>
            <w:webHidden/>
          </w:rPr>
          <w:instrText xml:space="preserve"> PAGEREF _Toc38982534 \h </w:instrText>
        </w:r>
      </w:ins>
      <w:r>
        <w:rPr>
          <w:noProof/>
          <w:webHidden/>
        </w:rPr>
      </w:r>
      <w:r>
        <w:rPr>
          <w:noProof/>
          <w:webHidden/>
        </w:rPr>
        <w:fldChar w:fldCharType="separate"/>
      </w:r>
      <w:ins w:id="25" w:author="David Singer" w:date="2020-04-28T16:08:00Z">
        <w:r>
          <w:rPr>
            <w:noProof/>
            <w:webHidden/>
          </w:rPr>
          <w:t>3</w:t>
        </w:r>
        <w:r>
          <w:rPr>
            <w:noProof/>
            <w:webHidden/>
          </w:rPr>
          <w:fldChar w:fldCharType="end"/>
        </w:r>
        <w:r w:rsidRPr="00677EC7">
          <w:rPr>
            <w:rStyle w:val="Hyperlink"/>
            <w:noProof/>
          </w:rPr>
          <w:fldChar w:fldCharType="end"/>
        </w:r>
      </w:ins>
    </w:p>
    <w:p w14:paraId="20D09B18" w14:textId="6E565B08" w:rsidR="001158EF" w:rsidRDefault="001158EF" w:rsidP="009177C6">
      <w:pPr>
        <w:pStyle w:val="TOC1"/>
        <w:rPr>
          <w:ins w:id="26" w:author="David Singer" w:date="2020-04-28T16:08:00Z"/>
          <w:rFonts w:asciiTheme="minorHAnsi" w:eastAsiaTheme="minorEastAsia" w:hAnsiTheme="minorHAnsi" w:cstheme="minorBidi"/>
          <w:noProof/>
          <w:sz w:val="24"/>
          <w:szCs w:val="24"/>
          <w:lang w:eastAsia="ko-KR"/>
        </w:rPr>
        <w:pPrChange w:id="27" w:author="David Singer" w:date="2020-04-30T14:54:00Z">
          <w:pPr>
            <w:pStyle w:val="TOC1"/>
            <w:tabs>
              <w:tab w:val="left" w:pos="480"/>
              <w:tab w:val="right" w:leader="dot" w:pos="9004"/>
            </w:tabs>
          </w:pPr>
        </w:pPrChange>
      </w:pPr>
      <w:ins w:id="28"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"_Toc38982535"</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sz w:val="24"/>
            <w:szCs w:val="24"/>
            <w:lang w:eastAsia="ko-KR"/>
          </w:rPr>
          <w:tab/>
        </w:r>
        <w:r w:rsidRPr="00677EC7">
          <w:rPr>
            <w:rStyle w:val="Hyperlink"/>
            <w:noProof/>
          </w:rPr>
          <w:t>'loss', 'null' and 'crpt' sample entries</w:t>
        </w:r>
        <w:r>
          <w:rPr>
            <w:noProof/>
            <w:webHidden/>
          </w:rPr>
          <w:tab/>
        </w:r>
        <w:r>
          <w:rPr>
            <w:noProof/>
            <w:webHidden/>
          </w:rPr>
          <w:fldChar w:fldCharType="begin"/>
        </w:r>
        <w:r>
          <w:rPr>
            <w:noProof/>
            <w:webHidden/>
          </w:rPr>
          <w:instrText xml:space="preserve"> PAGEREF _Toc38982535 \h </w:instrText>
        </w:r>
      </w:ins>
      <w:r>
        <w:rPr>
          <w:noProof/>
          <w:webHidden/>
        </w:rPr>
      </w:r>
      <w:r>
        <w:rPr>
          <w:noProof/>
          <w:webHidden/>
        </w:rPr>
        <w:fldChar w:fldCharType="separate"/>
      </w:r>
      <w:ins w:id="29" w:author="David Singer" w:date="2020-04-28T16:08:00Z">
        <w:r>
          <w:rPr>
            <w:noProof/>
            <w:webHidden/>
          </w:rPr>
          <w:t>5</w:t>
        </w:r>
        <w:r>
          <w:rPr>
            <w:noProof/>
            <w:webHidden/>
          </w:rPr>
          <w:fldChar w:fldCharType="end"/>
        </w:r>
        <w:r w:rsidRPr="00677EC7">
          <w:rPr>
            <w:rStyle w:val="Hyperlink"/>
            <w:noProof/>
          </w:rPr>
          <w:fldChar w:fldCharType="end"/>
        </w:r>
      </w:ins>
    </w:p>
    <w:p w14:paraId="7DDAA562" w14:textId="5A8EC9F6" w:rsidR="001158EF" w:rsidRDefault="001158EF" w:rsidP="009177C6">
      <w:pPr>
        <w:pStyle w:val="TOC1"/>
        <w:rPr>
          <w:ins w:id="30" w:author="David Singer" w:date="2020-04-28T16:08:00Z"/>
          <w:rFonts w:asciiTheme="minorHAnsi" w:eastAsiaTheme="minorEastAsia" w:hAnsiTheme="minorHAnsi" w:cstheme="minorBidi"/>
          <w:noProof/>
          <w:sz w:val="24"/>
          <w:szCs w:val="24"/>
          <w:lang w:eastAsia="ko-KR"/>
        </w:rPr>
        <w:pPrChange w:id="31" w:author="David Singer" w:date="2020-04-30T14:54:00Z">
          <w:pPr>
            <w:pStyle w:val="TOC1"/>
            <w:tabs>
              <w:tab w:val="left" w:pos="480"/>
              <w:tab w:val="right" w:leader="dot" w:pos="9004"/>
            </w:tabs>
          </w:pPr>
        </w:pPrChange>
      </w:pPr>
      <w:ins w:id="32"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"_Toc38982536"</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sz w:val="24"/>
            <w:szCs w:val="24"/>
            <w:lang w:eastAsia="ko-KR"/>
          </w:rPr>
          <w:tab/>
        </w:r>
        <w:r w:rsidRPr="00677EC7">
          <w:rPr>
            <w:rStyle w:val="Hyperlink"/>
            <w:noProof/>
          </w:rPr>
          <w:t>Edit lists and movie fragments</w:t>
        </w:r>
        <w:r>
          <w:rPr>
            <w:noProof/>
            <w:webHidden/>
          </w:rPr>
          <w:tab/>
        </w:r>
        <w:r>
          <w:rPr>
            <w:noProof/>
            <w:webHidden/>
          </w:rPr>
          <w:fldChar w:fldCharType="begin"/>
        </w:r>
        <w:r>
          <w:rPr>
            <w:noProof/>
            <w:webHidden/>
          </w:rPr>
          <w:instrText xml:space="preserve"> PAGEREF _Toc38982536 \h </w:instrText>
        </w:r>
      </w:ins>
      <w:r>
        <w:rPr>
          <w:noProof/>
          <w:webHidden/>
        </w:rPr>
      </w:r>
      <w:r>
        <w:rPr>
          <w:noProof/>
          <w:webHidden/>
        </w:rPr>
        <w:fldChar w:fldCharType="separate"/>
      </w:r>
      <w:ins w:id="33" w:author="David Singer" w:date="2020-04-28T16:08:00Z">
        <w:r>
          <w:rPr>
            <w:noProof/>
            <w:webHidden/>
          </w:rPr>
          <w:t>6</w:t>
        </w:r>
        <w:r>
          <w:rPr>
            <w:noProof/>
            <w:webHidden/>
          </w:rPr>
          <w:fldChar w:fldCharType="end"/>
        </w:r>
        <w:r w:rsidRPr="00677EC7">
          <w:rPr>
            <w:rStyle w:val="Hyperlink"/>
            <w:noProof/>
          </w:rPr>
          <w:fldChar w:fldCharType="end"/>
        </w:r>
      </w:ins>
    </w:p>
    <w:p w14:paraId="48078D3F" w14:textId="4762592C" w:rsidR="001158EF" w:rsidRDefault="001158EF" w:rsidP="009177C6">
      <w:pPr>
        <w:pStyle w:val="TOC1"/>
        <w:rPr>
          <w:ins w:id="34" w:author="David Singer" w:date="2020-04-28T16:08:00Z"/>
          <w:rFonts w:asciiTheme="minorHAnsi" w:eastAsiaTheme="minorEastAsia" w:hAnsiTheme="minorHAnsi" w:cstheme="minorBidi"/>
          <w:noProof/>
          <w:sz w:val="24"/>
          <w:szCs w:val="24"/>
          <w:lang w:eastAsia="ko-KR"/>
        </w:rPr>
        <w:pPrChange w:id="35" w:author="David Singer" w:date="2020-04-30T14:54:00Z">
          <w:pPr>
            <w:pStyle w:val="TOC1"/>
            <w:tabs>
              <w:tab w:val="left" w:pos="480"/>
              <w:tab w:val="right" w:leader="dot" w:pos="9004"/>
            </w:tabs>
          </w:pPr>
        </w:pPrChange>
      </w:pPr>
      <w:ins w:id="36"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"_Toc38982537"</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sz w:val="24"/>
            <w:szCs w:val="24"/>
            <w:lang w:eastAsia="ko-KR"/>
          </w:rPr>
          <w:tab/>
        </w:r>
        <w:r w:rsidRPr="00677EC7">
          <w:rPr>
            <w:rStyle w:val="Hyperlink"/>
            <w:noProof/>
          </w:rPr>
          <w:t>Multiplexed timed metadata tracks</w:t>
        </w:r>
        <w:r>
          <w:rPr>
            <w:noProof/>
            <w:webHidden/>
          </w:rPr>
          <w:tab/>
        </w:r>
        <w:r>
          <w:rPr>
            <w:noProof/>
            <w:webHidden/>
          </w:rPr>
          <w:fldChar w:fldCharType="begin"/>
        </w:r>
        <w:r>
          <w:rPr>
            <w:noProof/>
            <w:webHidden/>
          </w:rPr>
          <w:instrText xml:space="preserve"> PAGEREF _Toc38982537 \h </w:instrText>
        </w:r>
      </w:ins>
      <w:r>
        <w:rPr>
          <w:noProof/>
          <w:webHidden/>
        </w:rPr>
      </w:r>
      <w:r>
        <w:rPr>
          <w:noProof/>
          <w:webHidden/>
        </w:rPr>
        <w:fldChar w:fldCharType="separate"/>
      </w:r>
      <w:ins w:id="37" w:author="David Singer" w:date="2020-04-28T16:08:00Z">
        <w:r>
          <w:rPr>
            <w:noProof/>
            <w:webHidden/>
          </w:rPr>
          <w:t>6</w:t>
        </w:r>
        <w:r>
          <w:rPr>
            <w:noProof/>
            <w:webHidden/>
          </w:rPr>
          <w:fldChar w:fldCharType="end"/>
        </w:r>
        <w:r w:rsidRPr="00677EC7">
          <w:rPr>
            <w:rStyle w:val="Hyperlink"/>
            <w:noProof/>
          </w:rPr>
          <w:fldChar w:fldCharType="end"/>
        </w:r>
      </w:ins>
    </w:p>
    <w:p w14:paraId="64C29269" w14:textId="7C7C9B9D" w:rsidR="001158EF" w:rsidRDefault="001158EF" w:rsidP="009177C6">
      <w:pPr>
        <w:pStyle w:val="TOC1"/>
        <w:rPr>
          <w:ins w:id="38" w:author="David Singer" w:date="2020-04-28T16:08:00Z"/>
          <w:rFonts w:asciiTheme="minorHAnsi" w:eastAsiaTheme="minorEastAsia" w:hAnsiTheme="minorHAnsi" w:cstheme="minorBidi"/>
          <w:noProof/>
          <w:sz w:val="24"/>
          <w:szCs w:val="24"/>
          <w:lang w:eastAsia="ko-KR"/>
        </w:rPr>
        <w:pPrChange w:id="39" w:author="David Singer" w:date="2020-04-30T14:54:00Z">
          <w:pPr>
            <w:pStyle w:val="TOC1"/>
            <w:tabs>
              <w:tab w:val="left" w:pos="480"/>
              <w:tab w:val="right" w:leader="dot" w:pos="9004"/>
            </w:tabs>
          </w:pPr>
        </w:pPrChange>
      </w:pPr>
      <w:ins w:id="40"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"_Toc38982538"</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sz w:val="24"/>
            <w:szCs w:val="24"/>
            <w:lang w:eastAsia="ko-KR"/>
          </w:rPr>
          <w:tab/>
        </w:r>
        <w:r w:rsidRPr="00677EC7">
          <w:rPr>
            <w:rStyle w:val="Hyperlink"/>
            <w:noProof/>
          </w:rPr>
          <w:t>Embedded Metadata Signaling</w:t>
        </w:r>
        <w:r>
          <w:rPr>
            <w:noProof/>
            <w:webHidden/>
          </w:rPr>
          <w:tab/>
        </w:r>
        <w:r>
          <w:rPr>
            <w:noProof/>
            <w:webHidden/>
          </w:rPr>
          <w:fldChar w:fldCharType="begin"/>
        </w:r>
        <w:r>
          <w:rPr>
            <w:noProof/>
            <w:webHidden/>
          </w:rPr>
          <w:instrText xml:space="preserve"> PAGEREF _Toc38982538 \h </w:instrText>
        </w:r>
      </w:ins>
      <w:r>
        <w:rPr>
          <w:noProof/>
          <w:webHidden/>
        </w:rPr>
      </w:r>
      <w:r>
        <w:rPr>
          <w:noProof/>
          <w:webHidden/>
        </w:rPr>
        <w:fldChar w:fldCharType="separate"/>
      </w:r>
      <w:ins w:id="41" w:author="David Singer" w:date="2020-04-28T16:08:00Z">
        <w:r>
          <w:rPr>
            <w:noProof/>
            <w:webHidden/>
          </w:rPr>
          <w:t>12</w:t>
        </w:r>
        <w:r>
          <w:rPr>
            <w:noProof/>
            <w:webHidden/>
          </w:rPr>
          <w:fldChar w:fldCharType="end"/>
        </w:r>
        <w:r w:rsidRPr="00677EC7">
          <w:rPr>
            <w:rStyle w:val="Hyperlink"/>
            <w:noProof/>
          </w:rPr>
          <w:fldChar w:fldCharType="end"/>
        </w:r>
      </w:ins>
    </w:p>
    <w:p w14:paraId="1777AEE6" w14:textId="493D4B59" w:rsidR="001158EF" w:rsidRDefault="001158EF" w:rsidP="009177C6">
      <w:pPr>
        <w:pStyle w:val="TOC1"/>
        <w:rPr>
          <w:ins w:id="42" w:author="David Singer" w:date="2020-04-28T16:08:00Z"/>
          <w:rFonts w:asciiTheme="minorHAnsi" w:eastAsiaTheme="minorEastAsia" w:hAnsiTheme="minorHAnsi" w:cstheme="minorBidi"/>
          <w:noProof/>
          <w:sz w:val="24"/>
          <w:szCs w:val="24"/>
          <w:lang w:eastAsia="ko-KR"/>
        </w:rPr>
        <w:pPrChange w:id="43" w:author="David Singer" w:date="2020-04-30T14:54:00Z">
          <w:pPr>
            <w:pStyle w:val="TOC1"/>
            <w:tabs>
              <w:tab w:val="left" w:pos="480"/>
              <w:tab w:val="right" w:leader="dot" w:pos="9004"/>
            </w:tabs>
          </w:pPr>
        </w:pPrChange>
      </w:pPr>
      <w:ins w:id="44"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"_Toc38982539"</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sz w:val="24"/>
            <w:szCs w:val="24"/>
            <w:lang w:eastAsia="ko-KR"/>
          </w:rPr>
          <w:tab/>
        </w:r>
        <w:r w:rsidRPr="00677EC7">
          <w:rPr>
            <w:rStyle w:val="Hyperlink"/>
            <w:noProof/>
          </w:rPr>
          <w:t>On MIME type parameters</w:t>
        </w:r>
        <w:r>
          <w:rPr>
            <w:noProof/>
            <w:webHidden/>
          </w:rPr>
          <w:tab/>
        </w:r>
        <w:r>
          <w:rPr>
            <w:noProof/>
            <w:webHidden/>
          </w:rPr>
          <w:fldChar w:fldCharType="begin"/>
        </w:r>
        <w:r>
          <w:rPr>
            <w:noProof/>
            <w:webHidden/>
          </w:rPr>
          <w:instrText xml:space="preserve"> PAGEREF _Toc38982539 \h </w:instrText>
        </w:r>
      </w:ins>
      <w:r>
        <w:rPr>
          <w:noProof/>
          <w:webHidden/>
        </w:rPr>
      </w:r>
      <w:r>
        <w:rPr>
          <w:noProof/>
          <w:webHidden/>
        </w:rPr>
        <w:fldChar w:fldCharType="separate"/>
      </w:r>
      <w:ins w:id="45" w:author="David Singer" w:date="2020-04-28T16:08:00Z">
        <w:r>
          <w:rPr>
            <w:noProof/>
            <w:webHidden/>
          </w:rPr>
          <w:t>13</w:t>
        </w:r>
        <w:r>
          <w:rPr>
            <w:noProof/>
            <w:webHidden/>
          </w:rPr>
          <w:fldChar w:fldCharType="end"/>
        </w:r>
        <w:r w:rsidRPr="00677EC7">
          <w:rPr>
            <w:rStyle w:val="Hyperlink"/>
            <w:noProof/>
          </w:rPr>
          <w:fldChar w:fldCharType="end"/>
        </w:r>
      </w:ins>
    </w:p>
    <w:p w14:paraId="657D5E7B" w14:textId="3F080EE7" w:rsidR="001158EF" w:rsidRDefault="001158EF" w:rsidP="009177C6">
      <w:pPr>
        <w:pStyle w:val="TOC1"/>
        <w:rPr>
          <w:ins w:id="46" w:author="David Singer" w:date="2020-04-28T16:08:00Z"/>
          <w:rFonts w:asciiTheme="minorHAnsi" w:eastAsiaTheme="minorEastAsia" w:hAnsiTheme="minorHAnsi" w:cstheme="minorBidi"/>
          <w:noProof/>
          <w:sz w:val="24"/>
          <w:szCs w:val="24"/>
          <w:lang w:eastAsia="ko-KR"/>
        </w:rPr>
        <w:pPrChange w:id="47" w:author="David Singer" w:date="2020-04-30T14:54:00Z">
          <w:pPr>
            <w:pStyle w:val="TOC1"/>
            <w:tabs>
              <w:tab w:val="left" w:pos="480"/>
              <w:tab w:val="right" w:leader="dot" w:pos="9004"/>
            </w:tabs>
          </w:pPr>
        </w:pPrChange>
      </w:pPr>
      <w:ins w:id="48"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"_Toc38982540"</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sz w:val="24"/>
            <w:szCs w:val="24"/>
            <w:lang w:eastAsia="ko-KR"/>
          </w:rPr>
          <w:tab/>
        </w:r>
        <w:r w:rsidRPr="00677EC7">
          <w:rPr>
            <w:rStyle w:val="Hyperlink"/>
            <w:noProof/>
          </w:rPr>
          <w:t>On relation of entity groups and sample groups</w:t>
        </w:r>
        <w:r>
          <w:rPr>
            <w:noProof/>
            <w:webHidden/>
          </w:rPr>
          <w:tab/>
        </w:r>
        <w:r>
          <w:rPr>
            <w:noProof/>
            <w:webHidden/>
          </w:rPr>
          <w:fldChar w:fldCharType="begin"/>
        </w:r>
        <w:r>
          <w:rPr>
            <w:noProof/>
            <w:webHidden/>
          </w:rPr>
          <w:instrText xml:space="preserve"> PAGEREF _Toc38982540 \h </w:instrText>
        </w:r>
      </w:ins>
      <w:r>
        <w:rPr>
          <w:noProof/>
          <w:webHidden/>
        </w:rPr>
      </w:r>
      <w:r>
        <w:rPr>
          <w:noProof/>
          <w:webHidden/>
        </w:rPr>
        <w:fldChar w:fldCharType="separate"/>
      </w:r>
      <w:ins w:id="49" w:author="David Singer" w:date="2020-04-28T16:08:00Z">
        <w:r>
          <w:rPr>
            <w:noProof/>
            <w:webHidden/>
          </w:rPr>
          <w:t>14</w:t>
        </w:r>
        <w:r>
          <w:rPr>
            <w:noProof/>
            <w:webHidden/>
          </w:rPr>
          <w:fldChar w:fldCharType="end"/>
        </w:r>
        <w:r w:rsidRPr="00677EC7">
          <w:rPr>
            <w:rStyle w:val="Hyperlink"/>
            <w:noProof/>
          </w:rPr>
          <w:fldChar w:fldCharType="end"/>
        </w:r>
      </w:ins>
    </w:p>
    <w:p w14:paraId="159E85FA" w14:textId="40A37E46" w:rsidR="001158EF" w:rsidRDefault="001158EF" w:rsidP="009177C6">
      <w:pPr>
        <w:pStyle w:val="TOC1"/>
        <w:rPr>
          <w:ins w:id="50" w:author="David Singer" w:date="2020-04-28T16:08:00Z"/>
          <w:rFonts w:asciiTheme="minorHAnsi" w:eastAsiaTheme="minorEastAsia" w:hAnsiTheme="minorHAnsi" w:cstheme="minorBidi"/>
          <w:noProof/>
          <w:sz w:val="24"/>
          <w:szCs w:val="24"/>
          <w:lang w:eastAsia="ko-KR"/>
        </w:rPr>
        <w:pPrChange w:id="51" w:author="David Singer" w:date="2020-04-30T14:54:00Z">
          <w:pPr>
            <w:pStyle w:val="TOC1"/>
            <w:tabs>
              <w:tab w:val="left" w:pos="480"/>
              <w:tab w:val="right" w:leader="dot" w:pos="9004"/>
            </w:tabs>
          </w:pPr>
        </w:pPrChange>
      </w:pPr>
      <w:ins w:id="52"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"_Toc38982541"</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sz w:val="24"/>
            <w:szCs w:val="24"/>
            <w:lang w:eastAsia="ko-KR"/>
          </w:rPr>
          <w:tab/>
        </w:r>
        <w:r w:rsidRPr="00677EC7">
          <w:rPr>
            <w:rStyle w:val="Hyperlink"/>
            <w:noProof/>
          </w:rPr>
          <w:t>Improved sub-sample information</w:t>
        </w:r>
        <w:r>
          <w:rPr>
            <w:noProof/>
            <w:webHidden/>
          </w:rPr>
          <w:tab/>
        </w:r>
        <w:r>
          <w:rPr>
            <w:noProof/>
            <w:webHidden/>
          </w:rPr>
          <w:fldChar w:fldCharType="begin"/>
        </w:r>
        <w:r>
          <w:rPr>
            <w:noProof/>
            <w:webHidden/>
          </w:rPr>
          <w:instrText xml:space="preserve"> PAGEREF _Toc38982541 \h </w:instrText>
        </w:r>
      </w:ins>
      <w:r>
        <w:rPr>
          <w:noProof/>
          <w:webHidden/>
        </w:rPr>
      </w:r>
      <w:r>
        <w:rPr>
          <w:noProof/>
          <w:webHidden/>
        </w:rPr>
        <w:fldChar w:fldCharType="separate"/>
      </w:r>
      <w:ins w:id="53" w:author="David Singer" w:date="2020-04-28T16:08:00Z">
        <w:r>
          <w:rPr>
            <w:noProof/>
            <w:webHidden/>
          </w:rPr>
          <w:t>14</w:t>
        </w:r>
        <w:r>
          <w:rPr>
            <w:noProof/>
            <w:webHidden/>
          </w:rPr>
          <w:fldChar w:fldCharType="end"/>
        </w:r>
        <w:r w:rsidRPr="00677EC7">
          <w:rPr>
            <w:rStyle w:val="Hyperlink"/>
            <w:noProof/>
          </w:rPr>
          <w:fldChar w:fldCharType="end"/>
        </w:r>
      </w:ins>
    </w:p>
    <w:p w14:paraId="7D8693DE" w14:textId="51E98A3D" w:rsidR="001158EF" w:rsidRDefault="001158EF" w:rsidP="009177C6">
      <w:pPr>
        <w:pStyle w:val="TOC1"/>
        <w:rPr>
          <w:ins w:id="54" w:author="David Singer" w:date="2020-04-28T16:08:00Z"/>
          <w:rFonts w:asciiTheme="minorHAnsi" w:eastAsiaTheme="minorEastAsia" w:hAnsiTheme="minorHAnsi" w:cstheme="minorBidi"/>
          <w:noProof/>
          <w:sz w:val="24"/>
          <w:szCs w:val="24"/>
          <w:lang w:eastAsia="ko-KR"/>
        </w:rPr>
        <w:pPrChange w:id="55" w:author="David Singer" w:date="2020-04-30T14:54:00Z">
          <w:pPr>
            <w:pStyle w:val="TOC1"/>
            <w:tabs>
              <w:tab w:val="left" w:pos="480"/>
              <w:tab w:val="right" w:leader="dot" w:pos="9004"/>
            </w:tabs>
          </w:pPr>
        </w:pPrChange>
      </w:pPr>
      <w:ins w:id="56"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"_Toc38982542"</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sz w:val="24"/>
            <w:szCs w:val="24"/>
            <w:lang w:eastAsia="ko-KR"/>
          </w:rPr>
          <w:tab/>
        </w:r>
        <w:r w:rsidRPr="00677EC7">
          <w:rPr>
            <w:rStyle w:val="Hyperlink"/>
            <w:noProof/>
          </w:rPr>
          <w:t>Non-independent tracks</w:t>
        </w:r>
        <w:r>
          <w:rPr>
            <w:noProof/>
            <w:webHidden/>
          </w:rPr>
          <w:tab/>
        </w:r>
        <w:r>
          <w:rPr>
            <w:noProof/>
            <w:webHidden/>
          </w:rPr>
          <w:fldChar w:fldCharType="begin"/>
        </w:r>
        <w:r>
          <w:rPr>
            <w:noProof/>
            <w:webHidden/>
          </w:rPr>
          <w:instrText xml:space="preserve"> PAGEREF _Toc38982542 \h </w:instrText>
        </w:r>
      </w:ins>
      <w:r>
        <w:rPr>
          <w:noProof/>
          <w:webHidden/>
        </w:rPr>
      </w:r>
      <w:r>
        <w:rPr>
          <w:noProof/>
          <w:webHidden/>
        </w:rPr>
        <w:fldChar w:fldCharType="separate"/>
      </w:r>
      <w:ins w:id="57" w:author="David Singer" w:date="2020-04-28T16:08:00Z">
        <w:r>
          <w:rPr>
            <w:noProof/>
            <w:webHidden/>
          </w:rPr>
          <w:t>17</w:t>
        </w:r>
        <w:r>
          <w:rPr>
            <w:noProof/>
            <w:webHidden/>
          </w:rPr>
          <w:fldChar w:fldCharType="end"/>
        </w:r>
        <w:r w:rsidRPr="00677EC7">
          <w:rPr>
            <w:rStyle w:val="Hyperlink"/>
            <w:noProof/>
          </w:rPr>
          <w:fldChar w:fldCharType="end"/>
        </w:r>
      </w:ins>
    </w:p>
    <w:p w14:paraId="2EE3B9DD" w14:textId="25814363" w:rsidR="001158EF" w:rsidRDefault="001158EF" w:rsidP="009177C6">
      <w:pPr>
        <w:pStyle w:val="TOC1"/>
        <w:rPr>
          <w:ins w:id="58" w:author="David Singer" w:date="2020-04-28T16:08:00Z"/>
          <w:rFonts w:asciiTheme="minorHAnsi" w:eastAsiaTheme="minorEastAsia" w:hAnsiTheme="minorHAnsi" w:cstheme="minorBidi"/>
          <w:noProof/>
          <w:sz w:val="24"/>
          <w:szCs w:val="24"/>
          <w:lang w:eastAsia="ko-KR"/>
        </w:rPr>
        <w:pPrChange w:id="59" w:author="David Singer" w:date="2020-04-30T14:54:00Z">
          <w:pPr>
            <w:pStyle w:val="TOC1"/>
            <w:tabs>
              <w:tab w:val="left" w:pos="480"/>
              <w:tab w:val="right" w:leader="dot" w:pos="9004"/>
            </w:tabs>
          </w:pPr>
        </w:pPrChange>
      </w:pPr>
      <w:ins w:id="60"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"_Toc38982543"</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sz w:val="24"/>
            <w:szCs w:val="24"/>
            <w:lang w:eastAsia="ko-KR"/>
          </w:rPr>
          <w:tab/>
        </w:r>
        <w:r w:rsidRPr="00677EC7">
          <w:rPr>
            <w:rStyle w:val="Hyperlink"/>
            <w:noProof/>
          </w:rPr>
          <w:t>On just-in-time delivery of items</w:t>
        </w:r>
        <w:r>
          <w:rPr>
            <w:noProof/>
            <w:webHidden/>
          </w:rPr>
          <w:tab/>
        </w:r>
        <w:r>
          <w:rPr>
            <w:noProof/>
            <w:webHidden/>
          </w:rPr>
          <w:fldChar w:fldCharType="begin"/>
        </w:r>
        <w:r>
          <w:rPr>
            <w:noProof/>
            <w:webHidden/>
          </w:rPr>
          <w:instrText xml:space="preserve"> PAGEREF _Toc38982543 \h </w:instrText>
        </w:r>
      </w:ins>
      <w:r>
        <w:rPr>
          <w:noProof/>
          <w:webHidden/>
        </w:rPr>
      </w:r>
      <w:r>
        <w:rPr>
          <w:noProof/>
          <w:webHidden/>
        </w:rPr>
        <w:fldChar w:fldCharType="separate"/>
      </w:r>
      <w:ins w:id="61" w:author="David Singer" w:date="2020-04-28T16:08:00Z">
        <w:r>
          <w:rPr>
            <w:noProof/>
            <w:webHidden/>
          </w:rPr>
          <w:t>17</w:t>
        </w:r>
        <w:r>
          <w:rPr>
            <w:noProof/>
            <w:webHidden/>
          </w:rPr>
          <w:fldChar w:fldCharType="end"/>
        </w:r>
        <w:r w:rsidRPr="00677EC7">
          <w:rPr>
            <w:rStyle w:val="Hyperlink"/>
            <w:noProof/>
          </w:rPr>
          <w:fldChar w:fldCharType="end"/>
        </w:r>
      </w:ins>
    </w:p>
    <w:p w14:paraId="715E23D5" w14:textId="3AC3149B" w:rsidR="001158EF" w:rsidRDefault="001158EF" w:rsidP="009177C6">
      <w:pPr>
        <w:pStyle w:val="TOC1"/>
        <w:rPr>
          <w:ins w:id="62" w:author="David Singer" w:date="2020-04-28T16:08:00Z"/>
          <w:rFonts w:asciiTheme="minorHAnsi" w:eastAsiaTheme="minorEastAsia" w:hAnsiTheme="minorHAnsi" w:cstheme="minorBidi"/>
          <w:noProof/>
          <w:sz w:val="24"/>
          <w:szCs w:val="24"/>
          <w:lang w:eastAsia="ko-KR"/>
        </w:rPr>
        <w:pPrChange w:id="63" w:author="David Singer" w:date="2020-04-30T14:54:00Z">
          <w:pPr>
            <w:pStyle w:val="TOC1"/>
            <w:tabs>
              <w:tab w:val="left" w:pos="480"/>
              <w:tab w:val="right" w:leader="dot" w:pos="9004"/>
            </w:tabs>
          </w:pPr>
        </w:pPrChange>
      </w:pPr>
      <w:ins w:id="64"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"_Toc38982544"</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12</w:t>
        </w:r>
        <w:r>
          <w:rPr>
            <w:rFonts w:asciiTheme="minorHAnsi" w:eastAsiaTheme="minorEastAsia" w:hAnsiTheme="minorHAnsi" w:cstheme="minorBidi"/>
            <w:noProof/>
            <w:sz w:val="24"/>
            <w:szCs w:val="24"/>
            <w:lang w:eastAsia="ko-KR"/>
          </w:rPr>
          <w:tab/>
        </w:r>
        <w:r w:rsidRPr="00677EC7">
          <w:rPr>
            <w:rStyle w:val="Hyperlink"/>
            <w:noProof/>
          </w:rPr>
          <w:t>Movie Fragm</w:t>
        </w:r>
        <w:r w:rsidRPr="00677EC7">
          <w:rPr>
            <w:rStyle w:val="Hyperlink"/>
            <w:noProof/>
          </w:rPr>
          <w:t>e</w:t>
        </w:r>
        <w:r w:rsidRPr="00677EC7">
          <w:rPr>
            <w:rStyle w:val="Hyperlink"/>
            <w:noProof/>
          </w:rPr>
          <w:t>nt Compaction considerations</w:t>
        </w:r>
        <w:r>
          <w:rPr>
            <w:noProof/>
            <w:webHidden/>
          </w:rPr>
          <w:tab/>
        </w:r>
        <w:r>
          <w:rPr>
            <w:noProof/>
            <w:webHidden/>
          </w:rPr>
          <w:fldChar w:fldCharType="begin"/>
        </w:r>
        <w:r>
          <w:rPr>
            <w:noProof/>
            <w:webHidden/>
          </w:rPr>
          <w:instrText xml:space="preserve"> PAGEREF _Toc38982544 \h </w:instrText>
        </w:r>
      </w:ins>
      <w:r>
        <w:rPr>
          <w:noProof/>
          <w:webHidden/>
        </w:rPr>
      </w:r>
      <w:r>
        <w:rPr>
          <w:noProof/>
          <w:webHidden/>
        </w:rPr>
        <w:fldChar w:fldCharType="separate"/>
      </w:r>
      <w:ins w:id="65" w:author="David Singer" w:date="2020-04-28T16:08:00Z">
        <w:r>
          <w:rPr>
            <w:noProof/>
            <w:webHidden/>
          </w:rPr>
          <w:t>18</w:t>
        </w:r>
        <w:r>
          <w:rPr>
            <w:noProof/>
            <w:webHidden/>
          </w:rPr>
          <w:fldChar w:fldCharType="end"/>
        </w:r>
        <w:r w:rsidRPr="00677EC7">
          <w:rPr>
            <w:rStyle w:val="Hyperlink"/>
            <w:noProof/>
          </w:rPr>
          <w:fldChar w:fldCharType="end"/>
        </w:r>
      </w:ins>
    </w:p>
    <w:p w14:paraId="43918655" w14:textId="4830DD3E" w:rsidR="001158EF" w:rsidRDefault="001158EF" w:rsidP="009177C6">
      <w:pPr>
        <w:pStyle w:val="TOC1"/>
        <w:rPr>
          <w:ins w:id="66" w:author="David Singer" w:date="2020-04-28T16:08:00Z"/>
          <w:rFonts w:asciiTheme="minorHAnsi" w:eastAsiaTheme="minorEastAsia" w:hAnsiTheme="minorHAnsi" w:cstheme="minorBidi"/>
          <w:noProof/>
          <w:sz w:val="24"/>
          <w:szCs w:val="24"/>
          <w:lang w:eastAsia="ko-KR"/>
        </w:rPr>
        <w:pPrChange w:id="67" w:author="David Singer" w:date="2020-04-30T14:54:00Z">
          <w:pPr>
            <w:pStyle w:val="TOC1"/>
            <w:tabs>
              <w:tab w:val="left" w:pos="480"/>
              <w:tab w:val="right" w:leader="dot" w:pos="9004"/>
            </w:tabs>
          </w:pPr>
        </w:pPrChange>
      </w:pPr>
      <w:ins w:id="68"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"_Toc38982545"</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13</w:t>
        </w:r>
        <w:r>
          <w:rPr>
            <w:rFonts w:asciiTheme="minorHAnsi" w:eastAsiaTheme="minorEastAsia" w:hAnsiTheme="minorHAnsi" w:cstheme="minorBidi"/>
            <w:noProof/>
            <w:sz w:val="24"/>
            <w:szCs w:val="24"/>
            <w:lang w:eastAsia="ko-KR"/>
          </w:rPr>
          <w:tab/>
        </w:r>
        <w:r w:rsidRPr="00677EC7">
          <w:rPr>
            <w:rStyle w:val="Hyperlink"/>
            <w:noProof/>
          </w:rPr>
          <w:t>Stronger defaulting in Track Runs</w:t>
        </w:r>
        <w:r>
          <w:rPr>
            <w:noProof/>
            <w:webHidden/>
          </w:rPr>
          <w:tab/>
        </w:r>
        <w:r>
          <w:rPr>
            <w:noProof/>
            <w:webHidden/>
          </w:rPr>
          <w:fldChar w:fldCharType="begin"/>
        </w:r>
        <w:r>
          <w:rPr>
            <w:noProof/>
            <w:webHidden/>
          </w:rPr>
          <w:instrText xml:space="preserve"> PAGEREF _Toc38982545 \h </w:instrText>
        </w:r>
      </w:ins>
      <w:r>
        <w:rPr>
          <w:noProof/>
          <w:webHidden/>
        </w:rPr>
      </w:r>
      <w:r>
        <w:rPr>
          <w:noProof/>
          <w:webHidden/>
        </w:rPr>
        <w:fldChar w:fldCharType="separate"/>
      </w:r>
      <w:ins w:id="69" w:author="David Singer" w:date="2020-04-28T16:08:00Z">
        <w:r>
          <w:rPr>
            <w:noProof/>
            <w:webHidden/>
          </w:rPr>
          <w:t>21</w:t>
        </w:r>
        <w:r>
          <w:rPr>
            <w:noProof/>
            <w:webHidden/>
          </w:rPr>
          <w:fldChar w:fldCharType="end"/>
        </w:r>
        <w:r w:rsidRPr="00677EC7">
          <w:rPr>
            <w:rStyle w:val="Hyperlink"/>
            <w:noProof/>
          </w:rPr>
          <w:fldChar w:fldCharType="end"/>
        </w:r>
      </w:ins>
    </w:p>
    <w:p w14:paraId="40DB50B5" w14:textId="2C24ACA2" w:rsidR="001158EF" w:rsidRDefault="001158EF" w:rsidP="009177C6">
      <w:pPr>
        <w:pStyle w:val="TOC1"/>
        <w:rPr>
          <w:ins w:id="70" w:author="David Singer" w:date="2020-04-28T16:08:00Z"/>
          <w:rFonts w:asciiTheme="minorHAnsi" w:eastAsiaTheme="minorEastAsia" w:hAnsiTheme="minorHAnsi" w:cstheme="minorBidi"/>
          <w:noProof/>
          <w:sz w:val="24"/>
          <w:szCs w:val="24"/>
          <w:lang w:eastAsia="ko-KR"/>
        </w:rPr>
        <w:pPrChange w:id="71" w:author="David Singer" w:date="2020-04-30T14:54:00Z">
          <w:pPr>
            <w:pStyle w:val="TOC1"/>
            <w:tabs>
              <w:tab w:val="left" w:pos="480"/>
              <w:tab w:val="right" w:leader="dot" w:pos="9004"/>
            </w:tabs>
          </w:pPr>
        </w:pPrChange>
      </w:pPr>
      <w:ins w:id="72"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"_Toc38982546"</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14</w:t>
        </w:r>
        <w:r>
          <w:rPr>
            <w:rFonts w:asciiTheme="minorHAnsi" w:eastAsiaTheme="minorEastAsia" w:hAnsiTheme="minorHAnsi" w:cstheme="minorBidi"/>
            <w:noProof/>
            <w:sz w:val="24"/>
            <w:szCs w:val="24"/>
            <w:lang w:eastAsia="ko-KR"/>
          </w:rPr>
          <w:tab/>
        </w:r>
        <w:r w:rsidRPr="00677EC7">
          <w:rPr>
            <w:rStyle w:val="Hyperlink"/>
            <w:noProof/>
          </w:rPr>
          <w:t>Sample reordering in Track Runs</w:t>
        </w:r>
        <w:r>
          <w:rPr>
            <w:noProof/>
            <w:webHidden/>
          </w:rPr>
          <w:tab/>
        </w:r>
        <w:r>
          <w:rPr>
            <w:noProof/>
            <w:webHidden/>
          </w:rPr>
          <w:fldChar w:fldCharType="begin"/>
        </w:r>
        <w:r>
          <w:rPr>
            <w:noProof/>
            <w:webHidden/>
          </w:rPr>
          <w:instrText xml:space="preserve"> PAGEREF _Toc38982546 \h </w:instrText>
        </w:r>
      </w:ins>
      <w:r>
        <w:rPr>
          <w:noProof/>
          <w:webHidden/>
        </w:rPr>
      </w:r>
      <w:r>
        <w:rPr>
          <w:noProof/>
          <w:webHidden/>
        </w:rPr>
        <w:fldChar w:fldCharType="separate"/>
      </w:r>
      <w:ins w:id="73" w:author="David Singer" w:date="2020-04-28T16:08:00Z">
        <w:r>
          <w:rPr>
            <w:noProof/>
            <w:webHidden/>
          </w:rPr>
          <w:t>31</w:t>
        </w:r>
        <w:r>
          <w:rPr>
            <w:noProof/>
            <w:webHidden/>
          </w:rPr>
          <w:fldChar w:fldCharType="end"/>
        </w:r>
        <w:r w:rsidRPr="00677EC7">
          <w:rPr>
            <w:rStyle w:val="Hyperlink"/>
            <w:noProof/>
          </w:rPr>
          <w:fldChar w:fldCharType="end"/>
        </w:r>
      </w:ins>
    </w:p>
    <w:p w14:paraId="38B403D3" w14:textId="45D7C338" w:rsidR="001158EF" w:rsidRDefault="001158EF" w:rsidP="009177C6">
      <w:pPr>
        <w:pStyle w:val="TOC1"/>
        <w:rPr>
          <w:ins w:id="74" w:author="David Singer" w:date="2020-04-28T16:08:00Z"/>
          <w:rFonts w:asciiTheme="minorHAnsi" w:eastAsiaTheme="minorEastAsia" w:hAnsiTheme="minorHAnsi" w:cstheme="minorBidi"/>
          <w:noProof/>
          <w:sz w:val="24"/>
          <w:szCs w:val="24"/>
          <w:lang w:eastAsia="ko-KR"/>
        </w:rPr>
        <w:pPrChange w:id="75" w:author="David Singer" w:date="2020-04-30T14:54:00Z">
          <w:pPr>
            <w:pStyle w:val="TOC1"/>
            <w:tabs>
              <w:tab w:val="left" w:pos="480"/>
              <w:tab w:val="right" w:leader="dot" w:pos="9004"/>
            </w:tabs>
          </w:pPr>
        </w:pPrChange>
      </w:pPr>
      <w:ins w:id="76"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"_Toc38982547"</w:instrText>
        </w:r>
        <w:r w:rsidRPr="00677EC7">
          <w:rPr>
            <w:rStyle w:val="Hyperlink"/>
            <w:noProof/>
          </w:rPr>
          <w:instrText xml:space="preserve"> </w:instrText>
        </w:r>
        <w:r w:rsidRPr="00677EC7">
          <w:rPr>
            <w:rStyle w:val="Hyperlink"/>
            <w:noProof/>
          </w:rPr>
          <w:fldChar w:fldCharType="separate"/>
        </w:r>
        <w:r w:rsidRPr="00677EC7">
          <w:rPr>
            <w:rStyle w:val="Hyperlink"/>
            <w:noProof/>
            <w:lang w:val="de-AT"/>
            <w14:scene3d>
              <w14:camera w14:prst="orthographicFront"/>
              <w14:lightRig w14:rig="threePt" w14:dir="t">
                <w14:rot w14:lat="0" w14:lon="0" w14:rev="0"/>
              </w14:lightRig>
            </w14:scene3d>
          </w:rPr>
          <w:t>15</w:t>
        </w:r>
        <w:r>
          <w:rPr>
            <w:rFonts w:asciiTheme="minorHAnsi" w:eastAsiaTheme="minorEastAsia" w:hAnsiTheme="minorHAnsi" w:cstheme="minorBidi"/>
            <w:noProof/>
            <w:sz w:val="24"/>
            <w:szCs w:val="24"/>
            <w:lang w:eastAsia="ko-KR"/>
          </w:rPr>
          <w:tab/>
        </w:r>
        <w:r w:rsidRPr="00677EC7">
          <w:rPr>
            <w:rStyle w:val="Hyperlink"/>
            <w:noProof/>
            <w:lang w:val="de-AT"/>
          </w:rPr>
          <w:t>Extending Segment Index</w:t>
        </w:r>
        <w:r>
          <w:rPr>
            <w:noProof/>
            <w:webHidden/>
          </w:rPr>
          <w:tab/>
        </w:r>
        <w:r>
          <w:rPr>
            <w:noProof/>
            <w:webHidden/>
          </w:rPr>
          <w:fldChar w:fldCharType="begin"/>
        </w:r>
        <w:r>
          <w:rPr>
            <w:noProof/>
            <w:webHidden/>
          </w:rPr>
          <w:instrText xml:space="preserve"> PAGEREF _Toc38982547 \h </w:instrText>
        </w:r>
      </w:ins>
      <w:r>
        <w:rPr>
          <w:noProof/>
          <w:webHidden/>
        </w:rPr>
      </w:r>
      <w:r>
        <w:rPr>
          <w:noProof/>
          <w:webHidden/>
        </w:rPr>
        <w:fldChar w:fldCharType="separate"/>
      </w:r>
      <w:ins w:id="77" w:author="David Singer" w:date="2020-04-28T16:08:00Z">
        <w:r>
          <w:rPr>
            <w:noProof/>
            <w:webHidden/>
          </w:rPr>
          <w:t>36</w:t>
        </w:r>
        <w:r>
          <w:rPr>
            <w:noProof/>
            <w:webHidden/>
          </w:rPr>
          <w:fldChar w:fldCharType="end"/>
        </w:r>
        <w:r w:rsidRPr="00677EC7">
          <w:rPr>
            <w:rStyle w:val="Hyperlink"/>
            <w:noProof/>
          </w:rPr>
          <w:fldChar w:fldCharType="end"/>
        </w:r>
      </w:ins>
    </w:p>
    <w:p w14:paraId="6D0387D9" w14:textId="413C4059" w:rsidR="001158EF" w:rsidRDefault="001158EF" w:rsidP="009177C6">
      <w:pPr>
        <w:pStyle w:val="TOC1"/>
        <w:rPr>
          <w:ins w:id="78" w:author="David Singer" w:date="2020-04-28T16:08:00Z"/>
          <w:rFonts w:asciiTheme="minorHAnsi" w:eastAsiaTheme="minorEastAsia" w:hAnsiTheme="minorHAnsi" w:cstheme="minorBidi"/>
          <w:noProof/>
          <w:sz w:val="24"/>
          <w:szCs w:val="24"/>
          <w:lang w:eastAsia="ko-KR"/>
        </w:rPr>
        <w:pPrChange w:id="79" w:author="David Singer" w:date="2020-04-30T14:54:00Z">
          <w:pPr>
            <w:pStyle w:val="TOC1"/>
            <w:tabs>
              <w:tab w:val="left" w:pos="480"/>
              <w:tab w:val="right" w:leader="dot" w:pos="9004"/>
            </w:tabs>
          </w:pPr>
        </w:pPrChange>
      </w:pPr>
      <w:ins w:id="80"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"_Toc38982548"</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16</w:t>
        </w:r>
        <w:r>
          <w:rPr>
            <w:rFonts w:asciiTheme="minorHAnsi" w:eastAsiaTheme="minorEastAsia" w:hAnsiTheme="minorHAnsi" w:cstheme="minorBidi"/>
            <w:noProof/>
            <w:sz w:val="24"/>
            <w:szCs w:val="24"/>
            <w:lang w:eastAsia="ko-KR"/>
          </w:rPr>
          <w:tab/>
        </w:r>
        <w:r w:rsidRPr="00677EC7">
          <w:rPr>
            <w:rStyle w:val="Hyperlink"/>
            <w:noProof/>
          </w:rPr>
          <w:t>Segment Index and Level Assignment</w:t>
        </w:r>
        <w:r>
          <w:rPr>
            <w:noProof/>
            <w:webHidden/>
          </w:rPr>
          <w:tab/>
        </w:r>
        <w:r>
          <w:rPr>
            <w:noProof/>
            <w:webHidden/>
          </w:rPr>
          <w:fldChar w:fldCharType="begin"/>
        </w:r>
        <w:r>
          <w:rPr>
            <w:noProof/>
            <w:webHidden/>
          </w:rPr>
          <w:instrText xml:space="preserve"> PAGEREF _Toc38982548 \h </w:instrText>
        </w:r>
      </w:ins>
      <w:r>
        <w:rPr>
          <w:noProof/>
          <w:webHidden/>
        </w:rPr>
      </w:r>
      <w:r>
        <w:rPr>
          <w:noProof/>
          <w:webHidden/>
        </w:rPr>
        <w:fldChar w:fldCharType="separate"/>
      </w:r>
      <w:ins w:id="81" w:author="David Singer" w:date="2020-04-28T16:08:00Z">
        <w:r>
          <w:rPr>
            <w:noProof/>
            <w:webHidden/>
          </w:rPr>
          <w:t>38</w:t>
        </w:r>
        <w:r>
          <w:rPr>
            <w:noProof/>
            <w:webHidden/>
          </w:rPr>
          <w:fldChar w:fldCharType="end"/>
        </w:r>
        <w:r w:rsidRPr="00677EC7">
          <w:rPr>
            <w:rStyle w:val="Hyperlink"/>
            <w:noProof/>
          </w:rPr>
          <w:fldChar w:fldCharType="end"/>
        </w:r>
      </w:ins>
    </w:p>
    <w:p w14:paraId="3B7F73A3" w14:textId="5A17EEE3" w:rsidR="001158EF" w:rsidRDefault="001158EF" w:rsidP="009177C6">
      <w:pPr>
        <w:pStyle w:val="TOC1"/>
        <w:rPr>
          <w:ins w:id="82" w:author="David Singer" w:date="2020-04-28T16:08:00Z"/>
          <w:rFonts w:asciiTheme="minorHAnsi" w:eastAsiaTheme="minorEastAsia" w:hAnsiTheme="minorHAnsi" w:cstheme="minorBidi"/>
          <w:noProof/>
          <w:sz w:val="24"/>
          <w:szCs w:val="24"/>
          <w:lang w:eastAsia="ko-KR"/>
        </w:rPr>
        <w:pPrChange w:id="83" w:author="David Singer" w:date="2020-04-30T14:54:00Z">
          <w:pPr>
            <w:pStyle w:val="TOC1"/>
            <w:tabs>
              <w:tab w:val="left" w:pos="480"/>
              <w:tab w:val="right" w:leader="dot" w:pos="9004"/>
            </w:tabs>
          </w:pPr>
        </w:pPrChange>
      </w:pPr>
      <w:ins w:id="84" w:author="David Singer" w:date="2020-04-28T16:08:00Z">
        <w:r w:rsidRPr="00677EC7">
          <w:rPr>
            <w:rStyle w:val="Hyperlink"/>
            <w:noProof/>
          </w:rPr>
          <w:fldChar w:fldCharType="begin"/>
        </w:r>
        <w:r w:rsidRPr="00677EC7">
          <w:rPr>
            <w:rStyle w:val="Hyperlink"/>
            <w:noProof/>
          </w:rPr>
          <w:instrText xml:space="preserve"> </w:instrText>
        </w:r>
        <w:r>
          <w:rPr>
            <w:noProof/>
          </w:rPr>
          <w:instrText>HYPERLINK \l "_Toc38982549"</w:instrText>
        </w:r>
        <w:r w:rsidRPr="00677EC7">
          <w:rPr>
            <w:rStyle w:val="Hyperlink"/>
            <w:noProof/>
          </w:rPr>
          <w:instrText xml:space="preserve"> </w:instrText>
        </w:r>
        <w:r w:rsidRPr="00677EC7">
          <w:rPr>
            <w:rStyle w:val="Hyperlink"/>
            <w:noProof/>
          </w:rPr>
          <w:fldChar w:fldCharType="separate"/>
        </w:r>
        <w:r w:rsidRPr="00677EC7">
          <w:rPr>
            <w:rStyle w:val="Hyperlink"/>
            <w:noProof/>
            <w14:scene3d>
              <w14:camera w14:prst="orthographicFront"/>
              <w14:lightRig w14:rig="threePt" w14:dir="t">
                <w14:rot w14:lat="0" w14:lon="0" w14:rev="0"/>
              </w14:lightRig>
            </w14:scene3d>
          </w:rPr>
          <w:t>17</w:t>
        </w:r>
        <w:r>
          <w:rPr>
            <w:rFonts w:asciiTheme="minorHAnsi" w:eastAsiaTheme="minorEastAsia" w:hAnsiTheme="minorHAnsi" w:cstheme="minorBidi"/>
            <w:noProof/>
            <w:sz w:val="24"/>
            <w:szCs w:val="24"/>
            <w:lang w:eastAsia="ko-KR"/>
          </w:rPr>
          <w:tab/>
        </w:r>
        <w:r w:rsidRPr="00677EC7">
          <w:rPr>
            <w:rStyle w:val="Hyperlink"/>
            <w:noProof/>
          </w:rPr>
          <w:t>Haptics support</w:t>
        </w:r>
        <w:r>
          <w:rPr>
            <w:noProof/>
            <w:webHidden/>
          </w:rPr>
          <w:tab/>
        </w:r>
        <w:r>
          <w:rPr>
            <w:noProof/>
            <w:webHidden/>
          </w:rPr>
          <w:fldChar w:fldCharType="begin"/>
        </w:r>
        <w:r>
          <w:rPr>
            <w:noProof/>
            <w:webHidden/>
          </w:rPr>
          <w:instrText xml:space="preserve"> PAGEREF _Toc38982549 \h </w:instrText>
        </w:r>
      </w:ins>
      <w:r>
        <w:rPr>
          <w:noProof/>
          <w:webHidden/>
        </w:rPr>
      </w:r>
      <w:r>
        <w:rPr>
          <w:noProof/>
          <w:webHidden/>
        </w:rPr>
        <w:fldChar w:fldCharType="separate"/>
      </w:r>
      <w:ins w:id="85" w:author="David Singer" w:date="2020-04-28T16:08:00Z">
        <w:r>
          <w:rPr>
            <w:noProof/>
            <w:webHidden/>
          </w:rPr>
          <w:t>40</w:t>
        </w:r>
        <w:r>
          <w:rPr>
            <w:noProof/>
            <w:webHidden/>
          </w:rPr>
          <w:fldChar w:fldCharType="end"/>
        </w:r>
        <w:r w:rsidRPr="00677EC7">
          <w:rPr>
            <w:rStyle w:val="Hyperlink"/>
            <w:noProof/>
          </w:rPr>
          <w:fldChar w:fldCharType="end"/>
        </w:r>
      </w:ins>
    </w:p>
    <w:p w14:paraId="062455D3" w14:textId="6A3187DD" w:rsidR="00B44559" w:rsidDel="001158EF" w:rsidRDefault="00B44559">
      <w:pPr>
        <w:pStyle w:val="TOC1"/>
        <w:rPr>
          <w:del w:id="86" w:author="David Singer" w:date="2020-04-28T16:08:00Z"/>
          <w:rFonts w:asciiTheme="minorHAnsi" w:eastAsiaTheme="minorEastAsia" w:hAnsiTheme="minorHAnsi" w:cstheme="minorBidi"/>
          <w:noProof/>
          <w:sz w:val="24"/>
          <w:szCs w:val="24"/>
          <w:lang w:eastAsia="ko-KR"/>
        </w:rPr>
      </w:pPr>
      <w:del w:id="87" w:author="David Singer" w:date="2020-04-28T16:08:00Z">
        <w:r w:rsidRPr="001158EF" w:rsidDel="001158EF">
          <w:rPr>
            <w:rStyle w:val="Hyperlink"/>
            <w:noProof/>
            <w14:scene3d>
              <w14:camera w14:prst="orthographicFront"/>
              <w14:lightRig w14:rig="threePt" w14:dir="t">
                <w14:rot w14:lat="0" w14:lon="0" w14:rev="0"/>
              </w14:lightRig>
            </w14:scene3d>
          </w:rPr>
          <w:delText>1</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Compact full box</w:delText>
        </w:r>
        <w:r w:rsidDel="001158EF">
          <w:rPr>
            <w:noProof/>
            <w:webHidden/>
          </w:rPr>
          <w:tab/>
        </w:r>
        <w:r w:rsidR="001A6786" w:rsidDel="001158EF">
          <w:rPr>
            <w:noProof/>
            <w:webHidden/>
          </w:rPr>
          <w:delText>3</w:delText>
        </w:r>
      </w:del>
    </w:p>
    <w:p w14:paraId="3AFD20FF" w14:textId="1402CB42" w:rsidR="00B44559" w:rsidDel="001158EF" w:rsidRDefault="00B44559">
      <w:pPr>
        <w:pStyle w:val="TOC1"/>
        <w:rPr>
          <w:del w:id="88" w:author="David Singer" w:date="2020-04-28T16:08:00Z"/>
          <w:rFonts w:asciiTheme="minorHAnsi" w:eastAsiaTheme="minorEastAsia" w:hAnsiTheme="minorHAnsi" w:cstheme="minorBidi"/>
          <w:noProof/>
          <w:sz w:val="24"/>
          <w:szCs w:val="24"/>
          <w:lang w:eastAsia="ko-KR"/>
        </w:rPr>
      </w:pPr>
      <w:del w:id="89" w:author="David Singer" w:date="2020-04-28T16:08:00Z">
        <w:r w:rsidRPr="001158EF" w:rsidDel="001158EF">
          <w:rPr>
            <w:rStyle w:val="Hyperlink"/>
            <w:noProof/>
            <w:lang w:val="en-GB"/>
            <w14:scene3d>
              <w14:camera w14:prst="orthographicFront"/>
              <w14:lightRig w14:rig="threePt" w14:dir="t">
                <w14:rot w14:lat="0" w14:lon="0" w14:rev="0"/>
              </w14:lightRig>
            </w14:scene3d>
          </w:rPr>
          <w:delText>2</w:delText>
        </w:r>
        <w:r w:rsidDel="001158EF">
          <w:rPr>
            <w:rFonts w:asciiTheme="minorHAnsi" w:eastAsiaTheme="minorEastAsia" w:hAnsiTheme="minorHAnsi" w:cstheme="minorBidi"/>
            <w:noProof/>
            <w:sz w:val="24"/>
            <w:szCs w:val="24"/>
            <w:lang w:eastAsia="ko-KR"/>
          </w:rPr>
          <w:tab/>
        </w:r>
        <w:r w:rsidRPr="001158EF" w:rsidDel="001158EF">
          <w:rPr>
            <w:rStyle w:val="Hyperlink"/>
            <w:noProof/>
            <w:lang w:val="en-GB"/>
          </w:rPr>
          <w:delText>New set of composition modes for video tracks</w:delText>
        </w:r>
        <w:r w:rsidDel="001158EF">
          <w:rPr>
            <w:noProof/>
            <w:webHidden/>
          </w:rPr>
          <w:tab/>
        </w:r>
        <w:r w:rsidR="001A6786" w:rsidDel="001158EF">
          <w:rPr>
            <w:noProof/>
            <w:webHidden/>
          </w:rPr>
          <w:delText>3</w:delText>
        </w:r>
      </w:del>
    </w:p>
    <w:p w14:paraId="1BE7A9F6" w14:textId="3F445FED" w:rsidR="00B44559" w:rsidDel="001158EF" w:rsidRDefault="00B44559">
      <w:pPr>
        <w:pStyle w:val="TOC1"/>
        <w:rPr>
          <w:del w:id="90" w:author="David Singer" w:date="2020-04-28T16:08:00Z"/>
          <w:rFonts w:asciiTheme="minorHAnsi" w:eastAsiaTheme="minorEastAsia" w:hAnsiTheme="minorHAnsi" w:cstheme="minorBidi"/>
          <w:noProof/>
          <w:sz w:val="24"/>
          <w:szCs w:val="24"/>
          <w:lang w:eastAsia="ko-KR"/>
        </w:rPr>
      </w:pPr>
      <w:del w:id="91" w:author="David Singer" w:date="2020-04-28T16:08:00Z">
        <w:r w:rsidRPr="001158EF" w:rsidDel="001158EF">
          <w:rPr>
            <w:rStyle w:val="Hyperlink"/>
            <w:noProof/>
            <w14:scene3d>
              <w14:camera w14:prst="orthographicFront"/>
              <w14:lightRig w14:rig="threePt" w14:dir="t">
                <w14:rot w14:lat="0" w14:lon="0" w14:rev="0"/>
              </w14:lightRig>
            </w14:scene3d>
          </w:rPr>
          <w:delText>3</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'loss', 'null' and 'crpt' sample entries</w:delText>
        </w:r>
        <w:r w:rsidDel="001158EF">
          <w:rPr>
            <w:noProof/>
            <w:webHidden/>
          </w:rPr>
          <w:tab/>
        </w:r>
        <w:r w:rsidR="001A6786" w:rsidDel="001158EF">
          <w:rPr>
            <w:noProof/>
            <w:webHidden/>
          </w:rPr>
          <w:delText>5</w:delText>
        </w:r>
      </w:del>
    </w:p>
    <w:p w14:paraId="216FF53F" w14:textId="6B69C6F0" w:rsidR="00B44559" w:rsidDel="001158EF" w:rsidRDefault="00B44559">
      <w:pPr>
        <w:pStyle w:val="TOC1"/>
        <w:rPr>
          <w:del w:id="92" w:author="David Singer" w:date="2020-04-28T16:08:00Z"/>
          <w:rFonts w:asciiTheme="minorHAnsi" w:eastAsiaTheme="minorEastAsia" w:hAnsiTheme="minorHAnsi" w:cstheme="minorBidi"/>
          <w:noProof/>
          <w:sz w:val="24"/>
          <w:szCs w:val="24"/>
          <w:lang w:eastAsia="ko-KR"/>
        </w:rPr>
      </w:pPr>
      <w:del w:id="93" w:author="David Singer" w:date="2020-04-28T16:08:00Z">
        <w:r w:rsidRPr="001158EF" w:rsidDel="001158EF">
          <w:rPr>
            <w:rStyle w:val="Hyperlink"/>
            <w:noProof/>
            <w14:scene3d>
              <w14:camera w14:prst="orthographicFront"/>
              <w14:lightRig w14:rig="threePt" w14:dir="t">
                <w14:rot w14:lat="0" w14:lon="0" w14:rev="0"/>
              </w14:lightRig>
            </w14:scene3d>
          </w:rPr>
          <w:delText>4</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Edit lists and movie fragments</w:delText>
        </w:r>
        <w:r w:rsidDel="001158EF">
          <w:rPr>
            <w:noProof/>
            <w:webHidden/>
          </w:rPr>
          <w:tab/>
        </w:r>
        <w:r w:rsidR="001A6786" w:rsidDel="001158EF">
          <w:rPr>
            <w:noProof/>
            <w:webHidden/>
          </w:rPr>
          <w:delText>6</w:delText>
        </w:r>
      </w:del>
    </w:p>
    <w:p w14:paraId="5F20322C" w14:textId="31C89DE0" w:rsidR="00B44559" w:rsidDel="001158EF" w:rsidRDefault="00B44559">
      <w:pPr>
        <w:pStyle w:val="TOC1"/>
        <w:rPr>
          <w:del w:id="94" w:author="David Singer" w:date="2020-04-28T16:08:00Z"/>
          <w:rFonts w:asciiTheme="minorHAnsi" w:eastAsiaTheme="minorEastAsia" w:hAnsiTheme="minorHAnsi" w:cstheme="minorBidi"/>
          <w:noProof/>
          <w:sz w:val="24"/>
          <w:szCs w:val="24"/>
          <w:lang w:eastAsia="ko-KR"/>
        </w:rPr>
      </w:pPr>
      <w:del w:id="95" w:author="David Singer" w:date="2020-04-28T16:08:00Z">
        <w:r w:rsidRPr="001158EF" w:rsidDel="001158EF">
          <w:rPr>
            <w:rStyle w:val="Hyperlink"/>
            <w:noProof/>
            <w14:scene3d>
              <w14:camera w14:prst="orthographicFront"/>
              <w14:lightRig w14:rig="threePt" w14:dir="t">
                <w14:rot w14:lat="0" w14:lon="0" w14:rev="0"/>
              </w14:lightRig>
            </w14:scene3d>
          </w:rPr>
          <w:delText>5</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Multiplexed timed metadata tracks</w:delText>
        </w:r>
        <w:r w:rsidDel="001158EF">
          <w:rPr>
            <w:noProof/>
            <w:webHidden/>
          </w:rPr>
          <w:tab/>
        </w:r>
        <w:r w:rsidR="001A6786" w:rsidDel="001158EF">
          <w:rPr>
            <w:noProof/>
            <w:webHidden/>
          </w:rPr>
          <w:delText>6</w:delText>
        </w:r>
      </w:del>
    </w:p>
    <w:p w14:paraId="7131BC57" w14:textId="3D3982C2" w:rsidR="00B44559" w:rsidDel="001158EF" w:rsidRDefault="00B44559">
      <w:pPr>
        <w:pStyle w:val="TOC1"/>
        <w:rPr>
          <w:del w:id="96" w:author="David Singer" w:date="2020-04-28T16:08:00Z"/>
          <w:rFonts w:asciiTheme="minorHAnsi" w:eastAsiaTheme="minorEastAsia" w:hAnsiTheme="minorHAnsi" w:cstheme="minorBidi"/>
          <w:noProof/>
          <w:sz w:val="24"/>
          <w:szCs w:val="24"/>
          <w:lang w:eastAsia="ko-KR"/>
        </w:rPr>
      </w:pPr>
      <w:del w:id="97" w:author="David Singer" w:date="2020-04-28T16:08:00Z">
        <w:r w:rsidRPr="001158EF" w:rsidDel="001158EF">
          <w:rPr>
            <w:rStyle w:val="Hyperlink"/>
            <w:noProof/>
            <w14:scene3d>
              <w14:camera w14:prst="orthographicFront"/>
              <w14:lightRig w14:rig="threePt" w14:dir="t">
                <w14:rot w14:lat="0" w14:lon="0" w14:rev="0"/>
              </w14:lightRig>
            </w14:scene3d>
          </w:rPr>
          <w:delText>6</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Embedded Metadata Signaling</w:delText>
        </w:r>
        <w:r w:rsidDel="001158EF">
          <w:rPr>
            <w:noProof/>
            <w:webHidden/>
          </w:rPr>
          <w:tab/>
        </w:r>
        <w:r w:rsidR="001A6786" w:rsidDel="001158EF">
          <w:rPr>
            <w:noProof/>
            <w:webHidden/>
          </w:rPr>
          <w:delText>12</w:delText>
        </w:r>
      </w:del>
    </w:p>
    <w:p w14:paraId="1C134733" w14:textId="25053788" w:rsidR="00B44559" w:rsidDel="001158EF" w:rsidRDefault="00B44559">
      <w:pPr>
        <w:pStyle w:val="TOC1"/>
        <w:rPr>
          <w:del w:id="98" w:author="David Singer" w:date="2020-04-28T16:08:00Z"/>
          <w:rFonts w:asciiTheme="minorHAnsi" w:eastAsiaTheme="minorEastAsia" w:hAnsiTheme="minorHAnsi" w:cstheme="minorBidi"/>
          <w:noProof/>
          <w:sz w:val="24"/>
          <w:szCs w:val="24"/>
          <w:lang w:eastAsia="ko-KR"/>
        </w:rPr>
      </w:pPr>
      <w:del w:id="99" w:author="David Singer" w:date="2020-04-28T16:08:00Z">
        <w:r w:rsidRPr="001158EF" w:rsidDel="001158EF">
          <w:rPr>
            <w:rStyle w:val="Hyperlink"/>
            <w:noProof/>
            <w14:scene3d>
              <w14:camera w14:prst="orthographicFront"/>
              <w14:lightRig w14:rig="threePt" w14:dir="t">
                <w14:rot w14:lat="0" w14:lon="0" w14:rev="0"/>
              </w14:lightRig>
            </w14:scene3d>
          </w:rPr>
          <w:delText>7</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On MIME type parameters</w:delText>
        </w:r>
        <w:r w:rsidDel="001158EF">
          <w:rPr>
            <w:noProof/>
            <w:webHidden/>
          </w:rPr>
          <w:tab/>
        </w:r>
        <w:r w:rsidR="001A6786" w:rsidDel="001158EF">
          <w:rPr>
            <w:noProof/>
            <w:webHidden/>
          </w:rPr>
          <w:delText>13</w:delText>
        </w:r>
      </w:del>
    </w:p>
    <w:p w14:paraId="2A9F3117" w14:textId="69449C7E" w:rsidR="00B44559" w:rsidDel="001158EF" w:rsidRDefault="00B44559">
      <w:pPr>
        <w:pStyle w:val="TOC1"/>
        <w:rPr>
          <w:del w:id="100" w:author="David Singer" w:date="2020-04-28T16:08:00Z"/>
          <w:rFonts w:asciiTheme="minorHAnsi" w:eastAsiaTheme="minorEastAsia" w:hAnsiTheme="minorHAnsi" w:cstheme="minorBidi"/>
          <w:noProof/>
          <w:sz w:val="24"/>
          <w:szCs w:val="24"/>
          <w:lang w:eastAsia="ko-KR"/>
        </w:rPr>
      </w:pPr>
      <w:del w:id="101" w:author="David Singer" w:date="2020-04-28T16:08:00Z">
        <w:r w:rsidRPr="001158EF" w:rsidDel="001158EF">
          <w:rPr>
            <w:rStyle w:val="Hyperlink"/>
            <w:noProof/>
            <w14:scene3d>
              <w14:camera w14:prst="orthographicFront"/>
              <w14:lightRig w14:rig="threePt" w14:dir="t">
                <w14:rot w14:lat="0" w14:lon="0" w14:rev="0"/>
              </w14:lightRig>
            </w14:scene3d>
          </w:rPr>
          <w:delText>8</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On relation of entity groups and sample groups</w:delText>
        </w:r>
        <w:r w:rsidDel="001158EF">
          <w:rPr>
            <w:noProof/>
            <w:webHidden/>
          </w:rPr>
          <w:tab/>
        </w:r>
        <w:r w:rsidR="001A6786" w:rsidDel="001158EF">
          <w:rPr>
            <w:noProof/>
            <w:webHidden/>
          </w:rPr>
          <w:delText>14</w:delText>
        </w:r>
      </w:del>
    </w:p>
    <w:p w14:paraId="382B16B9" w14:textId="4439C120" w:rsidR="00B44559" w:rsidDel="001158EF" w:rsidRDefault="00B44559">
      <w:pPr>
        <w:pStyle w:val="TOC1"/>
        <w:rPr>
          <w:del w:id="102" w:author="David Singer" w:date="2020-04-28T16:08:00Z"/>
          <w:rFonts w:asciiTheme="minorHAnsi" w:eastAsiaTheme="minorEastAsia" w:hAnsiTheme="minorHAnsi" w:cstheme="minorBidi"/>
          <w:noProof/>
          <w:sz w:val="24"/>
          <w:szCs w:val="24"/>
          <w:lang w:eastAsia="ko-KR"/>
        </w:rPr>
      </w:pPr>
      <w:del w:id="103" w:author="David Singer" w:date="2020-04-28T16:08:00Z">
        <w:r w:rsidRPr="001158EF" w:rsidDel="001158EF">
          <w:rPr>
            <w:rStyle w:val="Hyperlink"/>
            <w:noProof/>
            <w14:scene3d>
              <w14:camera w14:prst="orthographicFront"/>
              <w14:lightRig w14:rig="threePt" w14:dir="t">
                <w14:rot w14:lat="0" w14:lon="0" w14:rev="0"/>
              </w14:lightRig>
            </w14:scene3d>
          </w:rPr>
          <w:delText>9</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Improved sub-sample information</w:delText>
        </w:r>
        <w:r w:rsidDel="001158EF">
          <w:rPr>
            <w:noProof/>
            <w:webHidden/>
          </w:rPr>
          <w:tab/>
        </w:r>
        <w:r w:rsidR="001A6786" w:rsidDel="001158EF">
          <w:rPr>
            <w:noProof/>
            <w:webHidden/>
          </w:rPr>
          <w:delText>14</w:delText>
        </w:r>
      </w:del>
    </w:p>
    <w:p w14:paraId="6813891A" w14:textId="6E67B14F" w:rsidR="00B44559" w:rsidDel="001158EF" w:rsidRDefault="00B44559">
      <w:pPr>
        <w:pStyle w:val="TOC1"/>
        <w:rPr>
          <w:del w:id="104" w:author="David Singer" w:date="2020-04-28T16:08:00Z"/>
          <w:rFonts w:asciiTheme="minorHAnsi" w:eastAsiaTheme="minorEastAsia" w:hAnsiTheme="minorHAnsi" w:cstheme="minorBidi"/>
          <w:noProof/>
          <w:sz w:val="24"/>
          <w:szCs w:val="24"/>
          <w:lang w:eastAsia="ko-KR"/>
        </w:rPr>
      </w:pPr>
      <w:del w:id="105" w:author="David Singer" w:date="2020-04-28T16:08:00Z">
        <w:r w:rsidRPr="001158EF" w:rsidDel="001158EF">
          <w:rPr>
            <w:rStyle w:val="Hyperlink"/>
            <w:noProof/>
            <w14:scene3d>
              <w14:camera w14:prst="orthographicFront"/>
              <w14:lightRig w14:rig="threePt" w14:dir="t">
                <w14:rot w14:lat="0" w14:lon="0" w14:rev="0"/>
              </w14:lightRig>
            </w14:scene3d>
          </w:rPr>
          <w:delText>10</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Non-independent tracks</w:delText>
        </w:r>
        <w:r w:rsidDel="001158EF">
          <w:rPr>
            <w:noProof/>
            <w:webHidden/>
          </w:rPr>
          <w:tab/>
        </w:r>
        <w:r w:rsidR="001A6786" w:rsidDel="001158EF">
          <w:rPr>
            <w:noProof/>
            <w:webHidden/>
          </w:rPr>
          <w:delText>17</w:delText>
        </w:r>
      </w:del>
    </w:p>
    <w:p w14:paraId="507F98BD" w14:textId="1797050D" w:rsidR="00B44559" w:rsidDel="001158EF" w:rsidRDefault="00B44559">
      <w:pPr>
        <w:pStyle w:val="TOC1"/>
        <w:rPr>
          <w:del w:id="106" w:author="David Singer" w:date="2020-04-28T16:08:00Z"/>
          <w:rFonts w:asciiTheme="minorHAnsi" w:eastAsiaTheme="minorEastAsia" w:hAnsiTheme="minorHAnsi" w:cstheme="minorBidi"/>
          <w:noProof/>
          <w:sz w:val="24"/>
          <w:szCs w:val="24"/>
          <w:lang w:eastAsia="ko-KR"/>
        </w:rPr>
      </w:pPr>
      <w:del w:id="107" w:author="David Singer" w:date="2020-04-28T16:08:00Z">
        <w:r w:rsidRPr="001158EF" w:rsidDel="001158EF">
          <w:rPr>
            <w:rStyle w:val="Hyperlink"/>
            <w:noProof/>
            <w14:scene3d>
              <w14:camera w14:prst="orthographicFront"/>
              <w14:lightRig w14:rig="threePt" w14:dir="t">
                <w14:rot w14:lat="0" w14:lon="0" w14:rev="0"/>
              </w14:lightRig>
            </w14:scene3d>
          </w:rPr>
          <w:delText>11</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On just-in-time delivery of items</w:delText>
        </w:r>
        <w:r w:rsidDel="001158EF">
          <w:rPr>
            <w:noProof/>
            <w:webHidden/>
          </w:rPr>
          <w:tab/>
        </w:r>
        <w:r w:rsidR="001A6786" w:rsidDel="001158EF">
          <w:rPr>
            <w:noProof/>
            <w:webHidden/>
          </w:rPr>
          <w:delText>17</w:delText>
        </w:r>
      </w:del>
    </w:p>
    <w:p w14:paraId="4A1372E3" w14:textId="515B5C38" w:rsidR="00B44559" w:rsidDel="001158EF" w:rsidRDefault="00B44559">
      <w:pPr>
        <w:pStyle w:val="TOC1"/>
        <w:rPr>
          <w:del w:id="108" w:author="David Singer" w:date="2020-04-28T16:08:00Z"/>
          <w:rFonts w:asciiTheme="minorHAnsi" w:eastAsiaTheme="minorEastAsia" w:hAnsiTheme="minorHAnsi" w:cstheme="minorBidi"/>
          <w:noProof/>
          <w:sz w:val="24"/>
          <w:szCs w:val="24"/>
          <w:lang w:eastAsia="ko-KR"/>
        </w:rPr>
      </w:pPr>
      <w:del w:id="109" w:author="David Singer" w:date="2020-04-28T16:08:00Z">
        <w:r w:rsidRPr="001158EF" w:rsidDel="001158EF">
          <w:rPr>
            <w:rStyle w:val="Hyperlink"/>
            <w:noProof/>
            <w14:scene3d>
              <w14:camera w14:prst="orthographicFront"/>
              <w14:lightRig w14:rig="threePt" w14:dir="t">
                <w14:rot w14:lat="0" w14:lon="0" w14:rev="0"/>
              </w14:lightRig>
            </w14:scene3d>
          </w:rPr>
          <w:delText>12</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Movie Fragment Compaction considerations</w:delText>
        </w:r>
        <w:r w:rsidDel="001158EF">
          <w:rPr>
            <w:noProof/>
            <w:webHidden/>
          </w:rPr>
          <w:tab/>
        </w:r>
        <w:r w:rsidR="001A6786" w:rsidDel="001158EF">
          <w:rPr>
            <w:noProof/>
            <w:webHidden/>
          </w:rPr>
          <w:delText>18</w:delText>
        </w:r>
      </w:del>
    </w:p>
    <w:p w14:paraId="672B3B57" w14:textId="57360699" w:rsidR="00B44559" w:rsidDel="001158EF" w:rsidRDefault="00B44559">
      <w:pPr>
        <w:pStyle w:val="TOC1"/>
        <w:rPr>
          <w:del w:id="110" w:author="David Singer" w:date="2020-04-28T16:08:00Z"/>
          <w:rFonts w:asciiTheme="minorHAnsi" w:eastAsiaTheme="minorEastAsia" w:hAnsiTheme="minorHAnsi" w:cstheme="minorBidi"/>
          <w:noProof/>
          <w:sz w:val="24"/>
          <w:szCs w:val="24"/>
          <w:lang w:eastAsia="ko-KR"/>
        </w:rPr>
      </w:pPr>
      <w:del w:id="111" w:author="David Singer" w:date="2020-04-28T16:08:00Z">
        <w:r w:rsidRPr="001158EF" w:rsidDel="001158EF">
          <w:rPr>
            <w:rStyle w:val="Hyperlink"/>
            <w:noProof/>
            <w14:scene3d>
              <w14:camera w14:prst="orthographicFront"/>
              <w14:lightRig w14:rig="threePt" w14:dir="t">
                <w14:rot w14:lat="0" w14:lon="0" w14:rev="0"/>
              </w14:lightRig>
            </w14:scene3d>
          </w:rPr>
          <w:delText>13</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Stronger defaulting in Track Runs</w:delText>
        </w:r>
        <w:r w:rsidDel="001158EF">
          <w:rPr>
            <w:noProof/>
            <w:webHidden/>
          </w:rPr>
          <w:tab/>
        </w:r>
        <w:r w:rsidR="001A6786" w:rsidDel="001158EF">
          <w:rPr>
            <w:noProof/>
            <w:webHidden/>
          </w:rPr>
          <w:delText>21</w:delText>
        </w:r>
      </w:del>
    </w:p>
    <w:p w14:paraId="00906063" w14:textId="357FB05A" w:rsidR="00B44559" w:rsidDel="001158EF" w:rsidRDefault="00B44559">
      <w:pPr>
        <w:pStyle w:val="TOC1"/>
        <w:rPr>
          <w:del w:id="112" w:author="David Singer" w:date="2020-04-28T16:08:00Z"/>
          <w:rFonts w:asciiTheme="minorHAnsi" w:eastAsiaTheme="minorEastAsia" w:hAnsiTheme="minorHAnsi" w:cstheme="minorBidi"/>
          <w:noProof/>
          <w:sz w:val="24"/>
          <w:szCs w:val="24"/>
          <w:lang w:eastAsia="ko-KR"/>
        </w:rPr>
      </w:pPr>
      <w:del w:id="113" w:author="David Singer" w:date="2020-04-28T16:08:00Z">
        <w:r w:rsidRPr="001158EF" w:rsidDel="001158EF">
          <w:rPr>
            <w:rStyle w:val="Hyperlink"/>
            <w:noProof/>
            <w14:scene3d>
              <w14:camera w14:prst="orthographicFront"/>
              <w14:lightRig w14:rig="threePt" w14:dir="t">
                <w14:rot w14:lat="0" w14:lon="0" w14:rev="0"/>
              </w14:lightRig>
            </w14:scene3d>
          </w:rPr>
          <w:delText>14</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Sample reordering in Track Runs</w:delText>
        </w:r>
        <w:r w:rsidDel="001158EF">
          <w:rPr>
            <w:noProof/>
            <w:webHidden/>
          </w:rPr>
          <w:tab/>
        </w:r>
        <w:r w:rsidR="001A6786" w:rsidDel="001158EF">
          <w:rPr>
            <w:noProof/>
            <w:webHidden/>
          </w:rPr>
          <w:delText>31</w:delText>
        </w:r>
      </w:del>
    </w:p>
    <w:p w14:paraId="3DCE5908" w14:textId="233803DB" w:rsidR="00B44559" w:rsidDel="001158EF" w:rsidRDefault="00B44559">
      <w:pPr>
        <w:pStyle w:val="TOC1"/>
        <w:rPr>
          <w:del w:id="114" w:author="David Singer" w:date="2020-04-28T16:08:00Z"/>
          <w:rFonts w:asciiTheme="minorHAnsi" w:eastAsiaTheme="minorEastAsia" w:hAnsiTheme="minorHAnsi" w:cstheme="minorBidi"/>
          <w:noProof/>
          <w:sz w:val="24"/>
          <w:szCs w:val="24"/>
          <w:lang w:eastAsia="ko-KR"/>
        </w:rPr>
      </w:pPr>
      <w:del w:id="115" w:author="David Singer" w:date="2020-04-28T16:08:00Z">
        <w:r w:rsidRPr="001158EF" w:rsidDel="001158EF">
          <w:rPr>
            <w:rStyle w:val="Hyperlink"/>
            <w:noProof/>
            <w:lang w:val="de-AT"/>
            <w14:scene3d>
              <w14:camera w14:prst="orthographicFront"/>
              <w14:lightRig w14:rig="threePt" w14:dir="t">
                <w14:rot w14:lat="0" w14:lon="0" w14:rev="0"/>
              </w14:lightRig>
            </w14:scene3d>
          </w:rPr>
          <w:delText>15</w:delText>
        </w:r>
        <w:r w:rsidDel="001158EF">
          <w:rPr>
            <w:rFonts w:asciiTheme="minorHAnsi" w:eastAsiaTheme="minorEastAsia" w:hAnsiTheme="minorHAnsi" w:cstheme="minorBidi"/>
            <w:noProof/>
            <w:sz w:val="24"/>
            <w:szCs w:val="24"/>
            <w:lang w:eastAsia="ko-KR"/>
          </w:rPr>
          <w:tab/>
        </w:r>
        <w:r w:rsidRPr="001158EF" w:rsidDel="001158EF">
          <w:rPr>
            <w:rStyle w:val="Hyperlink"/>
            <w:noProof/>
            <w:lang w:val="de-AT"/>
          </w:rPr>
          <w:delText>Extending Segment Index</w:delText>
        </w:r>
        <w:r w:rsidDel="001158EF">
          <w:rPr>
            <w:noProof/>
            <w:webHidden/>
          </w:rPr>
          <w:tab/>
        </w:r>
        <w:r w:rsidR="001A6786" w:rsidDel="001158EF">
          <w:rPr>
            <w:noProof/>
            <w:webHidden/>
          </w:rPr>
          <w:delText>36</w:delText>
        </w:r>
      </w:del>
    </w:p>
    <w:p w14:paraId="303A620C" w14:textId="1DE2BCA6" w:rsidR="00B44559" w:rsidDel="001158EF" w:rsidRDefault="00B44559">
      <w:pPr>
        <w:pStyle w:val="TOC1"/>
        <w:rPr>
          <w:del w:id="116" w:author="David Singer" w:date="2020-04-28T16:08:00Z"/>
          <w:rFonts w:asciiTheme="minorHAnsi" w:eastAsiaTheme="minorEastAsia" w:hAnsiTheme="minorHAnsi" w:cstheme="minorBidi"/>
          <w:noProof/>
          <w:sz w:val="24"/>
          <w:szCs w:val="24"/>
          <w:lang w:eastAsia="ko-KR"/>
        </w:rPr>
      </w:pPr>
      <w:del w:id="117" w:author="David Singer" w:date="2020-04-28T16:08:00Z">
        <w:r w:rsidRPr="001158EF" w:rsidDel="001158EF">
          <w:rPr>
            <w:rStyle w:val="Hyperlink"/>
            <w:noProof/>
            <w14:scene3d>
              <w14:camera w14:prst="orthographicFront"/>
              <w14:lightRig w14:rig="threePt" w14:dir="t">
                <w14:rot w14:lat="0" w14:lon="0" w14:rev="0"/>
              </w14:lightRig>
            </w14:scene3d>
          </w:rPr>
          <w:delText>16</w:delText>
        </w:r>
        <w:r w:rsidDel="001158EF">
          <w:rPr>
            <w:rFonts w:asciiTheme="minorHAnsi" w:eastAsiaTheme="minorEastAsia" w:hAnsiTheme="minorHAnsi" w:cstheme="minorBidi"/>
            <w:noProof/>
            <w:sz w:val="24"/>
            <w:szCs w:val="24"/>
            <w:lang w:eastAsia="ko-KR"/>
          </w:rPr>
          <w:tab/>
        </w:r>
        <w:r w:rsidRPr="001158EF" w:rsidDel="001158EF">
          <w:rPr>
            <w:rStyle w:val="Hyperlink"/>
            <w:noProof/>
          </w:rPr>
          <w:delText>Segment Index and Level Assignment</w:delText>
        </w:r>
        <w:r w:rsidDel="001158EF">
          <w:rPr>
            <w:noProof/>
            <w:webHidden/>
          </w:rPr>
          <w:tab/>
        </w:r>
        <w:r w:rsidR="001A6786" w:rsidDel="001158EF">
          <w:rPr>
            <w:noProof/>
            <w:webHidden/>
          </w:rPr>
          <w:delText>38</w:delText>
        </w:r>
      </w:del>
    </w:p>
    <w:p w14:paraId="3DE2E7DF" w14:textId="77777777" w:rsidR="00A741D6" w:rsidRPr="00251473" w:rsidRDefault="00A741D6" w:rsidP="00A741D6">
      <w:pPr>
        <w:rPr>
          <w:lang w:val="en-GB"/>
        </w:rPr>
      </w:pPr>
      <w:r w:rsidRPr="00251473">
        <w:rPr>
          <w:lang w:val="en-GB"/>
        </w:rPr>
        <w:fldChar w:fldCharType="end"/>
      </w:r>
    </w:p>
    <w:p w14:paraId="44E639D1" w14:textId="77777777" w:rsidR="00A741D6" w:rsidRPr="00632A62" w:rsidRDefault="00A741D6" w:rsidP="00632A62">
      <w:pPr>
        <w:pStyle w:val="Heading1"/>
      </w:pPr>
      <w:bookmarkStart w:id="118" w:name="_Toc530124513"/>
      <w:bookmarkStart w:id="119" w:name="_Toc38982533"/>
      <w:r w:rsidRPr="00632A62">
        <w:t>Compact full box</w:t>
      </w:r>
      <w:bookmarkEnd w:id="118"/>
      <w:bookmarkEnd w:id="119"/>
    </w:p>
    <w:p w14:paraId="4F44DEAB" w14:textId="77777777" w:rsidR="00A741D6" w:rsidRPr="00251473" w:rsidRDefault="00A741D6" w:rsidP="00547B4C">
      <w:pPr>
        <w:pStyle w:val="Heading3"/>
        <w:widowControl/>
        <w:numPr>
          <w:ilvl w:val="2"/>
          <w:numId w:val="3"/>
        </w:numPr>
        <w:spacing w:line="240" w:lineRule="auto"/>
        <w:rPr>
          <w:lang w:val="en-GB"/>
        </w:rPr>
      </w:pPr>
      <w:r w:rsidRPr="00251473">
        <w:rPr>
          <w:lang w:val="en-GB"/>
        </w:rPr>
        <w:t>Description</w:t>
      </w:r>
    </w:p>
    <w:p w14:paraId="201F1480" w14:textId="77777777" w:rsidR="00A741D6" w:rsidRPr="00251473" w:rsidRDefault="00A741D6" w:rsidP="00A741D6">
      <w:pPr>
        <w:rPr>
          <w:lang w:val="en-GB"/>
        </w:rPr>
      </w:pPr>
      <w:r w:rsidRPr="00251473">
        <w:rPr>
          <w:lang w:val="en-GB"/>
        </w:rPr>
        <w:t>This primarily benefits scenarios where a certain stream contains many track runs, such as:</w:t>
      </w:r>
    </w:p>
    <w:p w14:paraId="636225D3" w14:textId="77777777" w:rsidR="00A741D6" w:rsidRPr="00251473" w:rsidRDefault="00A741D6" w:rsidP="00547B4C">
      <w:pPr>
        <w:pStyle w:val="ListParagraph"/>
        <w:widowControl/>
        <w:numPr>
          <w:ilvl w:val="0"/>
          <w:numId w:val="19"/>
        </w:numPr>
        <w:autoSpaceDN/>
        <w:spacing w:after="160" w:line="240" w:lineRule="auto"/>
        <w:textAlignment w:val="auto"/>
        <w:rPr>
          <w:lang w:val="en-GB"/>
        </w:rPr>
      </w:pPr>
      <w:r w:rsidRPr="00251473">
        <w:rPr>
          <w:lang w:val="en-GB"/>
        </w:rPr>
        <w:lastRenderedPageBreak/>
        <w:t>Low-latency scenarios, where very short fragments (up to a single frame per fragment) result in very short track runs.</w:t>
      </w:r>
    </w:p>
    <w:p w14:paraId="4751F9C0" w14:textId="77777777" w:rsidR="00A741D6" w:rsidRPr="00251473" w:rsidRDefault="00A741D6" w:rsidP="00547B4C">
      <w:pPr>
        <w:pStyle w:val="ListParagraph"/>
        <w:widowControl/>
        <w:numPr>
          <w:ilvl w:val="0"/>
          <w:numId w:val="19"/>
        </w:numPr>
        <w:autoSpaceDN/>
        <w:spacing w:after="160" w:line="240" w:lineRule="auto"/>
        <w:textAlignment w:val="auto"/>
        <w:rPr>
          <w:lang w:val="en-GB"/>
        </w:rPr>
      </w:pPr>
      <w:r w:rsidRPr="00251473">
        <w:rPr>
          <w:lang w:val="en-GB"/>
        </w:rPr>
        <w:t>Scenarios with a relatively high number of I frames. Given that the CompactTrackFragmentRunBox allows signalling a different sample size for the first sample in a ctrn, it can be more efficient to start a new ctrn box for each GOP.</w:t>
      </w:r>
    </w:p>
    <w:p w14:paraId="2EE71C62" w14:textId="77777777" w:rsidR="00A741D6" w:rsidRPr="00251473" w:rsidRDefault="00A741D6" w:rsidP="00547B4C">
      <w:pPr>
        <w:pStyle w:val="Heading3"/>
        <w:widowControl/>
        <w:numPr>
          <w:ilvl w:val="2"/>
          <w:numId w:val="3"/>
        </w:numPr>
        <w:spacing w:line="240" w:lineRule="auto"/>
        <w:rPr>
          <w:lang w:val="en-GB"/>
        </w:rPr>
      </w:pPr>
      <w:r w:rsidRPr="00251473">
        <w:rPr>
          <w:lang w:val="en-GB"/>
        </w:rPr>
        <w:t>Syntax</w:t>
      </w:r>
    </w:p>
    <w:p w14:paraId="7338A913" w14:textId="77777777" w:rsidR="00A741D6" w:rsidRPr="00251473" w:rsidRDefault="00A741D6" w:rsidP="009E022F">
      <w:pPr>
        <w:pStyle w:val="code"/>
      </w:pPr>
      <w:r w:rsidRPr="00251473">
        <w:t>aligned(8) class CompactFullBox(unsigned int(32) boxtype, unsigned int(2) v, bit(6) f) extends Box(boxtype) {</w:t>
      </w:r>
      <w:r w:rsidRPr="00251473">
        <w:br/>
      </w:r>
      <w:r w:rsidRPr="00251473">
        <w:tab/>
        <w:t>unsigned int(2)  version = v;</w:t>
      </w:r>
      <w:r w:rsidRPr="00251473">
        <w:br/>
      </w:r>
      <w:r w:rsidRPr="00251473">
        <w:tab/>
        <w:t>bit(6)           flags = f;</w:t>
      </w:r>
      <w:r w:rsidRPr="00251473">
        <w:br/>
        <w:t>}</w:t>
      </w:r>
    </w:p>
    <w:p w14:paraId="5D2BFFE5" w14:textId="77777777" w:rsidR="00A741D6" w:rsidRPr="00251473" w:rsidRDefault="00A741D6" w:rsidP="00AA2DF1">
      <w:pPr>
        <w:pStyle w:val="Heading1"/>
        <w:rPr>
          <w:lang w:val="en-GB"/>
        </w:rPr>
      </w:pPr>
      <w:bookmarkStart w:id="120" w:name="_Toc13835129"/>
      <w:bookmarkStart w:id="121" w:name="_Toc13835130"/>
      <w:bookmarkStart w:id="122" w:name="_Toc13835131"/>
      <w:bookmarkStart w:id="123" w:name="_Toc13835132"/>
      <w:bookmarkStart w:id="124" w:name="_Toc13835133"/>
      <w:bookmarkStart w:id="125" w:name="_Toc13835134"/>
      <w:bookmarkStart w:id="126" w:name="_Toc13835135"/>
      <w:bookmarkStart w:id="127" w:name="_Toc13835136"/>
      <w:bookmarkStart w:id="128" w:name="_Toc13835137"/>
      <w:bookmarkStart w:id="129" w:name="_Toc13835138"/>
      <w:bookmarkStart w:id="130" w:name="_Toc13835139"/>
      <w:bookmarkStart w:id="131" w:name="_Toc13835140"/>
      <w:bookmarkStart w:id="132" w:name="_Toc13835141"/>
      <w:bookmarkStart w:id="133" w:name="_Toc13835142"/>
      <w:bookmarkStart w:id="134" w:name="_Toc13835143"/>
      <w:bookmarkStart w:id="135" w:name="_Toc13835144"/>
      <w:bookmarkStart w:id="136" w:name="_Toc13835145"/>
      <w:bookmarkStart w:id="137" w:name="_Toc13835146"/>
      <w:bookmarkStart w:id="138" w:name="_Toc13835147"/>
      <w:bookmarkStart w:id="139" w:name="_Toc13835148"/>
      <w:bookmarkStart w:id="140" w:name="_Toc13835149"/>
      <w:bookmarkStart w:id="141" w:name="_Toc13835150"/>
      <w:bookmarkStart w:id="142" w:name="_Toc13835151"/>
      <w:bookmarkStart w:id="143" w:name="_Toc13835152"/>
      <w:bookmarkStart w:id="144" w:name="_Toc13835153"/>
      <w:bookmarkStart w:id="145" w:name="_Toc13835154"/>
      <w:bookmarkStart w:id="146" w:name="_Toc13835155"/>
      <w:bookmarkStart w:id="147" w:name="_Toc13835156"/>
      <w:bookmarkStart w:id="148" w:name="_Toc13835157"/>
      <w:bookmarkStart w:id="149" w:name="_Toc13835158"/>
      <w:bookmarkStart w:id="150" w:name="_Toc13835159"/>
      <w:bookmarkStart w:id="151" w:name="_Toc13835160"/>
      <w:bookmarkStart w:id="152" w:name="_Toc13835161"/>
      <w:bookmarkStart w:id="153" w:name="_Toc13835162"/>
      <w:bookmarkStart w:id="154" w:name="_Toc13835163"/>
      <w:bookmarkStart w:id="155" w:name="_Toc13835164"/>
      <w:bookmarkStart w:id="156" w:name="_Toc13835165"/>
      <w:bookmarkStart w:id="157" w:name="_Toc13835166"/>
      <w:bookmarkStart w:id="158" w:name="_Toc13835167"/>
      <w:bookmarkStart w:id="159" w:name="_Toc13835168"/>
      <w:bookmarkStart w:id="160" w:name="_Toc13835169"/>
      <w:bookmarkStart w:id="161" w:name="_Toc13835170"/>
      <w:bookmarkStart w:id="162" w:name="_Toc13835171"/>
      <w:bookmarkStart w:id="163" w:name="_Toc13835172"/>
      <w:bookmarkStart w:id="164" w:name="_Toc13835173"/>
      <w:bookmarkStart w:id="165" w:name="_Toc13835174"/>
      <w:bookmarkStart w:id="166" w:name="_Toc13835175"/>
      <w:bookmarkStart w:id="167" w:name="_Toc13835176"/>
      <w:bookmarkStart w:id="168" w:name="_Toc13835177"/>
      <w:bookmarkStart w:id="169" w:name="_Toc13835178"/>
      <w:bookmarkStart w:id="170" w:name="_Toc13835179"/>
      <w:bookmarkStart w:id="171" w:name="_Toc13835180"/>
      <w:bookmarkStart w:id="172" w:name="_Toc13835181"/>
      <w:bookmarkStart w:id="173" w:name="_Toc13835182"/>
      <w:bookmarkStart w:id="174" w:name="_Toc13835183"/>
      <w:bookmarkStart w:id="175" w:name="_Toc13835184"/>
      <w:bookmarkStart w:id="176" w:name="_Toc13835185"/>
      <w:bookmarkStart w:id="177" w:name="_Toc13835186"/>
      <w:bookmarkStart w:id="178" w:name="_Toc13835187"/>
      <w:bookmarkStart w:id="179" w:name="_Toc13835188"/>
      <w:bookmarkStart w:id="180" w:name="_Toc13835189"/>
      <w:bookmarkStart w:id="181" w:name="_Toc13835190"/>
      <w:bookmarkStart w:id="182" w:name="_Toc13835191"/>
      <w:bookmarkStart w:id="183" w:name="_Toc13835192"/>
      <w:bookmarkStart w:id="184" w:name="_Toc13835193"/>
      <w:bookmarkStart w:id="185" w:name="_Toc13835194"/>
      <w:bookmarkStart w:id="186" w:name="_Toc13835195"/>
      <w:bookmarkStart w:id="187" w:name="_Toc13835196"/>
      <w:bookmarkStart w:id="188" w:name="_Toc13835197"/>
      <w:bookmarkStart w:id="189" w:name="_Toc13835198"/>
      <w:bookmarkStart w:id="190" w:name="_Toc13835199"/>
      <w:bookmarkStart w:id="191" w:name="_Toc13835200"/>
      <w:bookmarkStart w:id="192" w:name="_Toc13835201"/>
      <w:bookmarkStart w:id="193" w:name="_Toc13835202"/>
      <w:bookmarkStart w:id="194" w:name="_Toc13835203"/>
      <w:bookmarkStart w:id="195" w:name="_Toc13835204"/>
      <w:bookmarkStart w:id="196" w:name="_Toc13835205"/>
      <w:bookmarkStart w:id="197" w:name="_Toc13835206"/>
      <w:bookmarkStart w:id="198" w:name="_Toc13835207"/>
      <w:bookmarkStart w:id="199" w:name="_Toc13835208"/>
      <w:bookmarkStart w:id="200" w:name="_Toc13835209"/>
      <w:bookmarkStart w:id="201" w:name="_Toc13835210"/>
      <w:bookmarkStart w:id="202" w:name="_Toc13835211"/>
      <w:bookmarkStart w:id="203" w:name="_Toc13835212"/>
      <w:bookmarkStart w:id="204" w:name="_Toc13835213"/>
      <w:bookmarkStart w:id="205" w:name="_Toc13835214"/>
      <w:bookmarkStart w:id="206" w:name="_Toc13835215"/>
      <w:bookmarkStart w:id="207" w:name="_Toc13835216"/>
      <w:bookmarkStart w:id="208" w:name="_Toc13835217"/>
      <w:bookmarkStart w:id="209" w:name="_Toc13835218"/>
      <w:bookmarkStart w:id="210" w:name="_Toc13835219"/>
      <w:bookmarkStart w:id="211" w:name="_Toc13835220"/>
      <w:bookmarkStart w:id="212" w:name="_Toc13835221"/>
      <w:bookmarkStart w:id="213" w:name="_Toc13835222"/>
      <w:bookmarkStart w:id="214" w:name="_Toc13835223"/>
      <w:bookmarkStart w:id="215" w:name="_Toc13835224"/>
      <w:bookmarkStart w:id="216" w:name="_Toc13835225"/>
      <w:bookmarkStart w:id="217" w:name="_Toc13835226"/>
      <w:bookmarkStart w:id="218" w:name="_Toc13835227"/>
      <w:bookmarkStart w:id="219" w:name="_Toc13835228"/>
      <w:bookmarkStart w:id="220" w:name="_Toc13835229"/>
      <w:bookmarkStart w:id="221" w:name="_Toc13835230"/>
      <w:bookmarkStart w:id="222" w:name="_Toc13835231"/>
      <w:bookmarkStart w:id="223" w:name="_Toc13835232"/>
      <w:bookmarkStart w:id="224" w:name="_Toc13835233"/>
      <w:bookmarkStart w:id="225" w:name="_Toc13835234"/>
      <w:bookmarkStart w:id="226" w:name="_Toc13835235"/>
      <w:bookmarkStart w:id="227" w:name="_Toc13835236"/>
      <w:bookmarkStart w:id="228" w:name="_Toc13835237"/>
      <w:bookmarkStart w:id="229" w:name="_Toc13835238"/>
      <w:bookmarkStart w:id="230" w:name="_Toc13835239"/>
      <w:bookmarkStart w:id="231" w:name="_Toc13835240"/>
      <w:bookmarkStart w:id="232" w:name="_Toc13835241"/>
      <w:bookmarkStart w:id="233" w:name="_Toc13835242"/>
      <w:bookmarkStart w:id="234" w:name="_Toc13835243"/>
      <w:bookmarkStart w:id="235" w:name="_Toc13835244"/>
      <w:bookmarkStart w:id="236" w:name="_Toc13835245"/>
      <w:bookmarkStart w:id="237" w:name="_Toc13835246"/>
      <w:bookmarkStart w:id="238" w:name="_Toc13835247"/>
      <w:bookmarkStart w:id="239" w:name="_Toc13835248"/>
      <w:bookmarkStart w:id="240" w:name="_Toc13835249"/>
      <w:bookmarkStart w:id="241" w:name="_Toc13835250"/>
      <w:bookmarkStart w:id="242" w:name="_Toc13835251"/>
      <w:bookmarkStart w:id="243" w:name="_Toc13835252"/>
      <w:bookmarkStart w:id="244" w:name="_Toc13835253"/>
      <w:bookmarkStart w:id="245" w:name="_Toc13835254"/>
      <w:bookmarkStart w:id="246" w:name="_Toc13835255"/>
      <w:bookmarkStart w:id="247" w:name="_Toc13835256"/>
      <w:bookmarkStart w:id="248" w:name="_Toc13835257"/>
      <w:bookmarkStart w:id="249" w:name="_Toc13835258"/>
      <w:bookmarkStart w:id="250" w:name="_Toc13835259"/>
      <w:bookmarkStart w:id="251" w:name="_Toc13835260"/>
      <w:bookmarkStart w:id="252" w:name="_Toc13835261"/>
      <w:bookmarkStart w:id="253" w:name="_Toc13835262"/>
      <w:bookmarkStart w:id="254" w:name="_Toc13835263"/>
      <w:bookmarkStart w:id="255" w:name="_Toc13835264"/>
      <w:bookmarkStart w:id="256" w:name="_Toc13835265"/>
      <w:bookmarkStart w:id="257" w:name="_Toc13835266"/>
      <w:bookmarkStart w:id="258" w:name="_Toc13835267"/>
      <w:bookmarkStart w:id="259" w:name="_Toc13835268"/>
      <w:bookmarkStart w:id="260" w:name="_Toc13835269"/>
      <w:bookmarkStart w:id="261" w:name="_Toc13835270"/>
      <w:bookmarkStart w:id="262" w:name="_Toc13835271"/>
      <w:bookmarkStart w:id="263" w:name="_Toc13835272"/>
      <w:bookmarkStart w:id="264" w:name="_Toc13835273"/>
      <w:bookmarkStart w:id="265" w:name="_Toc13835274"/>
      <w:bookmarkStart w:id="266" w:name="_Toc13835275"/>
      <w:bookmarkStart w:id="267" w:name="_Toc13835276"/>
      <w:bookmarkStart w:id="268" w:name="_Toc13835277"/>
      <w:bookmarkStart w:id="269" w:name="_Toc13835278"/>
      <w:bookmarkStart w:id="270" w:name="_Toc13835279"/>
      <w:bookmarkStart w:id="271" w:name="_Toc13835280"/>
      <w:bookmarkStart w:id="272" w:name="_Toc13835281"/>
      <w:bookmarkStart w:id="273" w:name="_Toc13835282"/>
      <w:bookmarkStart w:id="274" w:name="_Toc13835283"/>
      <w:bookmarkStart w:id="275" w:name="_Toc13835284"/>
      <w:bookmarkStart w:id="276" w:name="_Toc13835285"/>
      <w:bookmarkStart w:id="277" w:name="_Toc13835286"/>
      <w:bookmarkStart w:id="278" w:name="_Toc13835287"/>
      <w:bookmarkStart w:id="279" w:name="_Toc13835288"/>
      <w:bookmarkStart w:id="280" w:name="_Toc13835289"/>
      <w:bookmarkStart w:id="281" w:name="_Toc13835290"/>
      <w:bookmarkStart w:id="282" w:name="_Toc13835291"/>
      <w:bookmarkStart w:id="283" w:name="_Toc13835404"/>
      <w:bookmarkStart w:id="284" w:name="_Toc13835405"/>
      <w:bookmarkStart w:id="285" w:name="_Toc13835406"/>
      <w:bookmarkStart w:id="286" w:name="_Toc13835407"/>
      <w:bookmarkStart w:id="287" w:name="_Toc13835408"/>
      <w:bookmarkStart w:id="288" w:name="_Toc13835409"/>
      <w:bookmarkStart w:id="289" w:name="_Toc13835410"/>
      <w:bookmarkStart w:id="290" w:name="_Toc13835411"/>
      <w:bookmarkStart w:id="291" w:name="_Toc13835412"/>
      <w:bookmarkStart w:id="292" w:name="_Toc13835413"/>
      <w:bookmarkStart w:id="293" w:name="_Toc13835414"/>
      <w:bookmarkStart w:id="294" w:name="_Toc13835415"/>
      <w:bookmarkStart w:id="295" w:name="_Toc13835416"/>
      <w:bookmarkStart w:id="296" w:name="_Toc13835417"/>
      <w:bookmarkStart w:id="297" w:name="_Toc13835418"/>
      <w:bookmarkStart w:id="298" w:name="_Toc13835419"/>
      <w:bookmarkStart w:id="299" w:name="_Toc13835420"/>
      <w:bookmarkStart w:id="300" w:name="_Toc13835421"/>
      <w:bookmarkStart w:id="301" w:name="_Toc13835422"/>
      <w:bookmarkStart w:id="302" w:name="_Toc13835423"/>
      <w:bookmarkStart w:id="303" w:name="_Toc13835424"/>
      <w:bookmarkStart w:id="304" w:name="_Toc13835425"/>
      <w:bookmarkStart w:id="305" w:name="_Toc13835426"/>
      <w:bookmarkStart w:id="306" w:name="_Toc13835427"/>
      <w:bookmarkStart w:id="307" w:name="_Toc13835428"/>
      <w:bookmarkStart w:id="308" w:name="_Toc13835429"/>
      <w:bookmarkStart w:id="309" w:name="_Toc13835430"/>
      <w:bookmarkStart w:id="310" w:name="_Toc13835431"/>
      <w:bookmarkStart w:id="311" w:name="_Toc13835432"/>
      <w:bookmarkStart w:id="312" w:name="_Toc13835433"/>
      <w:bookmarkStart w:id="313" w:name="_Toc13835434"/>
      <w:bookmarkStart w:id="314" w:name="_Toc13835435"/>
      <w:bookmarkStart w:id="315" w:name="_Toc13835436"/>
      <w:bookmarkStart w:id="316" w:name="_Toc13835437"/>
      <w:bookmarkStart w:id="317" w:name="_Toc13835438"/>
      <w:bookmarkStart w:id="318" w:name="_Toc13835439"/>
      <w:bookmarkStart w:id="319" w:name="_Toc13835440"/>
      <w:bookmarkStart w:id="320" w:name="_Toc13835441"/>
      <w:bookmarkStart w:id="321" w:name="_Toc13835442"/>
      <w:bookmarkStart w:id="322" w:name="_Toc13835443"/>
      <w:bookmarkStart w:id="323" w:name="_Toc13835444"/>
      <w:bookmarkStart w:id="324" w:name="_Toc13835445"/>
      <w:bookmarkStart w:id="325" w:name="_Toc13835446"/>
      <w:bookmarkStart w:id="326" w:name="_Toc13835447"/>
      <w:bookmarkStart w:id="327" w:name="_Toc13835448"/>
      <w:bookmarkStart w:id="328" w:name="_Toc13835449"/>
      <w:bookmarkStart w:id="329" w:name="_Toc13835450"/>
      <w:bookmarkStart w:id="330" w:name="_Toc13835451"/>
      <w:bookmarkStart w:id="331" w:name="_Toc13835452"/>
      <w:bookmarkStart w:id="332" w:name="_Toc13835453"/>
      <w:bookmarkStart w:id="333" w:name="_Toc13835454"/>
      <w:bookmarkStart w:id="334" w:name="_Toc13835455"/>
      <w:bookmarkStart w:id="335" w:name="_Toc13835456"/>
      <w:bookmarkStart w:id="336" w:name="_Toc13835457"/>
      <w:bookmarkStart w:id="337" w:name="_Toc13835458"/>
      <w:bookmarkStart w:id="338" w:name="_Toc13835459"/>
      <w:bookmarkStart w:id="339" w:name="_Toc13835460"/>
      <w:bookmarkStart w:id="340" w:name="_Toc13835461"/>
      <w:bookmarkStart w:id="341" w:name="_Toc13835462"/>
      <w:bookmarkStart w:id="342" w:name="_Toc13835463"/>
      <w:bookmarkStart w:id="343" w:name="_Toc13835464"/>
      <w:bookmarkStart w:id="344" w:name="_Toc13835465"/>
      <w:bookmarkStart w:id="345" w:name="_Toc13835466"/>
      <w:bookmarkStart w:id="346" w:name="_Toc13835467"/>
      <w:bookmarkStart w:id="347" w:name="_Toc13835468"/>
      <w:bookmarkStart w:id="348" w:name="_Toc13835469"/>
      <w:bookmarkStart w:id="349" w:name="_Toc13835470"/>
      <w:bookmarkStart w:id="350" w:name="_Toc13835471"/>
      <w:bookmarkStart w:id="351" w:name="_Toc13835472"/>
      <w:bookmarkStart w:id="352" w:name="_Toc13835473"/>
      <w:bookmarkStart w:id="353" w:name="_Toc13835474"/>
      <w:bookmarkStart w:id="354" w:name="_Toc13835475"/>
      <w:bookmarkStart w:id="355" w:name="_Toc13835476"/>
      <w:bookmarkStart w:id="356" w:name="_Toc13835477"/>
      <w:bookmarkStart w:id="357" w:name="_Toc13835478"/>
      <w:bookmarkStart w:id="358" w:name="_Toc13835479"/>
      <w:bookmarkStart w:id="359" w:name="_Toc13835480"/>
      <w:bookmarkStart w:id="360" w:name="_Toc13835481"/>
      <w:bookmarkStart w:id="361" w:name="_Toc13835482"/>
      <w:bookmarkStart w:id="362" w:name="_Toc13835483"/>
      <w:bookmarkStart w:id="363" w:name="_Toc13835484"/>
      <w:bookmarkStart w:id="364" w:name="_Toc13835485"/>
      <w:bookmarkStart w:id="365" w:name="_Toc13835486"/>
      <w:bookmarkStart w:id="366" w:name="_Toc13835487"/>
      <w:bookmarkStart w:id="367" w:name="_Toc13835488"/>
      <w:bookmarkStart w:id="368" w:name="_Toc13835489"/>
      <w:bookmarkStart w:id="369" w:name="_Toc13835490"/>
      <w:bookmarkStart w:id="370" w:name="_Toc13835491"/>
      <w:bookmarkStart w:id="371" w:name="_Toc13835492"/>
      <w:bookmarkStart w:id="372" w:name="_Toc13835493"/>
      <w:bookmarkStart w:id="373" w:name="_Toc13835494"/>
      <w:bookmarkStart w:id="374" w:name="_Toc13835495"/>
      <w:bookmarkStart w:id="375" w:name="_Toc38982534"/>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00251473">
        <w:rPr>
          <w:lang w:val="en-GB"/>
        </w:rPr>
        <w:t>New set of composition modes for video tracks</w:t>
      </w:r>
      <w:bookmarkEnd w:id="375"/>
    </w:p>
    <w:p w14:paraId="7C04DCCA" w14:textId="77777777" w:rsidR="00A741D6" w:rsidRPr="00251473" w:rsidRDefault="00A741D6" w:rsidP="00A741D6">
      <w:pPr>
        <w:rPr>
          <w:highlight w:val="yellow"/>
          <w:lang w:val="en-GB"/>
        </w:rPr>
      </w:pPr>
      <w:r w:rsidRPr="00251473">
        <w:rPr>
          <w:highlight w:val="yellow"/>
          <w:lang w:val="en-GB"/>
        </w:rPr>
        <w:t xml:space="preserve">[Ed. (FM): This section results from the following decision regarding m40401 in MPEG#118 file format minutes (The contribution was related to the carriage of alpha compositing metadata): </w:t>
      </w:r>
    </w:p>
    <w:p w14:paraId="61972119" w14:textId="77777777" w:rsidR="00A741D6" w:rsidRPr="00251473" w:rsidRDefault="00A741D6" w:rsidP="00A741D6">
      <w:pPr>
        <w:rPr>
          <w:sz w:val="20"/>
          <w:szCs w:val="20"/>
          <w:highlight w:val="yellow"/>
          <w:lang w:val="en-GB"/>
        </w:rPr>
      </w:pPr>
      <w:r w:rsidRPr="00251473">
        <w:rPr>
          <w:i/>
          <w:sz w:val="20"/>
          <w:szCs w:val="20"/>
          <w:highlight w:val="yellow"/>
          <w:lang w:val="en-GB"/>
        </w:rPr>
        <w:t>“Disposition: noted</w:t>
      </w:r>
    </w:p>
    <w:p w14:paraId="7DDDB5B0" w14:textId="77777777" w:rsidR="00A741D6" w:rsidRPr="00251473" w:rsidRDefault="00A741D6" w:rsidP="00A741D6">
      <w:pPr>
        <w:rPr>
          <w:sz w:val="20"/>
          <w:szCs w:val="20"/>
          <w:highlight w:val="yellow"/>
          <w:lang w:val="en-GB"/>
        </w:rPr>
      </w:pPr>
      <w:r w:rsidRPr="00251473">
        <w:rPr>
          <w:sz w:val="20"/>
          <w:szCs w:val="20"/>
          <w:highlight w:val="yellow"/>
          <w:lang w:val="en-GB"/>
        </w:rPr>
        <w:t>We think there are two design directions here:</w:t>
      </w:r>
    </w:p>
    <w:p w14:paraId="3D901993" w14:textId="77777777" w:rsidR="00A741D6" w:rsidRPr="00251473" w:rsidRDefault="00A741D6" w:rsidP="00547B4C">
      <w:pPr>
        <w:widowControl/>
        <w:numPr>
          <w:ilvl w:val="3"/>
          <w:numId w:val="11"/>
        </w:numPr>
        <w:spacing w:after="240" w:line="240" w:lineRule="auto"/>
        <w:rPr>
          <w:sz w:val="20"/>
          <w:szCs w:val="20"/>
          <w:highlight w:val="yellow"/>
          <w:lang w:val="en-GB"/>
        </w:rPr>
      </w:pPr>
      <w:r w:rsidRPr="00251473">
        <w:rPr>
          <w:sz w:val="20"/>
          <w:szCs w:val="20"/>
          <w:highlight w:val="yellow"/>
          <w:lang w:val="en-GB"/>
        </w:rPr>
        <w:t>for compositing that is not time-dependent, and for which the track matrix can do positioning, then the matrix, track layer, and video media header graphicsmode could supply the structure for this. This contribution seems to propose considering new values for graphicsmode (we currently only have 'copy').</w:t>
      </w:r>
    </w:p>
    <w:p w14:paraId="5C31E0F6" w14:textId="77777777" w:rsidR="00A741D6" w:rsidRPr="00251473" w:rsidRDefault="00A741D6" w:rsidP="00547B4C">
      <w:pPr>
        <w:widowControl/>
        <w:numPr>
          <w:ilvl w:val="3"/>
          <w:numId w:val="11"/>
        </w:numPr>
        <w:spacing w:after="240" w:line="240" w:lineRule="auto"/>
        <w:rPr>
          <w:sz w:val="20"/>
          <w:szCs w:val="20"/>
          <w:highlight w:val="yellow"/>
          <w:lang w:val="en-GB"/>
        </w:rPr>
      </w:pPr>
      <w:r w:rsidRPr="00251473">
        <w:rPr>
          <w:sz w:val="20"/>
          <w:szCs w:val="20"/>
          <w:highlight w:val="yellow"/>
          <w:lang w:val="en-GB"/>
        </w:rPr>
        <w:t>for time-based actions e.g. cross-fades, dissolves, or for more complex transformations (e.g. de-warping) we could use the structures of the TuC”.</w:t>
      </w:r>
    </w:p>
    <w:p w14:paraId="00901EEE" w14:textId="77777777" w:rsidR="00A741D6" w:rsidRPr="00251473" w:rsidRDefault="00A741D6" w:rsidP="00A741D6">
      <w:pPr>
        <w:rPr>
          <w:bCs/>
          <w:lang w:val="en-GB"/>
        </w:rPr>
      </w:pPr>
      <w:r w:rsidRPr="00251473">
        <w:rPr>
          <w:sz w:val="20"/>
          <w:szCs w:val="20"/>
          <w:highlight w:val="yellow"/>
          <w:lang w:val="en-GB"/>
        </w:rPr>
        <w:t>“We suggest putting this table as a proposed new set of graphicsmodes in the TuC, along with the explicit layering provided by the layer field and the transforms of the matrix field.”</w:t>
      </w:r>
      <w:r w:rsidRPr="00251473">
        <w:rPr>
          <w:highlight w:val="yellow"/>
          <w:lang w:val="en-GB"/>
        </w:rPr>
        <w:t>]</w:t>
      </w:r>
    </w:p>
    <w:p w14:paraId="33FF309B" w14:textId="37926456" w:rsidR="00A741D6" w:rsidRPr="00251473" w:rsidRDefault="00A741D6" w:rsidP="00A741D6">
      <w:pPr>
        <w:rPr>
          <w:bCs/>
          <w:lang w:val="en-GB"/>
        </w:rPr>
      </w:pPr>
      <w:r w:rsidRPr="00251473">
        <w:rPr>
          <w:bCs/>
          <w:lang w:val="en-GB"/>
        </w:rPr>
        <w:t xml:space="preserve">As illustrated in annex A.6 of ISO/IEC 14496-12 </w:t>
      </w:r>
      <w:r w:rsidR="006B3C4A">
        <w:rPr>
          <w:bCs/>
          <w:lang w:val="en-GB"/>
        </w:rPr>
        <w:t>[1]</w:t>
      </w:r>
      <w:r w:rsidRPr="00251473">
        <w:rPr>
          <w:bCs/>
          <w:lang w:val="en-GB"/>
        </w:rPr>
        <w:t xml:space="preserve">, the composition of </w:t>
      </w:r>
      <w:r w:rsidRPr="00251473">
        <w:rPr>
          <w:lang w:val="en-GB"/>
        </w:rPr>
        <w:t xml:space="preserve">video tracks can be performed “by following their layer number (from back to front), and their composition mode. In addition, each track may be transformed by means of a matrix, and also the overall movie transformed by </w:t>
      </w:r>
      <w:r w:rsidRPr="00251473">
        <w:rPr>
          <w:b/>
          <w:lang w:val="en-GB"/>
        </w:rPr>
        <w:t>matrix</w:t>
      </w:r>
      <w:r w:rsidRPr="00251473">
        <w:rPr>
          <w:lang w:val="en-GB"/>
        </w:rPr>
        <w:t xml:space="preserve">. </w:t>
      </w:r>
      <w:proofErr w:type="gramStart"/>
      <w:r w:rsidRPr="00251473">
        <w:rPr>
          <w:lang w:val="en-GB"/>
        </w:rPr>
        <w:t>This permits</w:t>
      </w:r>
      <w:proofErr w:type="gramEnd"/>
      <w:r w:rsidRPr="00251473">
        <w:rPr>
          <w:lang w:val="en-GB"/>
        </w:rPr>
        <w:t xml:space="preserve"> both simple operations (e.g. pixel doubling, correction of 90º rotation) as well as more complex operations (shearing, arbitrary rotation, for example)”.</w:t>
      </w:r>
    </w:p>
    <w:p w14:paraId="5FF8813A" w14:textId="77777777" w:rsidR="00A741D6" w:rsidRPr="00251473" w:rsidRDefault="00A741D6" w:rsidP="00A741D6">
      <w:pPr>
        <w:rPr>
          <w:bCs/>
          <w:lang w:val="en-GB"/>
        </w:rPr>
      </w:pPr>
      <w:r w:rsidRPr="00251473">
        <w:rPr>
          <w:bCs/>
          <w:lang w:val="en-GB"/>
        </w:rPr>
        <w:t xml:space="preserve">Currently, only one composition mode ‘copy’ is defined that copies the video track over the existing image. To support more complex operations (e.g. alpha compositing), new composition modes are proposed in table below. </w:t>
      </w:r>
    </w:p>
    <w:p w14:paraId="5B826805" w14:textId="77777777" w:rsidR="00A741D6" w:rsidRPr="00251473" w:rsidRDefault="00A741D6" w:rsidP="00A741D6">
      <w:pPr>
        <w:rPr>
          <w:rFonts w:cs="Arial"/>
          <w:lang w:val="en-GB"/>
        </w:rPr>
      </w:pPr>
      <w:r w:rsidRPr="00251473">
        <w:rPr>
          <w:rFonts w:cs="Arial"/>
          <w:lang w:val="en-GB"/>
        </w:rPr>
        <w:t xml:space="preserve">In the table, term ‘Source’ and term ‘Destination’ are used interchangeably for the front/top layer and the back/bottom layer or the backdrop, respectively. The parameter value of </w:t>
      </w:r>
      <w:r w:rsidRPr="00251473">
        <w:rPr>
          <w:rFonts w:ascii="Courier" w:hAnsi="Courier" w:cs="Arial"/>
          <w:lang w:val="en-GB"/>
        </w:rPr>
        <w:t>‘layer’</w:t>
      </w:r>
      <w:r w:rsidRPr="00251473">
        <w:rPr>
          <w:rFonts w:cs="Arial"/>
          <w:lang w:val="en-GB"/>
        </w:rPr>
        <w:t xml:space="preserve"> in</w:t>
      </w:r>
      <w:r w:rsidRPr="00251473">
        <w:rPr>
          <w:rFonts w:ascii="Courier" w:hAnsi="Courier"/>
          <w:lang w:val="en-GB"/>
        </w:rPr>
        <w:t xml:space="preserve"> TrackHeaderBox </w:t>
      </w:r>
      <w:r w:rsidRPr="00251473">
        <w:rPr>
          <w:rFonts w:cs="Arial"/>
          <w:lang w:val="en-GB"/>
        </w:rPr>
        <w:t xml:space="preserve">of each </w:t>
      </w:r>
      <w:proofErr w:type="gramStart"/>
      <w:r w:rsidRPr="00251473">
        <w:rPr>
          <w:rFonts w:cs="Arial"/>
          <w:lang w:val="en-GB"/>
        </w:rPr>
        <w:t>tracks</w:t>
      </w:r>
      <w:proofErr w:type="gramEnd"/>
      <w:r w:rsidRPr="00251473">
        <w:rPr>
          <w:rFonts w:cs="Arial"/>
          <w:lang w:val="en-GB"/>
        </w:rPr>
        <w:t xml:space="preserve"> specifies the front-to-back ordering of visual track.</w:t>
      </w:r>
    </w:p>
    <w:p w14:paraId="34DD7729" w14:textId="06201236" w:rsidR="00A741D6" w:rsidRPr="00251473" w:rsidRDefault="00A741D6" w:rsidP="00A741D6">
      <w:pPr>
        <w:rPr>
          <w:rFonts w:cs="Arial"/>
          <w:lang w:val="en-GB"/>
        </w:rPr>
      </w:pPr>
      <w:r w:rsidRPr="00251473">
        <w:rPr>
          <w:rFonts w:cs="Arial"/>
          <w:lang w:val="en-GB"/>
        </w:rPr>
        <w:t xml:space="preserve">Such table and the associated algorithms with default parameters may be defined in a separate document, e.g. ISO/IEC 23001-8 or W3C recommendation </w:t>
      </w:r>
      <w:r w:rsidR="006B3C4A" w:rsidRPr="006B3C4A">
        <w:rPr>
          <w:rFonts w:cs="Arial"/>
          <w:lang w:val="en-GB"/>
        </w:rPr>
        <w:t>[2]</w:t>
      </w:r>
      <w:r w:rsidRPr="00251473">
        <w:rPr>
          <w:rFonts w:cs="Arial"/>
          <w:lang w:val="en-GB"/>
        </w:rPr>
        <w:t>.</w:t>
      </w:r>
    </w:p>
    <w:p w14:paraId="2F313697" w14:textId="77777777" w:rsidR="00A741D6" w:rsidRPr="00251473" w:rsidRDefault="00A741D6" w:rsidP="00547B4C">
      <w:pPr>
        <w:pStyle w:val="MediumGrid1-Accent21"/>
        <w:numPr>
          <w:ilvl w:val="0"/>
          <w:numId w:val="10"/>
        </w:numPr>
        <w:spacing w:before="60" w:after="60"/>
        <w:jc w:val="left"/>
        <w:rPr>
          <w:lang w:val="en-GB"/>
        </w:rPr>
      </w:pPr>
      <w:r w:rsidRPr="00251473">
        <w:rPr>
          <w:i/>
          <w:szCs w:val="22"/>
          <w:lang w:val="en-GB" w:eastAsia="zh-TW"/>
        </w:rPr>
        <w:t xml:space="preserve">“ISO/IEC Part 12 – ISO Base Media File Format”, </w:t>
      </w:r>
      <w:r w:rsidRPr="00251473">
        <w:rPr>
          <w:szCs w:val="22"/>
          <w:lang w:val="en-GB" w:eastAsia="zh-TW"/>
        </w:rPr>
        <w:t>Fifth Edition</w:t>
      </w:r>
      <w:r w:rsidRPr="00251473">
        <w:rPr>
          <w:i/>
          <w:szCs w:val="22"/>
          <w:lang w:val="en-GB" w:eastAsia="zh-TW"/>
        </w:rPr>
        <w:t xml:space="preserve">, </w:t>
      </w:r>
      <w:r w:rsidRPr="00251473">
        <w:rPr>
          <w:szCs w:val="22"/>
          <w:lang w:val="en-GB" w:eastAsia="zh-TW"/>
        </w:rPr>
        <w:t>February 2015.</w:t>
      </w:r>
    </w:p>
    <w:p w14:paraId="0E07F867" w14:textId="77777777" w:rsidR="00A741D6" w:rsidRPr="00251473" w:rsidRDefault="00A741D6" w:rsidP="00547B4C">
      <w:pPr>
        <w:pStyle w:val="MediumGrid1-Accent21"/>
        <w:numPr>
          <w:ilvl w:val="0"/>
          <w:numId w:val="10"/>
        </w:numPr>
        <w:spacing w:before="60" w:after="60"/>
        <w:jc w:val="left"/>
        <w:rPr>
          <w:szCs w:val="22"/>
          <w:lang w:val="en-GB" w:eastAsia="zh-TW"/>
        </w:rPr>
      </w:pPr>
      <w:bookmarkStart w:id="376" w:name="_Ref481068991"/>
      <w:r w:rsidRPr="00251473">
        <w:rPr>
          <w:i/>
          <w:szCs w:val="22"/>
          <w:lang w:val="en-GB" w:eastAsia="zh-TW"/>
        </w:rPr>
        <w:t xml:space="preserve">“W3C: Composing and Blending 1.0”, </w:t>
      </w:r>
      <w:r w:rsidRPr="00251473">
        <w:rPr>
          <w:szCs w:val="22"/>
          <w:lang w:val="en-GB" w:eastAsia="zh-TW"/>
        </w:rPr>
        <w:t>W3C Candidate Recommendation, January 2015.</w:t>
      </w:r>
      <w:bookmarkEnd w:id="376"/>
    </w:p>
    <w:p w14:paraId="62D14E13" w14:textId="77777777" w:rsidR="00A741D6" w:rsidRPr="00251473" w:rsidRDefault="00A741D6" w:rsidP="00A741D6">
      <w:pPr>
        <w:rPr>
          <w:lang w:val="en-GB"/>
        </w:rPr>
      </w:pPr>
    </w:p>
    <w:p w14:paraId="12AD13C2" w14:textId="77777777" w:rsidR="00A741D6" w:rsidRPr="00251473" w:rsidRDefault="00A741D6" w:rsidP="00A741D6">
      <w:pPr>
        <w:jc w:val="center"/>
        <w:rPr>
          <w:rFonts w:eastAsia="Malgun Gothic" w:cs="Arial"/>
          <w:b/>
          <w:lang w:val="en-GB" w:eastAsia="ko-KR"/>
        </w:rPr>
      </w:pPr>
      <w:r w:rsidRPr="00251473">
        <w:rPr>
          <w:rFonts w:eastAsia="Malgun Gothic" w:cs="Arial"/>
          <w:b/>
          <w:lang w:val="en-GB" w:eastAsia="ko-KR"/>
        </w:rPr>
        <w:lastRenderedPageBreak/>
        <w:t>New proposed set of composition mode (graphicsmode) values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00"/>
        <w:gridCol w:w="5400"/>
      </w:tblGrid>
      <w:tr w:rsidR="00A741D6" w:rsidRPr="00251473" w14:paraId="13388F0F" w14:textId="77777777" w:rsidTr="00A741D6">
        <w:tc>
          <w:tcPr>
            <w:tcW w:w="1088" w:type="dxa"/>
            <w:shd w:val="clear" w:color="auto" w:fill="auto"/>
          </w:tcPr>
          <w:p w14:paraId="14DBBFB0" w14:textId="77777777" w:rsidR="00A741D6" w:rsidRPr="00251473" w:rsidRDefault="00A741D6" w:rsidP="00A741D6">
            <w:pPr>
              <w:rPr>
                <w:rFonts w:eastAsia="Malgun Gothic"/>
                <w:b/>
                <w:sz w:val="20"/>
                <w:szCs w:val="20"/>
                <w:lang w:val="en-GB" w:eastAsia="ko-KR"/>
              </w:rPr>
            </w:pPr>
            <w:r w:rsidRPr="00251473">
              <w:rPr>
                <w:rFonts w:eastAsia="Malgun Gothic"/>
                <w:b/>
                <w:sz w:val="20"/>
                <w:szCs w:val="20"/>
                <w:lang w:val="en-GB" w:eastAsia="ko-KR"/>
              </w:rPr>
              <w:t>Value</w:t>
            </w:r>
          </w:p>
        </w:tc>
        <w:tc>
          <w:tcPr>
            <w:tcW w:w="1900" w:type="dxa"/>
            <w:shd w:val="clear" w:color="auto" w:fill="auto"/>
          </w:tcPr>
          <w:p w14:paraId="4D557DFB" w14:textId="77777777" w:rsidR="00A741D6" w:rsidRPr="00251473" w:rsidRDefault="00A741D6" w:rsidP="00A741D6">
            <w:pPr>
              <w:rPr>
                <w:rFonts w:eastAsia="Malgun Gothic"/>
                <w:b/>
                <w:sz w:val="20"/>
                <w:szCs w:val="20"/>
                <w:lang w:val="en-GB" w:eastAsia="ko-KR"/>
              </w:rPr>
            </w:pPr>
            <w:r w:rsidRPr="00251473">
              <w:rPr>
                <w:rFonts w:eastAsia="Malgun Gothic"/>
                <w:b/>
                <w:sz w:val="20"/>
                <w:szCs w:val="20"/>
                <w:lang w:val="en-GB" w:eastAsia="ko-KR"/>
              </w:rPr>
              <w:t>Compositing mode</w:t>
            </w:r>
          </w:p>
        </w:tc>
        <w:tc>
          <w:tcPr>
            <w:tcW w:w="5400" w:type="dxa"/>
            <w:shd w:val="clear" w:color="auto" w:fill="auto"/>
          </w:tcPr>
          <w:p w14:paraId="63CEE51E" w14:textId="77777777" w:rsidR="00A741D6" w:rsidRPr="00251473" w:rsidRDefault="00A741D6" w:rsidP="00A741D6">
            <w:pPr>
              <w:rPr>
                <w:rFonts w:eastAsia="Malgun Gothic"/>
                <w:b/>
                <w:sz w:val="20"/>
                <w:szCs w:val="20"/>
                <w:lang w:val="en-GB" w:eastAsia="ko-KR"/>
              </w:rPr>
            </w:pPr>
            <w:r w:rsidRPr="00251473">
              <w:rPr>
                <w:rFonts w:eastAsia="Malgun Gothic"/>
                <w:b/>
                <w:sz w:val="20"/>
                <w:szCs w:val="20"/>
                <w:lang w:val="en-GB" w:eastAsia="ko-KR"/>
              </w:rPr>
              <w:t>Description</w:t>
            </w:r>
          </w:p>
        </w:tc>
      </w:tr>
      <w:tr w:rsidR="00A741D6" w:rsidRPr="00251473" w14:paraId="35A38833" w14:textId="77777777" w:rsidTr="00A741D6">
        <w:tc>
          <w:tcPr>
            <w:tcW w:w="1088" w:type="dxa"/>
            <w:shd w:val="clear" w:color="auto" w:fill="auto"/>
          </w:tcPr>
          <w:p w14:paraId="7BD50026"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1</w:t>
            </w:r>
          </w:p>
        </w:tc>
        <w:tc>
          <w:tcPr>
            <w:tcW w:w="1900" w:type="dxa"/>
            <w:shd w:val="clear" w:color="auto" w:fill="auto"/>
          </w:tcPr>
          <w:p w14:paraId="35739982"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Clear</w:t>
            </w:r>
          </w:p>
        </w:tc>
        <w:tc>
          <w:tcPr>
            <w:tcW w:w="5400" w:type="dxa"/>
            <w:shd w:val="clear" w:color="auto" w:fill="auto"/>
          </w:tcPr>
          <w:p w14:paraId="2ED4D2B0" w14:textId="77777777" w:rsidR="00A741D6" w:rsidRPr="00251473" w:rsidRDefault="00A741D6" w:rsidP="00A741D6">
            <w:pPr>
              <w:rPr>
                <w:rFonts w:eastAsia="Malgun Gothic"/>
                <w:sz w:val="20"/>
                <w:szCs w:val="20"/>
                <w:lang w:val="en-GB" w:eastAsia="ko-KR"/>
              </w:rPr>
            </w:pPr>
            <w:r w:rsidRPr="00251473">
              <w:rPr>
                <w:color w:val="252525"/>
                <w:sz w:val="20"/>
                <w:szCs w:val="20"/>
                <w:shd w:val="clear" w:color="auto" w:fill="FFFFFF"/>
                <w:lang w:val="en-GB"/>
              </w:rPr>
              <w:t>No regions are enabled.</w:t>
            </w:r>
          </w:p>
        </w:tc>
      </w:tr>
      <w:tr w:rsidR="00A741D6" w:rsidRPr="00251473" w14:paraId="404997EF" w14:textId="77777777" w:rsidTr="00A741D6">
        <w:tc>
          <w:tcPr>
            <w:tcW w:w="1088" w:type="dxa"/>
            <w:shd w:val="clear" w:color="auto" w:fill="auto"/>
          </w:tcPr>
          <w:p w14:paraId="5DACD355"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2</w:t>
            </w:r>
          </w:p>
        </w:tc>
        <w:tc>
          <w:tcPr>
            <w:tcW w:w="1900" w:type="dxa"/>
            <w:shd w:val="clear" w:color="auto" w:fill="auto"/>
          </w:tcPr>
          <w:p w14:paraId="4A3456AB"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Source</w:t>
            </w:r>
          </w:p>
        </w:tc>
        <w:tc>
          <w:tcPr>
            <w:tcW w:w="5400" w:type="dxa"/>
            <w:shd w:val="clear" w:color="auto" w:fill="auto"/>
          </w:tcPr>
          <w:p w14:paraId="54EDC273" w14:textId="77777777" w:rsidR="00A741D6" w:rsidRPr="00251473" w:rsidRDefault="00A741D6" w:rsidP="00A741D6">
            <w:pPr>
              <w:rPr>
                <w:rFonts w:eastAsia="Malgun Gothic"/>
                <w:sz w:val="20"/>
                <w:szCs w:val="20"/>
                <w:lang w:val="en-GB" w:eastAsia="ko-KR"/>
              </w:rPr>
            </w:pPr>
            <w:r w:rsidRPr="00251473">
              <w:rPr>
                <w:sz w:val="20"/>
                <w:szCs w:val="20"/>
                <w:lang w:val="en-GB"/>
              </w:rPr>
              <w:t>Only the source will be present.</w:t>
            </w:r>
          </w:p>
        </w:tc>
      </w:tr>
      <w:tr w:rsidR="00A741D6" w:rsidRPr="00251473" w14:paraId="27A882A6" w14:textId="77777777" w:rsidTr="00A741D6">
        <w:tc>
          <w:tcPr>
            <w:tcW w:w="1088" w:type="dxa"/>
            <w:shd w:val="clear" w:color="auto" w:fill="auto"/>
          </w:tcPr>
          <w:p w14:paraId="625683B7"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3</w:t>
            </w:r>
          </w:p>
        </w:tc>
        <w:tc>
          <w:tcPr>
            <w:tcW w:w="1900" w:type="dxa"/>
            <w:shd w:val="clear" w:color="auto" w:fill="auto"/>
          </w:tcPr>
          <w:p w14:paraId="2C07DFCB"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Destination</w:t>
            </w:r>
          </w:p>
        </w:tc>
        <w:tc>
          <w:tcPr>
            <w:tcW w:w="5400" w:type="dxa"/>
            <w:shd w:val="clear" w:color="auto" w:fill="auto"/>
          </w:tcPr>
          <w:p w14:paraId="45214031" w14:textId="77777777" w:rsidR="00A741D6" w:rsidRPr="00251473" w:rsidRDefault="00A741D6" w:rsidP="00A741D6">
            <w:pPr>
              <w:rPr>
                <w:rFonts w:eastAsia="Malgun Gothic"/>
                <w:sz w:val="20"/>
                <w:szCs w:val="20"/>
                <w:lang w:val="en-GB" w:eastAsia="ko-KR"/>
              </w:rPr>
            </w:pPr>
            <w:r w:rsidRPr="00251473">
              <w:rPr>
                <w:color w:val="252525"/>
                <w:sz w:val="20"/>
                <w:szCs w:val="20"/>
                <w:shd w:val="clear" w:color="auto" w:fill="FFFFFF"/>
                <w:lang w:val="en-GB"/>
              </w:rPr>
              <w:t>Only the destination will be present.</w:t>
            </w:r>
            <w:r w:rsidRPr="00251473">
              <w:rPr>
                <w:rStyle w:val="apple-converted-space"/>
                <w:color w:val="252525"/>
                <w:sz w:val="20"/>
                <w:szCs w:val="20"/>
                <w:shd w:val="clear" w:color="auto" w:fill="FFFFFF"/>
                <w:lang w:val="en-GB"/>
              </w:rPr>
              <w:t> </w:t>
            </w:r>
          </w:p>
        </w:tc>
      </w:tr>
      <w:tr w:rsidR="00A741D6" w:rsidRPr="00251473" w14:paraId="0DB10A5B" w14:textId="77777777" w:rsidTr="00A741D6">
        <w:tc>
          <w:tcPr>
            <w:tcW w:w="1088" w:type="dxa"/>
            <w:shd w:val="clear" w:color="auto" w:fill="auto"/>
          </w:tcPr>
          <w:p w14:paraId="06A8F4E6"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4</w:t>
            </w:r>
          </w:p>
        </w:tc>
        <w:tc>
          <w:tcPr>
            <w:tcW w:w="1900" w:type="dxa"/>
            <w:shd w:val="clear" w:color="auto" w:fill="auto"/>
          </w:tcPr>
          <w:p w14:paraId="1AC7BFD3"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Source Over</w:t>
            </w:r>
          </w:p>
        </w:tc>
        <w:tc>
          <w:tcPr>
            <w:tcW w:w="5400" w:type="dxa"/>
            <w:shd w:val="clear" w:color="auto" w:fill="auto"/>
          </w:tcPr>
          <w:p w14:paraId="7C16B1D4" w14:textId="77777777" w:rsidR="00A741D6" w:rsidRPr="00251473" w:rsidRDefault="00A741D6" w:rsidP="00A741D6">
            <w:pPr>
              <w:rPr>
                <w:rFonts w:eastAsia="Malgun Gothic"/>
                <w:sz w:val="20"/>
                <w:szCs w:val="20"/>
                <w:lang w:val="en-GB" w:eastAsia="ko-KR"/>
              </w:rPr>
            </w:pPr>
            <w:r w:rsidRPr="00251473">
              <w:rPr>
                <w:color w:val="252525"/>
                <w:sz w:val="20"/>
                <w:szCs w:val="20"/>
                <w:shd w:val="clear" w:color="auto" w:fill="FFFFFF"/>
                <w:lang w:val="en-GB"/>
              </w:rPr>
              <w:t>Source is placed over the destination</w:t>
            </w:r>
            <w:r w:rsidRPr="00251473">
              <w:rPr>
                <w:rStyle w:val="apple-converted-space"/>
                <w:color w:val="252525"/>
                <w:sz w:val="20"/>
                <w:szCs w:val="20"/>
                <w:shd w:val="clear" w:color="auto" w:fill="FFFFFF"/>
                <w:lang w:val="en-GB"/>
              </w:rPr>
              <w:t>.</w:t>
            </w:r>
          </w:p>
        </w:tc>
      </w:tr>
      <w:tr w:rsidR="00A741D6" w:rsidRPr="00251473" w14:paraId="7DD90113" w14:textId="77777777" w:rsidTr="00A741D6">
        <w:tc>
          <w:tcPr>
            <w:tcW w:w="1088" w:type="dxa"/>
            <w:shd w:val="clear" w:color="auto" w:fill="auto"/>
          </w:tcPr>
          <w:p w14:paraId="5BE6EDBE"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5</w:t>
            </w:r>
          </w:p>
        </w:tc>
        <w:tc>
          <w:tcPr>
            <w:tcW w:w="1900" w:type="dxa"/>
            <w:shd w:val="clear" w:color="auto" w:fill="auto"/>
          </w:tcPr>
          <w:p w14:paraId="453B8410"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Destination Over</w:t>
            </w:r>
          </w:p>
        </w:tc>
        <w:tc>
          <w:tcPr>
            <w:tcW w:w="5400" w:type="dxa"/>
            <w:shd w:val="clear" w:color="auto" w:fill="auto"/>
          </w:tcPr>
          <w:p w14:paraId="17464530" w14:textId="77777777" w:rsidR="00A741D6" w:rsidRPr="00251473" w:rsidRDefault="00A741D6" w:rsidP="00A741D6">
            <w:pPr>
              <w:rPr>
                <w:rFonts w:eastAsia="Malgun Gothic"/>
                <w:sz w:val="20"/>
                <w:szCs w:val="20"/>
                <w:lang w:val="en-GB" w:eastAsia="ko-KR"/>
              </w:rPr>
            </w:pPr>
            <w:r w:rsidRPr="00251473">
              <w:rPr>
                <w:color w:val="252525"/>
                <w:sz w:val="20"/>
                <w:szCs w:val="20"/>
                <w:shd w:val="clear" w:color="auto" w:fill="FFFFFF"/>
                <w:lang w:val="en-GB"/>
              </w:rPr>
              <w:t>Destination is placed over the source.</w:t>
            </w:r>
          </w:p>
        </w:tc>
      </w:tr>
      <w:tr w:rsidR="00A741D6" w:rsidRPr="00251473" w14:paraId="1589FC9C" w14:textId="77777777" w:rsidTr="00A741D6">
        <w:tc>
          <w:tcPr>
            <w:tcW w:w="1088" w:type="dxa"/>
            <w:shd w:val="clear" w:color="auto" w:fill="auto"/>
          </w:tcPr>
          <w:p w14:paraId="090B306A"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6</w:t>
            </w:r>
          </w:p>
        </w:tc>
        <w:tc>
          <w:tcPr>
            <w:tcW w:w="1900" w:type="dxa"/>
            <w:shd w:val="clear" w:color="auto" w:fill="auto"/>
          </w:tcPr>
          <w:p w14:paraId="0D4D0563"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Source In</w:t>
            </w:r>
          </w:p>
        </w:tc>
        <w:tc>
          <w:tcPr>
            <w:tcW w:w="5400" w:type="dxa"/>
            <w:shd w:val="clear" w:color="auto" w:fill="auto"/>
          </w:tcPr>
          <w:p w14:paraId="5ED46740" w14:textId="77777777" w:rsidR="00A741D6" w:rsidRPr="00251473" w:rsidRDefault="00A741D6" w:rsidP="00A741D6">
            <w:pPr>
              <w:rPr>
                <w:rFonts w:eastAsia="Malgun Gothic"/>
                <w:sz w:val="20"/>
                <w:szCs w:val="20"/>
                <w:lang w:val="en-GB" w:eastAsia="ko-KR"/>
              </w:rPr>
            </w:pPr>
            <w:r w:rsidRPr="00251473">
              <w:rPr>
                <w:color w:val="252525"/>
                <w:sz w:val="20"/>
                <w:szCs w:val="20"/>
                <w:shd w:val="clear" w:color="auto" w:fill="FFFFFF"/>
                <w:lang w:val="en-GB"/>
              </w:rPr>
              <w:t>Source that overlaps the destination, replaces the destination</w:t>
            </w:r>
            <w:r w:rsidRPr="00251473">
              <w:rPr>
                <w:rStyle w:val="apple-converted-space"/>
                <w:color w:val="252525"/>
                <w:sz w:val="20"/>
                <w:szCs w:val="20"/>
                <w:shd w:val="clear" w:color="auto" w:fill="FFFFFF"/>
                <w:lang w:val="en-GB"/>
              </w:rPr>
              <w:t>.</w:t>
            </w:r>
          </w:p>
        </w:tc>
      </w:tr>
      <w:tr w:rsidR="00A741D6" w:rsidRPr="00251473" w14:paraId="207B5C9F" w14:textId="77777777" w:rsidTr="00A741D6">
        <w:tc>
          <w:tcPr>
            <w:tcW w:w="1088" w:type="dxa"/>
            <w:shd w:val="clear" w:color="auto" w:fill="auto"/>
          </w:tcPr>
          <w:p w14:paraId="69ACB7E6"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7</w:t>
            </w:r>
          </w:p>
        </w:tc>
        <w:tc>
          <w:tcPr>
            <w:tcW w:w="1900" w:type="dxa"/>
            <w:shd w:val="clear" w:color="auto" w:fill="auto"/>
          </w:tcPr>
          <w:p w14:paraId="2217DA7B"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Destination In</w:t>
            </w:r>
          </w:p>
        </w:tc>
        <w:tc>
          <w:tcPr>
            <w:tcW w:w="5400" w:type="dxa"/>
            <w:shd w:val="clear" w:color="auto" w:fill="auto"/>
          </w:tcPr>
          <w:p w14:paraId="0825780E" w14:textId="77777777" w:rsidR="00A741D6" w:rsidRPr="00251473" w:rsidRDefault="00A741D6" w:rsidP="00A741D6">
            <w:pPr>
              <w:rPr>
                <w:rFonts w:eastAsia="Malgun Gothic"/>
                <w:sz w:val="20"/>
                <w:szCs w:val="20"/>
                <w:lang w:val="en-GB" w:eastAsia="ko-KR"/>
              </w:rPr>
            </w:pPr>
            <w:r w:rsidRPr="00251473">
              <w:rPr>
                <w:color w:val="252525"/>
                <w:sz w:val="20"/>
                <w:szCs w:val="20"/>
                <w:shd w:val="clear" w:color="auto" w:fill="FFFFFF"/>
                <w:lang w:val="en-GB"/>
              </w:rPr>
              <w:t>Destination which overlaps the source, replaces the source.</w:t>
            </w:r>
          </w:p>
        </w:tc>
      </w:tr>
      <w:tr w:rsidR="00A741D6" w:rsidRPr="00251473" w14:paraId="65EE2B25" w14:textId="77777777" w:rsidTr="00A741D6">
        <w:tc>
          <w:tcPr>
            <w:tcW w:w="1088" w:type="dxa"/>
            <w:shd w:val="clear" w:color="auto" w:fill="auto"/>
          </w:tcPr>
          <w:p w14:paraId="379D07B2"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8</w:t>
            </w:r>
          </w:p>
        </w:tc>
        <w:tc>
          <w:tcPr>
            <w:tcW w:w="1900" w:type="dxa"/>
            <w:shd w:val="clear" w:color="auto" w:fill="auto"/>
          </w:tcPr>
          <w:p w14:paraId="1E3CF987"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Source Out</w:t>
            </w:r>
          </w:p>
        </w:tc>
        <w:tc>
          <w:tcPr>
            <w:tcW w:w="5400" w:type="dxa"/>
            <w:shd w:val="clear" w:color="auto" w:fill="auto"/>
          </w:tcPr>
          <w:p w14:paraId="243D7CEC" w14:textId="77777777" w:rsidR="00A741D6" w:rsidRPr="00251473" w:rsidRDefault="00A741D6" w:rsidP="00A741D6">
            <w:pPr>
              <w:rPr>
                <w:rFonts w:eastAsia="Malgun Gothic"/>
                <w:sz w:val="20"/>
                <w:szCs w:val="20"/>
                <w:lang w:val="en-GB" w:eastAsia="ko-KR"/>
              </w:rPr>
            </w:pPr>
            <w:r w:rsidRPr="00251473">
              <w:rPr>
                <w:color w:val="252525"/>
                <w:sz w:val="20"/>
                <w:szCs w:val="20"/>
                <w:shd w:val="clear" w:color="auto" w:fill="FFFFFF"/>
                <w:lang w:val="en-GB"/>
              </w:rPr>
              <w:t>Source is placed, where it falls outside of the destination.</w:t>
            </w:r>
          </w:p>
        </w:tc>
      </w:tr>
      <w:tr w:rsidR="00A741D6" w:rsidRPr="00251473" w14:paraId="481A3C4A" w14:textId="77777777" w:rsidTr="00A741D6">
        <w:tc>
          <w:tcPr>
            <w:tcW w:w="1088" w:type="dxa"/>
            <w:shd w:val="clear" w:color="auto" w:fill="auto"/>
          </w:tcPr>
          <w:p w14:paraId="7CFA1A3B"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9</w:t>
            </w:r>
          </w:p>
        </w:tc>
        <w:tc>
          <w:tcPr>
            <w:tcW w:w="1900" w:type="dxa"/>
            <w:shd w:val="clear" w:color="auto" w:fill="auto"/>
          </w:tcPr>
          <w:p w14:paraId="21CD49F0"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Destination Out</w:t>
            </w:r>
          </w:p>
        </w:tc>
        <w:tc>
          <w:tcPr>
            <w:tcW w:w="5400" w:type="dxa"/>
            <w:shd w:val="clear" w:color="auto" w:fill="auto"/>
          </w:tcPr>
          <w:p w14:paraId="5B9A4371" w14:textId="77777777" w:rsidR="00A741D6" w:rsidRPr="00251473" w:rsidRDefault="00A741D6" w:rsidP="00A741D6">
            <w:pPr>
              <w:rPr>
                <w:color w:val="252525"/>
                <w:sz w:val="20"/>
                <w:szCs w:val="20"/>
                <w:shd w:val="clear" w:color="auto" w:fill="FFFFFF"/>
                <w:lang w:val="en-GB"/>
              </w:rPr>
            </w:pPr>
            <w:r w:rsidRPr="00251473">
              <w:rPr>
                <w:color w:val="252525"/>
                <w:sz w:val="20"/>
                <w:szCs w:val="20"/>
                <w:shd w:val="clear" w:color="auto" w:fill="FFFFFF"/>
                <w:lang w:val="en-GB"/>
              </w:rPr>
              <w:t>Destination is placed, where it falls outside of the source.</w:t>
            </w:r>
          </w:p>
        </w:tc>
      </w:tr>
      <w:tr w:rsidR="00A741D6" w:rsidRPr="00251473" w14:paraId="1F1BECB1" w14:textId="77777777" w:rsidTr="00A741D6">
        <w:tc>
          <w:tcPr>
            <w:tcW w:w="1088" w:type="dxa"/>
            <w:shd w:val="clear" w:color="auto" w:fill="auto"/>
          </w:tcPr>
          <w:p w14:paraId="3187AE7D"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 xml:space="preserve">10 </w:t>
            </w:r>
          </w:p>
        </w:tc>
        <w:tc>
          <w:tcPr>
            <w:tcW w:w="1900" w:type="dxa"/>
            <w:shd w:val="clear" w:color="auto" w:fill="auto"/>
          </w:tcPr>
          <w:p w14:paraId="3D3DAF74"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Source Atop</w:t>
            </w:r>
          </w:p>
        </w:tc>
        <w:tc>
          <w:tcPr>
            <w:tcW w:w="5400" w:type="dxa"/>
            <w:shd w:val="clear" w:color="auto" w:fill="auto"/>
          </w:tcPr>
          <w:p w14:paraId="0280B7E8"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Source which overlaps the destination, replaces the destination. Destination is placed elsewhere.</w:t>
            </w:r>
          </w:p>
        </w:tc>
      </w:tr>
      <w:tr w:rsidR="00A741D6" w:rsidRPr="00251473" w14:paraId="539E64A0" w14:textId="77777777" w:rsidTr="00A741D6">
        <w:tc>
          <w:tcPr>
            <w:tcW w:w="1088" w:type="dxa"/>
            <w:shd w:val="clear" w:color="auto" w:fill="auto"/>
          </w:tcPr>
          <w:p w14:paraId="0D53F8A1"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11</w:t>
            </w:r>
          </w:p>
        </w:tc>
        <w:tc>
          <w:tcPr>
            <w:tcW w:w="1900" w:type="dxa"/>
            <w:shd w:val="clear" w:color="auto" w:fill="auto"/>
          </w:tcPr>
          <w:p w14:paraId="6975F70D"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Destination Atop</w:t>
            </w:r>
          </w:p>
        </w:tc>
        <w:tc>
          <w:tcPr>
            <w:tcW w:w="5400" w:type="dxa"/>
            <w:shd w:val="clear" w:color="auto" w:fill="auto"/>
          </w:tcPr>
          <w:p w14:paraId="6D93A142" w14:textId="77777777" w:rsidR="00A741D6" w:rsidRPr="00251473" w:rsidRDefault="00A741D6" w:rsidP="00A741D6">
            <w:pPr>
              <w:rPr>
                <w:rFonts w:eastAsia="Malgun Gothic"/>
                <w:sz w:val="20"/>
                <w:szCs w:val="20"/>
                <w:lang w:val="en-GB" w:eastAsia="ko-KR"/>
              </w:rPr>
            </w:pPr>
            <w:r w:rsidRPr="00251473">
              <w:rPr>
                <w:sz w:val="20"/>
                <w:szCs w:val="20"/>
                <w:lang w:val="en-GB"/>
              </w:rPr>
              <w:t>Destination which overlaps the source replaces the source. Source is placed elsewhere.</w:t>
            </w:r>
          </w:p>
        </w:tc>
      </w:tr>
      <w:tr w:rsidR="00A741D6" w:rsidRPr="00251473" w14:paraId="5EAE2A6D" w14:textId="77777777" w:rsidTr="00A741D6">
        <w:tc>
          <w:tcPr>
            <w:tcW w:w="1088" w:type="dxa"/>
            <w:shd w:val="clear" w:color="auto" w:fill="auto"/>
          </w:tcPr>
          <w:p w14:paraId="7E872D81"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12</w:t>
            </w:r>
          </w:p>
        </w:tc>
        <w:tc>
          <w:tcPr>
            <w:tcW w:w="1900" w:type="dxa"/>
            <w:shd w:val="clear" w:color="auto" w:fill="auto"/>
          </w:tcPr>
          <w:p w14:paraId="22E9B6D6"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XOR</w:t>
            </w:r>
          </w:p>
        </w:tc>
        <w:tc>
          <w:tcPr>
            <w:tcW w:w="5400" w:type="dxa"/>
            <w:shd w:val="clear" w:color="auto" w:fill="auto"/>
          </w:tcPr>
          <w:p w14:paraId="7B17E4B7" w14:textId="77777777" w:rsidR="00A741D6" w:rsidRPr="00251473" w:rsidRDefault="00A741D6" w:rsidP="00A741D6">
            <w:pPr>
              <w:rPr>
                <w:sz w:val="20"/>
                <w:szCs w:val="20"/>
                <w:lang w:val="en-GB"/>
              </w:rPr>
            </w:pPr>
            <w:r w:rsidRPr="00251473">
              <w:rPr>
                <w:sz w:val="20"/>
                <w:szCs w:val="20"/>
                <w:lang w:val="en-GB"/>
              </w:rPr>
              <w:t>The non-overlapping regions of source and destination are combined.</w:t>
            </w:r>
          </w:p>
        </w:tc>
      </w:tr>
      <w:tr w:rsidR="00A741D6" w:rsidRPr="00251473" w14:paraId="33FC4A62" w14:textId="77777777" w:rsidTr="00A741D6">
        <w:tc>
          <w:tcPr>
            <w:tcW w:w="1088" w:type="dxa"/>
            <w:shd w:val="clear" w:color="auto" w:fill="auto"/>
          </w:tcPr>
          <w:p w14:paraId="5A9E91CE"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13 ~16</w:t>
            </w:r>
          </w:p>
        </w:tc>
        <w:tc>
          <w:tcPr>
            <w:tcW w:w="1900" w:type="dxa"/>
            <w:shd w:val="clear" w:color="auto" w:fill="auto"/>
          </w:tcPr>
          <w:p w14:paraId="104C6F7E"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Reserved</w:t>
            </w:r>
          </w:p>
        </w:tc>
        <w:tc>
          <w:tcPr>
            <w:tcW w:w="5400" w:type="dxa"/>
            <w:shd w:val="clear" w:color="auto" w:fill="auto"/>
          </w:tcPr>
          <w:p w14:paraId="5F5DFE94" w14:textId="77777777" w:rsidR="00A741D6" w:rsidRPr="00251473" w:rsidRDefault="00A741D6" w:rsidP="00A741D6">
            <w:pPr>
              <w:rPr>
                <w:sz w:val="20"/>
                <w:szCs w:val="20"/>
                <w:lang w:val="en-GB"/>
              </w:rPr>
            </w:pPr>
          </w:p>
        </w:tc>
      </w:tr>
      <w:tr w:rsidR="00A741D6" w:rsidRPr="00251473" w14:paraId="006A9A1F" w14:textId="77777777" w:rsidTr="00A741D6">
        <w:tc>
          <w:tcPr>
            <w:tcW w:w="1088" w:type="dxa"/>
            <w:shd w:val="clear" w:color="auto" w:fill="auto"/>
          </w:tcPr>
          <w:p w14:paraId="70BE6A8A"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17</w:t>
            </w:r>
          </w:p>
        </w:tc>
        <w:tc>
          <w:tcPr>
            <w:tcW w:w="1900" w:type="dxa"/>
            <w:shd w:val="clear" w:color="auto" w:fill="auto"/>
          </w:tcPr>
          <w:p w14:paraId="540A2146"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Dissolve</w:t>
            </w:r>
          </w:p>
        </w:tc>
        <w:tc>
          <w:tcPr>
            <w:tcW w:w="5400" w:type="dxa"/>
            <w:shd w:val="clear" w:color="auto" w:fill="auto"/>
          </w:tcPr>
          <w:p w14:paraId="23AB5F0F" w14:textId="77777777" w:rsidR="00A741D6" w:rsidRPr="00251473" w:rsidRDefault="00A741D6" w:rsidP="00A741D6">
            <w:pPr>
              <w:rPr>
                <w:sz w:val="20"/>
                <w:szCs w:val="20"/>
                <w:lang w:val="en-GB"/>
              </w:rPr>
            </w:pPr>
            <w:r w:rsidRPr="00251473">
              <w:rPr>
                <w:sz w:val="20"/>
                <w:szCs w:val="20"/>
                <w:lang w:val="en-GB"/>
              </w:rPr>
              <w:t>Takes random pixels from both layers. With high opacity, most pixels are taken from the source layer. With low opacity most pixels are taken from the destination layer.</w:t>
            </w:r>
          </w:p>
        </w:tc>
      </w:tr>
      <w:tr w:rsidR="00A741D6" w:rsidRPr="00251473" w14:paraId="3C0083AC" w14:textId="77777777" w:rsidTr="00A741D6">
        <w:tc>
          <w:tcPr>
            <w:tcW w:w="1088" w:type="dxa"/>
            <w:shd w:val="clear" w:color="auto" w:fill="auto"/>
          </w:tcPr>
          <w:p w14:paraId="14A7384F"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18</w:t>
            </w:r>
          </w:p>
        </w:tc>
        <w:tc>
          <w:tcPr>
            <w:tcW w:w="1900" w:type="dxa"/>
            <w:shd w:val="clear" w:color="auto" w:fill="auto"/>
          </w:tcPr>
          <w:p w14:paraId="6E27E625"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Plus</w:t>
            </w:r>
          </w:p>
        </w:tc>
        <w:tc>
          <w:tcPr>
            <w:tcW w:w="5400" w:type="dxa"/>
            <w:shd w:val="clear" w:color="auto" w:fill="auto"/>
          </w:tcPr>
          <w:p w14:paraId="0BB50EAC" w14:textId="77777777" w:rsidR="00A741D6" w:rsidRPr="00251473" w:rsidRDefault="00A741D6" w:rsidP="00A741D6">
            <w:pPr>
              <w:rPr>
                <w:sz w:val="20"/>
                <w:szCs w:val="20"/>
                <w:lang w:val="en-GB"/>
              </w:rPr>
            </w:pPr>
            <w:r w:rsidRPr="00251473">
              <w:rPr>
                <w:sz w:val="20"/>
                <w:szCs w:val="20"/>
                <w:lang w:val="en-GB"/>
              </w:rPr>
              <w:t xml:space="preserve">Display the sum of the source image and destination image. </w:t>
            </w:r>
          </w:p>
        </w:tc>
      </w:tr>
      <w:tr w:rsidR="00A741D6" w:rsidRPr="00251473" w14:paraId="216EB7F7" w14:textId="77777777" w:rsidTr="00A741D6">
        <w:tc>
          <w:tcPr>
            <w:tcW w:w="1088" w:type="dxa"/>
            <w:shd w:val="clear" w:color="auto" w:fill="auto"/>
          </w:tcPr>
          <w:p w14:paraId="7AC8373F"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19</w:t>
            </w:r>
          </w:p>
        </w:tc>
        <w:tc>
          <w:tcPr>
            <w:tcW w:w="1900" w:type="dxa"/>
            <w:shd w:val="clear" w:color="auto" w:fill="auto"/>
          </w:tcPr>
          <w:p w14:paraId="6DFC5CF3"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Multiply</w:t>
            </w:r>
          </w:p>
        </w:tc>
        <w:tc>
          <w:tcPr>
            <w:tcW w:w="5400" w:type="dxa"/>
            <w:shd w:val="clear" w:color="auto" w:fill="auto"/>
          </w:tcPr>
          <w:p w14:paraId="0586DA3B" w14:textId="77777777" w:rsidR="00A741D6" w:rsidRPr="00251473" w:rsidRDefault="00A741D6" w:rsidP="00A741D6">
            <w:pPr>
              <w:rPr>
                <w:sz w:val="20"/>
                <w:szCs w:val="20"/>
                <w:lang w:val="en-GB"/>
              </w:rPr>
            </w:pPr>
            <w:r w:rsidRPr="00251473">
              <w:rPr>
                <w:sz w:val="20"/>
                <w:szCs w:val="20"/>
                <w:lang w:val="en-GB"/>
              </w:rPr>
              <w:t>The source color is multiplied by the destination color and replaces the destination.</w:t>
            </w:r>
          </w:p>
        </w:tc>
      </w:tr>
      <w:tr w:rsidR="00A741D6" w:rsidRPr="00251473" w14:paraId="2DE6C191" w14:textId="77777777" w:rsidTr="00A741D6">
        <w:tc>
          <w:tcPr>
            <w:tcW w:w="1088" w:type="dxa"/>
            <w:shd w:val="clear" w:color="auto" w:fill="auto"/>
          </w:tcPr>
          <w:p w14:paraId="2F9450DA"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20</w:t>
            </w:r>
          </w:p>
        </w:tc>
        <w:tc>
          <w:tcPr>
            <w:tcW w:w="1900" w:type="dxa"/>
            <w:shd w:val="clear" w:color="auto" w:fill="auto"/>
          </w:tcPr>
          <w:p w14:paraId="67EE9808"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Screen</w:t>
            </w:r>
          </w:p>
        </w:tc>
        <w:tc>
          <w:tcPr>
            <w:tcW w:w="5400" w:type="dxa"/>
            <w:shd w:val="clear" w:color="auto" w:fill="auto"/>
          </w:tcPr>
          <w:p w14:paraId="474B46C5" w14:textId="77777777" w:rsidR="00A741D6" w:rsidRPr="00251473" w:rsidRDefault="00A741D6" w:rsidP="00A741D6">
            <w:pPr>
              <w:rPr>
                <w:sz w:val="20"/>
                <w:szCs w:val="20"/>
                <w:lang w:val="en-GB"/>
              </w:rPr>
            </w:pPr>
            <w:r w:rsidRPr="00251473">
              <w:rPr>
                <w:sz w:val="20"/>
                <w:szCs w:val="20"/>
                <w:lang w:val="en-GB"/>
              </w:rPr>
              <w:t>The values of the pixels in the two layers are inverted, multiplied, and then inverted again</w:t>
            </w:r>
          </w:p>
        </w:tc>
      </w:tr>
      <w:tr w:rsidR="00A741D6" w:rsidRPr="00251473" w14:paraId="0021EC75" w14:textId="77777777" w:rsidTr="00A741D6">
        <w:tc>
          <w:tcPr>
            <w:tcW w:w="1088" w:type="dxa"/>
            <w:shd w:val="clear" w:color="auto" w:fill="auto"/>
          </w:tcPr>
          <w:p w14:paraId="089CB4E4"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21</w:t>
            </w:r>
          </w:p>
        </w:tc>
        <w:tc>
          <w:tcPr>
            <w:tcW w:w="1900" w:type="dxa"/>
            <w:shd w:val="clear" w:color="auto" w:fill="auto"/>
          </w:tcPr>
          <w:p w14:paraId="7ED440CD"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Overlay</w:t>
            </w:r>
          </w:p>
        </w:tc>
        <w:tc>
          <w:tcPr>
            <w:tcW w:w="5400" w:type="dxa"/>
            <w:shd w:val="clear" w:color="auto" w:fill="auto"/>
          </w:tcPr>
          <w:p w14:paraId="2FC6FE98" w14:textId="77777777" w:rsidR="00A741D6" w:rsidRPr="00251473" w:rsidRDefault="00A741D6" w:rsidP="00A741D6">
            <w:pPr>
              <w:rPr>
                <w:sz w:val="20"/>
                <w:szCs w:val="20"/>
                <w:lang w:val="en-GB"/>
              </w:rPr>
            </w:pPr>
            <w:r w:rsidRPr="00251473">
              <w:rPr>
                <w:sz w:val="20"/>
                <w:szCs w:val="20"/>
                <w:lang w:val="en-GB"/>
              </w:rPr>
              <w:t>Overlay combines Multiply and Screen blend modes.</w:t>
            </w:r>
          </w:p>
        </w:tc>
      </w:tr>
      <w:tr w:rsidR="00A741D6" w:rsidRPr="00251473" w14:paraId="10BD74AF" w14:textId="77777777" w:rsidTr="00A741D6">
        <w:tc>
          <w:tcPr>
            <w:tcW w:w="1088" w:type="dxa"/>
            <w:shd w:val="clear" w:color="auto" w:fill="auto"/>
          </w:tcPr>
          <w:p w14:paraId="3078F2D0"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22</w:t>
            </w:r>
          </w:p>
        </w:tc>
        <w:tc>
          <w:tcPr>
            <w:tcW w:w="1900" w:type="dxa"/>
            <w:shd w:val="clear" w:color="auto" w:fill="auto"/>
          </w:tcPr>
          <w:p w14:paraId="2B07D2C8"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Darken</w:t>
            </w:r>
          </w:p>
        </w:tc>
        <w:tc>
          <w:tcPr>
            <w:tcW w:w="5400" w:type="dxa"/>
            <w:shd w:val="clear" w:color="auto" w:fill="auto"/>
          </w:tcPr>
          <w:p w14:paraId="662E13E0" w14:textId="77777777" w:rsidR="00A741D6" w:rsidRPr="00251473" w:rsidRDefault="00A741D6" w:rsidP="00A741D6">
            <w:pPr>
              <w:rPr>
                <w:sz w:val="20"/>
                <w:szCs w:val="20"/>
                <w:lang w:val="en-GB"/>
              </w:rPr>
            </w:pPr>
            <w:r w:rsidRPr="00251473">
              <w:rPr>
                <w:sz w:val="20"/>
                <w:szCs w:val="20"/>
                <w:lang w:val="en-GB"/>
              </w:rPr>
              <w:t>Selects the darker of the destination and source colors.</w:t>
            </w:r>
          </w:p>
        </w:tc>
      </w:tr>
      <w:tr w:rsidR="00A741D6" w:rsidRPr="00251473" w14:paraId="6A5B8C56" w14:textId="77777777" w:rsidTr="00A741D6">
        <w:tc>
          <w:tcPr>
            <w:tcW w:w="1088" w:type="dxa"/>
            <w:shd w:val="clear" w:color="auto" w:fill="auto"/>
          </w:tcPr>
          <w:p w14:paraId="4F321E29"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23</w:t>
            </w:r>
          </w:p>
        </w:tc>
        <w:tc>
          <w:tcPr>
            <w:tcW w:w="1900" w:type="dxa"/>
            <w:shd w:val="clear" w:color="auto" w:fill="auto"/>
          </w:tcPr>
          <w:p w14:paraId="50BBFAC3"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Lighten</w:t>
            </w:r>
          </w:p>
        </w:tc>
        <w:tc>
          <w:tcPr>
            <w:tcW w:w="5400" w:type="dxa"/>
            <w:shd w:val="clear" w:color="auto" w:fill="auto"/>
          </w:tcPr>
          <w:p w14:paraId="568FEBF2" w14:textId="77777777" w:rsidR="00A741D6" w:rsidRPr="00251473" w:rsidRDefault="00A741D6" w:rsidP="00A741D6">
            <w:pPr>
              <w:rPr>
                <w:sz w:val="20"/>
                <w:szCs w:val="20"/>
                <w:lang w:val="en-GB"/>
              </w:rPr>
            </w:pPr>
            <w:r w:rsidRPr="00251473">
              <w:rPr>
                <w:sz w:val="20"/>
                <w:szCs w:val="20"/>
                <w:lang w:val="en-GB"/>
              </w:rPr>
              <w:t>Selects the lighter of the destination and source colors</w:t>
            </w:r>
          </w:p>
        </w:tc>
      </w:tr>
      <w:tr w:rsidR="00A741D6" w:rsidRPr="00251473" w14:paraId="3785CC04" w14:textId="77777777" w:rsidTr="00A741D6">
        <w:tc>
          <w:tcPr>
            <w:tcW w:w="1088" w:type="dxa"/>
            <w:shd w:val="clear" w:color="auto" w:fill="auto"/>
          </w:tcPr>
          <w:p w14:paraId="5523AEE2"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24</w:t>
            </w:r>
          </w:p>
        </w:tc>
        <w:tc>
          <w:tcPr>
            <w:tcW w:w="1900" w:type="dxa"/>
            <w:shd w:val="clear" w:color="auto" w:fill="auto"/>
          </w:tcPr>
          <w:p w14:paraId="54F906AA"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Color_dodge</w:t>
            </w:r>
          </w:p>
        </w:tc>
        <w:tc>
          <w:tcPr>
            <w:tcW w:w="5400" w:type="dxa"/>
            <w:shd w:val="clear" w:color="auto" w:fill="auto"/>
          </w:tcPr>
          <w:p w14:paraId="70819D8B" w14:textId="77777777" w:rsidR="00A741D6" w:rsidRPr="00251473" w:rsidRDefault="00A741D6" w:rsidP="00A741D6">
            <w:pPr>
              <w:rPr>
                <w:sz w:val="20"/>
                <w:szCs w:val="20"/>
                <w:lang w:val="en-GB"/>
              </w:rPr>
            </w:pPr>
            <w:r w:rsidRPr="00251473">
              <w:rPr>
                <w:sz w:val="20"/>
                <w:szCs w:val="20"/>
                <w:lang w:val="en-GB"/>
              </w:rPr>
              <w:t>Brightens the destination color to reflect the source color</w:t>
            </w:r>
          </w:p>
        </w:tc>
      </w:tr>
      <w:tr w:rsidR="00A741D6" w:rsidRPr="00251473" w14:paraId="0FB717F5" w14:textId="77777777" w:rsidTr="00A741D6">
        <w:tc>
          <w:tcPr>
            <w:tcW w:w="1088" w:type="dxa"/>
            <w:shd w:val="clear" w:color="auto" w:fill="auto"/>
          </w:tcPr>
          <w:p w14:paraId="22F08C4C"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25</w:t>
            </w:r>
          </w:p>
        </w:tc>
        <w:tc>
          <w:tcPr>
            <w:tcW w:w="1900" w:type="dxa"/>
            <w:shd w:val="clear" w:color="auto" w:fill="auto"/>
          </w:tcPr>
          <w:p w14:paraId="01430718"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Color_burn</w:t>
            </w:r>
          </w:p>
        </w:tc>
        <w:tc>
          <w:tcPr>
            <w:tcW w:w="5400" w:type="dxa"/>
            <w:shd w:val="clear" w:color="auto" w:fill="auto"/>
          </w:tcPr>
          <w:p w14:paraId="0373E223" w14:textId="77777777" w:rsidR="00A741D6" w:rsidRPr="00251473" w:rsidRDefault="00A741D6" w:rsidP="00A741D6">
            <w:pPr>
              <w:rPr>
                <w:sz w:val="20"/>
                <w:szCs w:val="20"/>
                <w:lang w:val="en-GB"/>
              </w:rPr>
            </w:pPr>
            <w:r w:rsidRPr="00251473">
              <w:rPr>
                <w:sz w:val="20"/>
                <w:szCs w:val="20"/>
                <w:lang w:val="en-GB"/>
              </w:rPr>
              <w:t>Darkens the destination color to reflect the source color</w:t>
            </w:r>
          </w:p>
        </w:tc>
      </w:tr>
      <w:tr w:rsidR="00A741D6" w:rsidRPr="00251473" w14:paraId="3AE65F34" w14:textId="77777777" w:rsidTr="00A741D6">
        <w:tc>
          <w:tcPr>
            <w:tcW w:w="1088" w:type="dxa"/>
            <w:shd w:val="clear" w:color="auto" w:fill="auto"/>
          </w:tcPr>
          <w:p w14:paraId="7E1EDCA9"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lastRenderedPageBreak/>
              <w:t>26</w:t>
            </w:r>
          </w:p>
        </w:tc>
        <w:tc>
          <w:tcPr>
            <w:tcW w:w="1900" w:type="dxa"/>
            <w:shd w:val="clear" w:color="auto" w:fill="auto"/>
          </w:tcPr>
          <w:p w14:paraId="01044B59"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Hard_light</w:t>
            </w:r>
          </w:p>
        </w:tc>
        <w:tc>
          <w:tcPr>
            <w:tcW w:w="5400" w:type="dxa"/>
            <w:shd w:val="clear" w:color="auto" w:fill="auto"/>
          </w:tcPr>
          <w:p w14:paraId="1CCB3614" w14:textId="77777777" w:rsidR="00A741D6" w:rsidRPr="00251473" w:rsidRDefault="00A741D6" w:rsidP="00A741D6">
            <w:pPr>
              <w:rPr>
                <w:sz w:val="20"/>
                <w:szCs w:val="20"/>
                <w:lang w:val="en-GB"/>
              </w:rPr>
            </w:pPr>
            <w:r w:rsidRPr="00251473">
              <w:rPr>
                <w:sz w:val="20"/>
                <w:szCs w:val="20"/>
                <w:lang w:val="en-GB"/>
              </w:rPr>
              <w:t>Multiplies or screens the colors, depending on the source color value.</w:t>
            </w:r>
          </w:p>
        </w:tc>
      </w:tr>
      <w:tr w:rsidR="00A741D6" w:rsidRPr="00251473" w14:paraId="1840561B" w14:textId="77777777" w:rsidTr="00A741D6">
        <w:tc>
          <w:tcPr>
            <w:tcW w:w="1088" w:type="dxa"/>
            <w:shd w:val="clear" w:color="auto" w:fill="auto"/>
          </w:tcPr>
          <w:p w14:paraId="32DF2D3D"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27</w:t>
            </w:r>
          </w:p>
        </w:tc>
        <w:tc>
          <w:tcPr>
            <w:tcW w:w="1900" w:type="dxa"/>
            <w:shd w:val="clear" w:color="auto" w:fill="auto"/>
          </w:tcPr>
          <w:p w14:paraId="36D74923"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Soft_light</w:t>
            </w:r>
          </w:p>
        </w:tc>
        <w:tc>
          <w:tcPr>
            <w:tcW w:w="5400" w:type="dxa"/>
            <w:shd w:val="clear" w:color="auto" w:fill="auto"/>
          </w:tcPr>
          <w:p w14:paraId="7C1DA498" w14:textId="77777777" w:rsidR="00A741D6" w:rsidRPr="00251473" w:rsidRDefault="00A741D6" w:rsidP="00A741D6">
            <w:pPr>
              <w:rPr>
                <w:sz w:val="20"/>
                <w:szCs w:val="20"/>
                <w:lang w:val="en-GB"/>
              </w:rPr>
            </w:pPr>
            <w:r w:rsidRPr="00251473">
              <w:rPr>
                <w:sz w:val="20"/>
                <w:szCs w:val="20"/>
                <w:lang w:val="en-GB"/>
              </w:rPr>
              <w:t>Darkens or lightens the colors, depending on the source color value.</w:t>
            </w:r>
          </w:p>
        </w:tc>
      </w:tr>
      <w:tr w:rsidR="00A741D6" w:rsidRPr="00251473" w14:paraId="3E916A6A" w14:textId="77777777" w:rsidTr="00A741D6">
        <w:tc>
          <w:tcPr>
            <w:tcW w:w="1088" w:type="dxa"/>
            <w:shd w:val="clear" w:color="auto" w:fill="auto"/>
          </w:tcPr>
          <w:p w14:paraId="7733F916"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28</w:t>
            </w:r>
          </w:p>
        </w:tc>
        <w:tc>
          <w:tcPr>
            <w:tcW w:w="1900" w:type="dxa"/>
            <w:shd w:val="clear" w:color="auto" w:fill="auto"/>
          </w:tcPr>
          <w:p w14:paraId="1FE7B270"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Difference</w:t>
            </w:r>
          </w:p>
        </w:tc>
        <w:tc>
          <w:tcPr>
            <w:tcW w:w="5400" w:type="dxa"/>
            <w:shd w:val="clear" w:color="auto" w:fill="auto"/>
          </w:tcPr>
          <w:p w14:paraId="16B52677" w14:textId="77777777" w:rsidR="00A741D6" w:rsidRPr="00251473" w:rsidRDefault="00A741D6" w:rsidP="00A741D6">
            <w:pPr>
              <w:rPr>
                <w:sz w:val="20"/>
                <w:szCs w:val="20"/>
                <w:lang w:val="en-GB"/>
              </w:rPr>
            </w:pPr>
            <w:r w:rsidRPr="00251473">
              <w:rPr>
                <w:sz w:val="20"/>
                <w:szCs w:val="20"/>
                <w:lang w:val="en-GB"/>
              </w:rPr>
              <w:t>Subtracts the darker of the two constituent colors from the lighter color</w:t>
            </w:r>
          </w:p>
        </w:tc>
      </w:tr>
      <w:tr w:rsidR="00A741D6" w:rsidRPr="00251473" w14:paraId="273C2D84" w14:textId="77777777" w:rsidTr="00A741D6">
        <w:tc>
          <w:tcPr>
            <w:tcW w:w="1088" w:type="dxa"/>
            <w:shd w:val="clear" w:color="auto" w:fill="auto"/>
          </w:tcPr>
          <w:p w14:paraId="6BAC2D69"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29</w:t>
            </w:r>
          </w:p>
        </w:tc>
        <w:tc>
          <w:tcPr>
            <w:tcW w:w="1900" w:type="dxa"/>
            <w:shd w:val="clear" w:color="auto" w:fill="auto"/>
          </w:tcPr>
          <w:p w14:paraId="47570B3B"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Exclusion</w:t>
            </w:r>
          </w:p>
        </w:tc>
        <w:tc>
          <w:tcPr>
            <w:tcW w:w="5400" w:type="dxa"/>
            <w:shd w:val="clear" w:color="auto" w:fill="auto"/>
          </w:tcPr>
          <w:p w14:paraId="7156BA76" w14:textId="77777777" w:rsidR="00A741D6" w:rsidRPr="00251473" w:rsidRDefault="00A741D6" w:rsidP="00A741D6">
            <w:pPr>
              <w:rPr>
                <w:sz w:val="20"/>
                <w:szCs w:val="20"/>
                <w:lang w:val="en-GB"/>
              </w:rPr>
            </w:pPr>
            <w:r w:rsidRPr="00251473">
              <w:rPr>
                <w:sz w:val="20"/>
                <w:szCs w:val="20"/>
                <w:lang w:val="en-GB"/>
              </w:rPr>
              <w:t>Produces an effect similar to that of the Difference mode but lower in contrast.</w:t>
            </w:r>
          </w:p>
        </w:tc>
      </w:tr>
      <w:tr w:rsidR="00A741D6" w:rsidRPr="00251473" w14:paraId="0690B97F" w14:textId="77777777" w:rsidTr="00A741D6">
        <w:tc>
          <w:tcPr>
            <w:tcW w:w="1088" w:type="dxa"/>
            <w:shd w:val="clear" w:color="auto" w:fill="auto"/>
          </w:tcPr>
          <w:p w14:paraId="4AAAE31D"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30 ~ 255</w:t>
            </w:r>
          </w:p>
        </w:tc>
        <w:tc>
          <w:tcPr>
            <w:tcW w:w="1900" w:type="dxa"/>
            <w:shd w:val="clear" w:color="auto" w:fill="auto"/>
          </w:tcPr>
          <w:p w14:paraId="18D7B84A" w14:textId="77777777" w:rsidR="00A741D6" w:rsidRPr="00251473" w:rsidRDefault="00A741D6" w:rsidP="00A741D6">
            <w:pPr>
              <w:rPr>
                <w:rFonts w:eastAsia="Malgun Gothic"/>
                <w:sz w:val="20"/>
                <w:szCs w:val="20"/>
                <w:lang w:val="en-GB" w:eastAsia="ko-KR"/>
              </w:rPr>
            </w:pPr>
            <w:r w:rsidRPr="00251473">
              <w:rPr>
                <w:rFonts w:eastAsia="Malgun Gothic"/>
                <w:sz w:val="20"/>
                <w:szCs w:val="20"/>
                <w:lang w:val="en-GB" w:eastAsia="ko-KR"/>
              </w:rPr>
              <w:t>Reserved</w:t>
            </w:r>
          </w:p>
        </w:tc>
        <w:tc>
          <w:tcPr>
            <w:tcW w:w="5400" w:type="dxa"/>
            <w:shd w:val="clear" w:color="auto" w:fill="auto"/>
          </w:tcPr>
          <w:p w14:paraId="26C59FD0" w14:textId="77777777" w:rsidR="00A741D6" w:rsidRPr="00251473" w:rsidRDefault="00A741D6" w:rsidP="00A741D6">
            <w:pPr>
              <w:rPr>
                <w:sz w:val="20"/>
                <w:szCs w:val="20"/>
                <w:lang w:val="en-GB"/>
              </w:rPr>
            </w:pPr>
            <w:r w:rsidRPr="00251473">
              <w:rPr>
                <w:sz w:val="20"/>
                <w:szCs w:val="20"/>
                <w:lang w:val="en-GB"/>
              </w:rPr>
              <w:t>For new modes or non-separable blending modes.</w:t>
            </w:r>
          </w:p>
        </w:tc>
      </w:tr>
    </w:tbl>
    <w:p w14:paraId="7928E2D3" w14:textId="77777777" w:rsidR="00A741D6" w:rsidRPr="00251473" w:rsidRDefault="00A741D6" w:rsidP="00A741D6">
      <w:pPr>
        <w:rPr>
          <w:lang w:val="en-GB"/>
        </w:rPr>
      </w:pPr>
    </w:p>
    <w:p w14:paraId="4D8011DD" w14:textId="77777777" w:rsidR="00A741D6" w:rsidRPr="00931BDE" w:rsidRDefault="00A741D6" w:rsidP="00931BDE">
      <w:pPr>
        <w:pStyle w:val="Heading1"/>
      </w:pPr>
      <w:bookmarkStart w:id="377" w:name="_Toc530124516"/>
      <w:bookmarkStart w:id="378" w:name="_Toc38982535"/>
      <w:r w:rsidRPr="00931BDE">
        <w:t>'loss', 'null' and 'crpt' sample entries</w:t>
      </w:r>
      <w:bookmarkEnd w:id="377"/>
      <w:bookmarkEnd w:id="378"/>
    </w:p>
    <w:p w14:paraId="453A2666" w14:textId="77777777" w:rsidR="00A741D6" w:rsidRPr="00251473" w:rsidRDefault="00A741D6" w:rsidP="00A741D6">
      <w:pPr>
        <w:rPr>
          <w:lang w:val="en-GB"/>
        </w:rPr>
      </w:pPr>
      <w:r w:rsidRPr="00251473">
        <w:rPr>
          <w:highlight w:val="yellow"/>
          <w:lang w:val="en-GB"/>
        </w:rPr>
        <w:t>[Ed. (MH): This section results from the following decisions in MPEG#116 and MPEG#117: In the MPEG#117 file format minutes regarding M39936: "The ‘null’ and ‘crpt’ sample entries should be in the TuC for part 12." In the MPEG#116 file format minutes regarding M39333: "We add a section for now to the Partial file WD, but that would go into Part12, to document 'null' and 'crpt' samples (lost being a special case)."]</w:t>
      </w:r>
    </w:p>
    <w:p w14:paraId="62DFEC19" w14:textId="77777777" w:rsidR="00A741D6" w:rsidRPr="00251473" w:rsidRDefault="00A741D6" w:rsidP="00A741D6">
      <w:pPr>
        <w:rPr>
          <w:highlight w:val="yellow"/>
          <w:lang w:val="en-GB"/>
        </w:rPr>
      </w:pPr>
      <w:r w:rsidRPr="00251473">
        <w:rPr>
          <w:highlight w:val="yellow"/>
          <w:lang w:val="en-GB"/>
        </w:rPr>
        <w:t>[Ed. (FM): In the MPEG#118 file format minutes regarding m40528: “In this section, we document the three sample entries above; but the receiver might like to know the original format for material that is lost or corrupted. Should these be seen as transformations of the sample entry (like encryption, or restricted) rather than independent? They then would vary an original format box etc.</w:t>
      </w:r>
    </w:p>
    <w:p w14:paraId="43715B24" w14:textId="77777777" w:rsidR="00A741D6" w:rsidRPr="00251473" w:rsidRDefault="00A741D6" w:rsidP="00A741D6">
      <w:pPr>
        <w:rPr>
          <w:lang w:val="en-GB"/>
        </w:rPr>
      </w:pPr>
      <w:r w:rsidRPr="00251473">
        <w:rPr>
          <w:highlight w:val="yellow"/>
          <w:lang w:val="en-GB"/>
        </w:rPr>
        <w:t>This, of course, raises the question of whether you always know what the type of the lost samples was.”]</w:t>
      </w:r>
    </w:p>
    <w:p w14:paraId="6EC248AB" w14:textId="77777777" w:rsidR="00A741D6" w:rsidRPr="00251473" w:rsidRDefault="00A741D6" w:rsidP="00A741D6">
      <w:pPr>
        <w:rPr>
          <w:lang w:val="en-GB"/>
        </w:rPr>
      </w:pPr>
      <w:r w:rsidRPr="00251473">
        <w:rPr>
          <w:lang w:val="en-GB"/>
        </w:rPr>
        <w:t xml:space="preserve">The sample entry type </w:t>
      </w:r>
      <w:r w:rsidRPr="00251473">
        <w:rPr>
          <w:rFonts w:ascii="Courier" w:hAnsi="Courier"/>
          <w:lang w:val="en-GB"/>
        </w:rPr>
        <w:t>'loss'</w:t>
      </w:r>
      <w:r w:rsidRPr="00251473">
        <w:rPr>
          <w:lang w:val="en-GB"/>
        </w:rPr>
        <w:t xml:space="preserve"> indicates that the file writer does not know what media should be here, if anything. The sample entry type </w:t>
      </w:r>
      <w:r w:rsidRPr="00251473">
        <w:rPr>
          <w:rFonts w:ascii="Courier" w:hAnsi="Courier"/>
          <w:lang w:val="en-GB"/>
        </w:rPr>
        <w:t>'null'</w:t>
      </w:r>
      <w:r w:rsidRPr="00251473">
        <w:rPr>
          <w:lang w:val="en-GB"/>
        </w:rPr>
        <w:t xml:space="preserve"> indicates the same as an empty edit. When the sample entry type is </w:t>
      </w:r>
      <w:r w:rsidRPr="00251473">
        <w:rPr>
          <w:rFonts w:ascii="Courier" w:hAnsi="Courier"/>
          <w:lang w:val="en-GB"/>
        </w:rPr>
        <w:t>'loss'</w:t>
      </w:r>
      <w:r w:rsidRPr="00251473">
        <w:rPr>
          <w:lang w:val="en-GB"/>
        </w:rPr>
        <w:t xml:space="preserve"> or </w:t>
      </w:r>
      <w:r w:rsidRPr="00251473">
        <w:rPr>
          <w:rFonts w:ascii="Courier" w:hAnsi="Courier"/>
          <w:lang w:val="en-GB"/>
        </w:rPr>
        <w:t>'null'</w:t>
      </w:r>
      <w:r w:rsidRPr="00251473">
        <w:rPr>
          <w:lang w:val="en-GB"/>
        </w:rPr>
        <w:t xml:space="preserve">, the sample size shall be equal to 0. </w:t>
      </w:r>
      <w:r w:rsidRPr="00251473">
        <w:rPr>
          <w:highlight w:val="yellow"/>
          <w:lang w:val="en-GB"/>
        </w:rPr>
        <w:t>[Ed. (MH): From M38920 with editorial changes.]</w:t>
      </w:r>
    </w:p>
    <w:p w14:paraId="2E6ACB19" w14:textId="77777777" w:rsidR="00A741D6" w:rsidRPr="00251473" w:rsidRDefault="00A741D6" w:rsidP="00A741D6">
      <w:pPr>
        <w:rPr>
          <w:lang w:val="en-GB"/>
        </w:rPr>
      </w:pPr>
      <w:r w:rsidRPr="00251473">
        <w:rPr>
          <w:lang w:val="en-GB"/>
        </w:rPr>
        <w:t>A corrupted media frame is media frame that cannot be correctly decoded, due to being partially received or due to missing data in the media frames that are in the inter frame prediction chain. If a decoder tries to decode a corrupted media frame, an unexpected behavior, which can be as bad as decoder crash, may occur.</w:t>
      </w:r>
    </w:p>
    <w:p w14:paraId="51FE450A" w14:textId="77777777" w:rsidR="00A741D6" w:rsidRPr="00251473" w:rsidRDefault="00A741D6" w:rsidP="00A741D6">
      <w:pPr>
        <w:rPr>
          <w:lang w:val="en-GB"/>
        </w:rPr>
      </w:pPr>
      <w:r w:rsidRPr="00251473">
        <w:rPr>
          <w:lang w:val="en-GB"/>
        </w:rPr>
        <w:t xml:space="preserve">For indication of corrupted media files, the sample entry type </w:t>
      </w:r>
      <w:r w:rsidRPr="00251473">
        <w:rPr>
          <w:rFonts w:ascii="Courier" w:hAnsi="Courier"/>
          <w:lang w:val="en-GB"/>
        </w:rPr>
        <w:t>'crpt'</w:t>
      </w:r>
      <w:r w:rsidRPr="00251473">
        <w:rPr>
          <w:lang w:val="en-GB"/>
        </w:rPr>
        <w:t xml:space="preserve"> is defined. This way, samples that contain media frames that are known to be corrupted can be associated with a sample entry of type </w:t>
      </w:r>
      <w:r w:rsidRPr="00251473">
        <w:rPr>
          <w:rFonts w:ascii="Courier" w:hAnsi="Courier"/>
          <w:lang w:val="en-GB"/>
        </w:rPr>
        <w:t>'crpt'</w:t>
      </w:r>
      <w:r w:rsidRPr="00251473">
        <w:rPr>
          <w:lang w:val="en-GB"/>
        </w:rPr>
        <w:t xml:space="preserve">. </w:t>
      </w:r>
      <w:r w:rsidRPr="00251473">
        <w:rPr>
          <w:highlight w:val="yellow"/>
          <w:lang w:val="en-GB"/>
        </w:rPr>
        <w:t>[Ed. (MH): 'crpt' originates from M39333 with editorial changes.]</w:t>
      </w:r>
    </w:p>
    <w:p w14:paraId="22AB6B00" w14:textId="77777777" w:rsidR="00A741D6" w:rsidRPr="00251473" w:rsidRDefault="00A741D6" w:rsidP="00A741D6">
      <w:pPr>
        <w:rPr>
          <w:lang w:val="en-GB"/>
        </w:rPr>
      </w:pPr>
      <w:r w:rsidRPr="00251473">
        <w:rPr>
          <w:rFonts w:ascii="Courier" w:hAnsi="Courier"/>
          <w:lang w:val="en-GB"/>
        </w:rPr>
        <w:t>'loss'</w:t>
      </w:r>
      <w:r w:rsidRPr="00251473">
        <w:rPr>
          <w:lang w:val="en-GB"/>
        </w:rPr>
        <w:t xml:space="preserve"> sample entries should carry an </w:t>
      </w:r>
      <w:r w:rsidRPr="00251473">
        <w:rPr>
          <w:rFonts w:ascii="Courier" w:hAnsi="Courier"/>
          <w:lang w:val="en-GB"/>
        </w:rPr>
        <w:t>OriginalFormatBox</w:t>
      </w:r>
      <w:r w:rsidRPr="00251473">
        <w:rPr>
          <w:lang w:val="en-GB"/>
        </w:rPr>
        <w:t xml:space="preserve">, documenting the format of the lost samples. </w:t>
      </w:r>
      <w:r w:rsidRPr="00251473">
        <w:rPr>
          <w:rFonts w:ascii="Courier" w:hAnsi="Courier"/>
          <w:lang w:val="en-GB"/>
        </w:rPr>
        <w:t>'crpt'</w:t>
      </w:r>
      <w:r w:rsidRPr="00251473">
        <w:rPr>
          <w:lang w:val="en-GB"/>
        </w:rPr>
        <w:t xml:space="preserve"> sample entries must carry both an original format box, and also any sample entry boxes required by the original format.</w:t>
      </w:r>
    </w:p>
    <w:p w14:paraId="253494BA" w14:textId="77777777" w:rsidR="00A741D6" w:rsidRPr="00931BDE" w:rsidRDefault="00A741D6" w:rsidP="00931BDE">
      <w:pPr>
        <w:pStyle w:val="Heading1"/>
      </w:pPr>
      <w:bookmarkStart w:id="379" w:name="_Toc530124517"/>
      <w:bookmarkStart w:id="380" w:name="_Toc38982536"/>
      <w:r w:rsidRPr="00931BDE">
        <w:lastRenderedPageBreak/>
        <w:t>Edit lists and movie fragments</w:t>
      </w:r>
      <w:bookmarkEnd w:id="379"/>
      <w:bookmarkEnd w:id="380"/>
    </w:p>
    <w:p w14:paraId="6D3A601C" w14:textId="77777777" w:rsidR="00A741D6" w:rsidRPr="00251473" w:rsidRDefault="00A741D6" w:rsidP="00A741D6">
      <w:pPr>
        <w:pStyle w:val="code"/>
        <w:rPr>
          <w:szCs w:val="22"/>
        </w:rPr>
      </w:pPr>
      <w:r w:rsidRPr="00251473">
        <w:rPr>
          <w:szCs w:val="22"/>
        </w:rPr>
        <w:t xml:space="preserve">aligned(8) class </w:t>
      </w:r>
      <w:r w:rsidRPr="00251473">
        <w:t>EditAdjustmentBox</w:t>
      </w:r>
      <w:r w:rsidRPr="00251473">
        <w:rPr>
          <w:szCs w:val="22"/>
        </w:rPr>
        <w:t xml:space="preserve"> extends FullBox('efrg', version, 0) {</w:t>
      </w:r>
      <w:r w:rsidRPr="00251473">
        <w:rPr>
          <w:szCs w:val="22"/>
        </w:rPr>
        <w:br/>
      </w:r>
      <w:r w:rsidRPr="00251473">
        <w:rPr>
          <w:szCs w:val="22"/>
        </w:rPr>
        <w:tab/>
        <w:t>unsigned int(6) reserved = 0;</w:t>
      </w:r>
      <w:r w:rsidRPr="00251473">
        <w:rPr>
          <w:szCs w:val="22"/>
        </w:rPr>
        <w:br/>
      </w:r>
      <w:r w:rsidRPr="00251473">
        <w:rPr>
          <w:szCs w:val="22"/>
        </w:rPr>
        <w:tab/>
        <w:t>unsigned int(1) initial_adjust;</w:t>
      </w:r>
      <w:r w:rsidRPr="00251473">
        <w:rPr>
          <w:szCs w:val="22"/>
        </w:rPr>
        <w:br/>
      </w:r>
      <w:r w:rsidRPr="00251473">
        <w:rPr>
          <w:szCs w:val="22"/>
        </w:rPr>
        <w:tab/>
        <w:t>unsigned int(1) final_adjust;</w:t>
      </w:r>
      <w:r w:rsidRPr="00251473">
        <w:rPr>
          <w:szCs w:val="22"/>
        </w:rPr>
        <w:br/>
      </w:r>
      <w:r w:rsidRPr="00251473">
        <w:rPr>
          <w:szCs w:val="22"/>
        </w:rPr>
        <w:tab/>
        <w:t>if initial_adjust { unsigned int(32) initial_delta; }</w:t>
      </w:r>
      <w:r w:rsidRPr="00251473">
        <w:rPr>
          <w:szCs w:val="22"/>
        </w:rPr>
        <w:br/>
      </w:r>
      <w:r w:rsidRPr="00251473">
        <w:rPr>
          <w:szCs w:val="22"/>
        </w:rPr>
        <w:tab/>
        <w:t>if final_adjust   { unsigned int(32) final_delta;   }</w:t>
      </w:r>
      <w:r w:rsidRPr="00251473">
        <w:rPr>
          <w:szCs w:val="22"/>
        </w:rPr>
        <w:br/>
        <w:t>}</w:t>
      </w:r>
    </w:p>
    <w:p w14:paraId="73860961" w14:textId="77777777" w:rsidR="00A741D6" w:rsidRPr="00251473" w:rsidRDefault="00A741D6" w:rsidP="00A741D6">
      <w:pPr>
        <w:rPr>
          <w:rFonts w:ascii="Cambria" w:hAnsi="Cambria"/>
          <w:lang w:val="en-GB"/>
        </w:rPr>
      </w:pPr>
      <w:r w:rsidRPr="00251473">
        <w:rPr>
          <w:rFonts w:ascii="Cambria" w:hAnsi="Cambria"/>
          <w:lang w:val="en-GB"/>
        </w:rPr>
        <w:t>EditAdjustmentBox should be placed near (after) the 'tfdt' box. If this box is absent, it is equivalent to it being present with initial_adjust and final_adjust set to false (0).</w:t>
      </w:r>
    </w:p>
    <w:p w14:paraId="7822CE23" w14:textId="77777777" w:rsidR="00A741D6" w:rsidRPr="00251473" w:rsidRDefault="00A741D6" w:rsidP="00A741D6">
      <w:pPr>
        <w:rPr>
          <w:rFonts w:ascii="Cambria" w:hAnsi="Cambria"/>
          <w:lang w:val="en-GB"/>
        </w:rPr>
      </w:pPr>
      <w:r w:rsidRPr="00251473">
        <w:rPr>
          <w:rFonts w:ascii="Cambria" w:hAnsi="Cambria"/>
          <w:lang w:val="en-GB"/>
        </w:rPr>
        <w:t>In an initial movie, if either there is no edit list (no 'edts' container box), or the initial track is empty (refers to no samples) and there is an edit of zero duration, it is equivalent to having final_adjust set to false (0).</w:t>
      </w:r>
    </w:p>
    <w:p w14:paraId="6A4B1750" w14:textId="77777777" w:rsidR="00A741D6" w:rsidRPr="00251473" w:rsidRDefault="00A741D6" w:rsidP="00A741D6">
      <w:pPr>
        <w:rPr>
          <w:rFonts w:ascii="Cambria" w:hAnsi="Cambria"/>
          <w:lang w:val="en-GB"/>
        </w:rPr>
      </w:pPr>
      <w:r w:rsidRPr="00251473">
        <w:rPr>
          <w:rFonts w:ascii="Cambria" w:hAnsi="Cambria"/>
          <w:lang w:val="en-GB"/>
        </w:rPr>
        <w:t>Derive the following two values:</w:t>
      </w:r>
    </w:p>
    <w:p w14:paraId="5DCA48FA" w14:textId="77777777" w:rsidR="00A741D6" w:rsidRPr="00251473" w:rsidRDefault="00A741D6" w:rsidP="00547B4C">
      <w:pPr>
        <w:widowControl/>
        <w:numPr>
          <w:ilvl w:val="0"/>
          <w:numId w:val="7"/>
        </w:numPr>
        <w:spacing w:after="240"/>
        <w:contextualSpacing/>
        <w:rPr>
          <w:rFonts w:ascii="Cambria" w:hAnsi="Cambria"/>
          <w:lang w:val="en-GB"/>
        </w:rPr>
      </w:pPr>
      <w:r w:rsidRPr="00251473">
        <w:rPr>
          <w:rFonts w:ascii="Cambria" w:hAnsi="Cambria"/>
          <w:lang w:val="en-GB"/>
        </w:rPr>
        <w:t xml:space="preserve">insert_start = earlest_comp_time + </w:t>
      </w:r>
      <w:proofErr w:type="gramStart"/>
      <w:r w:rsidRPr="00251473">
        <w:rPr>
          <w:rFonts w:ascii="Cambria" w:hAnsi="Cambria"/>
          <w:lang w:val="en-GB"/>
        </w:rPr>
        <w:t>{ initial</w:t>
      </w:r>
      <w:proofErr w:type="gramEnd"/>
      <w:r w:rsidRPr="00251473">
        <w:rPr>
          <w:rFonts w:ascii="Cambria" w:hAnsi="Cambria"/>
          <w:lang w:val="en-GB"/>
        </w:rPr>
        <w:t>_adjust ? initial_delta : 0}</w:t>
      </w:r>
    </w:p>
    <w:p w14:paraId="345E94C2" w14:textId="77777777" w:rsidR="00A741D6" w:rsidRPr="00251473" w:rsidRDefault="00A741D6" w:rsidP="00547B4C">
      <w:pPr>
        <w:widowControl/>
        <w:numPr>
          <w:ilvl w:val="0"/>
          <w:numId w:val="7"/>
        </w:numPr>
        <w:spacing w:after="240"/>
        <w:contextualSpacing/>
        <w:rPr>
          <w:rFonts w:ascii="Cambria" w:hAnsi="Cambria"/>
          <w:lang w:val="en-GB"/>
        </w:rPr>
      </w:pPr>
      <w:r w:rsidRPr="00251473">
        <w:rPr>
          <w:rFonts w:ascii="Cambria" w:hAnsi="Cambria"/>
          <w:lang w:val="en-GB"/>
        </w:rPr>
        <w:t xml:space="preserve">insert_end   = latest_comp_time - </w:t>
      </w:r>
      <w:proofErr w:type="gramStart"/>
      <w:r w:rsidRPr="00251473">
        <w:rPr>
          <w:rFonts w:ascii="Cambria" w:hAnsi="Cambria"/>
          <w:lang w:val="en-GB"/>
        </w:rPr>
        <w:t>{ final</w:t>
      </w:r>
      <w:proofErr w:type="gramEnd"/>
      <w:r w:rsidRPr="00251473">
        <w:rPr>
          <w:rFonts w:ascii="Cambria" w:hAnsi="Cambria"/>
          <w:lang w:val="en-GB"/>
        </w:rPr>
        <w:t>_adjust ? final_delta : 0}</w:t>
      </w:r>
    </w:p>
    <w:p w14:paraId="2B7DAC92" w14:textId="77777777" w:rsidR="00A741D6" w:rsidRPr="00251473" w:rsidRDefault="00A741D6" w:rsidP="00A741D6">
      <w:pPr>
        <w:rPr>
          <w:rFonts w:ascii="Cambria" w:hAnsi="Cambria"/>
          <w:lang w:val="en-GB"/>
        </w:rPr>
      </w:pPr>
      <w:r w:rsidRPr="00251473">
        <w:rPr>
          <w:rFonts w:ascii="Cambria" w:hAnsi="Cambria"/>
          <w:lang w:val="en-GB"/>
        </w:rPr>
        <w:t>Then, on receipt of a fragment, if the previous fragment has no final_adjust and this fragment has no initial_adjust, extend the existing edit to insert_end; otherwise, insert a new edit from insert_start to insert_end.</w:t>
      </w:r>
    </w:p>
    <w:p w14:paraId="0F522B91" w14:textId="77777777" w:rsidR="00A741D6" w:rsidRPr="00251473" w:rsidRDefault="00A741D6" w:rsidP="00A741D6">
      <w:pPr>
        <w:rPr>
          <w:rFonts w:ascii="Cambria" w:hAnsi="Cambria"/>
          <w:lang w:val="en-GB"/>
        </w:rPr>
      </w:pPr>
      <w:r w:rsidRPr="00251473">
        <w:rPr>
          <w:rFonts w:ascii="Cambria" w:hAnsi="Cambria"/>
          <w:highlight w:val="yellow"/>
          <w:lang w:val="en-GB"/>
        </w:rPr>
        <w:t>[Ed.: There is a small (well-known) problem here: the insert_end is not quite right automatically, as it should include the composition duration of the latest sample; the snag is, we do not know it. There doesn't seem to be a good solution to this that doesn't also raise problems we are trying to avoid: in essence we need this 'edit adjustment' to talk about a 'little bit' of the future (the composition duration of the last frame) without straying into (e.g.) the next fragment. Fixes might include making the final_adjust signed, explicitly including the frame duration, changing the editadjustment from having a final_adjust to having a duration from the insert_start, but none of these are ideal. Which is probably why this is still a discussion point.]</w:t>
      </w:r>
    </w:p>
    <w:p w14:paraId="5E5E1AF0" w14:textId="77777777" w:rsidR="00A741D6" w:rsidRPr="00931BDE" w:rsidRDefault="00A741D6" w:rsidP="00931BDE">
      <w:pPr>
        <w:pStyle w:val="Heading1"/>
      </w:pPr>
      <w:bookmarkStart w:id="381" w:name="_Toc530124518"/>
      <w:bookmarkStart w:id="382" w:name="_Toc38982537"/>
      <w:r w:rsidRPr="00931BDE">
        <w:t>Multiplexed timed metadata tracks</w:t>
      </w:r>
      <w:bookmarkEnd w:id="381"/>
      <w:bookmarkEnd w:id="382"/>
    </w:p>
    <w:p w14:paraId="5B3C4B0B" w14:textId="77777777" w:rsidR="00A741D6" w:rsidRPr="00931BDE" w:rsidRDefault="00A741D6" w:rsidP="00931BDE">
      <w:pPr>
        <w:pStyle w:val="Heading2"/>
      </w:pPr>
      <w:r w:rsidRPr="00931BDE">
        <w:t>Basic Design</w:t>
      </w:r>
    </w:p>
    <w:p w14:paraId="3317C761" w14:textId="77777777" w:rsidR="00A741D6" w:rsidRPr="00251473" w:rsidRDefault="00A741D6" w:rsidP="00A741D6">
      <w:pPr>
        <w:rPr>
          <w:lang w:val="en-GB"/>
        </w:rPr>
      </w:pPr>
      <w:r w:rsidRPr="00251473">
        <w:rPr>
          <w:lang w:val="en-GB"/>
        </w:rPr>
        <w:t>The basic design is in the 7</w:t>
      </w:r>
      <w:r w:rsidRPr="00251473">
        <w:rPr>
          <w:vertAlign w:val="superscript"/>
          <w:lang w:val="en-GB"/>
        </w:rPr>
        <w:t>th</w:t>
      </w:r>
      <w:r w:rsidRPr="00251473">
        <w:rPr>
          <w:lang w:val="en-GB"/>
        </w:rPr>
        <w:t xml:space="preserve"> edition Amendment 1. However, we have possible extensions on the table; inline associations, sample groups, and structurally-dependent metadata.</w:t>
      </w:r>
    </w:p>
    <w:p w14:paraId="32489AAC" w14:textId="77777777" w:rsidR="00A741D6" w:rsidRPr="00D92AB4" w:rsidRDefault="00A741D6" w:rsidP="00D92AB4">
      <w:pPr>
        <w:pStyle w:val="Heading2"/>
      </w:pPr>
      <w:r w:rsidRPr="00D92AB4">
        <w:t>Extensions</w:t>
      </w:r>
    </w:p>
    <w:p w14:paraId="2662886F" w14:textId="77777777" w:rsidR="00A741D6" w:rsidRPr="00D92AB4" w:rsidRDefault="00A741D6" w:rsidP="00D92AB4">
      <w:pPr>
        <w:pStyle w:val="Heading2"/>
      </w:pPr>
      <w:bookmarkStart w:id="383" w:name="_Ref473532391"/>
      <w:r w:rsidRPr="00D92AB4">
        <w:t>Carrying inline associations</w:t>
      </w:r>
      <w:bookmarkEnd w:id="383"/>
    </w:p>
    <w:p w14:paraId="2D18DCE6" w14:textId="77777777" w:rsidR="00A741D6" w:rsidRPr="00D92AB4" w:rsidRDefault="00A741D6" w:rsidP="00D92AB4">
      <w:pPr>
        <w:pStyle w:val="Heading3"/>
      </w:pPr>
      <w:r w:rsidRPr="00D92AB4">
        <w:t>General</w:t>
      </w:r>
    </w:p>
    <w:p w14:paraId="2DDF1D7A" w14:textId="77777777" w:rsidR="00A741D6" w:rsidRPr="00251473" w:rsidRDefault="00A741D6" w:rsidP="00A741D6">
      <w:pPr>
        <w:rPr>
          <w:lang w:val="en-GB"/>
        </w:rPr>
      </w:pPr>
      <w:r w:rsidRPr="00251473">
        <w:rPr>
          <w:lang w:val="en-GB"/>
        </w:rPr>
        <w:t>In some circumstances, it can be useful to carry inline definitions. This allows for more flexibility, at the expense of risking that a reader will encounter metadata items it does not recognize and did not expect.</w:t>
      </w:r>
    </w:p>
    <w:p w14:paraId="637A9474" w14:textId="77777777" w:rsidR="00A741D6" w:rsidRPr="00251473" w:rsidRDefault="00A741D6" w:rsidP="00A741D6">
      <w:pPr>
        <w:rPr>
          <w:lang w:val="en-GB"/>
        </w:rPr>
      </w:pPr>
      <w:r w:rsidRPr="00251473">
        <w:rPr>
          <w:lang w:val="en-GB"/>
        </w:rPr>
        <w:t xml:space="preserve">The support is fairly simple; a box in the sample entry to warm that inline carriage may occur, and then </w:t>
      </w:r>
      <w:r w:rsidRPr="00251473">
        <w:rPr>
          <w:lang w:val="en-GB"/>
        </w:rPr>
        <w:lastRenderedPageBreak/>
        <w:t>a value item box in the sample data that carries both a MetedataKeyBox (the declaration) and a value box.</w:t>
      </w:r>
    </w:p>
    <w:p w14:paraId="709E1CC0" w14:textId="77777777" w:rsidR="00A741D6" w:rsidRPr="00251473" w:rsidRDefault="00A741D6" w:rsidP="00A741D6">
      <w:pPr>
        <w:rPr>
          <w:lang w:val="en-GB"/>
        </w:rPr>
      </w:pPr>
      <w:r w:rsidRPr="00251473">
        <w:rPr>
          <w:lang w:val="en-GB"/>
        </w:rPr>
        <w:t xml:space="preserve">Tracks without inline keys offer a few advantages: </w:t>
      </w:r>
    </w:p>
    <w:p w14:paraId="7CC1E031" w14:textId="77777777" w:rsidR="00A741D6" w:rsidRPr="00251473" w:rsidRDefault="00A741D6" w:rsidP="00547B4C">
      <w:pPr>
        <w:widowControl/>
        <w:numPr>
          <w:ilvl w:val="0"/>
          <w:numId w:val="5"/>
        </w:numPr>
        <w:spacing w:after="240"/>
        <w:rPr>
          <w:lang w:val="en-GB"/>
        </w:rPr>
      </w:pPr>
      <w:r w:rsidRPr="00251473">
        <w:rPr>
          <w:lang w:val="en-GB"/>
        </w:rPr>
        <w:t>A client can determine the entire set of keys that may be present in the track allowing the client to ignore the entire track if no keys of interest to the client are present.  </w:t>
      </w:r>
    </w:p>
    <w:p w14:paraId="34C2AE1D" w14:textId="77777777" w:rsidR="00A741D6" w:rsidRPr="00251473" w:rsidRDefault="00A741D6" w:rsidP="00547B4C">
      <w:pPr>
        <w:widowControl/>
        <w:numPr>
          <w:ilvl w:val="0"/>
          <w:numId w:val="5"/>
        </w:numPr>
        <w:spacing w:after="240"/>
        <w:rPr>
          <w:lang w:val="en-GB"/>
        </w:rPr>
      </w:pPr>
      <w:r w:rsidRPr="00251473">
        <w:rPr>
          <w:lang w:val="en-GB"/>
        </w:rPr>
        <w:t>Space is optimized as keys are carried once in the sample entry and values have only a box header to frame their data and associate them with their key. Inline key/value boxes carry a MetadataKeyBox so if multiple inline keys are present in the same access units, they do not share the key with sibling boxes or with other access units.  </w:t>
      </w:r>
    </w:p>
    <w:p w14:paraId="2B9E612F" w14:textId="77777777" w:rsidR="00A741D6" w:rsidRPr="00251473" w:rsidRDefault="00A741D6" w:rsidP="00547B4C">
      <w:pPr>
        <w:widowControl/>
        <w:numPr>
          <w:ilvl w:val="0"/>
          <w:numId w:val="5"/>
        </w:numPr>
        <w:spacing w:after="240"/>
        <w:rPr>
          <w:lang w:val="en-GB"/>
        </w:rPr>
      </w:pPr>
      <w:r w:rsidRPr="00251473">
        <w:rPr>
          <w:lang w:val="en-GB"/>
        </w:rPr>
        <w:t xml:space="preserve">If the sample group optimization technique described earlier is used, the client can determine which samples contain values for particular keys. </w:t>
      </w:r>
    </w:p>
    <w:p w14:paraId="760308F6" w14:textId="77777777" w:rsidR="00A741D6" w:rsidRPr="00251473" w:rsidRDefault="00A741D6" w:rsidP="00A741D6">
      <w:pPr>
        <w:rPr>
          <w:lang w:val="en-GB"/>
        </w:rPr>
      </w:pPr>
      <w:r w:rsidRPr="00251473">
        <w:rPr>
          <w:lang w:val="en-GB"/>
        </w:rPr>
        <w:t xml:space="preserve">Tracks signaling the presence of inline keys offer a few advantages: </w:t>
      </w:r>
    </w:p>
    <w:p w14:paraId="6D7BAABE" w14:textId="77777777" w:rsidR="00A741D6" w:rsidRPr="00251473" w:rsidRDefault="00A741D6" w:rsidP="00547B4C">
      <w:pPr>
        <w:widowControl/>
        <w:numPr>
          <w:ilvl w:val="0"/>
          <w:numId w:val="6"/>
        </w:numPr>
        <w:spacing w:after="240"/>
        <w:rPr>
          <w:lang w:val="en-GB"/>
        </w:rPr>
      </w:pPr>
      <w:r w:rsidRPr="00251473">
        <w:rPr>
          <w:lang w:val="en-GB"/>
        </w:rPr>
        <w:t xml:space="preserve">If a new key is required (e.g., for new key, data type, locale, etc. combination), an inline key/value box can be written at any time. This contrasts to the non-inline key case where the set of keys must be known a priori. </w:t>
      </w:r>
    </w:p>
    <w:p w14:paraId="3C523216" w14:textId="77777777" w:rsidR="00A741D6" w:rsidRPr="00251473" w:rsidRDefault="00A741D6" w:rsidP="00547B4C">
      <w:pPr>
        <w:widowControl/>
        <w:numPr>
          <w:ilvl w:val="0"/>
          <w:numId w:val="6"/>
        </w:numPr>
        <w:spacing w:after="240"/>
        <w:rPr>
          <w:lang w:val="en-GB"/>
        </w:rPr>
      </w:pPr>
      <w:r w:rsidRPr="00251473">
        <w:rPr>
          <w:lang w:val="en-GB"/>
        </w:rPr>
        <w:t xml:space="preserve">A client does not need to be able to enumerate all combinations of key properties (key, datatype, locale, etc.) to write the track. </w:t>
      </w:r>
    </w:p>
    <w:p w14:paraId="38584198" w14:textId="77777777" w:rsidR="00A741D6" w:rsidRPr="00251473" w:rsidRDefault="00A741D6" w:rsidP="00A741D6">
      <w:pPr>
        <w:rPr>
          <w:lang w:val="en-GB"/>
        </w:rPr>
      </w:pPr>
      <w:r w:rsidRPr="00251473">
        <w:rPr>
          <w:lang w:val="en-GB"/>
        </w:rPr>
        <w:t xml:space="preserve">With that said, it is recommended that tracks be created without using inline keys. Inline keys can be seen as an optional fallback facility to be used when needed. </w:t>
      </w:r>
    </w:p>
    <w:p w14:paraId="2CD948A0" w14:textId="77777777" w:rsidR="00A741D6" w:rsidRPr="00251473" w:rsidRDefault="00A741D6" w:rsidP="00A741D6">
      <w:pPr>
        <w:rPr>
          <w:lang w:val="en-GB"/>
        </w:rPr>
      </w:pPr>
      <w:r w:rsidRPr="00251473">
        <w:rPr>
          <w:lang w:val="en-GB"/>
        </w:rPr>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26C3E4E3" w14:textId="77777777" w:rsidR="00A741D6" w:rsidRPr="00D92AB4" w:rsidRDefault="00A741D6" w:rsidP="00D92AB4">
      <w:pPr>
        <w:pStyle w:val="Heading3"/>
      </w:pPr>
      <w:r w:rsidRPr="00D92AB4">
        <w:t>Sample entry</w:t>
      </w:r>
    </w:p>
    <w:p w14:paraId="4430AC3C" w14:textId="77777777" w:rsidR="00A741D6" w:rsidRPr="00251473" w:rsidRDefault="00A741D6" w:rsidP="00A741D6">
      <w:pPr>
        <w:rPr>
          <w:lang w:val="en-GB"/>
        </w:rPr>
      </w:pPr>
      <w:r w:rsidRPr="00251473">
        <w:rPr>
          <w:lang w:val="en-GB"/>
        </w:rPr>
        <w:t xml:space="preserve">The optional MetadataInlineKeysPresentBox indicates if inline key/value boxes might occur in corresponding access units. If MetadataInlineKeysPresentBox is absent or present with a presence indicator of 0, no inline key/value boxes (value boxes with a local_id of 0xFFFFFFFF) should occur in the access units. </w:t>
      </w:r>
    </w:p>
    <w:p w14:paraId="1A4C567C" w14:textId="77777777" w:rsidR="00A741D6" w:rsidRPr="00251473" w:rsidRDefault="00A741D6" w:rsidP="00A741D6">
      <w:pPr>
        <w:rPr>
          <w:lang w:val="en-GB"/>
        </w:rPr>
      </w:pPr>
      <w:r w:rsidRPr="00251473">
        <w:rPr>
          <w:lang w:val="en-GB"/>
        </w:rPr>
        <w:t>The box is defined as:</w:t>
      </w:r>
    </w:p>
    <w:p w14:paraId="7D9EA0F8" w14:textId="77777777" w:rsidR="00A741D6" w:rsidRPr="00251473" w:rsidRDefault="00A741D6" w:rsidP="00A741D6">
      <w:pPr>
        <w:pStyle w:val="code"/>
        <w:rPr>
          <w:sz w:val="22"/>
          <w:szCs w:val="22"/>
        </w:rPr>
      </w:pPr>
      <w:r w:rsidRPr="00251473">
        <w:t xml:space="preserve">aligned(8) class MetadataInlineKeysPresentBox extends Box('keyi') { </w:t>
      </w:r>
      <w:r w:rsidRPr="00251473">
        <w:br/>
      </w:r>
      <w:r w:rsidRPr="00251473">
        <w:tab/>
        <w:t>unsigned int(8) inlineKeyValueBoxesPresent;</w:t>
      </w:r>
      <w:r w:rsidRPr="00251473">
        <w:br/>
        <w:t>}</w:t>
      </w:r>
    </w:p>
    <w:p w14:paraId="499246B3" w14:textId="77777777" w:rsidR="00A741D6" w:rsidRPr="00251473" w:rsidRDefault="00A741D6" w:rsidP="00A741D6">
      <w:pPr>
        <w:rPr>
          <w:lang w:val="en-GB"/>
        </w:rPr>
      </w:pPr>
      <w:r w:rsidRPr="00251473">
        <w:rPr>
          <w:lang w:val="en-GB"/>
        </w:rPr>
        <w:t>inlineKeyValueBoxesPresent is a Boolean integer that should be set to a non-zero value (the value 1 is preferred) if inline key/value boxes are known to be present or might be present in the access units associated with this sample entry.</w:t>
      </w:r>
    </w:p>
    <w:p w14:paraId="0BAF1D91" w14:textId="77777777" w:rsidR="00A741D6" w:rsidRPr="00251473" w:rsidRDefault="00A741D6" w:rsidP="00A741D6">
      <w:pPr>
        <w:rPr>
          <w:lang w:val="en-GB"/>
        </w:rPr>
      </w:pPr>
      <w:r w:rsidRPr="00251473">
        <w:rPr>
          <w:lang w:val="en-GB"/>
        </w:rPr>
        <w:t xml:space="preserve">If MetadataInlineKeysPresentBox is present but inlineKeyValueBoxesPresent is set to 0, access units should be treated as though no MetadataInlineKeysPresentBox is attached to the sample entry. Whether </w:t>
      </w:r>
      <w:r w:rsidRPr="00251473">
        <w:rPr>
          <w:lang w:val="en-GB"/>
        </w:rPr>
        <w:lastRenderedPageBreak/>
        <w:t>MetadataInlineKeysPresentBox is absent or inlineKeyValueBoxesPresent is set to 0, access unit metadata values having a local id of 0xFFFFFFFF should be ignored.</w:t>
      </w:r>
    </w:p>
    <w:p w14:paraId="580E03AA" w14:textId="77777777" w:rsidR="00A741D6" w:rsidRPr="00251473" w:rsidRDefault="00A741D6" w:rsidP="00A741D6">
      <w:pPr>
        <w:rPr>
          <w:lang w:val="en-GB"/>
        </w:rPr>
      </w:pPr>
      <w:r w:rsidRPr="00251473">
        <w:rPr>
          <w:lang w:val="en-GB"/>
        </w:rPr>
        <w:t>This approach allows a sample entry to reserve space for and include a MetadataInlineKeysPresentBox but to rewrite just the inlineKeyValueBoxesPresent field to 0 to signal there are no inline key/value boxes present.</w:t>
      </w:r>
    </w:p>
    <w:p w14:paraId="2CAF6F3E" w14:textId="77777777" w:rsidR="00A741D6" w:rsidRPr="00251473" w:rsidRDefault="00A741D6" w:rsidP="00A741D6">
      <w:pPr>
        <w:rPr>
          <w:lang w:val="en-GB"/>
        </w:rPr>
      </w:pPr>
      <w:r w:rsidRPr="00251473">
        <w:rPr>
          <w:lang w:val="en-GB"/>
        </w:rPr>
        <w:t>If all sample values include inline keys, a MetadataKeyTableBox shall still be present although it may be empty (i.e., it contains no MetadataKeyBoxes). It is also possible to have a combination of some known keys signaled in the MetadataKeyTableBox and some inline key/values signaled with a MetadataInlineKeysPresentBox.</w:t>
      </w:r>
    </w:p>
    <w:p w14:paraId="614B793C" w14:textId="77777777" w:rsidR="00A741D6" w:rsidRPr="00D92AB4" w:rsidRDefault="00A741D6" w:rsidP="00D92AB4">
      <w:pPr>
        <w:pStyle w:val="Heading3"/>
      </w:pPr>
      <w:r w:rsidRPr="00D92AB4">
        <w:t>Sample data item</w:t>
      </w:r>
    </w:p>
    <w:p w14:paraId="2776D93A" w14:textId="77777777" w:rsidR="00A741D6" w:rsidRPr="00251473" w:rsidRDefault="00A741D6" w:rsidP="00A741D6">
      <w:pPr>
        <w:rPr>
          <w:lang w:val="en-GB"/>
        </w:rPr>
      </w:pPr>
      <w:r w:rsidRPr="00251473">
        <w:rPr>
          <w:lang w:val="en-GB"/>
        </w:rPr>
        <w:t>If the access units associated with the BoxedMetadataSampleEntry contain inline key/value metadata, each inline item is carried in a box with a local_key_id of 0xFFFFFFFF and conforming to the type MetadataInlineKeyValueAUBox defined as:</w:t>
      </w:r>
    </w:p>
    <w:p w14:paraId="1578452A" w14:textId="77777777" w:rsidR="00A741D6" w:rsidRPr="00251473" w:rsidRDefault="00A741D6" w:rsidP="00A741D6">
      <w:pPr>
        <w:pStyle w:val="code"/>
      </w:pPr>
      <w:r w:rsidRPr="00251473">
        <w:t>aligned(8) class MetadataInlineKeyValueAUBox extends MetadataAUBox(0xFFFFFFFF) {</w:t>
      </w:r>
      <w:r w:rsidRPr="00251473">
        <w:br/>
      </w:r>
      <w:r w:rsidRPr="00251473">
        <w:tab/>
        <w:t xml:space="preserve">MetadataKeyBox inline_key; // local_key_id of ‘1key’ </w:t>
      </w:r>
      <w:r w:rsidRPr="00251473">
        <w:br/>
      </w:r>
      <w:r w:rsidRPr="00251473">
        <w:tab/>
        <w:t>MetadataAUBox inline_value; // local_key_id of ‘1val’</w:t>
      </w:r>
      <w:r w:rsidRPr="00251473">
        <w:br/>
        <w:t>}</w:t>
      </w:r>
    </w:p>
    <w:p w14:paraId="42020D7C" w14:textId="77777777" w:rsidR="00A741D6" w:rsidRPr="00251473" w:rsidRDefault="00A741D6" w:rsidP="00A741D6">
      <w:pPr>
        <w:rPr>
          <w:lang w:val="en-GB"/>
        </w:rPr>
      </w:pPr>
      <w:r w:rsidRPr="00251473">
        <w:rPr>
          <w:lang w:val="en-GB"/>
        </w:rPr>
        <w:t>inline_key is a MetadataKeyBox where local_key_id is set to ‘1key’ (for “one key”).</w:t>
      </w:r>
    </w:p>
    <w:p w14:paraId="63CC34D9" w14:textId="77777777" w:rsidR="00A741D6" w:rsidRPr="00251473" w:rsidRDefault="00A741D6" w:rsidP="00A741D6">
      <w:pPr>
        <w:rPr>
          <w:lang w:val="en-GB"/>
        </w:rPr>
      </w:pPr>
      <w:r w:rsidRPr="00251473">
        <w:rPr>
          <w:lang w:val="en-GB"/>
        </w:rPr>
        <w:t>inline_value is a MetadataAUBox where local_key_id is set to ‘1val’ (for “one value”).</w:t>
      </w:r>
    </w:p>
    <w:p w14:paraId="2C144AC4" w14:textId="77777777" w:rsidR="00A741D6" w:rsidRPr="00251473" w:rsidRDefault="00A741D6" w:rsidP="00A741D6">
      <w:pPr>
        <w:rPr>
          <w:lang w:val="en-GB"/>
        </w:rPr>
      </w:pPr>
      <w:r w:rsidRPr="00251473">
        <w:rPr>
          <w:lang w:val="en-GB"/>
        </w:rPr>
        <w:t>The MetadataInlineKeyValueAUBox can be viewed as a MetadataAUBox with two differences:</w:t>
      </w:r>
    </w:p>
    <w:p w14:paraId="21850431" w14:textId="77777777" w:rsidR="00A741D6" w:rsidRPr="00251473" w:rsidRDefault="00A741D6" w:rsidP="00547B4C">
      <w:pPr>
        <w:widowControl/>
        <w:numPr>
          <w:ilvl w:val="0"/>
          <w:numId w:val="6"/>
        </w:numPr>
        <w:spacing w:after="240"/>
        <w:rPr>
          <w:lang w:val="en-GB"/>
        </w:rPr>
      </w:pPr>
      <w:r w:rsidRPr="00251473">
        <w:rPr>
          <w:lang w:val="en-GB"/>
        </w:rPr>
        <w:t>It is a container box carrying two boxes, one a MetadataKeyBox holding the key and the other a MetadataAUBox holding the value for the metadata item.</w:t>
      </w:r>
    </w:p>
    <w:p w14:paraId="06FE8E1E" w14:textId="77777777" w:rsidR="00A741D6" w:rsidRPr="00251473" w:rsidRDefault="00A741D6" w:rsidP="00547B4C">
      <w:pPr>
        <w:widowControl/>
        <w:numPr>
          <w:ilvl w:val="0"/>
          <w:numId w:val="6"/>
        </w:numPr>
        <w:spacing w:after="240"/>
        <w:rPr>
          <w:lang w:val="en-GB"/>
        </w:rPr>
      </w:pPr>
      <w:r w:rsidRPr="00251473">
        <w:rPr>
          <w:lang w:val="en-GB"/>
        </w:rPr>
        <w:t>It has a local_key_id (or box type) with the special value 0xFFFFFFFF. All inline key/value boxes share this special local_key_id of 0xFFFFFFFF regardless of the contained value’s key.</w:t>
      </w:r>
    </w:p>
    <w:p w14:paraId="6E9EBEDB" w14:textId="77777777" w:rsidR="00A741D6" w:rsidRPr="00251473" w:rsidRDefault="00A741D6" w:rsidP="00A741D6">
      <w:pPr>
        <w:rPr>
          <w:lang w:val="en-GB"/>
        </w:rPr>
      </w:pPr>
      <w:r w:rsidRPr="00251473">
        <w:rPr>
          <w:lang w:val="en-GB"/>
        </w:rPr>
        <w:t>Because a MetadataInlineKeyValueAUBox carries both the key and the value using that key, this box alone is sufficient to carry what would otherwise require a MetadataAUBox and an associated BoxedMetadataSampleEntry with a MetadataKeyTableBox having the same local_key_id as the MetadataAUBox. This allows any non-inline key and associated value to be converted to an inline key/value box. The reverse transform (inline key/value box to non-inline value and sample entry) is possible, too.</w:t>
      </w:r>
    </w:p>
    <w:p w14:paraId="5B0CCCF8" w14:textId="77777777" w:rsidR="00A741D6" w:rsidRPr="00251473" w:rsidRDefault="00A741D6" w:rsidP="00A741D6">
      <w:pPr>
        <w:rPr>
          <w:lang w:val="en-GB"/>
        </w:rPr>
      </w:pPr>
      <w:r w:rsidRPr="00251473">
        <w:rPr>
          <w:lang w:val="en-GB"/>
        </w:rPr>
        <w:t>While possible, writing a MetadataInlineKeyValueAUBox declaring a key that’s also declared within the MetadataKeyTableBox (i.e., it carries a duplicate MetadataKeyBox) is strongly discouraged. The presence of a MetadataInlineKeysPresentBox signaling the presence of inline keys defeats optimizations that are possible when all available keys are declared within the MetadataKeyTableBox and no inline keys are used. Using inline keys should be reserved for cases when the keys to be written cannot be known at the time the sample entry is constructed. Section xx also discusses the use of inline keys.</w:t>
      </w:r>
    </w:p>
    <w:p w14:paraId="15203836" w14:textId="77777777" w:rsidR="00A741D6" w:rsidRPr="00D92AB4" w:rsidRDefault="00A741D6" w:rsidP="00D92AB4">
      <w:pPr>
        <w:pStyle w:val="Heading2"/>
      </w:pPr>
      <w:r w:rsidRPr="00D92AB4">
        <w:lastRenderedPageBreak/>
        <w:t>Using sample groups to optimize key searches</w:t>
      </w:r>
    </w:p>
    <w:p w14:paraId="10193B99" w14:textId="77777777" w:rsidR="00A741D6" w:rsidRPr="00D92AB4" w:rsidRDefault="00A741D6" w:rsidP="00D92AB4">
      <w:pPr>
        <w:pStyle w:val="Heading3"/>
      </w:pPr>
      <w:r w:rsidRPr="00D92AB4">
        <w:t>General</w:t>
      </w:r>
    </w:p>
    <w:p w14:paraId="3310171A" w14:textId="77777777" w:rsidR="00A741D6" w:rsidRPr="00251473" w:rsidRDefault="00A741D6" w:rsidP="00A741D6">
      <w:pPr>
        <w:rPr>
          <w:lang w:val="en-GB"/>
        </w:rPr>
      </w:pPr>
      <w:r w:rsidRPr="00251473">
        <w:rPr>
          <w:lang w:val="en-GB"/>
        </w:rPr>
        <w:t>This section describes an optional mechanism to optimize searches for metadata track access units containing particular key/value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B5314F8" w14:textId="77777777" w:rsidR="00A741D6" w:rsidRPr="00251473" w:rsidRDefault="00A741D6" w:rsidP="00A741D6">
      <w:pPr>
        <w:rPr>
          <w:lang w:val="en-GB"/>
        </w:rPr>
      </w:pPr>
      <w:r w:rsidRPr="00251473">
        <w:rPr>
          <w:lang w:val="en-GB"/>
        </w:rPr>
        <w:t>If inline key/value boxes are used, the mechanism described here can be used to locate those access units with inline key/value boxes. This can be useful in limiting the scan for metadata items with keys only found in inline key/value boxes.</w:t>
      </w:r>
    </w:p>
    <w:p w14:paraId="0D581D60" w14:textId="77777777" w:rsidR="00A741D6" w:rsidRPr="00251473" w:rsidRDefault="00A741D6" w:rsidP="00A741D6">
      <w:pPr>
        <w:rPr>
          <w:lang w:val="en-GB"/>
        </w:rPr>
      </w:pPr>
      <w:r w:rsidRPr="00251473">
        <w:rPr>
          <w:lang w:val="en-GB"/>
        </w:rPr>
        <w:t>The following subsections describe the details.</w:t>
      </w:r>
    </w:p>
    <w:p w14:paraId="086BB6F5" w14:textId="77777777" w:rsidR="00A741D6" w:rsidRPr="00D92AB4" w:rsidRDefault="00A741D6" w:rsidP="00D92AB4">
      <w:pPr>
        <w:pStyle w:val="Heading3"/>
      </w:pPr>
      <w:r w:rsidRPr="00D92AB4">
        <w:t>Sample group overview</w:t>
      </w:r>
    </w:p>
    <w:p w14:paraId="275688A2" w14:textId="77777777" w:rsidR="00A741D6" w:rsidRPr="00251473" w:rsidRDefault="00A741D6" w:rsidP="00A741D6">
      <w:pPr>
        <w:rPr>
          <w:lang w:val="en-GB"/>
        </w:rPr>
      </w:pPr>
      <w:r w:rsidRPr="00251473">
        <w:rPr>
          <w:lang w:val="en-GB"/>
        </w:rPr>
        <w:t>A metadata track conforming to this specification may optionally make use of the SampleGroupDescriptionBox and SampleToGroupBox constructs to optimize searching for access units containing particular keys or inline keys. This can be characterized as having a ‘key search sample group.’</w:t>
      </w:r>
    </w:p>
    <w:p w14:paraId="3DC46819" w14:textId="77777777" w:rsidR="00A741D6" w:rsidRPr="00D92AB4" w:rsidRDefault="00A741D6" w:rsidP="00D92AB4">
      <w:pPr>
        <w:pStyle w:val="Heading3"/>
      </w:pPr>
      <w:r w:rsidRPr="00D92AB4">
        <w:t>Optimizing search with a sample group</w:t>
      </w:r>
    </w:p>
    <w:p w14:paraId="32DA583B" w14:textId="77777777" w:rsidR="00A741D6" w:rsidRPr="00251473" w:rsidRDefault="00A741D6" w:rsidP="00A741D6">
      <w:pPr>
        <w:rPr>
          <w:lang w:val="en-GB"/>
        </w:rPr>
      </w:pPr>
      <w:r w:rsidRPr="00251473">
        <w:rPr>
          <w:lang w:val="en-GB"/>
        </w:rPr>
        <w:t xml:space="preserve">In a metadata track containing one or more sample entries, the </w:t>
      </w:r>
      <w:proofErr w:type="gramStart"/>
      <w:r w:rsidRPr="00251473">
        <w:rPr>
          <w:lang w:val="en-GB"/>
        </w:rPr>
        <w:t>MetadataKeyTableBox(</w:t>
      </w:r>
      <w:proofErr w:type="gramEnd"/>
      <w:r w:rsidRPr="00251473">
        <w:rPr>
          <w:lang w:val="en-GB"/>
        </w:rPr>
        <w:t xml:space="preserve">) in the BoxedMetadataSampleEntry can be used to determine possible keys present in the track’s AUs. If a key is not present in the </w:t>
      </w:r>
      <w:proofErr w:type="gramStart"/>
      <w:r w:rsidRPr="00251473">
        <w:rPr>
          <w:lang w:val="en-GB"/>
        </w:rPr>
        <w:t>MetadataKeyTableBox(</w:t>
      </w:r>
      <w:proofErr w:type="gramEnd"/>
      <w:r w:rsidRPr="00251473">
        <w:rPr>
          <w:lang w:val="en-GB"/>
        </w:rPr>
        <w:t>), it is known that the key doesn’t exist in any AUs. It doesn’t however indicate which samples have particular keys (and associated values). Therefore, to determine which metadata keys are present in the track requires an exhaustive search of AUs (associated with that sample entry) in the metadata track.</w:t>
      </w:r>
    </w:p>
    <w:p w14:paraId="7D779E68" w14:textId="77777777" w:rsidR="00A741D6" w:rsidRPr="00251473" w:rsidRDefault="00A741D6" w:rsidP="00A741D6">
      <w:pPr>
        <w:rPr>
          <w:lang w:val="en-GB"/>
        </w:rPr>
      </w:pPr>
      <w:r w:rsidRPr="00251473">
        <w:rPr>
          <w:lang w:val="en-GB"/>
        </w:rPr>
        <w:t>While it would be possible to create a track with sample entries for each combination of keys present in the track and only associate the samples with that combination with the particular sample entry, having many sample entries may not be ideal or easily done. An alternative (described here) is to define a new kind of sample group that indicates the keys present in each AU.</w:t>
      </w:r>
    </w:p>
    <w:p w14:paraId="7104E6DA" w14:textId="77777777" w:rsidR="00A741D6" w:rsidRPr="00251473" w:rsidRDefault="00A741D6" w:rsidP="00A741D6">
      <w:pPr>
        <w:rPr>
          <w:lang w:val="en-GB"/>
        </w:rPr>
      </w:pPr>
      <w:r w:rsidRPr="00251473">
        <w:rPr>
          <w:lang w:val="en-GB"/>
        </w:rPr>
        <w:t>The new sample group consists of a SampleGroupDescriptionBox holding a new group description for each new combination of keys present in AUs. If all AUs consist of the same four keys, for example, there would be one group description with these four keys. If the set of keys varied, there need only be as many descriptions as there are different sets of keys present in AUs.</w:t>
      </w:r>
    </w:p>
    <w:p w14:paraId="641928C3" w14:textId="77777777" w:rsidR="00A741D6" w:rsidRPr="00251473" w:rsidRDefault="00A741D6" w:rsidP="00A741D6">
      <w:pPr>
        <w:rPr>
          <w:lang w:val="en-GB"/>
        </w:rPr>
      </w:pPr>
      <w:r w:rsidRPr="00251473">
        <w:rPr>
          <w:lang w:val="en-GB"/>
        </w:rPr>
        <w:t xml:space="preserve">A client looking for AUs with a particular key (or keys) would first consult the sample entry (or sample entries if there are more than one) and determine if the key is present in the set of possible keys (via </w:t>
      </w:r>
      <w:proofErr w:type="gramStart"/>
      <w:r w:rsidRPr="00251473">
        <w:rPr>
          <w:lang w:val="en-GB"/>
        </w:rPr>
        <w:t>MetadataKeyTableBox(</w:t>
      </w:r>
      <w:proofErr w:type="gramEnd"/>
      <w:r w:rsidRPr="00251473">
        <w:rPr>
          <w:lang w:val="en-GB"/>
        </w:rPr>
        <w:t xml:space="preserve">)). If this succeeds, the client would check if the optional sample group exists, and finding this to be the case, the client would walk through the SampleToGroupBox checking if the corresponding sample group description contains the key. As these operations require only information present in the </w:t>
      </w:r>
      <w:proofErr w:type="gramStart"/>
      <w:r w:rsidRPr="00251473">
        <w:rPr>
          <w:lang w:val="en-GB"/>
        </w:rPr>
        <w:t>MovieBox(</w:t>
      </w:r>
      <w:proofErr w:type="gramEnd"/>
      <w:r w:rsidRPr="00251473">
        <w:rPr>
          <w:lang w:val="en-GB"/>
        </w:rPr>
        <w:t>), direct reading and processing of AUs is unnecessary.</w:t>
      </w:r>
    </w:p>
    <w:p w14:paraId="343DAC83" w14:textId="77777777" w:rsidR="00A741D6" w:rsidRPr="00251473" w:rsidRDefault="00A741D6" w:rsidP="00A741D6">
      <w:pPr>
        <w:ind w:left="720"/>
        <w:rPr>
          <w:sz w:val="20"/>
          <w:lang w:val="en-GB"/>
        </w:rPr>
      </w:pPr>
      <w:r w:rsidRPr="00251473">
        <w:rPr>
          <w:sz w:val="20"/>
          <w:lang w:val="en-GB"/>
        </w:rPr>
        <w:t xml:space="preserve">NOTE: While “key” is used here as being present in the sample group description, an equivalent, more </w:t>
      </w:r>
      <w:r w:rsidRPr="00251473">
        <w:rPr>
          <w:sz w:val="20"/>
          <w:lang w:val="en-GB"/>
        </w:rPr>
        <w:lastRenderedPageBreak/>
        <w:t>compact identifier is used.</w:t>
      </w:r>
    </w:p>
    <w:p w14:paraId="3D0FF81B" w14:textId="77777777" w:rsidR="00A741D6" w:rsidRPr="00D92AB4" w:rsidRDefault="00A741D6" w:rsidP="00D92AB4">
      <w:pPr>
        <w:pStyle w:val="Heading3"/>
      </w:pPr>
      <w:r w:rsidRPr="00D92AB4">
        <w:t>The keysearch sample group</w:t>
      </w:r>
    </w:p>
    <w:p w14:paraId="28ADE778" w14:textId="77777777" w:rsidR="00A741D6" w:rsidRPr="00251473" w:rsidRDefault="00A741D6" w:rsidP="00A741D6">
      <w:pPr>
        <w:rPr>
          <w:lang w:val="en-GB"/>
        </w:rPr>
      </w:pPr>
      <w:r w:rsidRPr="00251473">
        <w:rPr>
          <w:lang w:val="en-GB"/>
        </w:rPr>
        <w:t>For this specification, an optional sample group known as a “key search sample group” is defined. It consists of SampleGroupDescriptionBox and SampleToGroupBox having the grouping type ‘keyp’.</w:t>
      </w:r>
    </w:p>
    <w:p w14:paraId="3295C142" w14:textId="77777777" w:rsidR="00A741D6" w:rsidRPr="00251473" w:rsidRDefault="00A741D6" w:rsidP="00A741D6">
      <w:pPr>
        <w:rPr>
          <w:lang w:val="en-GB"/>
        </w:rPr>
      </w:pPr>
      <w:r w:rsidRPr="00251473">
        <w:rPr>
          <w:lang w:val="en-GB"/>
        </w:rPr>
        <w:t>The SampleGroupDescriptionBox will contain variable-sized SampleGroupDescriptionEntries, each of type MetadataKeySearchGroupEntry. MetadataKeySearchGroupEntry is defined as:</w:t>
      </w:r>
    </w:p>
    <w:p w14:paraId="3623D293" w14:textId="77777777" w:rsidR="00A741D6" w:rsidRPr="00251473" w:rsidRDefault="00A741D6" w:rsidP="00A741D6">
      <w:pPr>
        <w:pStyle w:val="code"/>
        <w:rPr>
          <w:sz w:val="22"/>
          <w:szCs w:val="22"/>
        </w:rPr>
      </w:pPr>
      <w:r w:rsidRPr="00251473">
        <w:t>class MetadataKeySearchGroupEntry() extends SampleGroupDescriptionEntry (‘keyp’) {</w:t>
      </w:r>
      <w:r w:rsidRPr="00251473">
        <w:br/>
      </w:r>
      <w:r w:rsidRPr="00251473">
        <w:tab/>
        <w:t>unsigned int(32) entry_count;</w:t>
      </w:r>
      <w:r w:rsidRPr="00251473">
        <w:br/>
      </w:r>
      <w:r w:rsidRPr="00251473">
        <w:tab/>
        <w:t xml:space="preserve">unsigned int(32) local_key_ids_array[entry_count]; </w:t>
      </w:r>
      <w:r w:rsidRPr="00251473">
        <w:br/>
        <w:t>}</w:t>
      </w:r>
    </w:p>
    <w:p w14:paraId="175223D4" w14:textId="77777777" w:rsidR="00A741D6" w:rsidRPr="00251473" w:rsidRDefault="00A741D6" w:rsidP="00A741D6">
      <w:pPr>
        <w:rPr>
          <w:lang w:val="en-GB"/>
        </w:rPr>
      </w:pPr>
      <w:r w:rsidRPr="00251473">
        <w:rPr>
          <w:lang w:val="en-GB"/>
        </w:rPr>
        <w:t>entry_count is a 32-bit unsigned integer holding the number local key ids that follow in local_key_ids_</w:t>
      </w:r>
      <w:proofErr w:type="gramStart"/>
      <w:r w:rsidRPr="00251473">
        <w:rPr>
          <w:lang w:val="en-GB"/>
        </w:rPr>
        <w:t>array[</w:t>
      </w:r>
      <w:proofErr w:type="gramEnd"/>
      <w:r w:rsidRPr="00251473">
        <w:rPr>
          <w:lang w:val="en-GB"/>
        </w:rPr>
        <w:t>].</w:t>
      </w:r>
    </w:p>
    <w:p w14:paraId="45352800" w14:textId="77777777" w:rsidR="00A741D6" w:rsidRPr="00251473" w:rsidRDefault="00A741D6" w:rsidP="00A741D6">
      <w:pPr>
        <w:rPr>
          <w:lang w:val="en-GB"/>
        </w:rPr>
      </w:pPr>
      <w:r w:rsidRPr="00251473">
        <w:rPr>
          <w:lang w:val="en-GB"/>
        </w:rPr>
        <w:t xml:space="preserve">local_key_ids_array is an array of 32-bit integers corresponding to the local_key_id field used in the associated </w:t>
      </w:r>
      <w:proofErr w:type="gramStart"/>
      <w:r w:rsidRPr="00251473">
        <w:rPr>
          <w:lang w:val="en-GB"/>
        </w:rPr>
        <w:t>MetadataKeyTableBox(</w:t>
      </w:r>
      <w:proofErr w:type="gramEnd"/>
      <w:r w:rsidRPr="00251473">
        <w:rPr>
          <w:lang w:val="en-GB"/>
        </w:rPr>
        <w:t>) and the local key ids used in associated metadata track access units. A value of 0 is reserved and can be used to mark an array entry as absent. A value of 0xFFFFFFFF indicates the associated access units all contain one or more inline key/value boxes.</w:t>
      </w:r>
    </w:p>
    <w:p w14:paraId="234C5361" w14:textId="77777777" w:rsidR="00A741D6" w:rsidRPr="00251473" w:rsidRDefault="00A741D6" w:rsidP="00A741D6">
      <w:pPr>
        <w:rPr>
          <w:lang w:val="en-GB"/>
        </w:rPr>
      </w:pPr>
      <w:r w:rsidRPr="00251473">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42277FBD" w14:textId="77777777" w:rsidR="00A741D6" w:rsidRPr="00251473" w:rsidRDefault="00A741D6" w:rsidP="00A741D6">
      <w:pPr>
        <w:rPr>
          <w:lang w:val="en-GB"/>
        </w:rPr>
      </w:pPr>
      <w:r w:rsidRPr="00251473">
        <w:rPr>
          <w:lang w:val="en-GB"/>
        </w:rPr>
        <w:t>Each key in use is signaled by using the 32-bit integer value of the local_key_id field associated with the MetadataKeyTableBox entry. This local key id is also used in access units as the type of Box holding the corresponding value.</w:t>
      </w:r>
    </w:p>
    <w:p w14:paraId="005C44CA" w14:textId="77777777" w:rsidR="00A741D6" w:rsidRPr="00251473" w:rsidRDefault="00A741D6" w:rsidP="00A741D6">
      <w:pPr>
        <w:rPr>
          <w:lang w:val="en-GB"/>
        </w:rPr>
      </w:pPr>
      <w:r w:rsidRPr="00251473">
        <w:rPr>
          <w:lang w:val="en-GB"/>
        </w:rPr>
        <w:t>If two samples differ in the keys present, they cannot share the same sample group description. A sample group description for each combination should be created.</w:t>
      </w:r>
    </w:p>
    <w:p w14:paraId="6EC7A5AA" w14:textId="77777777" w:rsidR="00A741D6" w:rsidRPr="00251473" w:rsidRDefault="00A741D6" w:rsidP="00A741D6">
      <w:pPr>
        <w:ind w:left="720"/>
        <w:rPr>
          <w:sz w:val="20"/>
          <w:lang w:val="en-GB"/>
        </w:rPr>
      </w:pPr>
      <w:r w:rsidRPr="00251473">
        <w:rPr>
          <w:sz w:val="20"/>
          <w:lang w:val="en-GB"/>
        </w:rPr>
        <w:t>NOTE 1</w:t>
      </w:r>
      <w:r w:rsidRPr="00251473">
        <w:rPr>
          <w:sz w:val="20"/>
          <w:lang w:val="en-GB"/>
        </w:rPr>
        <w:tab/>
        <w:t>While not strictly required, it is recommended that the order of local_key_ids be the same as the order of local key ids in the MetadataKeyTableBox of the sample entry. This can be followed by 0xFFFFFFFF if there is an inline key present. This prevents group descriptions with the same set of keys but differing only in key order from creating multiple, trivially different sample group descriptions.</w:t>
      </w:r>
    </w:p>
    <w:p w14:paraId="7C2B5202" w14:textId="77777777" w:rsidR="00A741D6" w:rsidRPr="00251473" w:rsidRDefault="00A741D6" w:rsidP="00A741D6">
      <w:pPr>
        <w:ind w:left="720"/>
        <w:rPr>
          <w:sz w:val="20"/>
          <w:lang w:val="en-GB"/>
        </w:rPr>
      </w:pPr>
      <w:r w:rsidRPr="00251473">
        <w:rPr>
          <w:sz w:val="20"/>
          <w:lang w:val="en-GB"/>
        </w:rPr>
        <w:t>NOTE 2</w:t>
      </w:r>
      <w:r w:rsidRPr="00251473">
        <w:rPr>
          <w:sz w:val="20"/>
          <w:lang w:val="en-GB"/>
        </w:rPr>
        <w:tab/>
        <w:t>There is no relationship between the order of keys in the MetadataKeySearchGroupEntry and the order of values for those keys in the associated access unit(s).</w:t>
      </w:r>
    </w:p>
    <w:p w14:paraId="24F60A7E" w14:textId="77777777" w:rsidR="00A741D6" w:rsidRPr="00251473" w:rsidRDefault="00A741D6" w:rsidP="00A741D6">
      <w:pPr>
        <w:rPr>
          <w:lang w:val="en-GB"/>
        </w:rPr>
      </w:pPr>
      <w:r w:rsidRPr="00251473">
        <w:rPr>
          <w:lang w:val="en-GB"/>
        </w:rPr>
        <w:t>A version 0 SampleGroupDescriptionBox should not be used.</w:t>
      </w:r>
    </w:p>
    <w:p w14:paraId="0DFD4FAE" w14:textId="77777777" w:rsidR="00A741D6" w:rsidRPr="00251473" w:rsidRDefault="00A741D6" w:rsidP="00A741D6">
      <w:pPr>
        <w:rPr>
          <w:lang w:val="en-GB"/>
        </w:rPr>
      </w:pPr>
      <w:r w:rsidRPr="00251473">
        <w:rPr>
          <w:lang w:val="en-GB"/>
        </w:rPr>
        <w:t>Finally, if a sample group spans multiple sample entries with different sets of keys, the local key ids present in the sample entries spanned must be compatible (i.e., the local_key_id must be present in each MetadataKeyTableBox and the corresponding key table entry must be the same). An easy way to accomplish this is not to have samples from different sample entries share the same MetadataKeySearchGroupEntry.</w:t>
      </w:r>
    </w:p>
    <w:p w14:paraId="49E679C3" w14:textId="77777777" w:rsidR="00A741D6" w:rsidRPr="00D92AB4" w:rsidRDefault="00A741D6" w:rsidP="00D92AB4">
      <w:pPr>
        <w:pStyle w:val="Heading2"/>
      </w:pPr>
      <w:r w:rsidRPr="00D92AB4">
        <w:lastRenderedPageBreak/>
        <w:t>Structurally dependent metadata</w:t>
      </w:r>
    </w:p>
    <w:p w14:paraId="29DA067B" w14:textId="77777777" w:rsidR="00A741D6" w:rsidRPr="00D92AB4" w:rsidRDefault="00A741D6" w:rsidP="00D92AB4">
      <w:pPr>
        <w:pStyle w:val="Heading3"/>
      </w:pPr>
      <w:r w:rsidRPr="00D92AB4">
        <w:t>General</w:t>
      </w:r>
    </w:p>
    <w:p w14:paraId="2C3771F4" w14:textId="77777777" w:rsidR="00A741D6" w:rsidRPr="00251473" w:rsidRDefault="00A741D6" w:rsidP="00A741D6">
      <w:pPr>
        <w:rPr>
          <w:lang w:val="en-GB"/>
        </w:rPr>
      </w:pPr>
      <w:r w:rsidRPr="00251473">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‘cdep’. The ‘cdep’ track-reference should be used in addition to the ‘cdsc’ track reference because the ‘cdep’ track-reference’s purpose is to indicate tracks needing attention if another track is transformed (e.g., a video track being scaled or cropped during a reencode to a new file where the metadata will also be copied). Tracks having a ‘cdsc’ track-reference without a ‘cdep’ track-reference can be passed through directly so long as there are no other conditions restricting pass-through. Metadata tracks having a ‘cdep’ track-reference may also need to have metadata items transformed or deleted due to the change in the other track (e.g., the video track).</w:t>
      </w:r>
    </w:p>
    <w:p w14:paraId="661B6C3D" w14:textId="77777777" w:rsidR="00A741D6" w:rsidRPr="00D92AB4" w:rsidRDefault="00A741D6" w:rsidP="00D92AB4">
      <w:pPr>
        <w:pStyle w:val="Heading3"/>
      </w:pPr>
      <w:r w:rsidRPr="00D92AB4">
        <w:t>MetadataStructuralDependencyBox</w:t>
      </w:r>
    </w:p>
    <w:p w14:paraId="45144EC1" w14:textId="77777777" w:rsidR="00A741D6" w:rsidRPr="00251473" w:rsidRDefault="00A741D6" w:rsidP="00A741D6">
      <w:pPr>
        <w:rPr>
          <w:lang w:val="en-GB"/>
        </w:rPr>
      </w:pPr>
      <w:r w:rsidRPr="00251473">
        <w:rPr>
          <w:lang w:val="en-GB"/>
        </w:rPr>
        <w:t xml:space="preserve">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w:t>
      </w:r>
      <w:proofErr w:type="gramStart"/>
      <w:r w:rsidRPr="00251473">
        <w:rPr>
          <w:lang w:val="en-GB"/>
        </w:rPr>
        <w:t>MetadataStructuralDependencyBox(</w:t>
      </w:r>
      <w:proofErr w:type="gramEnd"/>
      <w:r w:rsidRPr="00251473">
        <w:rPr>
          <w:lang w:val="en-GB"/>
        </w:rPr>
        <w:t>) should be present in MetadataKeyBox() for such metadata items.</w:t>
      </w:r>
    </w:p>
    <w:p w14:paraId="371E1FD9" w14:textId="77777777" w:rsidR="00A741D6" w:rsidRPr="00251473" w:rsidRDefault="00A741D6" w:rsidP="00A741D6">
      <w:pPr>
        <w:rPr>
          <w:lang w:val="en-GB"/>
        </w:rPr>
      </w:pPr>
      <w:r w:rsidRPr="00251473">
        <w:rPr>
          <w:lang w:val="en-GB"/>
        </w:rPr>
        <w:t>The metadata track should also have a ‘cdep’ track reference to the other track upon which values are structurally dependent. This reference is used to determine which metadata tracks might need attention if the target track is manipulated.</w:t>
      </w:r>
    </w:p>
    <w:p w14:paraId="19B8AA97" w14:textId="77777777" w:rsidR="00A741D6" w:rsidRPr="00251473" w:rsidRDefault="00A741D6" w:rsidP="00A741D6">
      <w:pPr>
        <w:rPr>
          <w:lang w:val="en-GB"/>
        </w:rPr>
      </w:pPr>
      <w:r w:rsidRPr="00251473">
        <w:rPr>
          <w:lang w:val="en-GB"/>
        </w:rPr>
        <w:t>If the other track is transformed, currently one of three things can occur to the dependent metadata items:</w:t>
      </w:r>
    </w:p>
    <w:p w14:paraId="5C7525C4" w14:textId="77777777" w:rsidR="00A741D6" w:rsidRPr="00251473" w:rsidRDefault="00A741D6" w:rsidP="00547B4C">
      <w:pPr>
        <w:widowControl/>
        <w:numPr>
          <w:ilvl w:val="1"/>
          <w:numId w:val="6"/>
        </w:numPr>
        <w:spacing w:after="240"/>
        <w:rPr>
          <w:lang w:val="en-GB"/>
        </w:rPr>
      </w:pPr>
      <w:r w:rsidRPr="00251473">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1536B1EA" w14:textId="77777777" w:rsidR="00A741D6" w:rsidRPr="00251473" w:rsidRDefault="00A741D6" w:rsidP="00547B4C">
      <w:pPr>
        <w:widowControl/>
        <w:numPr>
          <w:ilvl w:val="1"/>
          <w:numId w:val="6"/>
        </w:numPr>
        <w:spacing w:after="240"/>
        <w:rPr>
          <w:lang w:val="en-GB"/>
        </w:rPr>
      </w:pPr>
      <w:r w:rsidRPr="00251473">
        <w:rPr>
          <w:lang w:val="en-GB"/>
        </w:rPr>
        <w:t xml:space="preserve">If the values cannot be transformed, the metadata item can be deleted by removing the </w:t>
      </w:r>
      <w:proofErr w:type="gramStart"/>
      <w:r w:rsidRPr="00251473">
        <w:rPr>
          <w:lang w:val="en-GB"/>
        </w:rPr>
        <w:t>MetadataKeyBox(</w:t>
      </w:r>
      <w:proofErr w:type="gramEnd"/>
      <w:r w:rsidRPr="00251473">
        <w:rPr>
          <w:lang w:val="en-GB"/>
        </w:rPr>
        <w:t>) from the MetadataKeyTableBox() (i.e., setting the local id to 0 and optionally removing the MetadataKeyBox()) and optionally removing metadata values from associated access units. Again, this will typically be limited to being performed in a process that reads the source movie and writes a new one. This removal should be avoided if possible but is available for cases where the transform is not understood, the metadata values are not understood, or the change cannot be applied to understood values.</w:t>
      </w:r>
    </w:p>
    <w:p w14:paraId="6E540C16" w14:textId="77777777" w:rsidR="00A741D6" w:rsidRPr="00251473" w:rsidRDefault="00A741D6" w:rsidP="00547B4C">
      <w:pPr>
        <w:widowControl/>
        <w:numPr>
          <w:ilvl w:val="1"/>
          <w:numId w:val="6"/>
        </w:numPr>
        <w:spacing w:after="240"/>
        <w:rPr>
          <w:lang w:val="en-GB"/>
        </w:rPr>
      </w:pPr>
      <w:r w:rsidRPr="00251473">
        <w:rPr>
          <w:lang w:val="en-GB"/>
        </w:rPr>
        <w:t xml:space="preserve">Another option is to mark the structurally dependent value as invalid without rewriting access units or deleting the metdata item from the key table. This allows the presence </w:t>
      </w:r>
      <w:r w:rsidRPr="00251473">
        <w:rPr>
          <w:lang w:val="en-GB"/>
        </w:rPr>
        <w:lastRenderedPageBreak/>
        <w:t>of metadata items known to have become invalid. Clients reading structurally dependent but invalid items may choose to ignore these or do whatever they see fit. They should not treat them as valid.</w:t>
      </w:r>
    </w:p>
    <w:p w14:paraId="29609D08" w14:textId="77777777" w:rsidR="00A741D6" w:rsidRPr="00251473" w:rsidRDefault="00A741D6" w:rsidP="00A741D6">
      <w:pPr>
        <w:rPr>
          <w:lang w:val="en-GB"/>
        </w:rPr>
      </w:pPr>
      <w:r w:rsidRPr="00251473">
        <w:rPr>
          <w:lang w:val="en-GB"/>
        </w:rPr>
        <w:t xml:space="preserve">The </w:t>
      </w:r>
      <w:proofErr w:type="gramStart"/>
      <w:r w:rsidRPr="00251473">
        <w:rPr>
          <w:lang w:val="en-GB"/>
        </w:rPr>
        <w:t>MetadataStructuralDependencyBox(</w:t>
      </w:r>
      <w:proofErr w:type="gramEnd"/>
      <w:r w:rsidRPr="00251473">
        <w:rPr>
          <w:lang w:val="en-GB"/>
        </w:rPr>
        <w:t>) is a Box with this definition:</w:t>
      </w:r>
    </w:p>
    <w:p w14:paraId="7A750B41" w14:textId="77777777" w:rsidR="00A741D6" w:rsidRPr="00251473" w:rsidRDefault="00A741D6" w:rsidP="00A741D6">
      <w:pPr>
        <w:pStyle w:val="code"/>
        <w:rPr>
          <w:sz w:val="22"/>
          <w:szCs w:val="22"/>
        </w:rPr>
      </w:pPr>
      <w:r w:rsidRPr="00251473">
        <w:t xml:space="preserve">aligned(8) class MetadataStructualDependencyBox extends Box('sdpd') { </w:t>
      </w:r>
      <w:r w:rsidRPr="00251473">
        <w:br/>
      </w:r>
      <w:r w:rsidRPr="00251473">
        <w:tab/>
        <w:t>MetadataStructuralDependencyInfoBox info;</w:t>
      </w:r>
      <w:r w:rsidRPr="00251473">
        <w:br/>
        <w:t>}</w:t>
      </w:r>
    </w:p>
    <w:p w14:paraId="773DA429" w14:textId="77777777" w:rsidR="00A741D6" w:rsidRPr="00251473" w:rsidRDefault="00A741D6" w:rsidP="00A741D6">
      <w:pPr>
        <w:rPr>
          <w:lang w:val="en-GB"/>
        </w:rPr>
      </w:pPr>
      <w:r w:rsidRPr="00251473">
        <w:rPr>
          <w:lang w:val="en-GB"/>
        </w:rPr>
        <w:t>MetadataStructuralDependencyInfoBox is a FullBox having one currently defined flag value. This flag can be used to mark a key table entry as invalid under the structural dependency.</w:t>
      </w:r>
    </w:p>
    <w:p w14:paraId="12CFBA4C" w14:textId="77777777" w:rsidR="00A741D6" w:rsidRPr="00251473" w:rsidRDefault="00A741D6" w:rsidP="00A741D6">
      <w:pPr>
        <w:rPr>
          <w:lang w:val="en-GB"/>
        </w:rPr>
      </w:pPr>
      <w:r w:rsidRPr="00251473">
        <w:rPr>
          <w:lang w:val="en-GB"/>
        </w:rPr>
        <w:t>Other children boxes may be introduced in the future.</w:t>
      </w:r>
    </w:p>
    <w:p w14:paraId="462AC3C2" w14:textId="77777777" w:rsidR="00A741D6" w:rsidRPr="00251473" w:rsidRDefault="00A741D6" w:rsidP="00A741D6">
      <w:pPr>
        <w:rPr>
          <w:lang w:val="en-GB"/>
        </w:rPr>
      </w:pPr>
      <w:r w:rsidRPr="00251473">
        <w:rPr>
          <w:lang w:val="en-GB"/>
        </w:rPr>
        <w:t>The MetadataStructuralDependencyInfoBox is a FullBox with this definition:</w:t>
      </w:r>
    </w:p>
    <w:p w14:paraId="71A4D49F" w14:textId="77777777" w:rsidR="00A741D6" w:rsidRPr="00251473" w:rsidRDefault="00A741D6" w:rsidP="00A741D6">
      <w:pPr>
        <w:pStyle w:val="code"/>
        <w:rPr>
          <w:sz w:val="22"/>
          <w:szCs w:val="22"/>
        </w:rPr>
      </w:pPr>
      <w:r w:rsidRPr="00251473">
        <w:t xml:space="preserve">aligned(8) class MetadataStructualDependencyInfoBox </w:t>
      </w:r>
      <w:r w:rsidRPr="00251473">
        <w:br/>
      </w:r>
      <w:r w:rsidRPr="00251473">
        <w:tab/>
        <w:t>extends FullBox('sdpi', 0, flags) {</w:t>
      </w:r>
      <w:r w:rsidRPr="00251473">
        <w:br/>
        <w:t>};</w:t>
      </w:r>
    </w:p>
    <w:p w14:paraId="5B7DCE39" w14:textId="77777777" w:rsidR="00A741D6" w:rsidRPr="00251473" w:rsidRDefault="00A741D6" w:rsidP="00A741D6">
      <w:pPr>
        <w:rPr>
          <w:lang w:val="en-GB"/>
        </w:rPr>
      </w:pPr>
      <w:r w:rsidRPr="00251473">
        <w:rPr>
          <w:lang w:val="en-GB"/>
        </w:rPr>
        <w:t>flags can have the lowest order bit (i.e., 0x000001) set to indicate the structural dependency is invalid. If this bit is clear, the metadata item and associated values should be considered valid.</w:t>
      </w:r>
    </w:p>
    <w:p w14:paraId="045D414B" w14:textId="77777777" w:rsidR="00A741D6" w:rsidRPr="00251473" w:rsidRDefault="00A741D6" w:rsidP="00A741D6">
      <w:pPr>
        <w:rPr>
          <w:lang w:val="en-GB"/>
        </w:rPr>
      </w:pPr>
      <w:r w:rsidRPr="00251473">
        <w:rPr>
          <w:lang w:val="en-GB"/>
        </w:rPr>
        <w:t xml:space="preserve">Newly written </w:t>
      </w:r>
      <w:proofErr w:type="gramStart"/>
      <w:r w:rsidRPr="00251473">
        <w:rPr>
          <w:lang w:val="en-GB"/>
        </w:rPr>
        <w:t>MetadataStructuralDependencyBox(</w:t>
      </w:r>
      <w:proofErr w:type="gramEnd"/>
      <w:r w:rsidRPr="00251473">
        <w:rPr>
          <w:lang w:val="en-GB"/>
        </w:rPr>
        <w:t>) should have this flag in their contained MetadataStructuralDependencyInfoBox() be clear. New flags may be introduced in the future.</w:t>
      </w:r>
    </w:p>
    <w:p w14:paraId="089E92E5" w14:textId="77777777" w:rsidR="00A741D6" w:rsidRPr="00251473" w:rsidRDefault="00A741D6" w:rsidP="00A741D6">
      <w:pPr>
        <w:ind w:left="720"/>
        <w:rPr>
          <w:sz w:val="20"/>
          <w:lang w:val="en-GB"/>
        </w:rPr>
      </w:pPr>
      <w:r w:rsidRPr="00251473">
        <w:rPr>
          <w:sz w:val="20"/>
          <w:lang w:val="en-GB"/>
        </w:rPr>
        <w:t>NOTE:</w:t>
      </w:r>
      <w:r w:rsidRPr="00251473">
        <w:rPr>
          <w:sz w:val="20"/>
          <w:lang w:val="en-GB"/>
        </w:rPr>
        <w:tab/>
        <w:t xml:space="preserve">In the future, other children boxes of </w:t>
      </w:r>
      <w:proofErr w:type="gramStart"/>
      <w:r w:rsidRPr="00251473">
        <w:rPr>
          <w:sz w:val="20"/>
          <w:lang w:val="en-GB"/>
        </w:rPr>
        <w:t>MetadataStructuralDependencyBox(</w:t>
      </w:r>
      <w:proofErr w:type="gramEnd"/>
      <w:r w:rsidRPr="00251473">
        <w:rPr>
          <w:sz w:val="20"/>
          <w:lang w:val="en-GB"/>
        </w:rPr>
        <w:t>)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46761AF5" w14:textId="77777777" w:rsidR="00A741D6" w:rsidRPr="00D92AB4" w:rsidRDefault="00A741D6" w:rsidP="00D92AB4">
      <w:pPr>
        <w:pStyle w:val="Heading1"/>
      </w:pPr>
      <w:bookmarkStart w:id="384" w:name="_Toc530124519"/>
      <w:bookmarkStart w:id="385" w:name="_Toc38982538"/>
      <w:r w:rsidRPr="00D92AB4">
        <w:t>Embedded Metadata Signaling</w:t>
      </w:r>
      <w:bookmarkEnd w:id="384"/>
      <w:bookmarkEnd w:id="385"/>
    </w:p>
    <w:p w14:paraId="3BF4F296" w14:textId="77777777" w:rsidR="00A741D6" w:rsidRPr="00251473" w:rsidRDefault="00A741D6" w:rsidP="00A741D6">
      <w:pPr>
        <w:rPr>
          <w:lang w:val="en-GB"/>
        </w:rPr>
      </w:pPr>
      <w:r w:rsidRPr="00251473">
        <w:rPr>
          <w:lang w:val="en-GB"/>
        </w:rPr>
        <w:t xml:space="preserve">It would be beneficial to signal the presence of the embedded metadata at the file level. </w:t>
      </w:r>
    </w:p>
    <w:p w14:paraId="3F0B2634" w14:textId="77777777" w:rsidR="00A741D6" w:rsidRPr="00251473" w:rsidRDefault="00A741D6" w:rsidP="00A741D6">
      <w:pPr>
        <w:rPr>
          <w:lang w:val="en-GB"/>
        </w:rPr>
      </w:pPr>
      <w:r w:rsidRPr="00251473">
        <w:rPr>
          <w:lang w:val="en-GB"/>
        </w:rPr>
        <w:t xml:space="preserve">We propose to introduce a new SampleGroupDescription box entry that signals the presence of metadata of a particular type. That sample group entry is then used with SampleToGroup boxes to signal the location of the samples that contain the related metadata. The type of the metadata is signalled using </w:t>
      </w:r>
      <w:proofErr w:type="gramStart"/>
      <w:r w:rsidRPr="00251473">
        <w:rPr>
          <w:lang w:val="en-GB"/>
        </w:rPr>
        <w:t>a</w:t>
      </w:r>
      <w:proofErr w:type="gramEnd"/>
      <w:r w:rsidRPr="00251473">
        <w:rPr>
          <w:lang w:val="en-GB"/>
        </w:rPr>
        <w:t xml:space="preserve"> URN scheme that uniquely identifies the metadata. </w:t>
      </w:r>
    </w:p>
    <w:p w14:paraId="29C57E32" w14:textId="77777777" w:rsidR="00A741D6" w:rsidRPr="00251473" w:rsidRDefault="00A741D6" w:rsidP="00A741D6">
      <w:pPr>
        <w:rPr>
          <w:lang w:val="en-GB"/>
        </w:rPr>
      </w:pPr>
      <w:r w:rsidRPr="00251473">
        <w:rPr>
          <w:lang w:val="en-GB"/>
        </w:rPr>
        <w:t>We define a new SampleGroupEntry with the following syntax and semantics:</w:t>
      </w:r>
    </w:p>
    <w:p w14:paraId="18870DD2" w14:textId="77777777" w:rsidR="00A741D6" w:rsidRPr="00251473" w:rsidRDefault="00A741D6" w:rsidP="00A741D6">
      <w:pPr>
        <w:pStyle w:val="code"/>
      </w:pPr>
      <w:r w:rsidRPr="00251473">
        <w:t xml:space="preserve">class MetadataSampleGroupEntry () </w:t>
      </w:r>
      <w:r w:rsidRPr="00251473">
        <w:br/>
      </w:r>
      <w:r w:rsidRPr="00251473">
        <w:tab/>
        <w:t>extends SampleGroupDescriptionEntry ('emmd')</w:t>
      </w:r>
      <w:r w:rsidRPr="00251473">
        <w:br/>
        <w:t>{</w:t>
      </w:r>
      <w:r w:rsidRPr="00251473">
        <w:br/>
      </w:r>
      <w:r w:rsidRPr="00251473">
        <w:tab/>
        <w:t>string metadata_type;</w:t>
      </w:r>
      <w:r w:rsidRPr="00251473">
        <w:br/>
        <w:t>}</w:t>
      </w:r>
      <w:r w:rsidRPr="00251473">
        <w:br/>
      </w:r>
    </w:p>
    <w:p w14:paraId="1029F9F9" w14:textId="77777777" w:rsidR="00A741D6" w:rsidRPr="00251473" w:rsidRDefault="00A741D6" w:rsidP="00A741D6">
      <w:pPr>
        <w:rPr>
          <w:lang w:val="en-GB"/>
        </w:rPr>
      </w:pPr>
      <w:r w:rsidRPr="00251473">
        <w:rPr>
          <w:rFonts w:ascii="Courier New" w:hAnsi="Courier New" w:cs="Courier New"/>
          <w:lang w:val="en-GB"/>
        </w:rPr>
        <w:t>metadata_type</w:t>
      </w:r>
      <w:r w:rsidRPr="00251473">
        <w:rPr>
          <w:lang w:val="en-GB"/>
        </w:rPr>
        <w:t xml:space="preserve">: </w:t>
      </w:r>
      <w:proofErr w:type="gramStart"/>
      <w:r w:rsidRPr="00251473">
        <w:rPr>
          <w:lang w:val="en-GB"/>
        </w:rPr>
        <w:t>a</w:t>
      </w:r>
      <w:proofErr w:type="gramEnd"/>
      <w:r w:rsidRPr="00251473">
        <w:rPr>
          <w:lang w:val="en-GB"/>
        </w:rPr>
        <w:t xml:space="preserve"> URN that uniquely identifies the type of metadata that is carried. </w:t>
      </w:r>
    </w:p>
    <w:p w14:paraId="35678047" w14:textId="77777777" w:rsidR="00A741D6" w:rsidRPr="00251473" w:rsidRDefault="00A741D6" w:rsidP="00A741D6">
      <w:pPr>
        <w:rPr>
          <w:lang w:val="en-GB"/>
        </w:rPr>
      </w:pPr>
      <w:r w:rsidRPr="00251473">
        <w:rPr>
          <w:lang w:val="en-GB"/>
        </w:rPr>
        <w:t xml:space="preserve">Additional metadata-specific information may also be provided in this sample group description entry. </w:t>
      </w:r>
    </w:p>
    <w:p w14:paraId="5EB0EDD2" w14:textId="77777777" w:rsidR="00A741D6" w:rsidRPr="00251473" w:rsidRDefault="00A741D6" w:rsidP="00A741D6">
      <w:pPr>
        <w:rPr>
          <w:lang w:val="en-GB"/>
        </w:rPr>
      </w:pPr>
      <w:r w:rsidRPr="00251473">
        <w:rPr>
          <w:lang w:val="en-GB"/>
        </w:rPr>
        <w:t xml:space="preserve">[[ed: We could do with an example, to illustrate the usage. Would we allow further parameters, </w:t>
      </w:r>
      <w:r w:rsidRPr="00251473">
        <w:rPr>
          <w:lang w:val="en-GB"/>
        </w:rPr>
        <w:lastRenderedPageBreak/>
        <w:t>dependent on the URN, after the URN (whereupon we should box the URN)? There is a sample group rather like this in the timed metadata multiplex; should we harmonize? We need the 4CC defined (e.g. 'emmd' for embedded metadata?).]]</w:t>
      </w:r>
    </w:p>
    <w:p w14:paraId="1E0D9BD3" w14:textId="77777777" w:rsidR="00A741D6" w:rsidRPr="00D92AB4" w:rsidRDefault="00A741D6" w:rsidP="00D92AB4">
      <w:pPr>
        <w:pStyle w:val="Heading1"/>
      </w:pPr>
      <w:bookmarkStart w:id="386" w:name="_Toc6578454"/>
      <w:bookmarkStart w:id="387" w:name="_Toc6911663"/>
      <w:bookmarkStart w:id="388" w:name="_Toc6578455"/>
      <w:bookmarkStart w:id="389" w:name="_Toc6911664"/>
      <w:bookmarkStart w:id="390" w:name="_Toc6578456"/>
      <w:bookmarkStart w:id="391" w:name="_Toc6911665"/>
      <w:bookmarkStart w:id="392" w:name="_Toc6578457"/>
      <w:bookmarkStart w:id="393" w:name="_Toc6911666"/>
      <w:bookmarkStart w:id="394" w:name="_Toc6578458"/>
      <w:bookmarkStart w:id="395" w:name="_Toc6911667"/>
      <w:bookmarkStart w:id="396" w:name="_Toc6578459"/>
      <w:bookmarkStart w:id="397" w:name="_Toc6911668"/>
      <w:bookmarkStart w:id="398" w:name="_Toc6578460"/>
      <w:bookmarkStart w:id="399" w:name="_Toc6911669"/>
      <w:bookmarkStart w:id="400" w:name="_Toc6578461"/>
      <w:bookmarkStart w:id="401" w:name="_Toc6911670"/>
      <w:bookmarkStart w:id="402" w:name="_Toc6578462"/>
      <w:bookmarkStart w:id="403" w:name="_Toc6911671"/>
      <w:bookmarkStart w:id="404" w:name="_Toc6578463"/>
      <w:bookmarkStart w:id="405" w:name="_Toc6911672"/>
      <w:bookmarkStart w:id="406" w:name="_Toc6578464"/>
      <w:bookmarkStart w:id="407" w:name="_Toc6911673"/>
      <w:bookmarkStart w:id="408" w:name="_Toc530124521"/>
      <w:bookmarkStart w:id="409" w:name="_Toc38982539"/>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D92AB4">
        <w:t>On MIME type parameters</w:t>
      </w:r>
      <w:bookmarkEnd w:id="408"/>
      <w:bookmarkEnd w:id="409"/>
    </w:p>
    <w:p w14:paraId="0B1FA900" w14:textId="77777777" w:rsidR="00A741D6" w:rsidRPr="00D92AB4" w:rsidRDefault="00A741D6" w:rsidP="00D92AB4">
      <w:pPr>
        <w:pStyle w:val="Heading2"/>
      </w:pPr>
      <w:r w:rsidRPr="00D92AB4">
        <w:t>Introduction</w:t>
      </w:r>
    </w:p>
    <w:p w14:paraId="58A31314" w14:textId="77777777" w:rsidR="00A741D6" w:rsidRPr="00251473" w:rsidRDefault="00A741D6" w:rsidP="00A741D6">
      <w:pPr>
        <w:rPr>
          <w:lang w:val="en-GB"/>
        </w:rPr>
      </w:pPr>
      <w:r w:rsidRPr="00251473">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31FDB4F" w14:textId="77777777" w:rsidR="00A741D6" w:rsidRPr="00D92AB4" w:rsidRDefault="00A741D6" w:rsidP="00D92AB4">
      <w:pPr>
        <w:pStyle w:val="Heading3"/>
      </w:pPr>
      <w:r w:rsidRPr="00D92AB4">
        <w:t>Video with display orientation changes</w:t>
      </w:r>
    </w:p>
    <w:p w14:paraId="782D0E88" w14:textId="77777777" w:rsidR="00A741D6" w:rsidRPr="00251473" w:rsidRDefault="00A741D6" w:rsidP="00A741D6">
      <w:pPr>
        <w:rPr>
          <w:lang w:val="en-GB"/>
        </w:rPr>
      </w:pPr>
      <w:r w:rsidRPr="00251473">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73937762" w14:textId="77777777" w:rsidR="00A741D6" w:rsidRPr="00D92AB4" w:rsidRDefault="00A741D6" w:rsidP="00D92AB4">
      <w:pPr>
        <w:pStyle w:val="Heading3"/>
      </w:pPr>
      <w:r w:rsidRPr="00D92AB4">
        <w:t>Signalling of HDR/WCG information in ISOBMFF</w:t>
      </w:r>
    </w:p>
    <w:p w14:paraId="7B57E4CE" w14:textId="77777777" w:rsidR="00A741D6" w:rsidRPr="00251473" w:rsidRDefault="00A741D6" w:rsidP="00A741D6">
      <w:pPr>
        <w:rPr>
          <w:lang w:val="en-GB"/>
        </w:rPr>
      </w:pPr>
      <w:r w:rsidRPr="00251473">
        <w:rPr>
          <w:lang w:val="en-GB"/>
        </w:rPr>
        <w:t xml:space="preserve">The HDR/WCG information can be signalled using the </w:t>
      </w:r>
      <w:r w:rsidRPr="00251473">
        <w:rPr>
          <w:rFonts w:ascii="Courier New" w:hAnsi="Courier New" w:cs="Courier New"/>
          <w:lang w:val="en-GB"/>
        </w:rPr>
        <w:t>ColourInformationBox</w:t>
      </w:r>
      <w:r w:rsidRPr="00251473">
        <w:rPr>
          <w:lang w:val="en-GB"/>
        </w:rPr>
        <w:t xml:space="preserve"> defined in clause 12.1.5 of the ISOBMFF specification, for example with the </w:t>
      </w:r>
      <w:r w:rsidRPr="00251473">
        <w:rPr>
          <w:rFonts w:ascii="Courier New" w:hAnsi="Courier New" w:cs="Courier New"/>
          <w:lang w:val="en-GB"/>
        </w:rPr>
        <w:t>colour_type</w:t>
      </w:r>
      <w:r w:rsidRPr="00251473">
        <w:rPr>
          <w:lang w:val="en-GB"/>
        </w:rPr>
        <w:t xml:space="preserve"> equal to </w:t>
      </w:r>
      <w:r w:rsidRPr="00251473">
        <w:rPr>
          <w:rFonts w:ascii="Courier New" w:hAnsi="Courier New" w:cs="Courier New"/>
          <w:lang w:val="en-GB"/>
        </w:rPr>
        <w:t>‘nclx’</w:t>
      </w:r>
      <w:r w:rsidRPr="00251473">
        <w:rPr>
          <w:lang w:val="en-GB"/>
        </w:rPr>
        <w:t xml:space="preserve">, in which case the most important HDR/WCG information would be carried in the fields </w:t>
      </w:r>
      <w:r w:rsidRPr="00251473">
        <w:rPr>
          <w:rFonts w:ascii="Courier New" w:hAnsi="Courier New" w:cs="Courier New"/>
          <w:lang w:val="en-GB"/>
        </w:rPr>
        <w:t>colour_primaries, transfer_characteristics, matrix_coefficients,</w:t>
      </w:r>
      <w:r w:rsidRPr="00251473">
        <w:rPr>
          <w:bCs/>
          <w:lang w:val="en-GB"/>
        </w:rPr>
        <w:t xml:space="preserve"> and </w:t>
      </w:r>
      <w:r w:rsidRPr="00251473">
        <w:rPr>
          <w:rFonts w:ascii="Courier New" w:hAnsi="Courier New" w:cs="Courier New"/>
          <w:lang w:val="en-GB"/>
        </w:rPr>
        <w:t>full_range_flag</w:t>
      </w:r>
      <w:r w:rsidRPr="00251473">
        <w:rPr>
          <w:lang w:val="en-GB"/>
        </w:rPr>
        <w:t>.</w:t>
      </w:r>
    </w:p>
    <w:p w14:paraId="75F1BCED" w14:textId="77777777" w:rsidR="00A741D6" w:rsidRPr="00251473" w:rsidRDefault="00A741D6" w:rsidP="00A741D6">
      <w:pPr>
        <w:rPr>
          <w:lang w:val="en-GB"/>
        </w:rPr>
      </w:pPr>
      <w:r w:rsidRPr="00251473">
        <w:rPr>
          <w:lang w:val="en-GB"/>
        </w:rPr>
        <w:t>In addition, certain HDR/WCG solutions make use of dynamic metadata conveyed in SEI messages.</w:t>
      </w:r>
    </w:p>
    <w:p w14:paraId="55E9C74F" w14:textId="77777777" w:rsidR="00A741D6" w:rsidRPr="00D92AB4" w:rsidRDefault="00A741D6" w:rsidP="00D92AB4">
      <w:pPr>
        <w:pStyle w:val="Heading3"/>
      </w:pPr>
      <w:r w:rsidRPr="00D92AB4">
        <w:t>The restricted scheme design in ISOBMFF</w:t>
      </w:r>
    </w:p>
    <w:p w14:paraId="048FFB3E" w14:textId="77777777" w:rsidR="00A741D6" w:rsidRPr="00251473" w:rsidRDefault="00A741D6" w:rsidP="00A741D6">
      <w:pPr>
        <w:rPr>
          <w:lang w:val="en-GB"/>
        </w:rPr>
      </w:pPr>
      <w:r w:rsidRPr="00251473">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22A62F53" w14:textId="77777777" w:rsidR="00A741D6" w:rsidRPr="00251473" w:rsidRDefault="00A741D6" w:rsidP="00A741D6">
      <w:pPr>
        <w:rPr>
          <w:lang w:val="en-GB"/>
        </w:rPr>
      </w:pPr>
      <w:r w:rsidRPr="00251473">
        <w:rPr>
          <w:lang w:val="en-GB"/>
        </w:rPr>
        <w:t xml:space="preserve">The mechanism is similar to the content protection transformation where sample entries are hidden behind generic sample entries, </w:t>
      </w:r>
      <w:r w:rsidRPr="00251473">
        <w:rPr>
          <w:rFonts w:ascii="Courier New" w:hAnsi="Courier New" w:cs="Courier New"/>
          <w:lang w:val="en-GB"/>
        </w:rPr>
        <w:t>‘encv’</w:t>
      </w:r>
      <w:r w:rsidRPr="00251473">
        <w:rPr>
          <w:lang w:val="en-GB"/>
        </w:rPr>
        <w:t xml:space="preserve">, </w:t>
      </w:r>
      <w:r w:rsidRPr="00251473">
        <w:rPr>
          <w:rFonts w:ascii="Courier New" w:hAnsi="Courier New" w:cs="Courier New"/>
          <w:lang w:val="en-GB"/>
        </w:rPr>
        <w:t>‘enca’</w:t>
      </w:r>
      <w:r w:rsidRPr="00251473">
        <w:rPr>
          <w:lang w:val="en-GB"/>
        </w:rPr>
        <w:t xml:space="preserve">, etc., indicating encrypted or encapsulated media. The analogous mechanism for restricted video uses a transformation with the generic sample entry </w:t>
      </w:r>
      <w:r w:rsidRPr="00251473">
        <w:rPr>
          <w:rFonts w:ascii="Courier New" w:hAnsi="Courier New" w:cs="Courier New"/>
          <w:lang w:val="en-GB"/>
        </w:rPr>
        <w:t>‘resv’</w:t>
      </w:r>
      <w:r w:rsidRPr="00251473">
        <w:rPr>
          <w:lang w:val="en-GB"/>
        </w:rPr>
        <w:t>. The method may be applied when the content should only be decoded by players that present it correctly.</w:t>
      </w:r>
    </w:p>
    <w:p w14:paraId="5C7246A9" w14:textId="77777777" w:rsidR="00A741D6" w:rsidRPr="00251473" w:rsidRDefault="00A741D6" w:rsidP="00A741D6">
      <w:pPr>
        <w:rPr>
          <w:lang w:val="en-GB"/>
        </w:rPr>
      </w:pPr>
      <w:r w:rsidRPr="00251473">
        <w:rPr>
          <w:lang w:val="en-GB"/>
        </w:rPr>
        <w:t>The restricted scheme is specified in clauses 8.15.1 to 8.15.3 of the ISOBMFF specification.</w:t>
      </w:r>
    </w:p>
    <w:p w14:paraId="270DB47C" w14:textId="77777777" w:rsidR="00A741D6" w:rsidRPr="00D92AB4" w:rsidRDefault="00A741D6" w:rsidP="00D92AB4">
      <w:pPr>
        <w:pStyle w:val="Heading2"/>
      </w:pPr>
      <w:r w:rsidRPr="00D92AB4">
        <w:t>Problems and discussions</w:t>
      </w:r>
    </w:p>
    <w:p w14:paraId="53D1D2E3" w14:textId="77777777" w:rsidR="00A741D6" w:rsidRPr="00251473" w:rsidRDefault="00A741D6" w:rsidP="00A741D6">
      <w:pPr>
        <w:rPr>
          <w:lang w:val="en-GB"/>
        </w:rPr>
      </w:pPr>
      <w:r w:rsidRPr="00251473">
        <w:rPr>
          <w:highlight w:val="yellow"/>
          <w:lang w:val="en-GB"/>
        </w:rPr>
        <w:t xml:space="preserve">[Ed. (FM): Issues and solutions in this section were initially introduced as Items 6 (first part) and </w:t>
      </w:r>
      <w:proofErr w:type="gramStart"/>
      <w:r w:rsidRPr="00251473">
        <w:rPr>
          <w:highlight w:val="yellow"/>
          <w:lang w:val="en-GB"/>
        </w:rPr>
        <w:t>7  from</w:t>
      </w:r>
      <w:proofErr w:type="gramEnd"/>
      <w:r w:rsidRPr="00251473">
        <w:rPr>
          <w:highlight w:val="yellow"/>
          <w:lang w:val="en-GB"/>
        </w:rPr>
        <w:t xml:space="preserve"> m40373 (MPEG #118 meeting)]</w:t>
      </w:r>
    </w:p>
    <w:p w14:paraId="33942023" w14:textId="77777777" w:rsidR="00A741D6" w:rsidRPr="00251473" w:rsidRDefault="00A741D6" w:rsidP="00A741D6">
      <w:pPr>
        <w:rPr>
          <w:lang w:val="en-GB"/>
        </w:rPr>
      </w:pPr>
      <w:r w:rsidRPr="00251473">
        <w:rPr>
          <w:lang w:val="en-GB"/>
        </w:rPr>
        <w:t xml:space="preserve">The following problems related to the MIME type parameters and signalling of HDR/WCG video, and </w:t>
      </w:r>
      <w:r w:rsidRPr="00251473">
        <w:rPr>
          <w:lang w:val="en-GB"/>
        </w:rPr>
        <w:lastRenderedPageBreak/>
        <w:t>video with display orientation changes were observed:</w:t>
      </w:r>
    </w:p>
    <w:p w14:paraId="54A1B81A" w14:textId="77777777" w:rsidR="00A741D6" w:rsidRPr="00251473" w:rsidRDefault="00A741D6" w:rsidP="00547B4C">
      <w:pPr>
        <w:widowControl/>
        <w:numPr>
          <w:ilvl w:val="0"/>
          <w:numId w:val="8"/>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For video with display orientation changes, a special restricted scheme is missing.</w:t>
      </w:r>
    </w:p>
    <w:p w14:paraId="5B20B208" w14:textId="77777777" w:rsidR="00A741D6" w:rsidRPr="00251473" w:rsidRDefault="00A741D6" w:rsidP="00547B4C">
      <w:pPr>
        <w:widowControl/>
        <w:numPr>
          <w:ilvl w:val="0"/>
          <w:numId w:val="8"/>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There lacks a mechanism to include important video information for HDR/WCG video as part of the MIME type parameters.</w:t>
      </w:r>
    </w:p>
    <w:p w14:paraId="105ACF06" w14:textId="77777777" w:rsidR="00A741D6" w:rsidRPr="00D92AB4" w:rsidRDefault="00A741D6" w:rsidP="00D92AB4">
      <w:pPr>
        <w:pStyle w:val="Heading2"/>
      </w:pPr>
      <w:r w:rsidRPr="00D92AB4">
        <w:t>Proposal</w:t>
      </w:r>
    </w:p>
    <w:p w14:paraId="06C4E529" w14:textId="77777777" w:rsidR="00A741D6" w:rsidRPr="00251473" w:rsidRDefault="00A741D6" w:rsidP="00A741D6">
      <w:pPr>
        <w:rPr>
          <w:lang w:val="en-GB"/>
        </w:rPr>
      </w:pPr>
      <w:r w:rsidRPr="00251473">
        <w:rPr>
          <w:lang w:val="en-GB"/>
        </w:rPr>
        <w:t>The following methods are proposed to solve problems:</w:t>
      </w:r>
    </w:p>
    <w:p w14:paraId="4A98106A" w14:textId="77777777" w:rsidR="00A741D6" w:rsidRPr="00251473" w:rsidRDefault="00A741D6" w:rsidP="00547B4C">
      <w:pPr>
        <w:widowControl/>
        <w:numPr>
          <w:ilvl w:val="0"/>
          <w:numId w:val="9"/>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 xml:space="preserve">To solve the first problem, a new restricted scheme type, </w:t>
      </w:r>
      <w:r w:rsidRPr="00251473">
        <w:rPr>
          <w:rFonts w:ascii="Courier" w:hAnsi="Courier"/>
          <w:lang w:val="en-GB"/>
        </w:rPr>
        <w:t>'vdoc'</w:t>
      </w:r>
      <w:r w:rsidRPr="00251473">
        <w:rPr>
          <w:lang w:val="en-GB"/>
        </w:rPr>
        <w:t>, is defined, which, when used, indicates that the track carries video with display orientation changes. No further information is provided, and the SchemeInformationBox may be absent in the RestrictedSchemeInfoBox.</w:t>
      </w:r>
    </w:p>
    <w:p w14:paraId="46BA8707" w14:textId="77777777" w:rsidR="00A741D6" w:rsidRPr="00251473" w:rsidRDefault="00A741D6" w:rsidP="00547B4C">
      <w:pPr>
        <w:widowControl/>
        <w:numPr>
          <w:ilvl w:val="0"/>
          <w:numId w:val="9"/>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 xml:space="preserve">To solve the second problem, a new optional MIME type parameter </w:t>
      </w:r>
      <w:r w:rsidRPr="00251473">
        <w:rPr>
          <w:rFonts w:ascii="Courier" w:hAnsi="Courier"/>
          <w:lang w:val="en-GB"/>
        </w:rPr>
        <w:t xml:space="preserve">'hdrinfo' </w:t>
      </w:r>
      <w:r w:rsidRPr="00251473">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sidRPr="00251473">
        <w:rPr>
          <w:rFonts w:ascii="Courier" w:hAnsi="Courier"/>
          <w:lang w:val="en-GB"/>
        </w:rPr>
        <w:t xml:space="preserve">'hdrinfo' </w:t>
      </w:r>
      <w:r w:rsidRPr="00251473">
        <w:rPr>
          <w:lang w:val="en-GB"/>
        </w:rPr>
        <w:t>parameter contains four fields, in the form of "</w:t>
      </w:r>
      <w:r w:rsidRPr="00251473">
        <w:rPr>
          <w:rFonts w:ascii="Courier" w:hAnsi="Courier"/>
          <w:lang w:val="en-GB"/>
        </w:rPr>
        <w:t>elment1.elment</w:t>
      </w:r>
      <w:proofErr w:type="gramStart"/>
      <w:r w:rsidRPr="00251473">
        <w:rPr>
          <w:rFonts w:ascii="Courier" w:hAnsi="Courier"/>
          <w:lang w:val="en-GB"/>
        </w:rPr>
        <w:t>2.elment3.elment</w:t>
      </w:r>
      <w:proofErr w:type="gramEnd"/>
      <w:r w:rsidRPr="00251473">
        <w:rPr>
          <w:rFonts w:ascii="Courier" w:hAnsi="Courier"/>
          <w:lang w:val="en-GB"/>
        </w:rPr>
        <w:t>4</w:t>
      </w:r>
      <w:r w:rsidRPr="00251473">
        <w:rPr>
          <w:lang w:val="en-GB"/>
        </w:rPr>
        <w:t xml:space="preserve">", where the four elements 1 to 4 are the hexadecimal representations of the fields </w:t>
      </w:r>
      <w:r w:rsidRPr="00251473">
        <w:rPr>
          <w:rFonts w:ascii="Courier" w:hAnsi="Courier"/>
          <w:lang w:val="en-GB"/>
        </w:rPr>
        <w:t>colour_primaries</w:t>
      </w:r>
      <w:r w:rsidRPr="00251473">
        <w:rPr>
          <w:lang w:val="en-GB"/>
        </w:rPr>
        <w:t xml:space="preserve">, </w:t>
      </w:r>
      <w:r w:rsidRPr="00251473">
        <w:rPr>
          <w:rFonts w:ascii="Courier" w:hAnsi="Courier"/>
          <w:lang w:val="en-GB"/>
        </w:rPr>
        <w:t>transfer_characteristics</w:t>
      </w:r>
      <w:r w:rsidRPr="00251473">
        <w:rPr>
          <w:lang w:val="en-GB"/>
        </w:rPr>
        <w:t xml:space="preserve">, </w:t>
      </w:r>
      <w:r w:rsidRPr="00251473">
        <w:rPr>
          <w:rFonts w:ascii="Courier" w:hAnsi="Courier"/>
          <w:lang w:val="en-GB"/>
        </w:rPr>
        <w:t>matrix_coeffs</w:t>
      </w:r>
      <w:r w:rsidRPr="00251473">
        <w:rPr>
          <w:lang w:val="en-GB"/>
        </w:rPr>
        <w:t xml:space="preserve">, and </w:t>
      </w:r>
      <w:r w:rsidRPr="00251473">
        <w:rPr>
          <w:rFonts w:ascii="Courier" w:hAnsi="Courier"/>
          <w:lang w:val="en-GB"/>
        </w:rPr>
        <w:t>full_range_flag</w:t>
      </w:r>
      <w:r w:rsidRPr="00251473">
        <w:rPr>
          <w:lang w:val="en-GB"/>
        </w:rPr>
        <w:t>, respectively, as defined in clause 12.1.5 of the ISOBMFF specification.</w:t>
      </w:r>
    </w:p>
    <w:p w14:paraId="7CDAED2F" w14:textId="77777777" w:rsidR="00A741D6" w:rsidRPr="00D92AB4" w:rsidRDefault="00A741D6" w:rsidP="00D92AB4">
      <w:pPr>
        <w:pStyle w:val="Heading1"/>
      </w:pPr>
      <w:bookmarkStart w:id="410" w:name="_Toc530124522"/>
      <w:bookmarkStart w:id="411" w:name="_Toc38982540"/>
      <w:r w:rsidRPr="00D92AB4">
        <w:t>On relation of entity groups and sample groups</w:t>
      </w:r>
      <w:bookmarkEnd w:id="410"/>
      <w:bookmarkEnd w:id="411"/>
    </w:p>
    <w:p w14:paraId="75CA1583" w14:textId="77777777" w:rsidR="00A741D6" w:rsidRPr="00251473" w:rsidRDefault="00A741D6" w:rsidP="00A741D6">
      <w:pPr>
        <w:rPr>
          <w:lang w:val="en-GB"/>
        </w:rPr>
      </w:pPr>
      <w:r w:rsidRPr="00251473">
        <w:rPr>
          <w:lang w:val="en-GB"/>
        </w:rPr>
        <w:t xml:space="preserve">It is possible to specify an entity group and a sample group that use the same four-character code as their type and mutually contribute to indicate static and dynamic information for a specific purpose. Such a pairing of an entity group and a sample group is a documented characteric of a specific four-character code. Common static information should be contained in an entity group with a particular </w:t>
      </w:r>
      <w:r w:rsidRPr="00251473">
        <w:rPr>
          <w:rFonts w:ascii="Courier" w:hAnsi="Courier"/>
          <w:lang w:val="en-GB"/>
        </w:rPr>
        <w:t>group_id</w:t>
      </w:r>
      <w:r w:rsidRPr="00251473">
        <w:rPr>
          <w:lang w:val="en-GB"/>
        </w:rPr>
        <w:t xml:space="preserve"> value, and dynamic information should be contained in a sample group of the same type and with the value of </w:t>
      </w:r>
      <w:r w:rsidRPr="00251473">
        <w:rPr>
          <w:rFonts w:ascii="Courier" w:hAnsi="Courier"/>
          <w:lang w:val="en-GB"/>
        </w:rPr>
        <w:t>grouping_type_parameter</w:t>
      </w:r>
      <w:r w:rsidRPr="00251473">
        <w:rPr>
          <w:lang w:val="en-GB"/>
        </w:rPr>
        <w:t xml:space="preserve"> equal to the value of </w:t>
      </w:r>
      <w:r w:rsidRPr="00251473">
        <w:rPr>
          <w:rFonts w:ascii="Courier" w:hAnsi="Courier"/>
          <w:lang w:val="en-GB"/>
        </w:rPr>
        <w:t>group_id</w:t>
      </w:r>
      <w:r w:rsidRPr="00251473">
        <w:rPr>
          <w:lang w:val="en-GB"/>
        </w:rPr>
        <w:t xml:space="preserve">. </w:t>
      </w:r>
    </w:p>
    <w:p w14:paraId="1058CE10" w14:textId="77777777" w:rsidR="00A741D6" w:rsidRPr="00D92AB4" w:rsidRDefault="00A741D6" w:rsidP="00D92AB4">
      <w:pPr>
        <w:pStyle w:val="Heading1"/>
      </w:pPr>
      <w:bookmarkStart w:id="412" w:name="_Toc6578467"/>
      <w:bookmarkStart w:id="413" w:name="_Toc6911676"/>
      <w:bookmarkStart w:id="414" w:name="_Toc6578468"/>
      <w:bookmarkStart w:id="415" w:name="_Toc6911677"/>
      <w:bookmarkStart w:id="416" w:name="_Toc6578469"/>
      <w:bookmarkStart w:id="417" w:name="_Toc6911678"/>
      <w:bookmarkStart w:id="418" w:name="_Toc6578470"/>
      <w:bookmarkStart w:id="419" w:name="_Toc6911679"/>
      <w:bookmarkStart w:id="420" w:name="_Toc6578471"/>
      <w:bookmarkStart w:id="421" w:name="_Toc6911680"/>
      <w:bookmarkStart w:id="422" w:name="_Toc6578472"/>
      <w:bookmarkStart w:id="423" w:name="_Toc6911681"/>
      <w:bookmarkStart w:id="424" w:name="_Toc6578473"/>
      <w:bookmarkStart w:id="425" w:name="_Toc6911682"/>
      <w:bookmarkStart w:id="426" w:name="_Toc6578474"/>
      <w:bookmarkStart w:id="427" w:name="_Toc6911683"/>
      <w:bookmarkStart w:id="428" w:name="_Toc6578475"/>
      <w:bookmarkStart w:id="429" w:name="_Toc6911684"/>
      <w:bookmarkStart w:id="430" w:name="_Toc6578476"/>
      <w:bookmarkStart w:id="431" w:name="_Toc6911685"/>
      <w:bookmarkStart w:id="432" w:name="_Toc6578477"/>
      <w:bookmarkStart w:id="433" w:name="_Toc6911686"/>
      <w:bookmarkStart w:id="434" w:name="_Toc6578478"/>
      <w:bookmarkStart w:id="435" w:name="_Toc6911687"/>
      <w:bookmarkStart w:id="436" w:name="_Toc6578479"/>
      <w:bookmarkStart w:id="437" w:name="_Toc6911688"/>
      <w:bookmarkStart w:id="438" w:name="_Toc6578480"/>
      <w:bookmarkStart w:id="439" w:name="_Toc6911689"/>
      <w:bookmarkStart w:id="440" w:name="_Toc6578481"/>
      <w:bookmarkStart w:id="441" w:name="_Toc6911690"/>
      <w:bookmarkStart w:id="442" w:name="_Toc6578482"/>
      <w:bookmarkStart w:id="443" w:name="_Toc6911691"/>
      <w:bookmarkStart w:id="444" w:name="_Toc6578483"/>
      <w:bookmarkStart w:id="445" w:name="_Toc6911692"/>
      <w:bookmarkStart w:id="446" w:name="_Toc6578484"/>
      <w:bookmarkStart w:id="447" w:name="_Toc6911693"/>
      <w:bookmarkStart w:id="448" w:name="_Toc6578485"/>
      <w:bookmarkStart w:id="449" w:name="_Toc6911694"/>
      <w:bookmarkStart w:id="450" w:name="_Toc6578486"/>
      <w:bookmarkStart w:id="451" w:name="_Toc6911695"/>
      <w:bookmarkStart w:id="452" w:name="_Toc6578487"/>
      <w:bookmarkStart w:id="453" w:name="_Toc6911696"/>
      <w:bookmarkStart w:id="454" w:name="_Toc6578488"/>
      <w:bookmarkStart w:id="455" w:name="_Toc6911697"/>
      <w:bookmarkStart w:id="456" w:name="_Toc6578489"/>
      <w:bookmarkStart w:id="457" w:name="_Toc6911698"/>
      <w:bookmarkStart w:id="458" w:name="_Toc6578490"/>
      <w:bookmarkStart w:id="459" w:name="_Toc6911699"/>
      <w:bookmarkStart w:id="460" w:name="_Toc6578491"/>
      <w:bookmarkStart w:id="461" w:name="_Toc6911700"/>
      <w:bookmarkStart w:id="462" w:name="_Toc6578492"/>
      <w:bookmarkStart w:id="463" w:name="_Toc6911701"/>
      <w:bookmarkStart w:id="464" w:name="_Toc6578493"/>
      <w:bookmarkStart w:id="465" w:name="_Toc6911702"/>
      <w:bookmarkStart w:id="466" w:name="_Toc6578494"/>
      <w:bookmarkStart w:id="467" w:name="_Toc6911703"/>
      <w:bookmarkStart w:id="468" w:name="_Toc6578495"/>
      <w:bookmarkStart w:id="469" w:name="_Toc6911704"/>
      <w:bookmarkStart w:id="470" w:name="_Toc530124524"/>
      <w:bookmarkStart w:id="471" w:name="_Toc3898254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D92AB4">
        <w:t>Improved sub-sample information</w:t>
      </w:r>
      <w:bookmarkEnd w:id="470"/>
      <w:bookmarkEnd w:id="471"/>
    </w:p>
    <w:p w14:paraId="39E5EAA5" w14:textId="77777777" w:rsidR="00A741D6" w:rsidRPr="00251473" w:rsidRDefault="00A741D6" w:rsidP="00A741D6">
      <w:pPr>
        <w:rPr>
          <w:lang w:val="en-GB"/>
        </w:rPr>
      </w:pPr>
      <w:r w:rsidRPr="00251473">
        <w:rPr>
          <w:lang w:val="en-GB"/>
        </w:rPr>
        <w:t xml:space="preserve">We are concerned that the subsample information box mandatorily carries bytes that may not always be needed (6 per sample) and suggest a revision to make them optional. </w:t>
      </w:r>
    </w:p>
    <w:p w14:paraId="44678393" w14:textId="77777777" w:rsidR="00A741D6" w:rsidRPr="00251473" w:rsidRDefault="00A741D6" w:rsidP="00A741D6">
      <w:pPr>
        <w:rPr>
          <w:lang w:val="en-GB"/>
        </w:rPr>
      </w:pPr>
      <w:proofErr w:type="gramStart"/>
      <w:r w:rsidRPr="00251473">
        <w:rPr>
          <w:lang w:val="en-GB"/>
        </w:rPr>
        <w:t>Unfortunately</w:t>
      </w:r>
      <w:proofErr w:type="gramEnd"/>
      <w:r w:rsidRPr="00251473">
        <w:rPr>
          <w:lang w:val="en-GB"/>
        </w:rPr>
        <w:t xml:space="preserve"> we seem to have partially given away the flags to specific coding systems. It's not </w:t>
      </w:r>
      <w:proofErr w:type="gramStart"/>
      <w:r w:rsidRPr="00251473">
        <w:rPr>
          <w:lang w:val="en-GB"/>
        </w:rPr>
        <w:t>cleat</w:t>
      </w:r>
      <w:proofErr w:type="gramEnd"/>
      <w:r w:rsidRPr="00251473">
        <w:rPr>
          <w:lang w:val="en-GB"/>
        </w:rPr>
        <w:t xml:space="preserve"> if the fix here (reclaiming them) will work.</w:t>
      </w:r>
    </w:p>
    <w:p w14:paraId="522F6AC1" w14:textId="77777777" w:rsidR="00A741D6" w:rsidRPr="00251473" w:rsidRDefault="00A741D6" w:rsidP="00A741D6">
      <w:pPr>
        <w:rPr>
          <w:lang w:val="en-GB"/>
        </w:rPr>
      </w:pPr>
      <w:r w:rsidRPr="00251473">
        <w:rPr>
          <w:lang w:val="en-GB"/>
        </w:rPr>
        <w:t>Note that the revision could be (almost) backwards-compatible if we were to make the default value of the flags (flag==0) say that the fields are present, but this would be abnormal; it also doesn't help old readers read files in which the flags are set and the fields are absent.</w:t>
      </w:r>
    </w:p>
    <w:p w14:paraId="001F4B7A" w14:textId="77777777" w:rsidR="00A741D6" w:rsidRPr="00251473" w:rsidRDefault="00A741D6" w:rsidP="00A741D6">
      <w:pPr>
        <w:rPr>
          <w:lang w:val="en-GB"/>
        </w:rPr>
      </w:pPr>
      <w:r w:rsidRPr="00251473">
        <w:rPr>
          <w:lang w:val="en-GB"/>
        </w:rPr>
        <w:t>We note that we could compact more if we could use pattern-based compression (many samples might have the same pattern). The pattern could be subsample sizes, or the size of the subsample size field (initial SEIs might always be small and only need 1-byte sizes).</w:t>
      </w:r>
    </w:p>
    <w:p w14:paraId="4B9F473C" w14:textId="77777777" w:rsidR="00A741D6" w:rsidRPr="00D92AB4" w:rsidRDefault="00A741D6" w:rsidP="00D92AB4">
      <w:pPr>
        <w:pStyle w:val="Heading2"/>
      </w:pPr>
      <w:bookmarkStart w:id="472" w:name="_Ref479226562"/>
      <w:bookmarkStart w:id="473" w:name="_Toc502739009"/>
      <w:r w:rsidRPr="00D92AB4">
        <w:lastRenderedPageBreak/>
        <w:t>Sub-Sample Information Box</w:t>
      </w:r>
      <w:bookmarkEnd w:id="472"/>
      <w:bookmarkEnd w:id="473"/>
    </w:p>
    <w:p w14:paraId="387CA051" w14:textId="77777777" w:rsidR="00A741D6" w:rsidRPr="00D92AB4" w:rsidRDefault="00A741D6" w:rsidP="00D92AB4">
      <w:pPr>
        <w:pStyle w:val="Heading3"/>
      </w:pPr>
      <w:r w:rsidRPr="00D92AB4">
        <w:t>Definition</w:t>
      </w:r>
    </w:p>
    <w:p w14:paraId="201F0B49" w14:textId="77777777" w:rsidR="00A741D6" w:rsidRPr="0014577E" w:rsidRDefault="00A741D6" w:rsidP="00A741D6">
      <w:pPr>
        <w:pStyle w:val="Atom"/>
        <w:tabs>
          <w:tab w:val="left" w:pos="1134"/>
        </w:tabs>
        <w:rPr>
          <w:rFonts w:ascii="Times New Roman" w:eastAsia="ｺﾞｼｯｸ" w:hAnsi="Times New Roman"/>
          <w:sz w:val="22"/>
          <w:szCs w:val="22"/>
          <w:rPrChange w:id="474" w:author="David Singer" w:date="2020-04-28T13:04:00Z">
            <w:rPr>
              <w:rFonts w:ascii="Times New Roman" w:eastAsia="ｺﾞｼｯｸ" w:hAnsi="Times New Roman"/>
            </w:rPr>
          </w:rPrChange>
        </w:rPr>
      </w:pPr>
      <w:r w:rsidRPr="0014577E">
        <w:rPr>
          <w:rFonts w:ascii="Times New Roman" w:hAnsi="Times New Roman"/>
          <w:sz w:val="22"/>
          <w:szCs w:val="22"/>
          <w:rPrChange w:id="475" w:author="David Singer" w:date="2020-04-28T13:04:00Z">
            <w:rPr>
              <w:rFonts w:ascii="Times New Roman" w:hAnsi="Times New Roman"/>
            </w:rPr>
          </w:rPrChange>
        </w:rPr>
        <w:t>Box Type:</w:t>
      </w:r>
      <w:r w:rsidRPr="0014577E">
        <w:rPr>
          <w:rFonts w:ascii="Times New Roman" w:hAnsi="Times New Roman"/>
          <w:sz w:val="22"/>
          <w:szCs w:val="22"/>
          <w:rPrChange w:id="476" w:author="David Singer" w:date="2020-04-28T13:04:00Z">
            <w:rPr>
              <w:rFonts w:ascii="Times New Roman" w:hAnsi="Times New Roman"/>
            </w:rPr>
          </w:rPrChange>
        </w:rPr>
        <w:tab/>
      </w:r>
      <w:r w:rsidRPr="0014577E">
        <w:rPr>
          <w:rFonts w:ascii="Courier" w:hAnsi="Courier"/>
          <w:noProof/>
          <w:sz w:val="22"/>
          <w:szCs w:val="22"/>
          <w:rPrChange w:id="477" w:author="David Singer" w:date="2020-04-28T13:04:00Z">
            <w:rPr>
              <w:rFonts w:ascii="Courier" w:hAnsi="Courier"/>
              <w:noProof/>
            </w:rPr>
          </w:rPrChange>
        </w:rPr>
        <w:t>'subs'</w:t>
      </w:r>
      <w:r w:rsidRPr="0014577E">
        <w:rPr>
          <w:rFonts w:ascii="Times New Roman" w:hAnsi="Times New Roman"/>
          <w:sz w:val="22"/>
          <w:szCs w:val="22"/>
          <w:rPrChange w:id="478" w:author="David Singer" w:date="2020-04-28T13:04:00Z">
            <w:rPr>
              <w:rFonts w:ascii="Times New Roman" w:hAnsi="Times New Roman"/>
            </w:rPr>
          </w:rPrChange>
        </w:rPr>
        <w:br/>
        <w:t>Container:</w:t>
      </w:r>
      <w:r w:rsidRPr="0014577E">
        <w:rPr>
          <w:rFonts w:ascii="Times New Roman" w:hAnsi="Times New Roman"/>
          <w:sz w:val="22"/>
          <w:szCs w:val="22"/>
          <w:rPrChange w:id="479" w:author="David Singer" w:date="2020-04-28T13:04:00Z">
            <w:rPr>
              <w:rFonts w:ascii="Times New Roman" w:hAnsi="Times New Roman"/>
            </w:rPr>
          </w:rPrChange>
        </w:rPr>
        <w:tab/>
      </w:r>
      <w:r w:rsidRPr="0014577E">
        <w:rPr>
          <w:rFonts w:ascii="Courier" w:hAnsi="Courier"/>
          <w:sz w:val="22"/>
          <w:szCs w:val="22"/>
          <w:rPrChange w:id="480" w:author="David Singer" w:date="2020-04-28T13:04:00Z">
            <w:rPr>
              <w:rFonts w:ascii="Courier" w:hAnsi="Courier"/>
            </w:rPr>
          </w:rPrChange>
        </w:rPr>
        <w:t>SampleTableBox</w:t>
      </w:r>
      <w:r w:rsidRPr="0014577E">
        <w:rPr>
          <w:rFonts w:ascii="Times New Roman" w:hAnsi="Times New Roman"/>
          <w:sz w:val="22"/>
          <w:szCs w:val="22"/>
          <w:rPrChange w:id="481" w:author="David Singer" w:date="2020-04-28T13:04:00Z">
            <w:rPr>
              <w:rFonts w:ascii="Times New Roman" w:hAnsi="Times New Roman"/>
            </w:rPr>
          </w:rPrChange>
        </w:rPr>
        <w:t xml:space="preserve"> </w:t>
      </w:r>
      <w:r w:rsidRPr="0014577E">
        <w:rPr>
          <w:rFonts w:ascii="Times New Roman" w:hAnsi="Times New Roman"/>
          <w:sz w:val="22"/>
          <w:szCs w:val="22"/>
          <w:rPrChange w:id="482" w:author="David Singer" w:date="2020-04-28T13:04:00Z">
            <w:rPr/>
          </w:rPrChange>
        </w:rPr>
        <w:t>or</w:t>
      </w:r>
      <w:r w:rsidRPr="0014577E">
        <w:rPr>
          <w:sz w:val="22"/>
          <w:szCs w:val="22"/>
          <w:rPrChange w:id="483" w:author="David Singer" w:date="2020-04-28T13:04:00Z">
            <w:rPr/>
          </w:rPrChange>
        </w:rPr>
        <w:t xml:space="preserve"> </w:t>
      </w:r>
      <w:r w:rsidRPr="0014577E">
        <w:rPr>
          <w:rFonts w:ascii="Courier" w:hAnsi="Courier"/>
          <w:sz w:val="22"/>
          <w:szCs w:val="22"/>
          <w:rPrChange w:id="484" w:author="David Singer" w:date="2020-04-28T13:04:00Z">
            <w:rPr>
              <w:rFonts w:ascii="Courier" w:hAnsi="Courier"/>
            </w:rPr>
          </w:rPrChange>
        </w:rPr>
        <w:t>TrackFragmentBox</w:t>
      </w:r>
      <w:r w:rsidRPr="0014577E">
        <w:rPr>
          <w:rFonts w:ascii="Times New Roman" w:hAnsi="Times New Roman"/>
          <w:sz w:val="22"/>
          <w:szCs w:val="22"/>
          <w:rPrChange w:id="485" w:author="David Singer" w:date="2020-04-28T13:04:00Z">
            <w:rPr>
              <w:rFonts w:ascii="Times New Roman" w:hAnsi="Times New Roman"/>
            </w:rPr>
          </w:rPrChange>
        </w:rPr>
        <w:br/>
        <w:t>Mandatory:</w:t>
      </w:r>
      <w:r w:rsidRPr="0014577E">
        <w:rPr>
          <w:rFonts w:ascii="Times New Roman" w:hAnsi="Times New Roman"/>
          <w:sz w:val="22"/>
          <w:szCs w:val="22"/>
          <w:rPrChange w:id="486" w:author="David Singer" w:date="2020-04-28T13:04:00Z">
            <w:rPr>
              <w:rFonts w:ascii="Times New Roman" w:hAnsi="Times New Roman"/>
            </w:rPr>
          </w:rPrChange>
        </w:rPr>
        <w:tab/>
        <w:t>No</w:t>
      </w:r>
      <w:r w:rsidRPr="0014577E">
        <w:rPr>
          <w:rFonts w:ascii="Times New Roman" w:hAnsi="Times New Roman"/>
          <w:sz w:val="22"/>
          <w:szCs w:val="22"/>
          <w:rPrChange w:id="487" w:author="David Singer" w:date="2020-04-28T13:04:00Z">
            <w:rPr>
              <w:rFonts w:ascii="Times New Roman" w:hAnsi="Times New Roman"/>
            </w:rPr>
          </w:rPrChange>
        </w:rPr>
        <w:br/>
        <w:t>Quantity:</w:t>
      </w:r>
      <w:r w:rsidRPr="0014577E">
        <w:rPr>
          <w:rFonts w:ascii="Times New Roman" w:hAnsi="Times New Roman"/>
          <w:sz w:val="22"/>
          <w:szCs w:val="22"/>
          <w:rPrChange w:id="488" w:author="David Singer" w:date="2020-04-28T13:04:00Z">
            <w:rPr>
              <w:rFonts w:ascii="Times New Roman" w:hAnsi="Times New Roman"/>
            </w:rPr>
          </w:rPrChange>
        </w:rPr>
        <w:tab/>
        <w:t>Zero or more</w:t>
      </w:r>
    </w:p>
    <w:p w14:paraId="6200AA69" w14:textId="77777777" w:rsidR="00A741D6" w:rsidRPr="00251473" w:rsidRDefault="00A741D6" w:rsidP="00A741D6">
      <w:pPr>
        <w:rPr>
          <w:lang w:val="en-GB"/>
        </w:rPr>
      </w:pPr>
      <w:r w:rsidRPr="00251473">
        <w:rPr>
          <w:lang w:val="en-GB"/>
        </w:rPr>
        <w:t>This box is designed to contain sub-sample information.</w:t>
      </w:r>
    </w:p>
    <w:p w14:paraId="4E967581" w14:textId="77777777" w:rsidR="00A741D6" w:rsidRPr="00251473" w:rsidRDefault="00A741D6" w:rsidP="00A741D6">
      <w:pPr>
        <w:keepNext/>
        <w:keepLines/>
        <w:rPr>
          <w:lang w:val="en-GB"/>
        </w:rPr>
      </w:pPr>
      <w:r w:rsidRPr="00251473">
        <w:rPr>
          <w:lang w:val="en-GB"/>
        </w:rPr>
        <w:t>A sub-sample is a contiguous range of bytes of a sample. The specific definition of a sub-sample shall be supplied for a given coding system (e.g. for ISO/IEC 14496-10, Advanced Video Coding). In the absence of such a specific definition, this box shall not be applied to samples using that coding system.</w:t>
      </w:r>
    </w:p>
    <w:p w14:paraId="7D26BD43" w14:textId="77777777" w:rsidR="00A741D6" w:rsidRPr="00251473" w:rsidRDefault="00A741D6" w:rsidP="00A741D6">
      <w:pPr>
        <w:keepNext/>
        <w:keepLines/>
        <w:rPr>
          <w:lang w:val="en-GB"/>
        </w:rPr>
      </w:pPr>
      <w:r w:rsidRPr="00251473">
        <w:rPr>
          <w:lang w:val="en-GB"/>
        </w:rPr>
        <w:t xml:space="preserve">If </w:t>
      </w:r>
      <w:r w:rsidRPr="00251473">
        <w:rPr>
          <w:rFonts w:ascii="Courier" w:hAnsi="Courier"/>
          <w:noProof/>
          <w:lang w:val="en-GB"/>
        </w:rPr>
        <w:t>subsample_count</w:t>
      </w:r>
      <w:r w:rsidRPr="00251473">
        <w:rPr>
          <w:lang w:val="en-GB"/>
        </w:rPr>
        <w:t xml:space="preserve"> is 0 for any entry, then those samples have no subsample information and no array follows. The table is sparsely coded; the table identifies which samples have sub-sample structure by recording the difference in sample-number between each entry. The first entry in the table records the sample number of the first sample having sub-sample information.</w:t>
      </w:r>
    </w:p>
    <w:p w14:paraId="5237A6A7" w14:textId="77777777" w:rsidR="00A741D6" w:rsidRPr="00251473" w:rsidRDefault="00A741D6" w:rsidP="00A741D6">
      <w:pPr>
        <w:pStyle w:val="Note"/>
        <w:ind w:left="720"/>
      </w:pPr>
      <w:r w:rsidRPr="00251473">
        <w:t>NOTE</w:t>
      </w:r>
      <w:r w:rsidRPr="00251473">
        <w:tab/>
        <w:t xml:space="preserve">It is possible to combine </w:t>
      </w:r>
      <w:r w:rsidRPr="00251473">
        <w:rPr>
          <w:rFonts w:ascii="Courier" w:hAnsi="Courier"/>
          <w:noProof/>
        </w:rPr>
        <w:t>subsample_priority</w:t>
      </w:r>
      <w:r w:rsidRPr="00251473">
        <w:t xml:space="preserve"> and </w:t>
      </w:r>
      <w:r w:rsidRPr="00251473">
        <w:rPr>
          <w:rFonts w:ascii="Courier" w:hAnsi="Courier"/>
          <w:noProof/>
        </w:rPr>
        <w:t>discardable</w:t>
      </w:r>
      <w:r w:rsidRPr="00251473">
        <w:t xml:space="preserve"> such that when </w:t>
      </w:r>
      <w:r w:rsidRPr="00251473">
        <w:rPr>
          <w:rFonts w:ascii="Courier" w:hAnsi="Courier"/>
          <w:noProof/>
        </w:rPr>
        <w:t>subsample_priority</w:t>
      </w:r>
      <w:r w:rsidRPr="00251473">
        <w:t xml:space="preserve"> is smaller than a certain value, </w:t>
      </w:r>
      <w:r w:rsidRPr="00251473">
        <w:rPr>
          <w:rFonts w:ascii="Courier" w:hAnsi="Courier"/>
          <w:noProof/>
        </w:rPr>
        <w:t xml:space="preserve">discardable </w:t>
      </w:r>
      <w:r w:rsidRPr="00251473">
        <w:t>is set to 1. However, since different systems may use different scales of priority values, to separate them is safe to have a clean solution for discardable sub-samples.</w:t>
      </w:r>
    </w:p>
    <w:p w14:paraId="3C01437D" w14:textId="77777777" w:rsidR="00A741D6" w:rsidRPr="00251473" w:rsidRDefault="00A741D6" w:rsidP="00A741D6">
      <w:pPr>
        <w:rPr>
          <w:lang w:val="en-GB"/>
        </w:rPr>
      </w:pPr>
      <w:r w:rsidRPr="00251473">
        <w:rPr>
          <w:lang w:val="en-GB"/>
        </w:rPr>
        <w:t xml:space="preserve">When version is 0 or 1, then when more than one </w:t>
      </w:r>
      <w:r w:rsidRPr="00251473">
        <w:rPr>
          <w:rFonts w:ascii="Courier" w:hAnsi="Courier"/>
          <w:lang w:val="en-GB"/>
        </w:rPr>
        <w:t>SubSampleInformationBox</w:t>
      </w:r>
      <w:r w:rsidRPr="00251473">
        <w:rPr>
          <w:lang w:val="en-GB"/>
        </w:rPr>
        <w:t xml:space="preserve"> is present in the same container box, the value of </w:t>
      </w:r>
      <w:r w:rsidRPr="00251473">
        <w:rPr>
          <w:rFonts w:ascii="Courier" w:hAnsi="Courier" w:cs="Courier New"/>
          <w:lang w:val="en-GB"/>
        </w:rPr>
        <w:t>flags</w:t>
      </w:r>
      <w:r w:rsidRPr="00251473">
        <w:rPr>
          <w:lang w:val="en-GB"/>
        </w:rPr>
        <w:t xml:space="preserve"> shall differ in each of these </w:t>
      </w:r>
      <w:r w:rsidRPr="00251473">
        <w:rPr>
          <w:rFonts w:ascii="Courier" w:hAnsi="Courier"/>
          <w:lang w:val="en-GB"/>
        </w:rPr>
        <w:t>SubSampleInformationBox</w:t>
      </w:r>
      <w:r w:rsidRPr="00251473">
        <w:rPr>
          <w:lang w:val="en-GB"/>
        </w:rPr>
        <w:t xml:space="preserve">es. The semantics of </w:t>
      </w:r>
      <w:r w:rsidRPr="00251473">
        <w:rPr>
          <w:rFonts w:ascii="Courier" w:hAnsi="Courier" w:cs="Courier New"/>
          <w:lang w:val="en-GB"/>
        </w:rPr>
        <w:t>flags</w:t>
      </w:r>
      <w:r w:rsidRPr="00251473">
        <w:rPr>
          <w:lang w:val="en-GB"/>
        </w:rPr>
        <w:t xml:space="preserve">, if any, shall be supplied for a given coding system. If </w:t>
      </w:r>
      <w:r w:rsidRPr="00251473">
        <w:rPr>
          <w:rFonts w:ascii="Courier" w:hAnsi="Courier"/>
          <w:lang w:val="en-GB"/>
        </w:rPr>
        <w:t>flags</w:t>
      </w:r>
      <w:r w:rsidRPr="00251473">
        <w:rPr>
          <w:lang w:val="en-GB"/>
        </w:rPr>
        <w:t xml:space="preserve"> have no semantics for a given coding system, the </w:t>
      </w:r>
      <w:r w:rsidRPr="00251473">
        <w:rPr>
          <w:rFonts w:ascii="Courier" w:hAnsi="Courier"/>
          <w:lang w:val="en-GB"/>
        </w:rPr>
        <w:t>flags</w:t>
      </w:r>
      <w:r w:rsidRPr="00251473">
        <w:rPr>
          <w:lang w:val="en-GB"/>
        </w:rPr>
        <w:t xml:space="preserve"> shall be 0.</w:t>
      </w:r>
    </w:p>
    <w:p w14:paraId="1786DEB1" w14:textId="77777777" w:rsidR="00A741D6" w:rsidRPr="00251473" w:rsidRDefault="00A741D6" w:rsidP="00A741D6">
      <w:pPr>
        <w:rPr>
          <w:lang w:val="en-GB"/>
        </w:rPr>
      </w:pPr>
      <w:r w:rsidRPr="00251473">
        <w:rPr>
          <w:lang w:val="en-GB"/>
        </w:rPr>
        <w:t xml:space="preserve">If version is 2, the flags field is used by the box definition and not available to derived coding systems. Instead, a </w:t>
      </w:r>
      <w:r w:rsidRPr="00251473">
        <w:rPr>
          <w:rFonts w:ascii="Courier" w:hAnsi="Courier"/>
          <w:lang w:val="en-GB"/>
        </w:rPr>
        <w:t>coding_flags</w:t>
      </w:r>
      <w:r w:rsidRPr="00251473">
        <w:rPr>
          <w:lang w:val="en-GB"/>
        </w:rPr>
        <w:t xml:space="preserve"> field may be present with the same semantics.</w:t>
      </w:r>
    </w:p>
    <w:p w14:paraId="2C19DC55" w14:textId="77777777" w:rsidR="00A741D6" w:rsidRPr="00251473" w:rsidRDefault="00A741D6" w:rsidP="00A741D6">
      <w:pPr>
        <w:keepNext/>
        <w:spacing w:after="0"/>
        <w:rPr>
          <w:lang w:val="en-GB"/>
        </w:rPr>
      </w:pPr>
      <w:r w:rsidRPr="00251473">
        <w:rPr>
          <w:lang w:val="en-GB"/>
        </w:rPr>
        <w:t>When the version is 0 or 1, the extra fields are mandatory and the size of the subsample field is indicated by the version. When the version is 2, the size of the subsample field and the presence of the other fields are indicated by flag bits:</w:t>
      </w:r>
    </w:p>
    <w:p w14:paraId="77266CE9" w14:textId="77777777" w:rsidR="00A741D6" w:rsidRPr="00251473" w:rsidRDefault="00A741D6" w:rsidP="00A741D6">
      <w:pPr>
        <w:keepNext/>
        <w:spacing w:after="0"/>
        <w:rPr>
          <w:lang w:val="en-GB"/>
        </w:rPr>
      </w:pPr>
      <w:r w:rsidRPr="00251473">
        <w:rPr>
          <w:lang w:val="en-GB"/>
        </w:rPr>
        <w:tab/>
        <w:t>1</w:t>
      </w:r>
      <w:r w:rsidRPr="00251473">
        <w:rPr>
          <w:lang w:val="en-GB"/>
        </w:rPr>
        <w:tab/>
        <w:t>when 0 defines 16-bit subsample sizes, when 1 defines 32-bit sizes</w:t>
      </w:r>
    </w:p>
    <w:p w14:paraId="182D2427" w14:textId="77777777" w:rsidR="00A741D6" w:rsidRPr="00251473" w:rsidRDefault="00A741D6" w:rsidP="00A741D6">
      <w:pPr>
        <w:keepNext/>
        <w:spacing w:after="0"/>
        <w:rPr>
          <w:lang w:val="en-GB"/>
        </w:rPr>
      </w:pPr>
      <w:r w:rsidRPr="00251473">
        <w:rPr>
          <w:lang w:val="en-GB"/>
        </w:rPr>
        <w:tab/>
        <w:t>2</w:t>
      </w:r>
      <w:r w:rsidRPr="00251473">
        <w:rPr>
          <w:lang w:val="en-GB"/>
        </w:rPr>
        <w:tab/>
      </w:r>
      <w:proofErr w:type="gramStart"/>
      <w:r w:rsidRPr="00251473">
        <w:rPr>
          <w:rFonts w:ascii="Courier" w:hAnsi="Courier"/>
          <w:lang w:val="en-GB"/>
        </w:rPr>
        <w:t>subsample</w:t>
      </w:r>
      <w:proofErr w:type="gramEnd"/>
      <w:r w:rsidRPr="00251473">
        <w:rPr>
          <w:rFonts w:ascii="Courier" w:hAnsi="Courier"/>
          <w:lang w:val="en-GB"/>
        </w:rPr>
        <w:t>_priority</w:t>
      </w:r>
      <w:r w:rsidRPr="00251473">
        <w:rPr>
          <w:lang w:val="en-GB"/>
        </w:rPr>
        <w:t xml:space="preserve"> absent when 1</w:t>
      </w:r>
    </w:p>
    <w:p w14:paraId="16D0A93D" w14:textId="77777777" w:rsidR="00A741D6" w:rsidRPr="00251473" w:rsidRDefault="00A741D6" w:rsidP="00A741D6">
      <w:pPr>
        <w:keepNext/>
        <w:spacing w:after="0"/>
        <w:rPr>
          <w:lang w:val="en-GB"/>
        </w:rPr>
      </w:pPr>
      <w:r w:rsidRPr="00251473">
        <w:rPr>
          <w:lang w:val="en-GB"/>
        </w:rPr>
        <w:tab/>
        <w:t>4</w:t>
      </w:r>
      <w:r w:rsidRPr="00251473">
        <w:rPr>
          <w:lang w:val="en-GB"/>
        </w:rPr>
        <w:tab/>
      </w:r>
      <w:r w:rsidRPr="00251473">
        <w:rPr>
          <w:rFonts w:ascii="Courier" w:hAnsi="Courier"/>
          <w:lang w:val="en-GB"/>
        </w:rPr>
        <w:t>discardable</w:t>
      </w:r>
      <w:r w:rsidRPr="00251473">
        <w:rPr>
          <w:lang w:val="en-GB"/>
        </w:rPr>
        <w:t xml:space="preserve"> absent when 1</w:t>
      </w:r>
    </w:p>
    <w:p w14:paraId="5DF93E0F" w14:textId="77777777" w:rsidR="00A741D6" w:rsidRPr="00251473" w:rsidRDefault="00A741D6" w:rsidP="00A741D6">
      <w:pPr>
        <w:keepNext/>
        <w:spacing w:after="0"/>
        <w:rPr>
          <w:lang w:val="en-GB"/>
        </w:rPr>
      </w:pPr>
      <w:r w:rsidRPr="00251473">
        <w:rPr>
          <w:lang w:val="en-GB"/>
        </w:rPr>
        <w:tab/>
        <w:t>8</w:t>
      </w:r>
      <w:r w:rsidRPr="00251473">
        <w:rPr>
          <w:lang w:val="en-GB"/>
        </w:rPr>
        <w:tab/>
      </w:r>
      <w:r w:rsidRPr="00251473">
        <w:rPr>
          <w:rFonts w:ascii="Courier" w:hAnsi="Courier"/>
          <w:lang w:val="en-GB"/>
        </w:rPr>
        <w:t>codec_specific_parameters</w:t>
      </w:r>
      <w:r w:rsidRPr="00251473">
        <w:rPr>
          <w:lang w:val="en-GB"/>
        </w:rPr>
        <w:t xml:space="preserve"> absent when 1</w:t>
      </w:r>
    </w:p>
    <w:p w14:paraId="3DCEA86E" w14:textId="77777777" w:rsidR="00A741D6" w:rsidRPr="00251473" w:rsidRDefault="00A741D6" w:rsidP="00A741D6">
      <w:pPr>
        <w:rPr>
          <w:lang w:val="en-GB"/>
        </w:rPr>
      </w:pPr>
      <w:r w:rsidRPr="00251473">
        <w:rPr>
          <w:lang w:val="en-GB"/>
        </w:rPr>
        <w:tab/>
        <w:t>16</w:t>
      </w:r>
      <w:r w:rsidRPr="00251473">
        <w:rPr>
          <w:lang w:val="en-GB"/>
        </w:rPr>
        <w:tab/>
      </w:r>
      <w:r w:rsidRPr="00251473">
        <w:rPr>
          <w:rFonts w:ascii="Courier" w:hAnsi="Courier"/>
          <w:lang w:val="en-GB"/>
        </w:rPr>
        <w:t>coding_flags</w:t>
      </w:r>
      <w:r w:rsidRPr="00251473">
        <w:rPr>
          <w:lang w:val="en-GB"/>
        </w:rPr>
        <w:t xml:space="preserve"> absent when 1</w:t>
      </w:r>
    </w:p>
    <w:p w14:paraId="3C205BC7" w14:textId="77777777" w:rsidR="00A741D6" w:rsidRPr="00D92AB4" w:rsidRDefault="00A741D6" w:rsidP="00D92AB4">
      <w:pPr>
        <w:pStyle w:val="Heading3"/>
      </w:pPr>
      <w:r w:rsidRPr="00D92AB4">
        <w:lastRenderedPageBreak/>
        <w:t>Syntax</w:t>
      </w:r>
    </w:p>
    <w:p w14:paraId="406DB6A3" w14:textId="77777777" w:rsidR="00A741D6" w:rsidRPr="00251473" w:rsidRDefault="00A741D6" w:rsidP="00A741D6">
      <w:pPr>
        <w:pStyle w:val="code"/>
        <w:spacing w:before="0"/>
      </w:pPr>
      <w:r w:rsidRPr="00251473">
        <w:t>aligned(8) class SubSampleInformationBox</w:t>
      </w:r>
      <w:r w:rsidRPr="00251473">
        <w:br/>
      </w:r>
      <w:r w:rsidRPr="00251473">
        <w:tab/>
        <w:t>extends FullBox('subs', version, flags) {</w:t>
      </w:r>
      <w:r w:rsidRPr="00251473">
        <w:br/>
      </w:r>
      <w:r w:rsidRPr="00251473">
        <w:tab/>
        <w:t>unsigned int(32) entry_count;</w:t>
      </w:r>
      <w:r w:rsidRPr="00251473">
        <w:br/>
      </w:r>
      <w:r w:rsidRPr="00251473">
        <w:tab/>
        <w:t>int i,j;</w:t>
      </w:r>
      <w:r w:rsidRPr="00251473">
        <w:br/>
      </w:r>
      <w:r w:rsidRPr="00251473">
        <w:tab/>
        <w:t>for (i=0; i &lt; entry_count; i++) {</w:t>
      </w:r>
      <w:r w:rsidRPr="00251473">
        <w:br/>
      </w:r>
      <w:r w:rsidRPr="00251473">
        <w:tab/>
      </w:r>
      <w:r w:rsidRPr="00251473">
        <w:tab/>
        <w:t>unsigned int(32) sample_delta;</w:t>
      </w:r>
      <w:r w:rsidRPr="00251473">
        <w:br/>
      </w:r>
      <w:r w:rsidRPr="00251473">
        <w:tab/>
      </w:r>
      <w:r w:rsidRPr="00251473">
        <w:tab/>
        <w:t>unsigned int(16) subsample_count;</w:t>
      </w:r>
      <w:r w:rsidRPr="00251473">
        <w:br/>
      </w:r>
      <w:r w:rsidRPr="00251473">
        <w:tab/>
      </w:r>
      <w:r w:rsidRPr="00251473">
        <w:tab/>
        <w:t>if (subsample_count &gt; 0) {</w:t>
      </w:r>
      <w:r w:rsidRPr="00251473">
        <w:br/>
      </w:r>
      <w:r w:rsidRPr="00251473">
        <w:tab/>
      </w:r>
      <w:r w:rsidRPr="00251473">
        <w:tab/>
      </w:r>
      <w:r w:rsidRPr="00251473">
        <w:tab/>
        <w:t>for (j=0; j &lt; subsample_count; j++) {</w:t>
      </w:r>
      <w:r w:rsidRPr="00251473">
        <w:br/>
      </w:r>
      <w:r w:rsidRPr="00251473">
        <w:tab/>
      </w:r>
      <w:r w:rsidRPr="00251473">
        <w:tab/>
      </w:r>
      <w:r w:rsidRPr="00251473">
        <w:tab/>
      </w:r>
      <w:r w:rsidRPr="00251473">
        <w:tab/>
        <w:t>if(version == 0)</w:t>
      </w:r>
      <w:r w:rsidRPr="00251473">
        <w:br/>
      </w:r>
      <w:r w:rsidRPr="00251473">
        <w:tab/>
      </w:r>
      <w:r w:rsidRPr="00251473">
        <w:tab/>
      </w:r>
      <w:r w:rsidRPr="00251473">
        <w:tab/>
      </w:r>
      <w:r w:rsidRPr="00251473">
        <w:tab/>
        <w:t>{</w:t>
      </w:r>
      <w:r w:rsidRPr="00251473">
        <w:br/>
      </w:r>
      <w:r w:rsidRPr="00251473">
        <w:tab/>
      </w:r>
      <w:r w:rsidRPr="00251473">
        <w:tab/>
      </w:r>
      <w:r w:rsidRPr="00251473">
        <w:tab/>
      </w:r>
      <w:r w:rsidRPr="00251473">
        <w:tab/>
      </w:r>
      <w:r w:rsidRPr="00251473">
        <w:tab/>
        <w:t>unsigned int(16) subsample_size;</w:t>
      </w:r>
      <w:r w:rsidRPr="00251473">
        <w:br/>
      </w:r>
      <w:r w:rsidRPr="00251473">
        <w:tab/>
      </w:r>
      <w:r w:rsidRPr="00251473">
        <w:tab/>
      </w:r>
      <w:r w:rsidRPr="00251473">
        <w:tab/>
      </w:r>
      <w:r w:rsidRPr="00251473">
        <w:tab/>
        <w:t>}</w:t>
      </w:r>
      <w:r w:rsidRPr="00251473">
        <w:br/>
      </w:r>
      <w:r w:rsidRPr="00251473">
        <w:tab/>
      </w:r>
      <w:r w:rsidRPr="00251473">
        <w:tab/>
      </w:r>
      <w:r w:rsidRPr="00251473">
        <w:tab/>
      </w:r>
      <w:r w:rsidRPr="00251473">
        <w:tab/>
        <w:t>else if (version == 1)</w:t>
      </w:r>
      <w:r w:rsidRPr="00251473">
        <w:br/>
      </w:r>
      <w:r w:rsidRPr="00251473">
        <w:tab/>
      </w:r>
      <w:r w:rsidRPr="00251473">
        <w:tab/>
      </w:r>
      <w:r w:rsidRPr="00251473">
        <w:tab/>
      </w:r>
      <w:r w:rsidRPr="00251473">
        <w:tab/>
        <w:t>{</w:t>
      </w:r>
      <w:r w:rsidRPr="00251473">
        <w:br/>
      </w:r>
      <w:r w:rsidRPr="00251473">
        <w:tab/>
      </w:r>
      <w:r w:rsidRPr="00251473">
        <w:tab/>
      </w:r>
      <w:r w:rsidRPr="00251473">
        <w:tab/>
      </w:r>
      <w:r w:rsidRPr="00251473">
        <w:tab/>
      </w:r>
      <w:r w:rsidRPr="00251473">
        <w:tab/>
        <w:t>unsigned int(32) subsample_size;</w:t>
      </w:r>
      <w:r w:rsidRPr="00251473">
        <w:br/>
      </w:r>
      <w:r w:rsidRPr="00251473">
        <w:tab/>
      </w:r>
      <w:r w:rsidRPr="00251473">
        <w:tab/>
      </w:r>
      <w:r w:rsidRPr="00251473">
        <w:tab/>
      </w:r>
      <w:r w:rsidRPr="00251473">
        <w:tab/>
        <w:t>}</w:t>
      </w:r>
      <w:r w:rsidRPr="00251473">
        <w:br/>
      </w:r>
      <w:r w:rsidRPr="00251473">
        <w:tab/>
      </w:r>
      <w:r w:rsidRPr="00251473">
        <w:tab/>
      </w:r>
      <w:r w:rsidRPr="00251473">
        <w:tab/>
      </w:r>
      <w:r w:rsidRPr="00251473">
        <w:tab/>
        <w:t>else if (version==2)</w:t>
      </w:r>
      <w:r w:rsidRPr="00251473">
        <w:br/>
      </w:r>
      <w:r w:rsidRPr="00251473">
        <w:tab/>
      </w:r>
      <w:r w:rsidRPr="00251473">
        <w:tab/>
      </w:r>
      <w:r w:rsidRPr="00251473">
        <w:tab/>
      </w:r>
      <w:r w:rsidRPr="00251473">
        <w:tab/>
        <w:t>{</w:t>
      </w:r>
      <w:r w:rsidRPr="00251473">
        <w:br/>
      </w:r>
      <w:r w:rsidRPr="00251473">
        <w:tab/>
      </w:r>
      <w:r w:rsidRPr="00251473">
        <w:tab/>
      </w:r>
      <w:r w:rsidRPr="00251473">
        <w:tab/>
      </w:r>
      <w:r w:rsidRPr="00251473">
        <w:tab/>
      </w:r>
      <w:r w:rsidRPr="00251473">
        <w:tab/>
        <w:t>if ((flags &amp; 1)==0)</w:t>
      </w:r>
      <w:r w:rsidRPr="00251473">
        <w:br/>
      </w:r>
      <w:r w:rsidRPr="00251473">
        <w:tab/>
      </w:r>
      <w:r w:rsidRPr="00251473">
        <w:tab/>
      </w:r>
      <w:r w:rsidRPr="00251473">
        <w:tab/>
      </w:r>
      <w:r w:rsidRPr="00251473">
        <w:tab/>
      </w:r>
      <w:r w:rsidRPr="00251473">
        <w:tab/>
      </w:r>
      <w:r w:rsidRPr="00251473">
        <w:tab/>
        <w:t>unsigned int(16) subsample_size;</w:t>
      </w:r>
      <w:r w:rsidRPr="00251473">
        <w:br/>
      </w:r>
      <w:r w:rsidRPr="00251473">
        <w:tab/>
      </w:r>
      <w:r w:rsidRPr="00251473">
        <w:tab/>
      </w:r>
      <w:r w:rsidRPr="00251473">
        <w:tab/>
      </w:r>
      <w:r w:rsidRPr="00251473">
        <w:tab/>
      </w:r>
      <w:r w:rsidRPr="00251473">
        <w:tab/>
        <w:t>else</w:t>
      </w:r>
      <w:r w:rsidRPr="00251473">
        <w:br/>
      </w:r>
      <w:r w:rsidRPr="00251473">
        <w:tab/>
      </w:r>
      <w:r w:rsidRPr="00251473">
        <w:tab/>
      </w:r>
      <w:r w:rsidRPr="00251473">
        <w:tab/>
      </w:r>
      <w:r w:rsidRPr="00251473">
        <w:tab/>
      </w:r>
      <w:r w:rsidRPr="00251473">
        <w:tab/>
      </w:r>
      <w:r w:rsidRPr="00251473">
        <w:tab/>
        <w:t>unsigned int(32) subsample_size;</w:t>
      </w:r>
      <w:r w:rsidRPr="00251473">
        <w:br/>
      </w:r>
      <w:r w:rsidRPr="00251473">
        <w:tab/>
      </w:r>
      <w:r w:rsidRPr="00251473">
        <w:tab/>
      </w:r>
      <w:r w:rsidRPr="00251473">
        <w:tab/>
      </w:r>
      <w:r w:rsidRPr="00251473">
        <w:tab/>
        <w:t>}</w:t>
      </w:r>
      <w:r w:rsidRPr="00251473">
        <w:br/>
      </w:r>
      <w:r w:rsidRPr="00251473">
        <w:tab/>
      </w:r>
      <w:r w:rsidRPr="00251473">
        <w:tab/>
      </w:r>
      <w:r w:rsidRPr="00251473">
        <w:tab/>
      </w:r>
      <w:r w:rsidRPr="00251473">
        <w:tab/>
        <w:t>if (version &lt; 2) {</w:t>
      </w:r>
      <w:r w:rsidRPr="00251473">
        <w:br/>
      </w:r>
      <w:r w:rsidRPr="00251473">
        <w:tab/>
      </w:r>
      <w:r w:rsidRPr="00251473">
        <w:tab/>
      </w:r>
      <w:r w:rsidRPr="00251473">
        <w:tab/>
      </w:r>
      <w:r w:rsidRPr="00251473">
        <w:tab/>
      </w:r>
      <w:r w:rsidRPr="00251473">
        <w:tab/>
        <w:t>unsigned int(8) subsample_priority;</w:t>
      </w:r>
      <w:r w:rsidRPr="00251473">
        <w:br/>
      </w:r>
      <w:r w:rsidRPr="00251473">
        <w:tab/>
      </w:r>
      <w:r w:rsidRPr="00251473">
        <w:tab/>
      </w:r>
      <w:r w:rsidRPr="00251473">
        <w:tab/>
      </w:r>
      <w:r w:rsidRPr="00251473">
        <w:tab/>
      </w:r>
      <w:r w:rsidRPr="00251473">
        <w:tab/>
        <w:t>unsigned int(8) discardable;</w:t>
      </w:r>
      <w:r w:rsidRPr="00251473">
        <w:br/>
      </w:r>
      <w:r w:rsidRPr="00251473">
        <w:tab/>
      </w:r>
      <w:r w:rsidRPr="00251473">
        <w:tab/>
      </w:r>
      <w:r w:rsidRPr="00251473">
        <w:tab/>
      </w:r>
      <w:r w:rsidRPr="00251473">
        <w:tab/>
      </w:r>
      <w:r w:rsidRPr="00251473">
        <w:tab/>
        <w:t>unsigned int(32) codec_specific_parameters;</w:t>
      </w:r>
      <w:r w:rsidRPr="00251473">
        <w:br/>
      </w:r>
      <w:r w:rsidRPr="00251473">
        <w:tab/>
      </w:r>
      <w:r w:rsidRPr="00251473">
        <w:tab/>
      </w:r>
      <w:r w:rsidRPr="00251473">
        <w:tab/>
      </w:r>
      <w:r w:rsidRPr="00251473">
        <w:tab/>
        <w:t xml:space="preserve">} </w:t>
      </w:r>
      <w:r w:rsidRPr="00251473">
        <w:br/>
      </w:r>
      <w:r w:rsidRPr="00251473">
        <w:tab/>
      </w:r>
      <w:r w:rsidRPr="00251473">
        <w:tab/>
      </w:r>
      <w:r w:rsidRPr="00251473">
        <w:tab/>
      </w:r>
      <w:r w:rsidRPr="00251473">
        <w:tab/>
        <w:t>else</w:t>
      </w:r>
      <w:r w:rsidRPr="00251473">
        <w:tab/>
        <w:t>// version&gt;=2</w:t>
      </w:r>
      <w:r w:rsidRPr="00251473">
        <w:br/>
      </w:r>
      <w:r w:rsidRPr="00251473">
        <w:tab/>
      </w:r>
      <w:r w:rsidRPr="00251473">
        <w:tab/>
      </w:r>
      <w:r w:rsidRPr="00251473">
        <w:tab/>
      </w:r>
      <w:r w:rsidRPr="00251473">
        <w:tab/>
        <w:t>{</w:t>
      </w:r>
      <w:r w:rsidRPr="00251473">
        <w:br/>
      </w:r>
      <w:r w:rsidRPr="00251473">
        <w:tab/>
      </w:r>
      <w:r w:rsidRPr="00251473">
        <w:tab/>
      </w:r>
      <w:r w:rsidRPr="00251473">
        <w:tab/>
      </w:r>
      <w:r w:rsidRPr="00251473">
        <w:tab/>
      </w:r>
      <w:r w:rsidRPr="00251473">
        <w:tab/>
        <w:t>if ((flags &amp; 2)==0) unsigned int(8) subsample_priority;</w:t>
      </w:r>
      <w:r w:rsidRPr="00251473">
        <w:br/>
      </w:r>
      <w:r w:rsidRPr="00251473">
        <w:tab/>
      </w:r>
      <w:r w:rsidRPr="00251473">
        <w:tab/>
      </w:r>
      <w:r w:rsidRPr="00251473">
        <w:tab/>
      </w:r>
      <w:r w:rsidRPr="00251473">
        <w:tab/>
      </w:r>
      <w:r w:rsidRPr="00251473">
        <w:tab/>
        <w:t>if ((flags &amp; 4)==0) unsigned int(8) discardable;</w:t>
      </w:r>
      <w:r w:rsidRPr="00251473">
        <w:br/>
      </w:r>
      <w:r w:rsidRPr="00251473">
        <w:tab/>
      </w:r>
      <w:r w:rsidRPr="00251473">
        <w:tab/>
      </w:r>
      <w:r w:rsidRPr="00251473">
        <w:tab/>
      </w:r>
      <w:r w:rsidRPr="00251473">
        <w:tab/>
      </w:r>
      <w:r w:rsidRPr="00251473">
        <w:tab/>
        <w:t xml:space="preserve">if ((flags &amp; 8)==0) </w:t>
      </w:r>
      <w:r w:rsidRPr="00251473">
        <w:br/>
      </w:r>
      <w:r w:rsidRPr="00251473">
        <w:tab/>
      </w:r>
      <w:r w:rsidRPr="00251473">
        <w:tab/>
      </w:r>
      <w:r w:rsidRPr="00251473">
        <w:tab/>
      </w:r>
      <w:r w:rsidRPr="00251473">
        <w:tab/>
      </w:r>
      <w:r w:rsidRPr="00251473">
        <w:tab/>
      </w:r>
      <w:r w:rsidRPr="00251473">
        <w:tab/>
        <w:t>unsigned int(32) codec_specific_parameters;</w:t>
      </w:r>
      <w:r w:rsidRPr="00251473">
        <w:br/>
      </w:r>
      <w:r w:rsidRPr="00251473">
        <w:tab/>
      </w:r>
      <w:r w:rsidRPr="00251473">
        <w:tab/>
      </w:r>
      <w:r w:rsidRPr="00251473">
        <w:tab/>
      </w:r>
      <w:r w:rsidRPr="00251473">
        <w:tab/>
      </w:r>
      <w:r w:rsidRPr="00251473">
        <w:tab/>
        <w:t xml:space="preserve">if ((flags &amp; 16)==0) </w:t>
      </w:r>
      <w:r w:rsidRPr="00251473">
        <w:br/>
      </w:r>
      <w:r w:rsidRPr="00251473">
        <w:tab/>
      </w:r>
      <w:r w:rsidRPr="00251473">
        <w:tab/>
      </w:r>
      <w:r w:rsidRPr="00251473">
        <w:tab/>
      </w:r>
      <w:r w:rsidRPr="00251473">
        <w:tab/>
      </w:r>
      <w:r w:rsidRPr="00251473">
        <w:tab/>
      </w:r>
      <w:r w:rsidRPr="00251473">
        <w:tab/>
        <w:t>unsigned int(24) coding_flags;</w:t>
      </w:r>
      <w:r w:rsidRPr="00251473">
        <w:br/>
      </w:r>
      <w:r w:rsidRPr="00251473">
        <w:tab/>
      </w:r>
      <w:r w:rsidRPr="00251473">
        <w:tab/>
      </w:r>
      <w:r w:rsidRPr="00251473">
        <w:tab/>
      </w:r>
      <w:r w:rsidRPr="00251473">
        <w:tab/>
        <w:t>}</w:t>
      </w:r>
      <w:r w:rsidRPr="00251473">
        <w:br/>
      </w:r>
      <w:r w:rsidRPr="00251473">
        <w:tab/>
      </w:r>
      <w:r w:rsidRPr="00251473">
        <w:tab/>
      </w:r>
      <w:r w:rsidRPr="00251473">
        <w:tab/>
        <w:t>}</w:t>
      </w:r>
      <w:r w:rsidRPr="00251473">
        <w:br/>
      </w:r>
      <w:r w:rsidRPr="00251473">
        <w:tab/>
      </w:r>
      <w:r w:rsidRPr="00251473">
        <w:tab/>
        <w:t>}</w:t>
      </w:r>
      <w:r w:rsidRPr="00251473">
        <w:br/>
      </w:r>
      <w:r w:rsidRPr="00251473">
        <w:tab/>
        <w:t>}</w:t>
      </w:r>
      <w:r w:rsidRPr="00251473">
        <w:br/>
        <w:t>}</w:t>
      </w:r>
    </w:p>
    <w:p w14:paraId="4C0460C8" w14:textId="77777777" w:rsidR="00A741D6" w:rsidRPr="00D92AB4" w:rsidRDefault="00A741D6" w:rsidP="00D92AB4">
      <w:pPr>
        <w:pStyle w:val="Heading3"/>
      </w:pPr>
      <w:r w:rsidRPr="00D92AB4">
        <w:t>Semantics</w:t>
      </w:r>
    </w:p>
    <w:p w14:paraId="5F01C321" w14:textId="77777777" w:rsidR="00A741D6" w:rsidRPr="00251473" w:rsidRDefault="00A741D6" w:rsidP="00A741D6">
      <w:pPr>
        <w:pStyle w:val="fields"/>
      </w:pPr>
      <w:r w:rsidRPr="00251473">
        <w:rPr>
          <w:rFonts w:ascii="Courier" w:hAnsi="Courier"/>
          <w:noProof/>
        </w:rPr>
        <w:t xml:space="preserve">version </w:t>
      </w:r>
      <w:r w:rsidRPr="00251473">
        <w:t>is an integer that specifies the version of this box (0 or 1 in this specification)</w:t>
      </w:r>
    </w:p>
    <w:p w14:paraId="61A7A719" w14:textId="77777777" w:rsidR="00A741D6" w:rsidRPr="00251473" w:rsidRDefault="00A741D6" w:rsidP="00A741D6">
      <w:pPr>
        <w:pStyle w:val="fields"/>
      </w:pPr>
      <w:r w:rsidRPr="00251473">
        <w:rPr>
          <w:rFonts w:ascii="Courier" w:hAnsi="Courier"/>
          <w:noProof/>
        </w:rPr>
        <w:t xml:space="preserve">entry_count </w:t>
      </w:r>
      <w:r w:rsidRPr="00251473">
        <w:t>is an integer that gives the number of entries in the following table.</w:t>
      </w:r>
    </w:p>
    <w:p w14:paraId="77C24950" w14:textId="77777777" w:rsidR="00A741D6" w:rsidRPr="00251473" w:rsidRDefault="00A741D6" w:rsidP="00A741D6">
      <w:pPr>
        <w:pStyle w:val="fields"/>
      </w:pPr>
      <w:r w:rsidRPr="00251473">
        <w:rPr>
          <w:rFonts w:ascii="Courier" w:hAnsi="Courier"/>
          <w:noProof/>
        </w:rPr>
        <w:t>sample_delta</w:t>
      </w:r>
      <w:r w:rsidRPr="00251473">
        <w:rPr>
          <w:rFonts w:cs="Courier"/>
          <w:lang w:eastAsia="fr-FR"/>
        </w:rPr>
        <w:t xml:space="preserve"> </w:t>
      </w:r>
      <w:r w:rsidRPr="00251473">
        <w:rPr>
          <w:rFonts w:cs="Cambria"/>
          <w:lang w:eastAsia="fr-FR"/>
        </w:rPr>
        <w:t>is an integer that indicates the sample having sub</w:t>
      </w:r>
      <w:r w:rsidRPr="00251473">
        <w:rPr>
          <w:rFonts w:ascii="Cambria Math" w:hAnsi="Cambria Math" w:cs="Cambria Math"/>
          <w:lang w:eastAsia="fr-FR"/>
        </w:rPr>
        <w:t>‐</w:t>
      </w:r>
      <w:r w:rsidRPr="00251473">
        <w:rPr>
          <w:rFonts w:cs="Cambria"/>
          <w:lang w:eastAsia="fr-FR"/>
        </w:rPr>
        <w:t xml:space="preserve">sample structure. It is coded as the difference, in decoding order, between the desired sample number, and the sample number indicated in the previous entry. If the current entry is the first entry in the track, the value indicates the sample number of the first sample having sub-sample information, that is, the value is the difference between the sample number and zero (0). If the current entry is the first entry in a track fragment with preceding non-empty track fragments, the value indicates the difference between the sample number of the first sample having sub-sample information and the sample number of the last sample in the previous track fragment. If the current entry is the first entry in a track fragment without any preceding track fragments, the value indicates the sample number of the first sample having sub-sample information, that is, the value is the difference between the sample number and zero (0). This implies that the </w:t>
      </w:r>
      <w:r w:rsidRPr="00251473">
        <w:rPr>
          <w:rFonts w:ascii="Courier" w:hAnsi="Courier"/>
          <w:noProof/>
        </w:rPr>
        <w:t>sample_delta</w:t>
      </w:r>
      <w:r w:rsidRPr="00251473">
        <w:rPr>
          <w:rFonts w:cs="Cambria"/>
          <w:lang w:eastAsia="fr-FR"/>
        </w:rPr>
        <w:t xml:space="preserve"> for the first entry describing the first sample in the track or in the track fragment is always 1.</w:t>
      </w:r>
    </w:p>
    <w:p w14:paraId="73837D18" w14:textId="77777777" w:rsidR="00A741D6" w:rsidRPr="00251473" w:rsidRDefault="00A741D6" w:rsidP="00A741D6">
      <w:pPr>
        <w:pStyle w:val="fields"/>
      </w:pPr>
      <w:r w:rsidRPr="00251473">
        <w:rPr>
          <w:rFonts w:ascii="Courier" w:hAnsi="Courier"/>
          <w:noProof/>
        </w:rPr>
        <w:lastRenderedPageBreak/>
        <w:t xml:space="preserve">subsample_count </w:t>
      </w:r>
      <w:r w:rsidRPr="00251473">
        <w:t>is an integer that specifies the number of sub-</w:t>
      </w:r>
      <w:proofErr w:type="gramStart"/>
      <w:r w:rsidRPr="00251473">
        <w:t>sample</w:t>
      </w:r>
      <w:proofErr w:type="gramEnd"/>
      <w:r w:rsidRPr="00251473">
        <w:t xml:space="preserve"> for the current sample. If there is no sub-sample structure, then this field takes the value 0.</w:t>
      </w:r>
    </w:p>
    <w:p w14:paraId="1662E574" w14:textId="77777777" w:rsidR="00A741D6" w:rsidRPr="00251473" w:rsidRDefault="00A741D6" w:rsidP="00A741D6">
      <w:pPr>
        <w:pStyle w:val="fields"/>
      </w:pPr>
      <w:r w:rsidRPr="00251473">
        <w:rPr>
          <w:rFonts w:ascii="Courier" w:hAnsi="Courier"/>
          <w:noProof/>
        </w:rPr>
        <w:t xml:space="preserve">subsample_size </w:t>
      </w:r>
      <w:r w:rsidRPr="00251473">
        <w:t>is an integer that specifies the size, in bytes, of the current sub-sample.</w:t>
      </w:r>
    </w:p>
    <w:p w14:paraId="6B093D9F" w14:textId="77777777" w:rsidR="00A741D6" w:rsidRPr="00251473" w:rsidRDefault="00A741D6" w:rsidP="00A741D6">
      <w:pPr>
        <w:pStyle w:val="fields"/>
      </w:pPr>
      <w:r w:rsidRPr="00251473">
        <w:rPr>
          <w:rFonts w:ascii="Courier" w:hAnsi="Courier"/>
          <w:noProof/>
        </w:rPr>
        <w:t xml:space="preserve">subsample_priority </w:t>
      </w:r>
      <w:r w:rsidRPr="00251473">
        <w:t xml:space="preserve">is an integer specifying the degradation priority for each sub-sample. Higher values of </w:t>
      </w:r>
      <w:r w:rsidRPr="00251473">
        <w:rPr>
          <w:rFonts w:ascii="Courier" w:hAnsi="Courier"/>
          <w:noProof/>
        </w:rPr>
        <w:t>subsample_priority</w:t>
      </w:r>
      <w:r w:rsidRPr="00251473">
        <w:t>, indicate sub-samples which are important to, and have a greater impact on, the decoded quality.</w:t>
      </w:r>
    </w:p>
    <w:p w14:paraId="5C8DFC97" w14:textId="77777777" w:rsidR="00A741D6" w:rsidRPr="00251473" w:rsidRDefault="00A741D6" w:rsidP="00A741D6">
      <w:pPr>
        <w:pStyle w:val="fields"/>
      </w:pPr>
      <w:r w:rsidRPr="00251473">
        <w:rPr>
          <w:rFonts w:ascii="Courier" w:hAnsi="Courier"/>
          <w:noProof/>
        </w:rPr>
        <w:t>discardable</w:t>
      </w:r>
      <w:r w:rsidRPr="00251473">
        <w:t xml:space="preserve"> equal to 0 means that the sub-sample is required to decode the current sample, while equal to 1 means the sub-sample is not required to decode the current sample but may be used for enhancements, e.g., the sub-sample consists of supplemental enhancement information (SEI) messages.</w:t>
      </w:r>
    </w:p>
    <w:p w14:paraId="4E200233" w14:textId="77777777" w:rsidR="00A741D6" w:rsidRPr="00251473" w:rsidRDefault="00A741D6" w:rsidP="00A741D6">
      <w:pPr>
        <w:pStyle w:val="fields"/>
      </w:pPr>
      <w:r w:rsidRPr="00251473">
        <w:rPr>
          <w:rFonts w:ascii="Courier" w:hAnsi="Courier"/>
          <w:noProof/>
        </w:rPr>
        <w:t>coding_flags</w:t>
      </w:r>
      <w:r w:rsidRPr="00251473">
        <w:t xml:space="preserve"> provides the same value, when version is 2, as the </w:t>
      </w:r>
      <w:r w:rsidRPr="00251473">
        <w:rPr>
          <w:rFonts w:ascii="Courier" w:hAnsi="Courier"/>
        </w:rPr>
        <w:t>flags</w:t>
      </w:r>
      <w:r w:rsidRPr="00251473">
        <w:t xml:space="preserve"> field in the box when version is 0 or 1</w:t>
      </w:r>
    </w:p>
    <w:p w14:paraId="3D013419" w14:textId="77777777" w:rsidR="00A741D6" w:rsidRPr="00251473" w:rsidRDefault="00A741D6" w:rsidP="00A741D6">
      <w:pPr>
        <w:pStyle w:val="lastfield"/>
      </w:pPr>
      <w:r w:rsidRPr="00251473">
        <w:rPr>
          <w:rFonts w:ascii="Courier" w:hAnsi="Courier"/>
        </w:rPr>
        <w:t>codec_specific_parameters</w:t>
      </w:r>
      <w:r w:rsidRPr="00251473">
        <w:t xml:space="preserve"> is defined by the codec in use. If no such definition is available, this field shall be set to 0.</w:t>
      </w:r>
    </w:p>
    <w:p w14:paraId="72386730" w14:textId="77777777" w:rsidR="00A741D6" w:rsidRPr="00D92AB4" w:rsidRDefault="00A741D6" w:rsidP="00D92AB4">
      <w:pPr>
        <w:pStyle w:val="Heading1"/>
      </w:pPr>
      <w:bookmarkStart w:id="489" w:name="_Toc530124525"/>
      <w:bookmarkStart w:id="490" w:name="_Toc38982542"/>
      <w:r w:rsidRPr="00D92AB4">
        <w:t>Non-independent tracks</w:t>
      </w:r>
      <w:bookmarkEnd w:id="489"/>
      <w:bookmarkEnd w:id="490"/>
    </w:p>
    <w:p w14:paraId="78DBA0E8" w14:textId="77777777" w:rsidR="00A741D6" w:rsidRPr="00D92AB4" w:rsidRDefault="00A741D6" w:rsidP="00D92AB4">
      <w:pPr>
        <w:pStyle w:val="Heading2"/>
      </w:pPr>
      <w:r w:rsidRPr="00D92AB4">
        <w:t>Comment</w:t>
      </w:r>
    </w:p>
    <w:p w14:paraId="1CB8E9E2" w14:textId="77777777" w:rsidR="00A741D6" w:rsidRPr="00251473" w:rsidRDefault="00A741D6" w:rsidP="00A741D6">
      <w:pPr>
        <w:rPr>
          <w:lang w:val="en-GB"/>
        </w:rPr>
      </w:pPr>
      <w:r w:rsidRPr="00251473">
        <w:rPr>
          <w:lang w:val="en-GB"/>
        </w:rPr>
        <w:t xml:space="preserve">OMAF clause 7.1.4 specifies indication of a track not intended to be presented alone as a generic ISOBMFF extension. Bit 4 of the flags (with bit 0 being the least significant bit) of the </w:t>
      </w:r>
      <w:r w:rsidRPr="00251473">
        <w:rPr>
          <w:rFonts w:ascii="Courier" w:hAnsi="Courier"/>
          <w:lang w:val="en-GB"/>
        </w:rPr>
        <w:t>TrackHeaderBox</w:t>
      </w:r>
      <w:r w:rsidRPr="00251473">
        <w:rPr>
          <w:lang w:val="en-GB"/>
        </w:rPr>
        <w:t xml:space="preserve"> is used to indicate whether a track is not intended to be presented alone, e.g., due to that the track represents only a small portion of a </w:t>
      </w:r>
      <w:proofErr w:type="gramStart"/>
      <w:r w:rsidRPr="00251473">
        <w:rPr>
          <w:lang w:val="en-GB"/>
        </w:rPr>
        <w:t>videos</w:t>
      </w:r>
      <w:proofErr w:type="gramEnd"/>
      <w:r w:rsidRPr="00251473">
        <w:rPr>
          <w:lang w:val="en-GB"/>
        </w:rPr>
        <w:t xml:space="preserve"> scene.</w:t>
      </w:r>
    </w:p>
    <w:p w14:paraId="7CF1317B" w14:textId="77777777" w:rsidR="00A741D6" w:rsidRPr="00D92AB4" w:rsidRDefault="00A741D6" w:rsidP="00D92AB4">
      <w:pPr>
        <w:pStyle w:val="Heading2"/>
      </w:pPr>
      <w:r w:rsidRPr="00D92AB4">
        <w:t>Proposed change</w:t>
      </w:r>
    </w:p>
    <w:p w14:paraId="4C04263B" w14:textId="77777777" w:rsidR="00A741D6" w:rsidRPr="00251473" w:rsidRDefault="00A741D6" w:rsidP="00A741D6">
      <w:pPr>
        <w:rPr>
          <w:lang w:val="en-GB"/>
        </w:rPr>
      </w:pPr>
      <w:r w:rsidRPr="00251473">
        <w:rPr>
          <w:lang w:val="en-GB"/>
        </w:rPr>
        <w:t xml:space="preserve">Include in the semantics of flags of </w:t>
      </w:r>
      <w:r w:rsidRPr="00251473">
        <w:rPr>
          <w:rFonts w:ascii="Courier" w:hAnsi="Courier"/>
          <w:lang w:val="en-GB"/>
        </w:rPr>
        <w:t xml:space="preserve">TrackHeaderBox </w:t>
      </w:r>
      <w:r w:rsidRPr="00251473">
        <w:rPr>
          <w:lang w:val="en-GB"/>
        </w:rPr>
        <w:t>(8.3.2.3) the following text that is copied from OMAF clause 7.1.4:</w:t>
      </w:r>
    </w:p>
    <w:p w14:paraId="563B8AA9" w14:textId="77777777" w:rsidR="00A741D6" w:rsidRPr="00251473" w:rsidRDefault="00A741D6" w:rsidP="00A741D6">
      <w:pPr>
        <w:rPr>
          <w:lang w:val="en-GB"/>
        </w:rPr>
      </w:pPr>
      <w:r w:rsidRPr="00251473">
        <w:rPr>
          <w:rFonts w:ascii="Courier" w:hAnsi="Courier"/>
          <w:lang w:val="en-GB"/>
        </w:rPr>
        <w:t>track_not_intended_for_presentation_alone</w:t>
      </w:r>
      <w:r w:rsidRPr="00251473">
        <w:rPr>
          <w:lang w:val="en-GB"/>
        </w:rPr>
        <w:t xml:space="preserve">: Indicates that the track is not intended to be presented alone without other tracks. Flag value is 0x000010. The flag not being set (i.e., </w:t>
      </w:r>
      <w:r w:rsidRPr="00251473">
        <w:rPr>
          <w:rFonts w:ascii="Courier" w:hAnsi="Courier"/>
          <w:lang w:val="en-GB"/>
        </w:rPr>
        <w:t>flags &amp; 0x000010 == 0</w:t>
      </w:r>
      <w:r w:rsidRPr="00251473">
        <w:rPr>
          <w:lang w:val="en-GB"/>
        </w:rPr>
        <w:t>) indicates that the track may or may not be intended to be presented alone without other tracks.</w:t>
      </w:r>
    </w:p>
    <w:p w14:paraId="45435E72" w14:textId="77777777" w:rsidR="00A741D6" w:rsidRPr="00D92AB4" w:rsidRDefault="00A741D6" w:rsidP="00D92AB4">
      <w:pPr>
        <w:pStyle w:val="Heading2"/>
      </w:pPr>
      <w:r w:rsidRPr="00D92AB4">
        <w:t>Discussion</w:t>
      </w:r>
    </w:p>
    <w:p w14:paraId="448B0837" w14:textId="77777777" w:rsidR="00A741D6" w:rsidRPr="00251473" w:rsidRDefault="00A741D6" w:rsidP="00A741D6">
      <w:pPr>
        <w:rPr>
          <w:lang w:val="en-GB"/>
        </w:rPr>
      </w:pPr>
      <w:r w:rsidRPr="00251473">
        <w:rPr>
          <w:lang w:val="en-GB"/>
        </w:rPr>
        <w:t>The not-alone flag seems hard to document; what exactly is "with something else"? And who is this flag for (not old readers, obviously)? If my viewport into an omni video needs only this track, am I violating this flag or not?</w:t>
      </w:r>
    </w:p>
    <w:p w14:paraId="24C706CA" w14:textId="77777777" w:rsidR="00A741D6" w:rsidRPr="00D92AB4" w:rsidRDefault="00A741D6" w:rsidP="00D92AB4">
      <w:pPr>
        <w:pStyle w:val="Heading1"/>
      </w:pPr>
      <w:bookmarkStart w:id="491" w:name="_Toc530124526"/>
      <w:bookmarkStart w:id="492" w:name="_Toc38982543"/>
      <w:r w:rsidRPr="00D92AB4">
        <w:t>On just-in-time delivery of items</w:t>
      </w:r>
      <w:bookmarkEnd w:id="491"/>
      <w:bookmarkEnd w:id="492"/>
    </w:p>
    <w:p w14:paraId="025C40F0" w14:textId="77777777" w:rsidR="00A741D6" w:rsidRPr="00251473" w:rsidRDefault="00A741D6" w:rsidP="00A741D6">
      <w:pPr>
        <w:rPr>
          <w:bCs/>
          <w:lang w:val="en-GB" w:eastAsia="ja-JP"/>
        </w:rPr>
      </w:pPr>
      <w:r w:rsidRPr="00251473">
        <w:rPr>
          <w:bCs/>
          <w:highlight w:val="yellow"/>
          <w:lang w:val="en-GB" w:eastAsia="ja-JP"/>
        </w:rPr>
        <w:t>[Ed. (MH): This section was authored on the basis of the meeting notes on m42584 in MPEG #122.]</w:t>
      </w:r>
    </w:p>
    <w:p w14:paraId="2833EA97" w14:textId="77777777" w:rsidR="00A741D6" w:rsidRPr="00D92AB4" w:rsidRDefault="00A741D6" w:rsidP="00D92AB4">
      <w:pPr>
        <w:pStyle w:val="Heading2"/>
      </w:pPr>
      <w:r w:rsidRPr="00D92AB4">
        <w:t>Introduction</w:t>
      </w:r>
    </w:p>
    <w:p w14:paraId="6ABB6D8F" w14:textId="77777777" w:rsidR="00A741D6" w:rsidRPr="00251473" w:rsidRDefault="00A741D6" w:rsidP="00A741D6">
      <w:pPr>
        <w:rPr>
          <w:bCs/>
          <w:lang w:val="en-GB" w:eastAsia="ja-JP"/>
        </w:rPr>
      </w:pPr>
      <w:r w:rsidRPr="00251473">
        <w:rPr>
          <w:lang w:val="en-GB"/>
        </w:rPr>
        <w:t xml:space="preserve">It can be desirable to deliver image items in a "just-in-time manner" (e.g. in DASH media segments or CMAF Segments) at the time when they are referenced by an HTML page in the </w:t>
      </w:r>
      <w:r w:rsidRPr="00251473">
        <w:rPr>
          <w:rFonts w:ascii="Courier" w:hAnsi="Courier"/>
          <w:lang w:val="en-GB"/>
        </w:rPr>
        <w:t>MetaBox</w:t>
      </w:r>
      <w:r w:rsidRPr="00251473">
        <w:rPr>
          <w:lang w:val="en-GB"/>
        </w:rPr>
        <w:t xml:space="preserve"> (non-timed). The following sub-sections include options.</w:t>
      </w:r>
    </w:p>
    <w:p w14:paraId="3366FB77" w14:textId="77777777" w:rsidR="00A741D6" w:rsidRPr="00D92AB4" w:rsidRDefault="00A741D6" w:rsidP="00D92AB4">
      <w:pPr>
        <w:pStyle w:val="Heading2"/>
      </w:pPr>
      <w:r w:rsidRPr="00D92AB4">
        <w:t>Usage of URL fragment identifier</w:t>
      </w:r>
    </w:p>
    <w:p w14:paraId="10C9C905" w14:textId="77777777" w:rsidR="00A741D6" w:rsidRPr="00251473" w:rsidRDefault="00A741D6" w:rsidP="00A741D6">
      <w:pPr>
        <w:rPr>
          <w:bCs/>
          <w:lang w:val="en-GB" w:eastAsia="ja-JP"/>
        </w:rPr>
      </w:pPr>
      <w:r w:rsidRPr="00251473">
        <w:rPr>
          <w:bCs/>
          <w:lang w:val="en-GB" w:eastAsia="ja-JP"/>
        </w:rPr>
        <w:t>The following URL or URL fragment identifier schemes are under consideration to be used within the web resource tracks for concluding that images referenced by the URL are to be loaded "just-in-time":</w:t>
      </w:r>
    </w:p>
    <w:p w14:paraId="28316E8E" w14:textId="77777777" w:rsidR="00A741D6" w:rsidRPr="00251473" w:rsidRDefault="00A741D6" w:rsidP="00547B4C">
      <w:pPr>
        <w:widowControl/>
        <w:numPr>
          <w:ilvl w:val="0"/>
          <w:numId w:val="15"/>
        </w:numPr>
        <w:spacing w:after="240" w:line="240" w:lineRule="auto"/>
        <w:rPr>
          <w:lang w:val="en-GB"/>
        </w:rPr>
      </w:pPr>
      <w:r w:rsidRPr="00251473">
        <w:rPr>
          <w:lang w:val="en-GB"/>
        </w:rPr>
        <w:lastRenderedPageBreak/>
        <w:t>Referencing an independent image file.</w:t>
      </w:r>
    </w:p>
    <w:p w14:paraId="0B6AF7BC" w14:textId="77777777" w:rsidR="00A741D6" w:rsidRPr="00251473" w:rsidRDefault="00A741D6" w:rsidP="00A741D6">
      <w:pPr>
        <w:ind w:left="720"/>
        <w:rPr>
          <w:lang w:val="en-GB"/>
        </w:rPr>
      </w:pPr>
      <w:r w:rsidRPr="00251473">
        <w:rPr>
          <w:lang w:val="en-GB"/>
        </w:rPr>
        <w:t>http://example.com/images/image1.jpg</w:t>
      </w:r>
    </w:p>
    <w:p w14:paraId="21AE98FA" w14:textId="77777777" w:rsidR="00A741D6" w:rsidRPr="00251473" w:rsidRDefault="00A741D6" w:rsidP="00547B4C">
      <w:pPr>
        <w:widowControl/>
        <w:numPr>
          <w:ilvl w:val="0"/>
          <w:numId w:val="15"/>
        </w:numPr>
        <w:spacing w:after="240" w:line="240" w:lineRule="auto"/>
        <w:rPr>
          <w:lang w:val="en-GB"/>
        </w:rPr>
      </w:pPr>
      <w:r w:rsidRPr="00251473">
        <w:rPr>
          <w:lang w:val="en-GB"/>
        </w:rPr>
        <w:t>Usage of the item_name fragment identifier as specified in Annex L of ISO/IEC 14496-12.</w:t>
      </w:r>
    </w:p>
    <w:p w14:paraId="422F72B5" w14:textId="77777777" w:rsidR="00A741D6" w:rsidRPr="00251473" w:rsidRDefault="00A741D6" w:rsidP="00A741D6">
      <w:pPr>
        <w:ind w:left="720"/>
        <w:rPr>
          <w:lang w:val="en-GB"/>
        </w:rPr>
      </w:pPr>
      <w:r w:rsidRPr="00251473">
        <w:rPr>
          <w:lang w:val="en-GB"/>
        </w:rPr>
        <w:t>Example: http://example.com/segments/segment23.mp4#item_name=image1.jpg</w:t>
      </w:r>
    </w:p>
    <w:p w14:paraId="315052F6" w14:textId="77777777" w:rsidR="00A741D6" w:rsidRPr="00251473" w:rsidRDefault="00A741D6" w:rsidP="00547B4C">
      <w:pPr>
        <w:widowControl/>
        <w:numPr>
          <w:ilvl w:val="0"/>
          <w:numId w:val="15"/>
        </w:numPr>
        <w:spacing w:after="240" w:line="240" w:lineRule="auto"/>
        <w:rPr>
          <w:lang w:val="en-GB"/>
        </w:rPr>
      </w:pPr>
      <w:r w:rsidRPr="00251473">
        <w:rPr>
          <w:lang w:val="en-GB"/>
        </w:rPr>
        <w:t>Specifying a DASH MPD specific fragment identifier. The segment URL by indexing through the MPD.</w:t>
      </w:r>
    </w:p>
    <w:p w14:paraId="718B6C99" w14:textId="77777777" w:rsidR="00A741D6" w:rsidRPr="00251473" w:rsidRDefault="00A741D6" w:rsidP="00A741D6">
      <w:pPr>
        <w:ind w:left="720"/>
        <w:rPr>
          <w:lang w:val="en-GB"/>
        </w:rPr>
      </w:pPr>
      <w:r w:rsidRPr="00251473">
        <w:rPr>
          <w:lang w:val="en-GB"/>
        </w:rPr>
        <w:t>Example: http://example.com/videos/video.mpd#presentation_time=23s&amp;item_name=image1.jpg</w:t>
      </w:r>
    </w:p>
    <w:p w14:paraId="0CD2237E" w14:textId="77777777" w:rsidR="00A741D6" w:rsidRPr="00D92AB4" w:rsidRDefault="00A741D6" w:rsidP="00D92AB4">
      <w:pPr>
        <w:pStyle w:val="Heading2"/>
      </w:pPr>
      <w:r w:rsidRPr="00D92AB4">
        <w:t>Bundle item information box</w:t>
      </w:r>
    </w:p>
    <w:p w14:paraId="74A860A0" w14:textId="77777777" w:rsidR="00A741D6" w:rsidRPr="00251473" w:rsidRDefault="00A741D6" w:rsidP="00A741D6">
      <w:pPr>
        <w:rPr>
          <w:bCs/>
          <w:lang w:val="en-GB" w:eastAsia="ja-JP"/>
        </w:rPr>
      </w:pPr>
      <w:r w:rsidRPr="00251473">
        <w:rPr>
          <w:bCs/>
          <w:highlight w:val="yellow"/>
          <w:lang w:val="en-GB" w:eastAsia="ja-JP"/>
        </w:rPr>
        <w:t>[Ed. (MH): Meeting notes on m42584 in MPEG #122: The bundle seems like an optimization for a specific set of cases; this assumes that the metabox declares all items, but they are referenced possibly by data references or their offsets are later in the file. This is a loading hint for readers that do lazy loading; it suggests that resources will be used at the same time.]</w:t>
      </w:r>
    </w:p>
    <w:p w14:paraId="7A8FE1BE" w14:textId="77777777" w:rsidR="00A741D6" w:rsidRPr="00D92AB4" w:rsidRDefault="00A741D6" w:rsidP="00D92AB4">
      <w:pPr>
        <w:pStyle w:val="Heading3"/>
      </w:pPr>
      <w:r w:rsidRPr="00D92AB4">
        <w:t>Definition</w:t>
      </w:r>
    </w:p>
    <w:p w14:paraId="7CD42D88" w14:textId="77777777" w:rsidR="00A741D6" w:rsidRPr="0014577E" w:rsidRDefault="00A741D6" w:rsidP="00A741D6">
      <w:pPr>
        <w:pStyle w:val="Atom"/>
        <w:tabs>
          <w:tab w:val="left" w:pos="1134"/>
        </w:tabs>
        <w:rPr>
          <w:rFonts w:ascii="Times New Roman" w:eastAsia="ｺﾞｼｯｸ" w:hAnsi="Times New Roman"/>
        </w:rPr>
      </w:pPr>
      <w:r w:rsidRPr="0014577E">
        <w:rPr>
          <w:rFonts w:ascii="Times New Roman" w:hAnsi="Times New Roman"/>
        </w:rPr>
        <w:t>Box Type:</w:t>
      </w:r>
      <w:r w:rsidRPr="0014577E">
        <w:rPr>
          <w:rFonts w:ascii="Times New Roman" w:hAnsi="Times New Roman"/>
        </w:rPr>
        <w:tab/>
      </w:r>
      <w:r w:rsidRPr="00251473">
        <w:rPr>
          <w:rFonts w:ascii="Courier" w:hAnsi="Courier"/>
          <w:noProof/>
        </w:rPr>
        <w:t>'binf'</w:t>
      </w:r>
      <w:r w:rsidRPr="0014577E">
        <w:rPr>
          <w:rFonts w:ascii="Times New Roman" w:hAnsi="Times New Roman"/>
        </w:rPr>
        <w:br/>
        <w:t>Container:</w:t>
      </w:r>
      <w:r w:rsidRPr="0014577E">
        <w:rPr>
          <w:rFonts w:ascii="Times New Roman" w:hAnsi="Times New Roman"/>
        </w:rPr>
        <w:tab/>
      </w:r>
      <w:r w:rsidRPr="00251473">
        <w:rPr>
          <w:rFonts w:ascii="Courier" w:hAnsi="Courier"/>
        </w:rPr>
        <w:t>MetaBox</w:t>
      </w:r>
      <w:r w:rsidRPr="0014577E">
        <w:rPr>
          <w:rFonts w:ascii="Times New Roman" w:hAnsi="Times New Roman"/>
        </w:rPr>
        <w:br/>
        <w:t>Mandatory:</w:t>
      </w:r>
      <w:r w:rsidRPr="0014577E">
        <w:rPr>
          <w:rFonts w:ascii="Times New Roman" w:hAnsi="Times New Roman"/>
        </w:rPr>
        <w:tab/>
        <w:t>No</w:t>
      </w:r>
      <w:r w:rsidRPr="0014577E">
        <w:rPr>
          <w:rFonts w:ascii="Times New Roman" w:hAnsi="Times New Roman"/>
        </w:rPr>
        <w:br/>
        <w:t>Quantity:</w:t>
      </w:r>
      <w:r w:rsidRPr="0014577E">
        <w:rPr>
          <w:rFonts w:ascii="Times New Roman" w:hAnsi="Times New Roman"/>
        </w:rPr>
        <w:tab/>
        <w:t>Zero or more</w:t>
      </w:r>
    </w:p>
    <w:p w14:paraId="72E3AFD1" w14:textId="77777777" w:rsidR="00A741D6" w:rsidRPr="00251473" w:rsidRDefault="00A741D6" w:rsidP="00A741D6">
      <w:pPr>
        <w:rPr>
          <w:lang w:val="en-GB" w:eastAsia="ja-JP"/>
        </w:rPr>
      </w:pPr>
      <w:r w:rsidRPr="00251473">
        <w:rPr>
          <w:lang w:val="en-GB" w:eastAsia="ja-JP"/>
        </w:rPr>
        <w:t xml:space="preserve">The </w:t>
      </w:r>
      <w:r w:rsidRPr="00251473">
        <w:rPr>
          <w:rFonts w:ascii="Courier" w:hAnsi="Courier"/>
          <w:lang w:val="en-GB" w:eastAsia="ja-JP"/>
        </w:rPr>
        <w:t>BundleInfoBox</w:t>
      </w:r>
      <w:r w:rsidRPr="00251473">
        <w:rPr>
          <w:lang w:val="en-GB" w:eastAsia="ja-JP"/>
        </w:rPr>
        <w:t xml:space="preserve"> provides an array of bundle item information entry box of the items used as a bundle. It means that all items in a bundle are used when all extent files of the bundle items are delivered. Note that extent files of the bundle may be delivered in different movie fragments. For example, a resource type of primary item is ‘text/html’ or ‘application/xhtml+xml’ and the primary item, i.e. an entry </w:t>
      </w:r>
      <w:proofErr w:type="gramStart"/>
      <w:r w:rsidRPr="00251473">
        <w:rPr>
          <w:lang w:val="en-GB" w:eastAsia="ja-JP"/>
        </w:rPr>
        <w:t>page,  is</w:t>
      </w:r>
      <w:proofErr w:type="gramEnd"/>
      <w:r w:rsidRPr="00251473">
        <w:rPr>
          <w:lang w:val="en-GB" w:eastAsia="ja-JP"/>
        </w:rPr>
        <w:t xml:space="preserve"> specified in the </w:t>
      </w:r>
      <w:r w:rsidRPr="00251473">
        <w:rPr>
          <w:rFonts w:ascii="Courier" w:hAnsi="Courier"/>
          <w:lang w:val="en-GB" w:eastAsia="ja-JP"/>
        </w:rPr>
        <w:t>BundleInfoBox</w:t>
      </w:r>
      <w:r w:rsidRPr="00251473">
        <w:rPr>
          <w:lang w:val="en-GB" w:eastAsia="ja-JP"/>
        </w:rPr>
        <w:t xml:space="preserve">, the entry page is loaded when all the other resources in the </w:t>
      </w:r>
      <w:r w:rsidRPr="00251473">
        <w:rPr>
          <w:rFonts w:ascii="Courier" w:hAnsi="Courier"/>
          <w:lang w:val="en-GB" w:eastAsia="ja-JP"/>
        </w:rPr>
        <w:t>BundleInfoBox</w:t>
      </w:r>
      <w:r w:rsidRPr="00251473">
        <w:rPr>
          <w:lang w:val="en-GB" w:eastAsia="ja-JP"/>
        </w:rPr>
        <w:t xml:space="preserve"> are delivered.</w:t>
      </w:r>
    </w:p>
    <w:p w14:paraId="23DCD70B" w14:textId="77777777" w:rsidR="00A741D6" w:rsidRPr="00D92AB4" w:rsidRDefault="00A741D6" w:rsidP="00D92AB4">
      <w:pPr>
        <w:pStyle w:val="Heading3"/>
      </w:pPr>
      <w:r w:rsidRPr="00D92AB4">
        <w:t>Syntax</w:t>
      </w:r>
    </w:p>
    <w:p w14:paraId="6A328D0C" w14:textId="77777777" w:rsidR="00A741D6" w:rsidRPr="00251473" w:rsidRDefault="00A741D6" w:rsidP="00A741D6">
      <w:pPr>
        <w:pStyle w:val="code"/>
      </w:pPr>
      <w:r w:rsidRPr="00251473">
        <w:t>aligned(8) class BundleItemInfoEntry  extends FullBox(‘bife’, version=0, 0) {</w:t>
      </w:r>
      <w:r w:rsidRPr="00251473">
        <w:br/>
      </w:r>
      <w:r w:rsidRPr="00251473">
        <w:tab/>
        <w:t>unsigned int(16) item_ID;</w:t>
      </w:r>
      <w:r w:rsidRPr="00251473">
        <w:br/>
        <w:t>}</w:t>
      </w:r>
    </w:p>
    <w:p w14:paraId="3059ED36" w14:textId="77777777" w:rsidR="00A741D6" w:rsidRPr="00251473" w:rsidRDefault="00A741D6" w:rsidP="00A741D6">
      <w:pPr>
        <w:pStyle w:val="code"/>
      </w:pPr>
      <w:r w:rsidRPr="00251473">
        <w:t>aligned(8) class BundleInfoBox extends FullBox(‘binf’, version=0, 0) {</w:t>
      </w:r>
      <w:r w:rsidRPr="00251473">
        <w:br/>
      </w:r>
      <w:r w:rsidRPr="00251473">
        <w:tab/>
        <w:t>unsigned int(32) entry_count;</w:t>
      </w:r>
      <w:r w:rsidRPr="00251473">
        <w:br/>
      </w:r>
      <w:r w:rsidRPr="00251473">
        <w:tab/>
        <w:t>BudleItemInfoEntry[ entry_count ] bundle_item_infos;</w:t>
      </w:r>
      <w:r w:rsidRPr="00251473">
        <w:br/>
        <w:t>}</w:t>
      </w:r>
    </w:p>
    <w:p w14:paraId="04EE0105" w14:textId="77777777" w:rsidR="00A741D6" w:rsidRPr="00D92AB4" w:rsidRDefault="00A741D6" w:rsidP="00D92AB4">
      <w:pPr>
        <w:pStyle w:val="Heading3"/>
      </w:pPr>
      <w:r w:rsidRPr="00D92AB4">
        <w:t>Semantics</w:t>
      </w:r>
    </w:p>
    <w:p w14:paraId="39A9CC79" w14:textId="77777777" w:rsidR="00A741D6" w:rsidRPr="00251473" w:rsidRDefault="00A741D6" w:rsidP="00A741D6">
      <w:pPr>
        <w:rPr>
          <w:lang w:val="en-GB" w:eastAsia="ja-JP"/>
        </w:rPr>
      </w:pPr>
      <w:r w:rsidRPr="00251473">
        <w:rPr>
          <w:rFonts w:ascii="Courier New" w:hAnsi="Courier New" w:cs="Courier New"/>
          <w:lang w:val="en-GB" w:eastAsia="ja-JP"/>
        </w:rPr>
        <w:t xml:space="preserve">item_ID </w:t>
      </w:r>
      <w:r w:rsidRPr="00251473">
        <w:rPr>
          <w:lang w:val="en-GB" w:eastAsia="ja-JP"/>
        </w:rPr>
        <w:t>is the identifier of the item in a bundle.</w:t>
      </w:r>
    </w:p>
    <w:p w14:paraId="2ECC33BC" w14:textId="5F1BFCE9" w:rsidR="00A741D6" w:rsidRPr="00D92AB4" w:rsidRDefault="00A741D6" w:rsidP="00D92AB4">
      <w:pPr>
        <w:pStyle w:val="Heading1"/>
      </w:pPr>
      <w:bookmarkStart w:id="493" w:name="_Toc6578499"/>
      <w:bookmarkStart w:id="494" w:name="_Toc6911708"/>
      <w:bookmarkStart w:id="495" w:name="_Toc6578500"/>
      <w:bookmarkStart w:id="496" w:name="_Toc6911709"/>
      <w:bookmarkStart w:id="497" w:name="_Toc6578501"/>
      <w:bookmarkStart w:id="498" w:name="_Toc6911710"/>
      <w:bookmarkStart w:id="499" w:name="_Toc6578502"/>
      <w:bookmarkStart w:id="500" w:name="_Toc6911711"/>
      <w:bookmarkStart w:id="501" w:name="_Toc6578503"/>
      <w:bookmarkStart w:id="502" w:name="_Toc6911712"/>
      <w:bookmarkStart w:id="503" w:name="_Toc6578504"/>
      <w:bookmarkStart w:id="504" w:name="_Toc6911713"/>
      <w:bookmarkStart w:id="505" w:name="_Toc6578505"/>
      <w:bookmarkStart w:id="506" w:name="_Toc6911714"/>
      <w:bookmarkStart w:id="507" w:name="_Toc6578506"/>
      <w:bookmarkStart w:id="508" w:name="_Toc6911715"/>
      <w:bookmarkStart w:id="509" w:name="_Toc6578507"/>
      <w:bookmarkStart w:id="510" w:name="_Toc6911716"/>
      <w:bookmarkStart w:id="511" w:name="_Toc6578508"/>
      <w:bookmarkStart w:id="512" w:name="_Toc6911717"/>
      <w:bookmarkStart w:id="513" w:name="_Toc6578509"/>
      <w:bookmarkStart w:id="514" w:name="_Toc6911718"/>
      <w:bookmarkStart w:id="515" w:name="_Toc6578510"/>
      <w:bookmarkStart w:id="516" w:name="_Toc6911719"/>
      <w:bookmarkStart w:id="517" w:name="_Toc6578511"/>
      <w:bookmarkStart w:id="518" w:name="_Toc6911720"/>
      <w:bookmarkStart w:id="519" w:name="_Toc6578512"/>
      <w:bookmarkStart w:id="520" w:name="_Toc6911721"/>
      <w:bookmarkStart w:id="521" w:name="_Toc6578513"/>
      <w:bookmarkStart w:id="522" w:name="_Toc6911722"/>
      <w:bookmarkStart w:id="523" w:name="_Toc6578514"/>
      <w:bookmarkStart w:id="524" w:name="_Toc6911723"/>
      <w:bookmarkStart w:id="525" w:name="_Toc6578515"/>
      <w:bookmarkStart w:id="526" w:name="_Toc6911724"/>
      <w:bookmarkStart w:id="527" w:name="_Toc6578516"/>
      <w:bookmarkStart w:id="528" w:name="_Toc6911725"/>
      <w:bookmarkStart w:id="529" w:name="_Toc6578517"/>
      <w:bookmarkStart w:id="530" w:name="_Toc6911726"/>
      <w:bookmarkStart w:id="531" w:name="_Toc6578518"/>
      <w:bookmarkStart w:id="532" w:name="_Toc6911727"/>
      <w:bookmarkStart w:id="533" w:name="_Toc6578519"/>
      <w:bookmarkStart w:id="534" w:name="_Toc6911728"/>
      <w:bookmarkStart w:id="535" w:name="_Toc6578520"/>
      <w:bookmarkStart w:id="536" w:name="_Toc6911729"/>
      <w:bookmarkStart w:id="537" w:name="_Toc6578521"/>
      <w:bookmarkStart w:id="538" w:name="_Toc6911730"/>
      <w:bookmarkStart w:id="539" w:name="_Toc6578522"/>
      <w:bookmarkStart w:id="540" w:name="_Toc6911731"/>
      <w:bookmarkStart w:id="541" w:name="_Toc6578523"/>
      <w:bookmarkStart w:id="542" w:name="_Toc6911732"/>
      <w:bookmarkStart w:id="543" w:name="_Toc6578524"/>
      <w:bookmarkStart w:id="544" w:name="_Toc6911733"/>
      <w:bookmarkStart w:id="545" w:name="_Toc6578525"/>
      <w:bookmarkStart w:id="546" w:name="_Toc6911734"/>
      <w:bookmarkStart w:id="547" w:name="_Toc6578526"/>
      <w:bookmarkStart w:id="548" w:name="_Toc6911735"/>
      <w:bookmarkStart w:id="549" w:name="_Toc6578527"/>
      <w:bookmarkStart w:id="550" w:name="_Toc6911736"/>
      <w:bookmarkStart w:id="551" w:name="_Toc6578583"/>
      <w:bookmarkStart w:id="552" w:name="_Toc6911792"/>
      <w:bookmarkStart w:id="553" w:name="_Toc6578584"/>
      <w:bookmarkStart w:id="554" w:name="_Toc6911793"/>
      <w:bookmarkStart w:id="555" w:name="_Toc6578585"/>
      <w:bookmarkStart w:id="556" w:name="_Toc6911794"/>
      <w:bookmarkStart w:id="557" w:name="_Toc6578586"/>
      <w:bookmarkStart w:id="558" w:name="_Toc6911795"/>
      <w:bookmarkStart w:id="559" w:name="_Toc6578587"/>
      <w:bookmarkStart w:id="560" w:name="_Toc6911796"/>
      <w:bookmarkStart w:id="561" w:name="_Toc6578588"/>
      <w:bookmarkStart w:id="562" w:name="_Toc6911797"/>
      <w:bookmarkStart w:id="563" w:name="_Toc6578589"/>
      <w:bookmarkStart w:id="564" w:name="_Toc6911798"/>
      <w:bookmarkStart w:id="565" w:name="_Toc6578590"/>
      <w:bookmarkStart w:id="566" w:name="_Toc6911799"/>
      <w:bookmarkStart w:id="567" w:name="_Toc6578591"/>
      <w:bookmarkStart w:id="568" w:name="_Toc6911800"/>
      <w:bookmarkStart w:id="569" w:name="_Toc6578592"/>
      <w:bookmarkStart w:id="570" w:name="_Toc6911801"/>
      <w:bookmarkStart w:id="571" w:name="_Toc6578593"/>
      <w:bookmarkStart w:id="572" w:name="_Toc6911802"/>
      <w:bookmarkStart w:id="573" w:name="_Toc6578594"/>
      <w:bookmarkStart w:id="574" w:name="_Toc6911803"/>
      <w:bookmarkStart w:id="575" w:name="_Toc6578595"/>
      <w:bookmarkStart w:id="576" w:name="_Toc6911804"/>
      <w:bookmarkStart w:id="577" w:name="_Toc6578596"/>
      <w:bookmarkStart w:id="578" w:name="_Toc6911805"/>
      <w:bookmarkStart w:id="579" w:name="_Toc6578597"/>
      <w:bookmarkStart w:id="580" w:name="_Toc6911806"/>
      <w:bookmarkStart w:id="581" w:name="_Toc6578598"/>
      <w:bookmarkStart w:id="582" w:name="_Toc6911807"/>
      <w:bookmarkStart w:id="583" w:name="_Toc6578599"/>
      <w:bookmarkStart w:id="584" w:name="_Toc6911808"/>
      <w:bookmarkStart w:id="585" w:name="_Toc6578600"/>
      <w:bookmarkStart w:id="586" w:name="_Toc6911809"/>
      <w:bookmarkStart w:id="587" w:name="_Toc6578601"/>
      <w:bookmarkStart w:id="588" w:name="_Toc6911810"/>
      <w:bookmarkStart w:id="589" w:name="_Toc6578602"/>
      <w:bookmarkStart w:id="590" w:name="_Toc6911811"/>
      <w:bookmarkStart w:id="591" w:name="_Toc6578603"/>
      <w:bookmarkStart w:id="592" w:name="_Toc6911812"/>
      <w:bookmarkStart w:id="593" w:name="_Toc6578604"/>
      <w:bookmarkStart w:id="594" w:name="_Toc6911813"/>
      <w:bookmarkStart w:id="595" w:name="_Toc6578605"/>
      <w:bookmarkStart w:id="596" w:name="_Toc6911814"/>
      <w:bookmarkStart w:id="597" w:name="_Toc6578606"/>
      <w:bookmarkStart w:id="598" w:name="_Toc6911815"/>
      <w:bookmarkStart w:id="599" w:name="_Toc6578607"/>
      <w:bookmarkStart w:id="600" w:name="_Toc6911816"/>
      <w:bookmarkStart w:id="601" w:name="_Toc6578608"/>
      <w:bookmarkStart w:id="602" w:name="_Toc6911817"/>
      <w:bookmarkStart w:id="603" w:name="_Toc6578609"/>
      <w:bookmarkStart w:id="604" w:name="_Toc6911818"/>
      <w:bookmarkStart w:id="605" w:name="_Toc6578610"/>
      <w:bookmarkStart w:id="606" w:name="_Toc6911819"/>
      <w:bookmarkStart w:id="607" w:name="_Toc6578611"/>
      <w:bookmarkStart w:id="608" w:name="_Toc6911820"/>
      <w:bookmarkStart w:id="609" w:name="_Toc6578612"/>
      <w:bookmarkStart w:id="610" w:name="_Toc6911821"/>
      <w:bookmarkStart w:id="611" w:name="_Toc6578613"/>
      <w:bookmarkStart w:id="612" w:name="_Toc6911822"/>
      <w:bookmarkStart w:id="613" w:name="_Toc6578614"/>
      <w:bookmarkStart w:id="614" w:name="_Toc6911823"/>
      <w:bookmarkStart w:id="615" w:name="_Toc6578615"/>
      <w:bookmarkStart w:id="616" w:name="_Toc6911824"/>
      <w:bookmarkStart w:id="617" w:name="_Toc6578616"/>
      <w:bookmarkStart w:id="618" w:name="_Toc6911825"/>
      <w:bookmarkStart w:id="619" w:name="_Toc6578617"/>
      <w:bookmarkStart w:id="620" w:name="_Toc6911826"/>
      <w:bookmarkStart w:id="621" w:name="_Toc6578618"/>
      <w:bookmarkStart w:id="622" w:name="_Toc6911827"/>
      <w:bookmarkStart w:id="623" w:name="_Toc6578619"/>
      <w:bookmarkStart w:id="624" w:name="_Toc6911828"/>
      <w:bookmarkStart w:id="625" w:name="_Toc6578620"/>
      <w:bookmarkStart w:id="626" w:name="_Toc6911829"/>
      <w:bookmarkStart w:id="627" w:name="_Toc6578621"/>
      <w:bookmarkStart w:id="628" w:name="_Toc6911830"/>
      <w:bookmarkStart w:id="629" w:name="_Toc6578622"/>
      <w:bookmarkStart w:id="630" w:name="_Toc6911831"/>
      <w:bookmarkStart w:id="631" w:name="_Toc6578623"/>
      <w:bookmarkStart w:id="632" w:name="_Toc6911832"/>
      <w:bookmarkStart w:id="633" w:name="_Toc6578624"/>
      <w:bookmarkStart w:id="634" w:name="_Toc6911833"/>
      <w:bookmarkStart w:id="635" w:name="_Toc6578625"/>
      <w:bookmarkStart w:id="636" w:name="_Toc6911834"/>
      <w:bookmarkStart w:id="637" w:name="_Toc6578626"/>
      <w:bookmarkStart w:id="638" w:name="_Toc6911835"/>
      <w:bookmarkStart w:id="639" w:name="_Toc6578627"/>
      <w:bookmarkStart w:id="640" w:name="_Toc6911836"/>
      <w:bookmarkStart w:id="641" w:name="_Toc6578628"/>
      <w:bookmarkStart w:id="642" w:name="_Toc6911837"/>
      <w:bookmarkStart w:id="643" w:name="_Toc6578629"/>
      <w:bookmarkStart w:id="644" w:name="_Toc6911838"/>
      <w:bookmarkStart w:id="645" w:name="_Toc6578630"/>
      <w:bookmarkStart w:id="646" w:name="_Toc6911839"/>
      <w:bookmarkStart w:id="647" w:name="_Toc6578631"/>
      <w:bookmarkStart w:id="648" w:name="_Toc6911840"/>
      <w:bookmarkStart w:id="649" w:name="_Toc6578632"/>
      <w:bookmarkStart w:id="650" w:name="_Toc6911841"/>
      <w:bookmarkStart w:id="651" w:name="_Toc530124529"/>
      <w:bookmarkStart w:id="652" w:name="_Toc38982544"/>
      <w:bookmarkStart w:id="653" w:name="_GoBack"/>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3"/>
      <w:r w:rsidRPr="00D92AB4">
        <w:t>Movie Fragment Compaction considerations</w:t>
      </w:r>
      <w:bookmarkEnd w:id="651"/>
      <w:bookmarkEnd w:id="652"/>
    </w:p>
    <w:p w14:paraId="0F4775D0" w14:textId="2B8A3E3E" w:rsidR="007F0834" w:rsidRDefault="007F0834" w:rsidP="00D92AB4">
      <w:pPr>
        <w:pStyle w:val="Heading2"/>
        <w:rPr>
          <w:lang w:val="en-US"/>
        </w:rPr>
      </w:pPr>
      <w:r>
        <w:rPr>
          <w:lang w:val="en-US"/>
        </w:rPr>
        <w:t>Inheritance within a track run</w:t>
      </w:r>
    </w:p>
    <w:p w14:paraId="0EC1DB4E" w14:textId="4F43E64F" w:rsidR="007F0834" w:rsidRDefault="007F0834" w:rsidP="007F0834">
      <w:r>
        <w:t xml:space="preserve">The addition of zero or more </w:t>
      </w:r>
      <w:r w:rsidRPr="000D4168">
        <w:rPr>
          <w:rFonts w:ascii="Courier New" w:hAnsi="Courier New" w:cs="Courier New"/>
        </w:rPr>
        <w:t>RepeatStruct</w:t>
      </w:r>
      <w:r>
        <w:t xml:space="preserve"> structures to the end of the </w:t>
      </w:r>
      <w:r w:rsidRPr="000D4168">
        <w:rPr>
          <w:rFonts w:ascii="Courier New" w:hAnsi="Courier New" w:cs="Courier New"/>
        </w:rPr>
        <w:t>CompactTrackRunBox</w:t>
      </w:r>
      <w:r>
        <w:t xml:space="preserve"> </w:t>
      </w:r>
      <w:r>
        <w:lastRenderedPageBreak/>
        <w:t xml:space="preserve">is proposed. The number of </w:t>
      </w:r>
      <w:r w:rsidRPr="000D4168">
        <w:rPr>
          <w:rFonts w:ascii="Courier New" w:hAnsi="Courier New" w:cs="Courier New"/>
        </w:rPr>
        <w:t>RepeatStruct</w:t>
      </w:r>
      <w:r>
        <w:t xml:space="preserve"> structures is determined by a file writer. The </w:t>
      </w:r>
      <w:r w:rsidRPr="000D4168">
        <w:rPr>
          <w:rFonts w:ascii="Courier New" w:hAnsi="Courier New" w:cs="Courier New"/>
        </w:rPr>
        <w:t>RepeatStruct</w:t>
      </w:r>
      <w:r>
        <w:t xml:space="preserve"> is summarized as follows:</w:t>
      </w:r>
    </w:p>
    <w:p w14:paraId="3E06F8CE" w14:textId="7E10E303" w:rsidR="007F0834" w:rsidRDefault="007F0834" w:rsidP="007F0834">
      <w:pPr>
        <w:pStyle w:val="ListParagraph"/>
        <w:widowControl/>
        <w:numPr>
          <w:ilvl w:val="0"/>
          <w:numId w:val="23"/>
        </w:numPr>
        <w:autoSpaceDN/>
        <w:spacing w:after="120" w:line="240" w:lineRule="auto"/>
        <w:contextualSpacing w:val="0"/>
        <w:textAlignment w:val="auto"/>
      </w:pPr>
      <w:r>
        <w:t xml:space="preserve">The box contains another </w:t>
      </w:r>
      <w:r w:rsidRPr="008063C3">
        <w:rPr>
          <w:rFonts w:ascii="Courier New" w:hAnsi="Courier New" w:cs="Courier New"/>
        </w:rPr>
        <w:t>RepeatStruct</w:t>
      </w:r>
      <w:r>
        <w:t xml:space="preserve"> structure if the end of the box has not been reached yet. The function </w:t>
      </w:r>
      <w:proofErr w:type="gramStart"/>
      <w:r w:rsidRPr="008063C3">
        <w:rPr>
          <w:rFonts w:ascii="Courier New" w:hAnsi="Courier New" w:cs="Courier New"/>
        </w:rPr>
        <w:t>EndOfBox( )</w:t>
      </w:r>
      <w:proofErr w:type="gramEnd"/>
      <w:r>
        <w:t xml:space="preserve"> returns 0, if the end of the box has not been reached yet, and returns 0 otherwise.</w:t>
      </w:r>
    </w:p>
    <w:p w14:paraId="2C83DCE4" w14:textId="4B00CA33" w:rsidR="007F0834" w:rsidRDefault="007F0834" w:rsidP="007F0834">
      <w:pPr>
        <w:pStyle w:val="ListParagraph"/>
        <w:widowControl/>
        <w:numPr>
          <w:ilvl w:val="0"/>
          <w:numId w:val="23"/>
        </w:numPr>
        <w:autoSpaceDN/>
        <w:spacing w:after="120" w:line="240" w:lineRule="auto"/>
        <w:contextualSpacing w:val="0"/>
        <w:textAlignment w:val="auto"/>
      </w:pPr>
      <w:r>
        <w:t xml:space="preserve">Each </w:t>
      </w:r>
      <w:r w:rsidRPr="008063C3">
        <w:rPr>
          <w:rFonts w:ascii="Courier New" w:hAnsi="Courier New" w:cs="Courier New"/>
        </w:rPr>
        <w:t>RepeatStruct</w:t>
      </w:r>
      <w:r>
        <w:t xml:space="preserve"> contains:</w:t>
      </w:r>
    </w:p>
    <w:p w14:paraId="59BDD970" w14:textId="15962A1F" w:rsidR="007F0834" w:rsidRDefault="007F0834" w:rsidP="007F0834">
      <w:pPr>
        <w:pStyle w:val="ListParagraph"/>
        <w:widowControl/>
        <w:numPr>
          <w:ilvl w:val="1"/>
          <w:numId w:val="23"/>
        </w:numPr>
        <w:autoSpaceDN/>
        <w:spacing w:after="120" w:line="240" w:lineRule="auto"/>
        <w:contextualSpacing w:val="0"/>
        <w:textAlignment w:val="auto"/>
      </w:pPr>
      <w:r>
        <w:t>The number of times a pattern is repeated (</w:t>
      </w:r>
      <w:r w:rsidRPr="008063C3">
        <w:rPr>
          <w:rFonts w:ascii="Courier New" w:hAnsi="Courier New" w:cs="Courier New"/>
        </w:rPr>
        <w:t>repeat_count_minus1</w:t>
      </w:r>
      <w:r>
        <w:t xml:space="preserve"> + 1)</w:t>
      </w:r>
    </w:p>
    <w:p w14:paraId="634B89E2" w14:textId="477B2207" w:rsidR="007F0834" w:rsidRDefault="007F0834" w:rsidP="007F0834">
      <w:pPr>
        <w:pStyle w:val="ListParagraph"/>
        <w:widowControl/>
        <w:numPr>
          <w:ilvl w:val="1"/>
          <w:numId w:val="23"/>
        </w:numPr>
        <w:autoSpaceDN/>
        <w:spacing w:after="120" w:line="240" w:lineRule="auto"/>
        <w:contextualSpacing w:val="0"/>
        <w:textAlignment w:val="auto"/>
      </w:pPr>
      <w:r>
        <w:t>A starting sample index within the track run (</w:t>
      </w:r>
      <w:r w:rsidRPr="008063C3">
        <w:rPr>
          <w:rFonts w:ascii="Courier New" w:hAnsi="Courier New" w:cs="Courier New"/>
        </w:rPr>
        <w:t>repeat_start</w:t>
      </w:r>
      <w:r>
        <w:t xml:space="preserve">) </w:t>
      </w:r>
    </w:p>
    <w:p w14:paraId="63F58807" w14:textId="7110109F" w:rsidR="007F0834" w:rsidRDefault="007F0834" w:rsidP="007F0834">
      <w:pPr>
        <w:pStyle w:val="ListParagraph"/>
        <w:widowControl/>
        <w:numPr>
          <w:ilvl w:val="1"/>
          <w:numId w:val="23"/>
        </w:numPr>
        <w:autoSpaceDN/>
        <w:spacing w:after="120" w:line="240" w:lineRule="auto"/>
        <w:contextualSpacing w:val="0"/>
        <w:textAlignment w:val="auto"/>
      </w:pPr>
      <w:r>
        <w:t>The length of the pattern (</w:t>
      </w:r>
      <w:r w:rsidRPr="008063C3">
        <w:rPr>
          <w:rFonts w:ascii="Courier New" w:hAnsi="Courier New" w:cs="Courier New"/>
        </w:rPr>
        <w:t>repeat_period_minus1</w:t>
      </w:r>
      <w:r>
        <w:t xml:space="preserve"> + 1)</w:t>
      </w:r>
    </w:p>
    <w:p w14:paraId="5D706815" w14:textId="447BD32E" w:rsidR="007F0834" w:rsidRDefault="007F0834" w:rsidP="007F0834">
      <w:pPr>
        <w:pStyle w:val="ListParagraph"/>
        <w:widowControl/>
        <w:numPr>
          <w:ilvl w:val="0"/>
          <w:numId w:val="23"/>
        </w:numPr>
        <w:autoSpaceDN/>
        <w:spacing w:after="120" w:line="240" w:lineRule="auto"/>
        <w:contextualSpacing w:val="0"/>
        <w:textAlignment w:val="auto"/>
      </w:pPr>
      <w:r>
        <w:t xml:space="preserve">The values of syntax elements are either copied from the sample in the pattern or is present, as controlled in </w:t>
      </w:r>
      <w:r w:rsidRPr="008063C3">
        <w:rPr>
          <w:rFonts w:ascii="Courier New" w:hAnsi="Courier New" w:cs="Courier New"/>
        </w:rPr>
        <w:t>RepeatStruct</w:t>
      </w:r>
      <w:r>
        <w:t>. For example, the structure can only have sample sizes present and inherent all other syntax element values. Size index fields are present for each syntax element (sample duration, sample size, sample flags, and composition time offset). When size index field is equal to 0, the respective syntax element value is copied from the indicated pattern. When the syntax element is present in the structure, the syntax element length can be indicated to be 8, 16, or 32 bits with the size index field equal to 1, 2, or 3, respectively.</w:t>
      </w:r>
    </w:p>
    <w:p w14:paraId="3C55CAEA" w14:textId="7C5F2571" w:rsidR="007F0834" w:rsidRPr="007F0834" w:rsidRDefault="007F0834" w:rsidP="00AA2DF1">
      <w:pPr>
        <w:pStyle w:val="Heading2"/>
      </w:pPr>
      <w:r w:rsidRPr="007F0834">
        <w:t>Proposed syntax</w:t>
      </w:r>
    </w:p>
    <w:p w14:paraId="42565251" w14:textId="496CD170" w:rsidR="007F0834" w:rsidRPr="00AA2DF1" w:rsidRDefault="007F0834" w:rsidP="007F083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40"/>
        <w:jc w:val="left"/>
        <w:rPr>
          <w:rFonts w:ascii="Courier" w:eastAsia="Times New Roman" w:hAnsi="Courier" w:cs="Courier New"/>
          <w:noProof/>
          <w:sz w:val="20"/>
          <w:szCs w:val="20"/>
          <w:lang w:val="en-GB"/>
        </w:rPr>
      </w:pPr>
      <w:r w:rsidRPr="00AA2DF1">
        <w:rPr>
          <w:rFonts w:ascii="Courier" w:eastAsia="Times New Roman" w:hAnsi="Courier" w:cs="Courier New"/>
          <w:noProof/>
          <w:sz w:val="20"/>
          <w:szCs w:val="20"/>
          <w:lang w:val="en-GB"/>
        </w:rPr>
        <w:t>aligned(8) class CompactTrackRunBox</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extends FullBox('ctrn', version, tr_flags) {</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br/>
        <w:t xml:space="preserve">... // add here the CompactTrackRunBox as </w:t>
      </w:r>
      <w:r w:rsidR="00384129">
        <w:rPr>
          <w:rFonts w:ascii="Courier" w:eastAsia="Times New Roman" w:hAnsi="Courier" w:cs="Courier New"/>
          <w:noProof/>
          <w:sz w:val="20"/>
          <w:szCs w:val="20"/>
          <w:lang w:val="en-GB"/>
        </w:rPr>
        <w:t>in PDAM</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while (!EndOfBox())</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RepeatStruct();</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w:t>
      </w:r>
      <w:r w:rsidRPr="00AA2DF1">
        <w:rPr>
          <w:rFonts w:ascii="Courier" w:eastAsia="Times New Roman" w:hAnsi="Courier" w:cs="Courier New"/>
          <w:noProof/>
          <w:sz w:val="20"/>
          <w:szCs w:val="20"/>
          <w:lang w:val="en-GB"/>
        </w:rPr>
        <w:br/>
        <w:t>}</w:t>
      </w:r>
    </w:p>
    <w:p w14:paraId="04A0C911" w14:textId="1D84B434" w:rsidR="007F0834" w:rsidRPr="00AA2DF1" w:rsidRDefault="007F0834" w:rsidP="007F083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40"/>
        <w:jc w:val="left"/>
        <w:rPr>
          <w:rFonts w:ascii="Courier" w:eastAsia="Times New Roman" w:hAnsi="Courier" w:cs="Courier New"/>
          <w:noProof/>
          <w:sz w:val="20"/>
          <w:szCs w:val="20"/>
          <w:lang w:val="en-GB"/>
        </w:rPr>
      </w:pPr>
      <w:r w:rsidRPr="00AA2DF1">
        <w:rPr>
          <w:rFonts w:ascii="Courier" w:eastAsia="Times New Roman" w:hAnsi="Courier" w:cs="Courier New"/>
          <w:noProof/>
          <w:sz w:val="20"/>
          <w:szCs w:val="20"/>
          <w:lang w:val="en-GB"/>
        </w:rPr>
        <w:lastRenderedPageBreak/>
        <w:t>aligned(8) class RepeatStruct() {</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unsigned int(8) repeat_count_minus1;</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if(sample_count &lt; 256) rs_len = 8;</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else if (sample_count &lt; 65536) rs_len = 16;</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else rs_len = 32;</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unsigned int(rs_len) repeat_start;</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unsigned int(7) repeat_period_minus1;</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unsigned int(1) exp_size_idx_flag;</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if( exp_size_idx_flag ) {</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unsigned int(2) dur_size_idx;</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unsigned int(2) siz_size_idx;</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unsigned int(2) fgs_size_inx;</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unsigned int(2) cto_size_idx;</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else {</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 values inferred</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dur_size_idx = 0;</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siz_size_idx = sample_size_index;</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fgs_size_inx = 0;</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cto_size_idx = 0;</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for (cnt = 0; cnt &lt;= repeat_count_minus1; cnt++){</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for (i = 0; i &lt;= repeat_period_minus1; i++ ) {</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 function f() the same as in TuC</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unsigned int(f(dur_size_idx)) exp_sample_duration;</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unsigned int(f(siz_size_idx)) exp_sample_size;</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unsigned int(f(fgs_size_idx)) exp_sample_flags;</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if (version == 0)</w:t>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unsigned int(f(cto_size_idx)) exp_sample_duration;</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else</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signed int(f(cto_size_idx)) exp_sample_duration;</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r>
      <w:r w:rsidRPr="00AA2DF1">
        <w:rPr>
          <w:rFonts w:ascii="Courier" w:eastAsia="Times New Roman" w:hAnsi="Courier" w:cs="Courier New"/>
          <w:noProof/>
          <w:sz w:val="20"/>
          <w:szCs w:val="20"/>
          <w:lang w:val="en-GB"/>
        </w:rPr>
        <w:tab/>
        <w:t>sample_count += repeat_period_minus1 + 1;</w:t>
      </w:r>
      <w:r w:rsidRPr="00AA2DF1">
        <w:rPr>
          <w:rFonts w:ascii="Courier" w:eastAsia="Times New Roman" w:hAnsi="Courier" w:cs="Courier New"/>
          <w:noProof/>
          <w:sz w:val="20"/>
          <w:szCs w:val="20"/>
          <w:lang w:val="en-GB"/>
        </w:rPr>
        <w:br/>
      </w:r>
      <w:r w:rsidRPr="00AA2DF1">
        <w:rPr>
          <w:rFonts w:ascii="Courier" w:eastAsia="Times New Roman" w:hAnsi="Courier" w:cs="Courier New"/>
          <w:noProof/>
          <w:sz w:val="20"/>
          <w:szCs w:val="20"/>
          <w:lang w:val="en-GB"/>
        </w:rPr>
        <w:tab/>
        <w:t>}</w:t>
      </w:r>
      <w:r w:rsidRPr="00AA2DF1">
        <w:rPr>
          <w:rFonts w:ascii="Courier" w:eastAsia="Times New Roman" w:hAnsi="Courier" w:cs="Courier New"/>
          <w:noProof/>
          <w:sz w:val="20"/>
          <w:szCs w:val="20"/>
          <w:lang w:val="en-GB"/>
        </w:rPr>
        <w:br/>
        <w:t>}</w:t>
      </w:r>
    </w:p>
    <w:p w14:paraId="6AE975AE" w14:textId="71979C50" w:rsidR="00A741D6" w:rsidRPr="00D92AB4" w:rsidRDefault="00A741D6" w:rsidP="00D92AB4">
      <w:pPr>
        <w:pStyle w:val="Heading2"/>
      </w:pPr>
      <w:r w:rsidRPr="00D92AB4">
        <w:t>General Compaction</w:t>
      </w:r>
    </w:p>
    <w:p w14:paraId="195491DE" w14:textId="67E8C851" w:rsidR="00A741D6" w:rsidRDefault="00A741D6" w:rsidP="00A741D6">
      <w:pPr>
        <w:rPr>
          <w:lang w:val="en-GB"/>
        </w:rPr>
      </w:pPr>
      <w:r w:rsidRPr="00251473">
        <w:rPr>
          <w:lang w:val="en-GB"/>
        </w:rPr>
        <w:t>Should we provide for simple GZIPping (as is done in the QuickTime cmov atom) of the contents of the Movie Box and Movie Fragment box?</w:t>
      </w:r>
    </w:p>
    <w:p w14:paraId="678C1B47" w14:textId="410E0E99" w:rsidR="007F0834" w:rsidRPr="007F0834" w:rsidRDefault="007F0834" w:rsidP="007F0834">
      <w:r>
        <w:rPr>
          <w:lang w:val="en-GB"/>
        </w:rPr>
        <w:t xml:space="preserve">Such work would need to </w:t>
      </w:r>
      <w:proofErr w:type="gramStart"/>
      <w:r>
        <w:rPr>
          <w:lang w:val="en-GB"/>
        </w:rPr>
        <w:t>take into account</w:t>
      </w:r>
      <w:proofErr w:type="gramEnd"/>
      <w:r>
        <w:rPr>
          <w:lang w:val="en-GB"/>
        </w:rPr>
        <w:t xml:space="preserve"> the question of what offsets outside the gzipped content mean (e.g. segment index boxes). </w:t>
      </w:r>
      <w:r w:rsidRPr="007F0834">
        <w:t>It's clear that transport level compression means excess overhead since it would compress the mdat boxes, which are typically 'dense'. But the complexities of compressing even only top-level boxes, when some of them may be segment indexes, becomes tricky, especially when considering backwards-compatibility, and the fact that indexes may be out-of-line, in separate files.</w:t>
      </w:r>
    </w:p>
    <w:p w14:paraId="04FF5660" w14:textId="1F6ADBB0" w:rsidR="007F0834" w:rsidRPr="007F0834" w:rsidRDefault="007F0834" w:rsidP="007F0834">
      <w:r w:rsidRPr="007F0834">
        <w:t>Perhaps we can do two-pass: compress the moof boxes, calculate offsets and use them in segment indexes, and then optionally compress the sidx box. (We note that sidx boxes lend themselves to compression since they can get large.)</w:t>
      </w:r>
    </w:p>
    <w:p w14:paraId="52A163B6" w14:textId="3D391A31" w:rsidR="007F0834" w:rsidRPr="007F0834" w:rsidRDefault="007F0834" w:rsidP="007F0834">
      <w:r w:rsidRPr="007F0834">
        <w:t>consider</w:t>
      </w:r>
    </w:p>
    <w:p w14:paraId="147B17DC" w14:textId="0FA92930" w:rsidR="007F0834" w:rsidRPr="00AA2DF1" w:rsidRDefault="007F0834" w:rsidP="00AA2DF1">
      <w:pPr>
        <w:spacing w:after="0"/>
        <w:rPr>
          <w:rFonts w:ascii="Courier" w:hAnsi="Courier"/>
        </w:rPr>
      </w:pPr>
      <w:r w:rsidRPr="00AA2DF1">
        <w:rPr>
          <w:rFonts w:ascii="Courier" w:hAnsi="Courier"/>
        </w:rPr>
        <w:lastRenderedPageBreak/>
        <w:t>ftyp</w:t>
      </w:r>
      <w:r w:rsidRPr="00AA2DF1">
        <w:rPr>
          <w:rFonts w:ascii="Courier" w:hAnsi="Courier"/>
        </w:rPr>
        <w:tab/>
        <w:t>ftyp</w:t>
      </w:r>
    </w:p>
    <w:p w14:paraId="514F0520" w14:textId="29CB3987" w:rsidR="007F0834" w:rsidRPr="00AA2DF1" w:rsidRDefault="007F0834" w:rsidP="00AA2DF1">
      <w:pPr>
        <w:spacing w:after="0"/>
        <w:rPr>
          <w:rFonts w:ascii="Courier" w:hAnsi="Courier"/>
        </w:rPr>
      </w:pPr>
      <w:r w:rsidRPr="00AA2DF1">
        <w:rPr>
          <w:rFonts w:ascii="Courier" w:hAnsi="Courier"/>
        </w:rPr>
        <w:t>–</w:t>
      </w:r>
      <w:r w:rsidRPr="00AA2DF1">
        <w:rPr>
          <w:rFonts w:ascii="Courier" w:hAnsi="Courier"/>
        </w:rPr>
        <w:tab/>
        <w:t>cmap</w:t>
      </w:r>
    </w:p>
    <w:p w14:paraId="5F846AEC" w14:textId="43EF33F7" w:rsidR="007F0834" w:rsidRPr="00AA2DF1" w:rsidRDefault="007F0834" w:rsidP="00AA2DF1">
      <w:pPr>
        <w:spacing w:after="0"/>
        <w:rPr>
          <w:rFonts w:ascii="Courier" w:hAnsi="Courier"/>
        </w:rPr>
      </w:pPr>
      <w:r w:rsidRPr="00AA2DF1">
        <w:rPr>
          <w:rFonts w:ascii="Courier" w:hAnsi="Courier"/>
        </w:rPr>
        <w:t>sidx</w:t>
      </w:r>
      <w:r w:rsidRPr="00AA2DF1">
        <w:rPr>
          <w:rFonts w:ascii="Courier" w:hAnsi="Courier"/>
        </w:rPr>
        <w:tab/>
      </w:r>
      <w:r w:rsidRPr="00AA2DF1">
        <w:rPr>
          <w:rFonts w:ascii="Courier" w:hAnsi="Courier"/>
          <w:i/>
          <w:iCs/>
        </w:rPr>
        <w:t>csid</w:t>
      </w:r>
    </w:p>
    <w:p w14:paraId="7606D8D1" w14:textId="60391E90" w:rsidR="007F0834" w:rsidRPr="00AA2DF1" w:rsidRDefault="007F0834" w:rsidP="00AA2DF1">
      <w:pPr>
        <w:spacing w:after="0"/>
        <w:rPr>
          <w:rFonts w:ascii="Courier" w:hAnsi="Courier"/>
        </w:rPr>
      </w:pPr>
      <w:r w:rsidRPr="00AA2DF1">
        <w:rPr>
          <w:rFonts w:ascii="Courier" w:hAnsi="Courier"/>
        </w:rPr>
        <w:t>meta</w:t>
      </w:r>
      <w:r w:rsidRPr="00AA2DF1">
        <w:rPr>
          <w:rFonts w:ascii="Courier" w:hAnsi="Courier"/>
        </w:rPr>
        <w:tab/>
        <w:t>meta</w:t>
      </w:r>
    </w:p>
    <w:p w14:paraId="7FB8B824" w14:textId="68EB2823" w:rsidR="007F0834" w:rsidRPr="00AA2DF1" w:rsidRDefault="007F0834" w:rsidP="00AA2DF1">
      <w:pPr>
        <w:spacing w:after="0"/>
        <w:rPr>
          <w:rFonts w:ascii="Courier" w:hAnsi="Courier"/>
        </w:rPr>
      </w:pPr>
      <w:r w:rsidRPr="00AA2DF1">
        <w:rPr>
          <w:rFonts w:ascii="Courier" w:hAnsi="Courier"/>
        </w:rPr>
        <w:t>moof</w:t>
      </w:r>
      <w:r w:rsidRPr="00AA2DF1">
        <w:rPr>
          <w:rFonts w:ascii="Courier" w:hAnsi="Courier"/>
        </w:rPr>
        <w:tab/>
      </w:r>
      <w:r w:rsidRPr="00AA2DF1">
        <w:rPr>
          <w:rFonts w:ascii="Courier" w:hAnsi="Courier"/>
          <w:i/>
        </w:rPr>
        <w:t>cmof</w:t>
      </w:r>
    </w:p>
    <w:p w14:paraId="6C7D44C5" w14:textId="7A09C43B" w:rsidR="007F0834" w:rsidRPr="00AA2DF1" w:rsidRDefault="007F0834" w:rsidP="00AA2DF1">
      <w:pPr>
        <w:spacing w:after="0"/>
        <w:rPr>
          <w:rFonts w:ascii="Courier" w:hAnsi="Courier"/>
        </w:rPr>
      </w:pPr>
      <w:r w:rsidRPr="00AA2DF1">
        <w:rPr>
          <w:rFonts w:ascii="Courier" w:hAnsi="Courier"/>
        </w:rPr>
        <w:t>mdat</w:t>
      </w:r>
      <w:r w:rsidRPr="00AA2DF1">
        <w:rPr>
          <w:rFonts w:ascii="Courier" w:hAnsi="Courier"/>
        </w:rPr>
        <w:tab/>
        <w:t>mdat</w:t>
      </w:r>
    </w:p>
    <w:p w14:paraId="1CC437F9" w14:textId="4B6B51C9" w:rsidR="007F0834" w:rsidRPr="00AA2DF1" w:rsidRDefault="007F0834" w:rsidP="00AA2DF1">
      <w:pPr>
        <w:spacing w:after="0"/>
        <w:rPr>
          <w:rFonts w:ascii="Courier" w:hAnsi="Courier"/>
          <w:i/>
        </w:rPr>
      </w:pPr>
      <w:r w:rsidRPr="00AA2DF1">
        <w:rPr>
          <w:rFonts w:ascii="Courier" w:hAnsi="Courier"/>
        </w:rPr>
        <w:t>moof</w:t>
      </w:r>
      <w:r w:rsidRPr="00AA2DF1">
        <w:rPr>
          <w:rFonts w:ascii="Courier" w:hAnsi="Courier"/>
        </w:rPr>
        <w:tab/>
      </w:r>
      <w:r w:rsidRPr="00AA2DF1">
        <w:rPr>
          <w:rFonts w:ascii="Courier" w:hAnsi="Courier"/>
          <w:i/>
        </w:rPr>
        <w:t>cmof</w:t>
      </w:r>
    </w:p>
    <w:p w14:paraId="2EA40F6B" w14:textId="3D80E562" w:rsidR="007F0834" w:rsidRPr="00AA2DF1" w:rsidRDefault="007F0834" w:rsidP="00AA2DF1">
      <w:pPr>
        <w:spacing w:after="0"/>
        <w:rPr>
          <w:rFonts w:ascii="Courier" w:hAnsi="Courier"/>
        </w:rPr>
      </w:pPr>
      <w:r w:rsidRPr="00AA2DF1">
        <w:rPr>
          <w:rFonts w:ascii="Courier" w:hAnsi="Courier"/>
        </w:rPr>
        <w:t>mdat</w:t>
      </w:r>
      <w:r w:rsidRPr="00AA2DF1">
        <w:rPr>
          <w:rFonts w:ascii="Courier" w:hAnsi="Courier"/>
        </w:rPr>
        <w:tab/>
        <w:t>mdat</w:t>
      </w:r>
    </w:p>
    <w:p w14:paraId="66F04C0B" w14:textId="5AE139E4" w:rsidR="007F0834" w:rsidRPr="007F0834" w:rsidRDefault="007F0834" w:rsidP="007F0834">
      <w:r w:rsidRPr="007F0834">
        <w:t>do the offsets in the meta change? in the sidx? We note that the meta problem is soluble using identified media data boxes.</w:t>
      </w:r>
    </w:p>
    <w:p w14:paraId="5C6CBCA6" w14:textId="0BDD82CD" w:rsidR="00A741D6" w:rsidRPr="00D92AB4" w:rsidRDefault="00A741D6" w:rsidP="00D92AB4">
      <w:pPr>
        <w:pStyle w:val="Heading2"/>
      </w:pPr>
      <w:r w:rsidRPr="00D92AB4">
        <w:t>Compaction under encryption</w:t>
      </w:r>
    </w:p>
    <w:p w14:paraId="528E25B0" w14:textId="1AA0159A" w:rsidR="00A741D6" w:rsidRPr="00251473" w:rsidRDefault="00A741D6" w:rsidP="00A741D6">
      <w:pPr>
        <w:rPr>
          <w:color w:val="000000"/>
          <w:lang w:val="en-GB"/>
        </w:rPr>
      </w:pPr>
      <w:r w:rsidRPr="00251473">
        <w:rPr>
          <w:lang w:val="en-GB"/>
        </w:rPr>
        <w:t xml:space="preserve">There seems to be a need to </w:t>
      </w:r>
      <w:r w:rsidRPr="00251473">
        <w:rPr>
          <w:rFonts w:eastAsia="Times New Roman"/>
          <w:color w:val="000000"/>
          <w:lang w:val="en-GB"/>
        </w:rPr>
        <w:t xml:space="preserve">optimize </w:t>
      </w:r>
      <w:r w:rsidRPr="00251473">
        <w:rPr>
          <w:color w:val="000000"/>
          <w:lang w:val="en-GB"/>
        </w:rPr>
        <w:t>first</w:t>
      </w:r>
      <w:r w:rsidRPr="00251473">
        <w:rPr>
          <w:rFonts w:eastAsia="Times New Roman"/>
          <w:color w:val="000000"/>
          <w:lang w:val="en-GB"/>
        </w:rPr>
        <w:t xml:space="preserve"> the </w:t>
      </w:r>
      <w:r w:rsidRPr="00251473">
        <w:rPr>
          <w:color w:val="000000"/>
          <w:lang w:val="en-GB"/>
        </w:rPr>
        <w:t>sample</w:t>
      </w:r>
      <w:r w:rsidRPr="00251473">
        <w:rPr>
          <w:rFonts w:eastAsia="Times New Roman"/>
          <w:color w:val="000000"/>
          <w:lang w:val="en-GB"/>
        </w:rPr>
        <w:t xml:space="preserve"> encryption information (see m45164).</w:t>
      </w:r>
    </w:p>
    <w:p w14:paraId="3248B4AB" w14:textId="77777777" w:rsidR="00A741D6" w:rsidRPr="00D92AB4" w:rsidRDefault="00A741D6" w:rsidP="00D92AB4">
      <w:pPr>
        <w:pStyle w:val="Heading1"/>
      </w:pPr>
      <w:bookmarkStart w:id="654" w:name="_Toc38982545"/>
      <w:r w:rsidRPr="00D92AB4">
        <w:t>Stronger defaulting in Track Runs</w:t>
      </w:r>
      <w:bookmarkEnd w:id="654"/>
    </w:p>
    <w:p w14:paraId="2A47D4E5" w14:textId="77777777" w:rsidR="00A741D6" w:rsidRPr="00D92AB4" w:rsidRDefault="00A741D6" w:rsidP="00D92AB4">
      <w:pPr>
        <w:pStyle w:val="Heading2"/>
      </w:pPr>
      <w:r w:rsidRPr="00D92AB4">
        <w:t>Discussion</w:t>
      </w:r>
    </w:p>
    <w:p w14:paraId="60CCFFA7" w14:textId="77777777" w:rsidR="009C7DCE" w:rsidRDefault="009C7DCE" w:rsidP="009C7DCE">
      <w:r>
        <w:t>Many file writers operate by parsing the high-level syntax of a given input video bitstream and generating the file format metadata from the information of the bitstream. A backward-compatible approach could be achieved by letting advanced clients</w:t>
      </w:r>
    </w:p>
    <w:p w14:paraId="33788934" w14:textId="77777777" w:rsidR="009C7DCE" w:rsidRDefault="009C7DCE" w:rsidP="009C7DCE">
      <w:pPr>
        <w:pStyle w:val="ListParagraph"/>
        <w:widowControl/>
        <w:numPr>
          <w:ilvl w:val="0"/>
          <w:numId w:val="24"/>
        </w:numPr>
        <w:autoSpaceDN/>
        <w:spacing w:after="120" w:line="240" w:lineRule="auto"/>
        <w:contextualSpacing w:val="0"/>
        <w:textAlignment w:val="auto"/>
      </w:pPr>
      <w:r>
        <w:t>omit the downloading of MovieFragmentBoxes, and</w:t>
      </w:r>
    </w:p>
    <w:p w14:paraId="32345A12" w14:textId="77777777" w:rsidR="009C7DCE" w:rsidRDefault="009C7DCE" w:rsidP="009C7DCE">
      <w:pPr>
        <w:pStyle w:val="ListParagraph"/>
        <w:widowControl/>
        <w:numPr>
          <w:ilvl w:val="0"/>
          <w:numId w:val="24"/>
        </w:numPr>
        <w:autoSpaceDN/>
        <w:spacing w:after="120" w:line="240" w:lineRule="auto"/>
        <w:contextualSpacing w:val="0"/>
        <w:textAlignment w:val="auto"/>
      </w:pPr>
      <w:r>
        <w:t>create the MovieFragmentBoxes in the client side by parsing the high-level syntax of the received MediaDataBoxes.</w:t>
      </w:r>
    </w:p>
    <w:p w14:paraId="1D7037A3" w14:textId="77777777" w:rsidR="009C7DCE" w:rsidRDefault="009C7DCE" w:rsidP="009C7DCE">
      <w:r>
        <w:t>At the same time, the transmitted track run data is reduced to 0 bytes, i.e. ultimate compression of MovieFragmentBox metadata is achieved.</w:t>
      </w:r>
    </w:p>
    <w:p w14:paraId="75132C8C" w14:textId="77777777" w:rsidR="009C7DCE" w:rsidRPr="00D92AB4" w:rsidRDefault="009C7DCE" w:rsidP="009C7DCE">
      <w:pPr>
        <w:pStyle w:val="Heading2"/>
      </w:pPr>
      <w:r>
        <w:rPr>
          <w:lang w:val="fi-FI"/>
        </w:rPr>
        <w:t>Overview</w:t>
      </w:r>
    </w:p>
    <w:p w14:paraId="7BA0E9DF" w14:textId="77777777" w:rsidR="009C7DCE" w:rsidRDefault="009C7DCE" w:rsidP="009C7DCE">
      <w:r>
        <w:t>A set of indications is proposed based on which a player can conclude that it is able to process the media data without the MovieFragmentBox. Thus, even though the MovieFragmentBox is available, the player does not need to fetch and process it. Hence, this is a backward compatible approach for avoiding the delivery of MovieFragmentBox.</w:t>
      </w:r>
    </w:p>
    <w:p w14:paraId="67390952" w14:textId="77777777" w:rsidR="009C7DCE" w:rsidRDefault="009C7DCE" w:rsidP="009C7DCE">
      <w:r>
        <w:t>The following indications are proposed:</w:t>
      </w:r>
    </w:p>
    <w:p w14:paraId="12276BA1" w14:textId="6A5DCA11" w:rsidR="009C7DCE" w:rsidRDefault="00713EC3" w:rsidP="009C7DCE">
      <w:pPr>
        <w:pStyle w:val="ListParagraph"/>
        <w:widowControl/>
        <w:numPr>
          <w:ilvl w:val="0"/>
          <w:numId w:val="21"/>
        </w:numPr>
        <w:autoSpaceDN/>
        <w:spacing w:after="120" w:line="240" w:lineRule="auto"/>
        <w:contextualSpacing w:val="0"/>
        <w:textAlignment w:val="auto"/>
      </w:pPr>
      <w:r>
        <w:t>Either of t</w:t>
      </w:r>
      <w:r w:rsidR="009C7DCE">
        <w:t>he following indication</w:t>
      </w:r>
      <w:r w:rsidR="00C4257E">
        <w:t>s</w:t>
      </w:r>
      <w:r w:rsidR="009C7DCE">
        <w:t xml:space="preserve"> is included in the ISOBMFF:</w:t>
      </w:r>
    </w:p>
    <w:p w14:paraId="0D58B4FE" w14:textId="331FC286" w:rsidR="009C7DCE" w:rsidRDefault="009C7DCE" w:rsidP="009C7DCE">
      <w:pPr>
        <w:pStyle w:val="ListParagraph"/>
        <w:widowControl/>
        <w:numPr>
          <w:ilvl w:val="1"/>
          <w:numId w:val="21"/>
        </w:numPr>
        <w:autoSpaceDN/>
        <w:spacing w:after="120" w:line="240" w:lineRule="auto"/>
        <w:contextualSpacing w:val="0"/>
        <w:textAlignment w:val="auto"/>
      </w:pPr>
      <w:r>
        <w:t>Indicate with a box flag in a data reference box that all MediaDataBoxes that are referenced through the data reference entry are "tigthly packed", i.e. contain samples for a single track only in decoding order without unused bytes, sample auxiliary information, metadata, or any other information that does not belong to the sample format.</w:t>
      </w:r>
      <w:r w:rsidR="00C4257E">
        <w:t xml:space="preserve"> See Section </w:t>
      </w:r>
      <w:r w:rsidR="00C4257E">
        <w:fldChar w:fldCharType="begin"/>
      </w:r>
      <w:r w:rsidR="00C4257E">
        <w:instrText xml:space="preserve"> REF _Ref15037979 \r \h </w:instrText>
      </w:r>
      <w:r w:rsidR="00C4257E">
        <w:fldChar w:fldCharType="separate"/>
      </w:r>
      <w:ins w:id="655" w:author="David Singer" w:date="2020-04-28T11:34:00Z">
        <w:r w:rsidR="001A6786">
          <w:rPr>
            <w:cs/>
          </w:rPr>
          <w:t>‎</w:t>
        </w:r>
        <w:r w:rsidR="001A6786">
          <w:t>13.4</w:t>
        </w:r>
      </w:ins>
      <w:del w:id="656" w:author="David Singer" w:date="2020-04-28T11:34:00Z">
        <w:r w:rsidR="000237A2" w:rsidDel="001A6786">
          <w:rPr>
            <w:cs/>
          </w:rPr>
          <w:delText>‎</w:delText>
        </w:r>
        <w:r w:rsidR="000237A2" w:rsidDel="001A6786">
          <w:delText>13.4</w:delText>
        </w:r>
      </w:del>
      <w:r w:rsidR="00C4257E">
        <w:fldChar w:fldCharType="end"/>
      </w:r>
      <w:r w:rsidR="00C4257E">
        <w:t>.</w:t>
      </w:r>
    </w:p>
    <w:p w14:paraId="1D047D18" w14:textId="64765616" w:rsidR="00C4257E" w:rsidRDefault="00C4257E" w:rsidP="009C7DCE">
      <w:pPr>
        <w:pStyle w:val="ListParagraph"/>
        <w:widowControl/>
        <w:numPr>
          <w:ilvl w:val="1"/>
          <w:numId w:val="21"/>
        </w:numPr>
        <w:autoSpaceDN/>
        <w:spacing w:after="120" w:line="240" w:lineRule="auto"/>
        <w:contextualSpacing w:val="0"/>
        <w:textAlignment w:val="auto"/>
      </w:pPr>
      <w:r>
        <w:t xml:space="preserve">Indicate with a box flag of the SegmentIndexBox that the media data box(es) carrying the data for the described segment are "tightly packed". See Section </w:t>
      </w:r>
      <w:r>
        <w:fldChar w:fldCharType="begin"/>
      </w:r>
      <w:r>
        <w:instrText xml:space="preserve"> REF _Ref6492593 \r \h </w:instrText>
      </w:r>
      <w:r>
        <w:fldChar w:fldCharType="separate"/>
      </w:r>
      <w:ins w:id="657" w:author="David Singer" w:date="2020-04-28T11:34:00Z">
        <w:r w:rsidR="001A6786">
          <w:rPr>
            <w:cs/>
          </w:rPr>
          <w:t>‎</w:t>
        </w:r>
        <w:r w:rsidR="001A6786">
          <w:t>13.6</w:t>
        </w:r>
      </w:ins>
      <w:del w:id="658" w:author="David Singer" w:date="2020-04-28T11:34:00Z">
        <w:r w:rsidR="000237A2" w:rsidDel="001A6786">
          <w:rPr>
            <w:cs/>
          </w:rPr>
          <w:delText>‎</w:delText>
        </w:r>
        <w:r w:rsidR="000237A2" w:rsidDel="001A6786">
          <w:delText>13.6</w:delText>
        </w:r>
      </w:del>
      <w:r>
        <w:fldChar w:fldCharType="end"/>
      </w:r>
      <w:r>
        <w:t>.</w:t>
      </w:r>
    </w:p>
    <w:p w14:paraId="1F241BEA" w14:textId="77777777" w:rsidR="009C7DCE" w:rsidRDefault="009C7DCE" w:rsidP="009C7DCE">
      <w:pPr>
        <w:pStyle w:val="ListParagraph"/>
        <w:widowControl/>
        <w:numPr>
          <w:ilvl w:val="0"/>
          <w:numId w:val="21"/>
        </w:numPr>
        <w:autoSpaceDN/>
        <w:spacing w:after="120" w:line="240" w:lineRule="auto"/>
        <w:contextualSpacing w:val="0"/>
        <w:textAlignment w:val="auto"/>
      </w:pPr>
      <w:r>
        <w:t>The following indication is included in the NAL unit file format (ISO/IEC 14496-15):</w:t>
      </w:r>
    </w:p>
    <w:p w14:paraId="474F96DB" w14:textId="2AD167CE" w:rsidR="009C7DCE" w:rsidRDefault="009C7DCE" w:rsidP="009C7DCE">
      <w:pPr>
        <w:pStyle w:val="ListParagraph"/>
        <w:widowControl/>
        <w:numPr>
          <w:ilvl w:val="1"/>
          <w:numId w:val="21"/>
        </w:numPr>
        <w:autoSpaceDN/>
        <w:spacing w:after="120" w:line="240" w:lineRule="auto"/>
        <w:contextualSpacing w:val="0"/>
        <w:textAlignment w:val="auto"/>
      </w:pPr>
      <w:r>
        <w:t xml:space="preserve">Indicate with a box in the sample entry how picture timing can be derived. The box includes a multiplication factor that applies to convert picture order count differences to composition times. For a picture that starts a new coded video sequence, the box indicates the </w:t>
      </w:r>
      <w:r>
        <w:lastRenderedPageBreak/>
        <w:t>composition time difference from the last picture of the previous coded video sequence.</w:t>
      </w:r>
      <w:r w:rsidR="00C4257E">
        <w:t xml:space="preserve"> See Section </w:t>
      </w:r>
      <w:r w:rsidR="00C4257E">
        <w:fldChar w:fldCharType="begin"/>
      </w:r>
      <w:r w:rsidR="00C4257E">
        <w:instrText xml:space="preserve"> REF _Ref15038217 \r \h </w:instrText>
      </w:r>
      <w:r w:rsidR="00C4257E">
        <w:fldChar w:fldCharType="separate"/>
      </w:r>
      <w:ins w:id="659" w:author="David Singer" w:date="2020-04-28T11:34:00Z">
        <w:r w:rsidR="001A6786">
          <w:rPr>
            <w:cs/>
          </w:rPr>
          <w:t>‎</w:t>
        </w:r>
        <w:r w:rsidR="001A6786">
          <w:t>13.5</w:t>
        </w:r>
      </w:ins>
      <w:del w:id="660" w:author="David Singer" w:date="2020-04-28T11:34:00Z">
        <w:r w:rsidR="000237A2" w:rsidDel="001A6786">
          <w:rPr>
            <w:cs/>
          </w:rPr>
          <w:delText>‎</w:delText>
        </w:r>
        <w:r w:rsidR="000237A2" w:rsidDel="001A6786">
          <w:delText>13.5</w:delText>
        </w:r>
      </w:del>
      <w:r w:rsidR="00C4257E">
        <w:fldChar w:fldCharType="end"/>
      </w:r>
      <w:r w:rsidR="00C4257E">
        <w:t>.</w:t>
      </w:r>
    </w:p>
    <w:p w14:paraId="535B27E6"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For usage with DASH, either of the following approaches can be used: </w:t>
      </w:r>
    </w:p>
    <w:p w14:paraId="6B168250" w14:textId="046F1C52" w:rsidR="009C7DCE" w:rsidRDefault="009C7DCE" w:rsidP="009C7DCE">
      <w:pPr>
        <w:pStyle w:val="ListParagraph"/>
        <w:widowControl/>
        <w:numPr>
          <w:ilvl w:val="1"/>
          <w:numId w:val="21"/>
        </w:numPr>
        <w:autoSpaceDN/>
        <w:spacing w:after="120" w:line="240" w:lineRule="auto"/>
        <w:contextualSpacing w:val="0"/>
        <w:textAlignment w:val="auto"/>
      </w:pPr>
      <w:r>
        <w:t xml:space="preserve">Extensions of the SegmentIndexBox indicate the referenced metadata size (mainly MovieFragmentBoxes) </w:t>
      </w:r>
      <w:r w:rsidR="00C4257E">
        <w:t xml:space="preserve">or offset(s) to the media data </w:t>
      </w:r>
      <w:r>
        <w:t>and can be used to conclude the byte ranges of MediaDataBoxes.</w:t>
      </w:r>
      <w:r w:rsidR="00C4257E">
        <w:t xml:space="preserve"> See alternative approaches in Sections </w:t>
      </w:r>
      <w:r w:rsidR="00C4257E">
        <w:fldChar w:fldCharType="begin"/>
      </w:r>
      <w:r w:rsidR="00C4257E">
        <w:instrText xml:space="preserve"> REF _Ref6492593 \r \h </w:instrText>
      </w:r>
      <w:r w:rsidR="00C4257E">
        <w:fldChar w:fldCharType="separate"/>
      </w:r>
      <w:ins w:id="661" w:author="David Singer" w:date="2020-04-28T11:34:00Z">
        <w:r w:rsidR="001A6786">
          <w:rPr>
            <w:cs/>
          </w:rPr>
          <w:t>‎</w:t>
        </w:r>
        <w:r w:rsidR="001A6786">
          <w:t>13.6</w:t>
        </w:r>
      </w:ins>
      <w:del w:id="662" w:author="David Singer" w:date="2020-04-28T11:34:00Z">
        <w:r w:rsidR="000237A2" w:rsidDel="001A6786">
          <w:rPr>
            <w:cs/>
          </w:rPr>
          <w:delText>‎</w:delText>
        </w:r>
        <w:r w:rsidR="000237A2" w:rsidDel="001A6786">
          <w:delText>13.6</w:delText>
        </w:r>
      </w:del>
      <w:r w:rsidR="00C4257E">
        <w:fldChar w:fldCharType="end"/>
      </w:r>
      <w:r w:rsidR="00C4257E">
        <w:t xml:space="preserve"> and </w:t>
      </w:r>
      <w:r w:rsidR="00C4257E">
        <w:fldChar w:fldCharType="begin"/>
      </w:r>
      <w:r w:rsidR="00C4257E">
        <w:instrText xml:space="preserve"> REF _Ref15038172 \r \h </w:instrText>
      </w:r>
      <w:r w:rsidR="00C4257E">
        <w:fldChar w:fldCharType="separate"/>
      </w:r>
      <w:ins w:id="663" w:author="David Singer" w:date="2020-04-28T11:34:00Z">
        <w:r w:rsidR="001A6786">
          <w:rPr>
            <w:cs/>
          </w:rPr>
          <w:t>‎</w:t>
        </w:r>
        <w:r w:rsidR="001A6786">
          <w:t>13.7</w:t>
        </w:r>
      </w:ins>
      <w:del w:id="664" w:author="David Singer" w:date="2020-04-28T11:34:00Z">
        <w:r w:rsidR="000237A2" w:rsidDel="001A6786">
          <w:rPr>
            <w:cs/>
          </w:rPr>
          <w:delText>‎</w:delText>
        </w:r>
        <w:r w:rsidR="000237A2" w:rsidDel="001A6786">
          <w:delText>13.7</w:delText>
        </w:r>
      </w:del>
      <w:r w:rsidR="00C4257E">
        <w:fldChar w:fldCharType="end"/>
      </w:r>
      <w:r w:rsidR="00C4257E">
        <w:t>.</w:t>
      </w:r>
    </w:p>
    <w:p w14:paraId="59921625" w14:textId="359E3182" w:rsidR="009C7DCE" w:rsidRDefault="009C7DCE" w:rsidP="009C7DCE">
      <w:pPr>
        <w:pStyle w:val="ListParagraph"/>
        <w:widowControl/>
        <w:numPr>
          <w:ilvl w:val="1"/>
          <w:numId w:val="21"/>
        </w:numPr>
        <w:autoSpaceDN/>
        <w:spacing w:after="120" w:line="240" w:lineRule="auto"/>
        <w:contextualSpacing w:val="0"/>
        <w:textAlignment w:val="auto"/>
      </w:pPr>
      <w:r>
        <w:t>The following indications are included in the DASH MPD: Indicate the byte ranges or URLs for requesting the MediaDataBoxes only with a new MPD attribute.</w:t>
      </w:r>
      <w:r w:rsidR="00C4257E">
        <w:t xml:space="preserve"> See Section </w:t>
      </w:r>
      <w:r w:rsidR="00C4257E">
        <w:fldChar w:fldCharType="begin"/>
      </w:r>
      <w:r w:rsidR="00C4257E">
        <w:instrText xml:space="preserve"> REF _Ref15038191 \r \h </w:instrText>
      </w:r>
      <w:r w:rsidR="00C4257E">
        <w:fldChar w:fldCharType="separate"/>
      </w:r>
      <w:ins w:id="665" w:author="David Singer" w:date="2020-04-28T11:34:00Z">
        <w:r w:rsidR="001A6786">
          <w:rPr>
            <w:cs/>
          </w:rPr>
          <w:t>‎</w:t>
        </w:r>
        <w:r w:rsidR="001A6786">
          <w:t>13.8</w:t>
        </w:r>
      </w:ins>
      <w:del w:id="666" w:author="David Singer" w:date="2020-04-28T11:34:00Z">
        <w:r w:rsidR="000237A2" w:rsidDel="001A6786">
          <w:rPr>
            <w:cs/>
          </w:rPr>
          <w:delText>‎</w:delText>
        </w:r>
        <w:r w:rsidR="000237A2" w:rsidDel="001A6786">
          <w:delText>13.8</w:delText>
        </w:r>
      </w:del>
      <w:r w:rsidR="00C4257E">
        <w:fldChar w:fldCharType="end"/>
      </w:r>
      <w:r w:rsidR="00C4257E">
        <w:t>.</w:t>
      </w:r>
    </w:p>
    <w:p w14:paraId="5468769C" w14:textId="77777777" w:rsidR="009C7DCE" w:rsidRDefault="009C7DCE" w:rsidP="009C7DCE">
      <w:r>
        <w:t>A player can operate as follows:</w:t>
      </w:r>
    </w:p>
    <w:p w14:paraId="469B3176" w14:textId="2B1DEA7C" w:rsidR="009C7DCE" w:rsidRDefault="009C7DCE" w:rsidP="009C7DCE">
      <w:pPr>
        <w:pStyle w:val="ListParagraph"/>
        <w:widowControl/>
        <w:numPr>
          <w:ilvl w:val="0"/>
          <w:numId w:val="21"/>
        </w:numPr>
        <w:autoSpaceDN/>
        <w:spacing w:after="120" w:line="240" w:lineRule="auto"/>
        <w:contextualSpacing w:val="0"/>
        <w:textAlignment w:val="auto"/>
      </w:pPr>
      <w:r>
        <w:t xml:space="preserve">Conclude from the flag </w:t>
      </w:r>
      <w:r w:rsidR="00C4257E">
        <w:t>indicating "tightly packed" media data boxes</w:t>
      </w:r>
      <w:r>
        <w:t xml:space="preserve"> that reception of MovieFragmentBoxes is not necessary.</w:t>
      </w:r>
    </w:p>
    <w:p w14:paraId="4AC56032" w14:textId="77777777" w:rsidR="009C7DCE" w:rsidRDefault="009C7DCE" w:rsidP="009C7DCE">
      <w:pPr>
        <w:pStyle w:val="ListParagraph"/>
        <w:widowControl/>
        <w:numPr>
          <w:ilvl w:val="0"/>
          <w:numId w:val="21"/>
        </w:numPr>
        <w:autoSpaceDN/>
        <w:spacing w:after="120" w:line="240" w:lineRule="auto"/>
        <w:contextualSpacing w:val="0"/>
        <w:textAlignment w:val="auto"/>
      </w:pPr>
      <w:r>
        <w:t>Use the indicated byte ranges or URLs for requesting MediaDataBoxes only.</w:t>
      </w:r>
    </w:p>
    <w:p w14:paraId="11084053" w14:textId="77777777" w:rsidR="009C7DCE" w:rsidRDefault="009C7DCE" w:rsidP="009C7DCE">
      <w:pPr>
        <w:pStyle w:val="ListParagraph"/>
        <w:widowControl/>
        <w:numPr>
          <w:ilvl w:val="0"/>
          <w:numId w:val="21"/>
        </w:numPr>
        <w:autoSpaceDN/>
        <w:spacing w:after="120" w:line="240" w:lineRule="auto"/>
        <w:contextualSpacing w:val="0"/>
        <w:textAlignment w:val="auto"/>
      </w:pPr>
      <w:r>
        <w:t>Generate the MovieFragmentBoxes based on parsing the high-level syntax of the bitstream in the received MediaDataBoxes or directly decodes and plays the bitstream without deriving the file format metadata. In this operation, the information of the TrackRunBox is concluded based on the received MediaDataBox for a movie fragment as follows:</w:t>
      </w:r>
    </w:p>
    <w:p w14:paraId="049861AF" w14:textId="77777777" w:rsidR="009C7DCE" w:rsidRDefault="009C7DCE" w:rsidP="009C7DCE">
      <w:pPr>
        <w:pStyle w:val="ListParagraph"/>
        <w:widowControl/>
        <w:numPr>
          <w:ilvl w:val="1"/>
          <w:numId w:val="21"/>
        </w:numPr>
        <w:autoSpaceDN/>
        <w:spacing w:after="120" w:line="240" w:lineRule="auto"/>
        <w:contextualSpacing w:val="0"/>
        <w:textAlignment w:val="auto"/>
      </w:pPr>
      <w:r>
        <w:t>By carrying out the access unit boundary determination as specified in AVC or HEVC, the sample sizes and the sample count can be derived.</w:t>
      </w:r>
    </w:p>
    <w:p w14:paraId="64E82C85" w14:textId="77777777" w:rsidR="009C7DCE" w:rsidRDefault="009C7DCE" w:rsidP="009C7DCE">
      <w:pPr>
        <w:pStyle w:val="ListParagraph"/>
        <w:widowControl/>
        <w:numPr>
          <w:ilvl w:val="1"/>
          <w:numId w:val="21"/>
        </w:numPr>
        <w:autoSpaceDN/>
        <w:spacing w:after="120" w:line="240" w:lineRule="auto"/>
        <w:contextualSpacing w:val="0"/>
        <w:textAlignment w:val="auto"/>
      </w:pPr>
      <w:r>
        <w:t>Picture composition timing may be provided in the bitstream (picture timing SEI message) or it is concluded that composition times are proportional to picture order count. Values of sample_duration are derived accordingly.</w:t>
      </w:r>
    </w:p>
    <w:p w14:paraId="3A00E221" w14:textId="77777777" w:rsidR="009C7DCE" w:rsidRDefault="009C7DCE" w:rsidP="009C7DCE">
      <w:pPr>
        <w:pStyle w:val="ListParagraph"/>
        <w:widowControl/>
        <w:numPr>
          <w:ilvl w:val="1"/>
          <w:numId w:val="21"/>
        </w:numPr>
        <w:autoSpaceDN/>
        <w:spacing w:after="120" w:line="240" w:lineRule="auto"/>
        <w:contextualSpacing w:val="0"/>
        <w:textAlignment w:val="auto"/>
      </w:pPr>
      <w:r>
        <w:t>VCL NAL unit type can be used to determine sample flags or the sample flags can be set to indicate an unknown status.</w:t>
      </w:r>
    </w:p>
    <w:p w14:paraId="567A6BB6" w14:textId="636C55C9" w:rsidR="000A307B" w:rsidRPr="000237A2" w:rsidRDefault="000A307B" w:rsidP="000237A2">
      <w:pPr>
        <w:pStyle w:val="Heading2"/>
      </w:pPr>
      <w:r w:rsidRPr="000237A2">
        <w:t>Analysis</w:t>
      </w:r>
    </w:p>
    <w:p w14:paraId="4739CFE2" w14:textId="77777777" w:rsidR="000A307B" w:rsidRDefault="000A307B" w:rsidP="000237A2">
      <w:pPr>
        <w:pStyle w:val="Heading3"/>
      </w:pPr>
      <w:r>
        <w:t>Responses to comments at MPEG#127</w:t>
      </w:r>
    </w:p>
    <w:p w14:paraId="0FE8E267" w14:textId="77777777" w:rsidR="000A307B" w:rsidRDefault="000A307B" w:rsidP="000A307B">
      <w:pPr>
        <w:rPr>
          <w:szCs w:val="20"/>
        </w:rPr>
      </w:pPr>
      <w:r>
        <w:rPr>
          <w:szCs w:val="20"/>
        </w:rPr>
        <w:t>In the following, we copy the comments from the File Format minutes of MPEG#127 (labeled Cx) and provide our answers to them (Ax).</w:t>
      </w:r>
    </w:p>
    <w:p w14:paraId="74423FF7" w14:textId="77777777" w:rsidR="000A307B" w:rsidRDefault="000A307B" w:rsidP="000A307B">
      <w:pPr>
        <w:rPr>
          <w:szCs w:val="20"/>
        </w:rPr>
      </w:pPr>
      <w:r>
        <w:rPr>
          <w:szCs w:val="20"/>
        </w:rPr>
        <w:t>C1. It seems that in the case that the URLs (e.g. in an MPD) resolve to "pure media data" one would need a new MIME type (not the one for an ISO segment). In that case, is it really in scope for the file format? (See bullet below).</w:t>
      </w:r>
    </w:p>
    <w:p w14:paraId="2C9CC990" w14:textId="77777777" w:rsidR="000A307B" w:rsidRDefault="000A307B" w:rsidP="000A307B">
      <w:pPr>
        <w:rPr>
          <w:szCs w:val="20"/>
        </w:rPr>
      </w:pPr>
      <w:r>
        <w:rPr>
          <w:szCs w:val="20"/>
        </w:rPr>
        <w:t xml:space="preserve">A1. The scheme is primarily intended for on-demand streaming (e.g. ISO base media file format on-demand profile of DASH) where all </w:t>
      </w:r>
      <w:r>
        <w:rPr>
          <w:rFonts w:ascii="Courier" w:hAnsi="Courier"/>
          <w:szCs w:val="20"/>
        </w:rPr>
        <w:t>SegmentIndexBox</w:t>
      </w:r>
      <w:r>
        <w:rPr>
          <w:szCs w:val="20"/>
        </w:rPr>
        <w:t xml:space="preserve">(es) are placed before any </w:t>
      </w:r>
      <w:r>
        <w:rPr>
          <w:rFonts w:ascii="Courier" w:hAnsi="Courier"/>
          <w:szCs w:val="20"/>
        </w:rPr>
        <w:t>MovieFragmentBox</w:t>
      </w:r>
      <w:r>
        <w:rPr>
          <w:szCs w:val="20"/>
        </w:rPr>
        <w:t xml:space="preserve">. No changes in the segment formats are proposed and hence no new MIME types are needed either. The media data is selectively fetched using HTTP GET requests with byte ranges that are concluded from the </w:t>
      </w:r>
      <w:r>
        <w:rPr>
          <w:rFonts w:ascii="Courier" w:hAnsi="Courier"/>
          <w:szCs w:val="20"/>
        </w:rPr>
        <w:t>SegmentIndexBox</w:t>
      </w:r>
      <w:r>
        <w:rPr>
          <w:szCs w:val="20"/>
        </w:rPr>
        <w:t>(es) with extensions specified in the proposed scheme.</w:t>
      </w:r>
    </w:p>
    <w:p w14:paraId="15ED6345" w14:textId="77777777" w:rsidR="000A307B" w:rsidRDefault="000A307B" w:rsidP="000A307B">
      <w:pPr>
        <w:rPr>
          <w:szCs w:val="20"/>
        </w:rPr>
      </w:pPr>
      <w:r>
        <w:rPr>
          <w:szCs w:val="20"/>
        </w:rPr>
        <w:t>C2. The 'pain' is not the file format overhead, but the implementation complexity (and edge cases). We need to evaluate this.</w:t>
      </w:r>
    </w:p>
    <w:p w14:paraId="4F060C42" w14:textId="10DE1927" w:rsidR="000A307B" w:rsidRDefault="000A307B" w:rsidP="000A307B">
      <w:r>
        <w:rPr>
          <w:szCs w:val="20"/>
        </w:rPr>
        <w:t xml:space="preserve">A2. We implemented options for providing media data offsets in MP4Box and tested the reader </w:t>
      </w:r>
      <w:r>
        <w:rPr>
          <w:szCs w:val="20"/>
        </w:rPr>
        <w:lastRenderedPageBreak/>
        <w:t xml:space="preserve">compatibility of the options with several readers. See Section </w:t>
      </w:r>
      <w:r>
        <w:rPr>
          <w:szCs w:val="20"/>
        </w:rPr>
        <w:fldChar w:fldCharType="begin"/>
      </w:r>
      <w:r>
        <w:rPr>
          <w:szCs w:val="20"/>
        </w:rPr>
        <w:instrText>REF _Ref20497837 \r \h</w:instrText>
      </w:r>
      <w:r>
        <w:rPr>
          <w:szCs w:val="20"/>
        </w:rPr>
      </w:r>
      <w:r>
        <w:rPr>
          <w:szCs w:val="20"/>
        </w:rPr>
        <w:fldChar w:fldCharType="separate"/>
      </w:r>
      <w:ins w:id="667" w:author="David Singer" w:date="2020-04-28T11:34:00Z">
        <w:r w:rsidR="001A6786">
          <w:rPr>
            <w:szCs w:val="20"/>
            <w:cs/>
          </w:rPr>
          <w:t>‎</w:t>
        </w:r>
        <w:r w:rsidR="001A6786">
          <w:rPr>
            <w:szCs w:val="20"/>
          </w:rPr>
          <w:t>13.3.2</w:t>
        </w:r>
      </w:ins>
      <w:del w:id="668" w:author="David Singer" w:date="2020-04-28T11:34:00Z">
        <w:r w:rsidR="000237A2" w:rsidDel="001A6786">
          <w:rPr>
            <w:szCs w:val="20"/>
            <w:cs/>
          </w:rPr>
          <w:delText>‎</w:delText>
        </w:r>
        <w:r w:rsidR="000237A2" w:rsidDel="001A6786">
          <w:rPr>
            <w:szCs w:val="20"/>
          </w:rPr>
          <w:delText>13.3.2</w:delText>
        </w:r>
      </w:del>
      <w:r>
        <w:rPr>
          <w:szCs w:val="20"/>
        </w:rPr>
        <w:fldChar w:fldCharType="end"/>
      </w:r>
      <w:r>
        <w:rPr>
          <w:szCs w:val="20"/>
        </w:rPr>
        <w:t xml:space="preserve"> for details.</w:t>
      </w:r>
    </w:p>
    <w:p w14:paraId="361110AD" w14:textId="77777777" w:rsidR="000A307B" w:rsidRDefault="000A307B" w:rsidP="000A307B">
      <w:pPr>
        <w:rPr>
          <w:szCs w:val="20"/>
        </w:rPr>
      </w:pPr>
      <w:r>
        <w:rPr>
          <w:szCs w:val="20"/>
        </w:rPr>
        <w:t>C3. This relies on getting somehow getting a segment index (either in-band, e.g. after the moov box, or out of band) at the client:</w:t>
      </w:r>
    </w:p>
    <w:p w14:paraId="47B98860" w14:textId="77777777" w:rsidR="000A307B" w:rsidRDefault="000A307B" w:rsidP="000A307B">
      <w:pPr>
        <w:widowControl/>
        <w:numPr>
          <w:ilvl w:val="0"/>
          <w:numId w:val="32"/>
        </w:numPr>
        <w:spacing w:after="120" w:line="240" w:lineRule="auto"/>
        <w:ind w:left="714" w:hanging="357"/>
        <w:jc w:val="left"/>
        <w:rPr>
          <w:szCs w:val="20"/>
        </w:rPr>
      </w:pPr>
      <w:r>
        <w:rPr>
          <w:szCs w:val="20"/>
        </w:rPr>
        <w:t>because the representation is ftyp-moov-mdat-mdat-mdat…</w:t>
      </w:r>
    </w:p>
    <w:p w14:paraId="33B1A850" w14:textId="77777777" w:rsidR="000A307B" w:rsidRDefault="000A307B" w:rsidP="000A307B">
      <w:pPr>
        <w:widowControl/>
        <w:numPr>
          <w:ilvl w:val="0"/>
          <w:numId w:val="32"/>
        </w:numPr>
        <w:spacing w:after="120" w:line="240" w:lineRule="auto"/>
        <w:ind w:left="714" w:hanging="357"/>
        <w:jc w:val="left"/>
        <w:rPr>
          <w:szCs w:val="20"/>
        </w:rPr>
      </w:pPr>
      <w:r>
        <w:rPr>
          <w:szCs w:val="20"/>
        </w:rPr>
        <w:t>because the representation is ftyp-moov-moof+mdat-moof+mdat-moof+mdat… and the sidx tells you the byte-range requests in each segment to omit the moof box</w:t>
      </w:r>
    </w:p>
    <w:p w14:paraId="4192CBF2" w14:textId="77777777" w:rsidR="000A307B" w:rsidRDefault="000A307B" w:rsidP="000A307B">
      <w:pPr>
        <w:rPr>
          <w:szCs w:val="20"/>
        </w:rPr>
      </w:pPr>
      <w:r>
        <w:t xml:space="preserve">A3. Right, we assume that sidx(es) are placed before any moof, which is required e.g. in </w:t>
      </w:r>
      <w:r>
        <w:rPr>
          <w:szCs w:val="20"/>
        </w:rPr>
        <w:t>ISO base media file format on-demand profile of DASH. Thus, the file structure would be ftyp-moov-sidx(es)-moof+mdat-moof+dat-moof+dat…</w:t>
      </w:r>
    </w:p>
    <w:p w14:paraId="37A6D64F" w14:textId="77777777" w:rsidR="000A307B" w:rsidRDefault="000A307B" w:rsidP="000237A2">
      <w:pPr>
        <w:pStyle w:val="Heading3"/>
      </w:pPr>
      <w:bookmarkStart w:id="669" w:name="_Ref20497837"/>
      <w:r>
        <w:t>Tests on reader compatibility on extended SegmentIndexBox and SegmentMediaOffsetBox</w:t>
      </w:r>
      <w:bookmarkEnd w:id="669"/>
    </w:p>
    <w:p w14:paraId="167874E9" w14:textId="77777777" w:rsidR="000A307B" w:rsidRDefault="000A307B" w:rsidP="000A307B">
      <w:r>
        <w:t xml:space="preserve">This section provides results of the reader compatibility tests of the options in the TuC. </w:t>
      </w:r>
    </w:p>
    <w:p w14:paraId="2629CAD0" w14:textId="77777777" w:rsidR="000A307B" w:rsidRDefault="000A307B" w:rsidP="000A307B">
      <w:r>
        <w:t>Tests were carried out by segmenting a video clip with one AVC media track by differently modified MP4Box programs. Files were then served to players from an HTTP server.</w:t>
      </w:r>
    </w:p>
    <w:p w14:paraId="2C5661EF" w14:textId="77777777" w:rsidR="000A307B" w:rsidRDefault="000A307B" w:rsidP="000A307B">
      <w:r>
        <w:t>Three different MP4Box versions were used:</w:t>
      </w:r>
    </w:p>
    <w:p w14:paraId="08F7D589" w14:textId="77777777" w:rsidR="000A307B" w:rsidRDefault="000A307B" w:rsidP="000A307B">
      <w:pPr>
        <w:widowControl/>
        <w:numPr>
          <w:ilvl w:val="0"/>
          <w:numId w:val="33"/>
        </w:numPr>
        <w:spacing w:after="120" w:line="240" w:lineRule="auto"/>
      </w:pPr>
      <w:r>
        <w:t>Unmodified MP4Box</w:t>
      </w:r>
    </w:p>
    <w:p w14:paraId="26C795BA" w14:textId="77777777" w:rsidR="000A307B" w:rsidRDefault="000A307B" w:rsidP="000A307B">
      <w:pPr>
        <w:widowControl/>
        <w:numPr>
          <w:ilvl w:val="0"/>
          <w:numId w:val="33"/>
        </w:numPr>
        <w:spacing w:after="120" w:line="240" w:lineRule="auto"/>
      </w:pPr>
      <w:r>
        <w:t xml:space="preserve">Modified MP4Box which adds </w:t>
      </w:r>
      <w:r>
        <w:rPr>
          <w:rFonts w:ascii="Courier" w:hAnsi="Courier"/>
        </w:rPr>
        <w:t>SegmentMediaOffsetBox</w:t>
      </w:r>
      <w:r>
        <w:t xml:space="preserve"> (</w:t>
      </w:r>
      <w:r>
        <w:rPr>
          <w:rFonts w:ascii="Courier" w:hAnsi="Courier"/>
        </w:rPr>
        <w:t>'smof'</w:t>
      </w:r>
      <w:r>
        <w:t xml:space="preserve">) after </w:t>
      </w:r>
      <w:r>
        <w:rPr>
          <w:rFonts w:ascii="Courier" w:hAnsi="Courier"/>
        </w:rPr>
        <w:t>SegmentIndexBox</w:t>
      </w:r>
    </w:p>
    <w:p w14:paraId="51C7D9CF" w14:textId="77777777" w:rsidR="000A307B" w:rsidRDefault="000A307B" w:rsidP="000A307B">
      <w:pPr>
        <w:widowControl/>
        <w:numPr>
          <w:ilvl w:val="0"/>
          <w:numId w:val="33"/>
        </w:numPr>
        <w:spacing w:after="120" w:line="240" w:lineRule="auto"/>
      </w:pPr>
      <w:r>
        <w:t xml:space="preserve">Modified MP4Box which sets </w:t>
      </w:r>
      <w:r>
        <w:rPr>
          <w:rFonts w:ascii="Courier" w:hAnsi="Courier"/>
        </w:rPr>
        <w:t>flags</w:t>
      </w:r>
      <w:r>
        <w:t xml:space="preserve"> to 1 in </w:t>
      </w:r>
      <w:r>
        <w:rPr>
          <w:rFonts w:ascii="Courier" w:hAnsi="Courier"/>
        </w:rPr>
        <w:t>SegmentIndexBox</w:t>
      </w:r>
      <w:r>
        <w:t xml:space="preserve"> and adds </w:t>
      </w:r>
      <w:r>
        <w:rPr>
          <w:rFonts w:ascii="Courier" w:hAnsi="Courier"/>
        </w:rPr>
        <w:t>media_data_offset</w:t>
      </w:r>
      <w:r>
        <w:t xml:space="preserve"> fields to the end of the </w:t>
      </w:r>
      <w:r>
        <w:rPr>
          <w:rFonts w:ascii="Courier" w:hAnsi="Courier"/>
        </w:rPr>
        <w:t>SegmentIndexBox</w:t>
      </w:r>
      <w:r>
        <w:t>.</w:t>
      </w:r>
    </w:p>
    <w:p w14:paraId="7AFBC0D9" w14:textId="4CAAD62F" w:rsidR="000A307B" w:rsidRDefault="000A307B" w:rsidP="000A307B">
      <w:r>
        <w:t xml:space="preserve">As seen in </w:t>
      </w:r>
      <w:r>
        <w:fldChar w:fldCharType="begin"/>
      </w:r>
      <w:r>
        <w:instrText>REF _Ref20497475 \h</w:instrText>
      </w:r>
      <w:r>
        <w:fldChar w:fldCharType="separate"/>
      </w:r>
      <w:r w:rsidR="001A6786">
        <w:t xml:space="preserve">Table </w:t>
      </w:r>
      <w:r w:rsidR="001A6786">
        <w:rPr>
          <w:noProof/>
        </w:rPr>
        <w:t>1</w:t>
      </w:r>
      <w:r>
        <w:fldChar w:fldCharType="end"/>
      </w:r>
      <w:r>
        <w:t xml:space="preserve">, extended </w:t>
      </w:r>
      <w:r>
        <w:rPr>
          <w:rFonts w:ascii="Courier" w:hAnsi="Courier"/>
        </w:rPr>
        <w:t>SegmentIndexBox</w:t>
      </w:r>
      <w:r>
        <w:t xml:space="preserve"> did not introduce any degraded functionality in any of tested players, compared to the unmodified input files.</w:t>
      </w:r>
    </w:p>
    <w:p w14:paraId="27223F31" w14:textId="77777777" w:rsidR="000A307B" w:rsidRDefault="000A307B" w:rsidP="000A307B">
      <w:r>
        <w:t xml:space="preserve">In browsers, Dash.js reference client relies on browser-side Media Source Extensions (MSE) to handle segment data parsing. Both Firefox and Chromium browsers use MSE implementations which stop segment processing with an error, if they encounter an unknown root-level box. This prevents playback of files which contain </w:t>
      </w:r>
      <w:r>
        <w:rPr>
          <w:rFonts w:ascii="Courier" w:hAnsi="Courier"/>
        </w:rPr>
        <w:t>SegmentMediaOffsetBox</w:t>
      </w:r>
      <w:r>
        <w:t>.</w:t>
      </w:r>
    </w:p>
    <w:tbl>
      <w:tblPr>
        <w:tblStyle w:val="GridTable5Dark-Accent5"/>
        <w:tblW w:w="9360" w:type="dxa"/>
        <w:shd w:val="clear" w:color="auto" w:fill="D9E2F3"/>
        <w:tblLook w:val="04A0" w:firstRow="1" w:lastRow="0" w:firstColumn="1" w:lastColumn="0" w:noHBand="0" w:noVBand="1"/>
      </w:tblPr>
      <w:tblGrid>
        <w:gridCol w:w="1953"/>
        <w:gridCol w:w="1329"/>
        <w:gridCol w:w="2379"/>
        <w:gridCol w:w="1430"/>
        <w:gridCol w:w="2269"/>
      </w:tblGrid>
      <w:tr w:rsidR="000A307B" w14:paraId="164A36E0" w14:textId="77777777" w:rsidTr="000A3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Pr>
          <w:p w14:paraId="67DF061A" w14:textId="77777777" w:rsidR="000A307B" w:rsidRDefault="000A307B" w:rsidP="000A307B">
            <w:pPr>
              <w:pStyle w:val="TableContents"/>
              <w:keepNext/>
              <w:jc w:val="left"/>
            </w:pPr>
            <w:r>
              <w:lastRenderedPageBreak/>
              <w:t>Media player</w:t>
            </w:r>
          </w:p>
        </w:tc>
        <w:tc>
          <w:tcPr>
            <w:tcW w:w="1298" w:type="dxa"/>
            <w:tcBorders>
              <w:bottom w:val="nil"/>
            </w:tcBorders>
          </w:tcPr>
          <w:p w14:paraId="71FA0256"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Unmodified</w:t>
            </w:r>
          </w:p>
        </w:tc>
        <w:tc>
          <w:tcPr>
            <w:tcW w:w="2392" w:type="dxa"/>
            <w:tcBorders>
              <w:bottom w:val="nil"/>
            </w:tcBorders>
          </w:tcPr>
          <w:p w14:paraId="1F3896DA"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Added 'smof' box</w:t>
            </w:r>
          </w:p>
        </w:tc>
        <w:tc>
          <w:tcPr>
            <w:tcW w:w="1433" w:type="dxa"/>
            <w:tcBorders>
              <w:bottom w:val="nil"/>
            </w:tcBorders>
          </w:tcPr>
          <w:p w14:paraId="58FFFB8A"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Extended 'sidx' box</w:t>
            </w:r>
          </w:p>
        </w:tc>
        <w:tc>
          <w:tcPr>
            <w:tcW w:w="2281" w:type="dxa"/>
            <w:tcBorders>
              <w:bottom w:val="nil"/>
            </w:tcBorders>
          </w:tcPr>
          <w:p w14:paraId="6F61CEDF"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Notes</w:t>
            </w:r>
          </w:p>
        </w:tc>
      </w:tr>
      <w:tr w:rsidR="000A307B" w14:paraId="41202E19"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3827FE93" w14:textId="77777777" w:rsidR="000A307B" w:rsidRDefault="000A307B" w:rsidP="000A307B">
            <w:pPr>
              <w:keepNext/>
              <w:jc w:val="left"/>
            </w:pPr>
            <w:r>
              <w:t>Vlc (3.0.8)</w:t>
            </w:r>
          </w:p>
        </w:tc>
        <w:tc>
          <w:tcPr>
            <w:tcW w:w="1298" w:type="dxa"/>
          </w:tcPr>
          <w:p w14:paraId="715E2704"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40BA795"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0E28E4F6"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1E45F13"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p>
        </w:tc>
      </w:tr>
      <w:tr w:rsidR="000A307B" w14:paraId="7D14180B"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A9558E4" w14:textId="77777777" w:rsidR="000A307B" w:rsidRDefault="000A307B" w:rsidP="000A307B">
            <w:pPr>
              <w:keepNext/>
              <w:jc w:val="left"/>
            </w:pPr>
            <w:r>
              <w:t>MP4Client (GPAC 0.8.0)</w:t>
            </w:r>
          </w:p>
        </w:tc>
        <w:tc>
          <w:tcPr>
            <w:tcW w:w="1298" w:type="dxa"/>
          </w:tcPr>
          <w:p w14:paraId="1E7FD435"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8FCC3A1"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03E9D12E"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3C0A9572"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Log messages about extra bytes in 'sidx' box.</w:t>
            </w:r>
          </w:p>
        </w:tc>
      </w:tr>
      <w:tr w:rsidR="000A307B" w14:paraId="7B722D64"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6EB51D7" w14:textId="77777777" w:rsidR="000A307B" w:rsidRDefault="000A307B" w:rsidP="000A307B">
            <w:pPr>
              <w:keepNext/>
              <w:jc w:val="left"/>
            </w:pPr>
            <w:r>
              <w:t>ffplay (ffmpeg 4.1.3)</w:t>
            </w:r>
          </w:p>
        </w:tc>
        <w:tc>
          <w:tcPr>
            <w:tcW w:w="1298" w:type="dxa"/>
          </w:tcPr>
          <w:p w14:paraId="0CAF51B1"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3CDDA9B3"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1EC40CEC"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62308BDB"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p>
        </w:tc>
      </w:tr>
      <w:tr w:rsidR="000A307B" w14:paraId="13E9C120"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644578D" w14:textId="77777777" w:rsidR="000A307B" w:rsidRDefault="000A307B" w:rsidP="000A307B">
            <w:pPr>
              <w:pStyle w:val="TableContents"/>
              <w:keepNext/>
              <w:jc w:val="left"/>
            </w:pPr>
            <w:r>
              <w:t>Android Exoplayer (2.10.4)</w:t>
            </w:r>
          </w:p>
        </w:tc>
        <w:tc>
          <w:tcPr>
            <w:tcW w:w="1298" w:type="dxa"/>
          </w:tcPr>
          <w:p w14:paraId="66DFB0BC"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E8C0772"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4D067083"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0B17321A"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p>
        </w:tc>
      </w:tr>
      <w:tr w:rsidR="000A307B" w14:paraId="56B0CD96"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9A2AC84" w14:textId="77777777" w:rsidR="000A307B" w:rsidRDefault="000A307B" w:rsidP="000A307B">
            <w:pPr>
              <w:pStyle w:val="TableContents"/>
              <w:keepNext/>
              <w:jc w:val="left"/>
            </w:pPr>
            <w:r>
              <w:t>Dash.js reference client (3.0.0) running in Firefox browser (69.0.1)</w:t>
            </w:r>
          </w:p>
        </w:tc>
        <w:tc>
          <w:tcPr>
            <w:tcW w:w="1298" w:type="dxa"/>
          </w:tcPr>
          <w:p w14:paraId="40C0E6CC"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362E558"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3" w:type="dxa"/>
          </w:tcPr>
          <w:p w14:paraId="44053484"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16BC73B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p>
        </w:tc>
      </w:tr>
      <w:tr w:rsidR="000A307B" w14:paraId="2371E177" w14:textId="77777777" w:rsidTr="000A307B">
        <w:trPr>
          <w:trHeight w:val="814"/>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57CBC89C" w14:textId="77777777" w:rsidR="000A307B" w:rsidRDefault="000A307B" w:rsidP="000A307B">
            <w:pPr>
              <w:pStyle w:val="TableContents"/>
              <w:keepNext/>
              <w:jc w:val="left"/>
            </w:pPr>
            <w:r>
              <w:t>Dash.js reference client (3.0.0) running in Chromium browser (76.0.3809.100)</w:t>
            </w:r>
          </w:p>
        </w:tc>
        <w:tc>
          <w:tcPr>
            <w:tcW w:w="1298" w:type="dxa"/>
          </w:tcPr>
          <w:p w14:paraId="3FDBEFB3"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7387767F"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3" w:type="dxa"/>
          </w:tcPr>
          <w:p w14:paraId="2ED9E97D"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78DF23EB"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p>
        </w:tc>
      </w:tr>
      <w:tr w:rsidR="000A307B" w14:paraId="26FA6993" w14:textId="77777777" w:rsidTr="000A307B">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2E345B4" w14:textId="77777777" w:rsidR="000A307B" w:rsidRDefault="000A307B" w:rsidP="000A307B">
            <w:pPr>
              <w:pStyle w:val="TableContents"/>
              <w:keepNext/>
              <w:jc w:val="left"/>
            </w:pPr>
            <w:r>
              <w:t>Dash.js reference client (3.0.0) running in Safari browser (13.0.1)</w:t>
            </w:r>
          </w:p>
        </w:tc>
        <w:tc>
          <w:tcPr>
            <w:tcW w:w="1298" w:type="dxa"/>
          </w:tcPr>
          <w:p w14:paraId="43F6026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FC7E8F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43420023"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60C0A77"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p>
        </w:tc>
      </w:tr>
    </w:tbl>
    <w:p w14:paraId="6FB0E6EB" w14:textId="133ED8AB" w:rsidR="000A307B" w:rsidRDefault="000A307B" w:rsidP="000A307B">
      <w:pPr>
        <w:pStyle w:val="Caption"/>
        <w:jc w:val="center"/>
      </w:pPr>
      <w:bookmarkStart w:id="670" w:name="_Ref20497475"/>
      <w:bookmarkStart w:id="671" w:name="Ref_Table0_full"/>
      <w:r>
        <w:t xml:space="preserve">Table </w:t>
      </w:r>
      <w:r>
        <w:fldChar w:fldCharType="begin"/>
      </w:r>
      <w:r>
        <w:instrText>SEQ Table \* ARABIC</w:instrText>
      </w:r>
      <w:r>
        <w:fldChar w:fldCharType="separate"/>
      </w:r>
      <w:r w:rsidR="001A6786">
        <w:rPr>
          <w:noProof/>
        </w:rPr>
        <w:t>1</w:t>
      </w:r>
      <w:r>
        <w:fldChar w:fldCharType="end"/>
      </w:r>
      <w:bookmarkEnd w:id="670"/>
      <w:r>
        <w:t>: Playback test results</w:t>
      </w:r>
      <w:bookmarkEnd w:id="671"/>
    </w:p>
    <w:p w14:paraId="0B2AFB48" w14:textId="77777777" w:rsidR="000A307B" w:rsidRPr="00905C89" w:rsidRDefault="000A307B" w:rsidP="000237A2">
      <w:pPr>
        <w:rPr>
          <w:highlight w:val="yellow"/>
        </w:rPr>
      </w:pPr>
    </w:p>
    <w:p w14:paraId="76B5FAC6" w14:textId="77777777" w:rsidR="009C7DCE" w:rsidRPr="00D92AB4" w:rsidRDefault="009C7DCE" w:rsidP="009C7DCE">
      <w:pPr>
        <w:pStyle w:val="Heading2"/>
      </w:pPr>
      <w:bookmarkStart w:id="672" w:name="_Ref15037979"/>
      <w:r>
        <w:rPr>
          <w:lang w:val="fi-FI"/>
        </w:rPr>
        <w:t>Flag in data reference box</w:t>
      </w:r>
      <w:bookmarkEnd w:id="672"/>
    </w:p>
    <w:p w14:paraId="3E627870" w14:textId="77777777" w:rsidR="009C7DCE" w:rsidRDefault="009C7DCE" w:rsidP="009C7DCE">
      <w:r>
        <w:t>The following is proposed to be added into clause 8.7.2.1 of ISOBMFF:</w:t>
      </w:r>
    </w:p>
    <w:p w14:paraId="62B339ED" w14:textId="77777777" w:rsidR="009C7DCE" w:rsidRDefault="009C7DCE" w:rsidP="009C7DCE">
      <w:r>
        <w:t xml:space="preserve">When (flags &amp; 0x000002) is greater than 0 in a data reference box, all MediaDataBoxes that are referenced through the data reference box are "tigthly packed", i.e.: </w:t>
      </w:r>
    </w:p>
    <w:p w14:paraId="10C21FC1" w14:textId="77777777" w:rsidR="009C7DCE" w:rsidRDefault="009C7DCE" w:rsidP="009C7DCE">
      <w:pPr>
        <w:pStyle w:val="ListParagraph"/>
        <w:widowControl/>
        <w:numPr>
          <w:ilvl w:val="1"/>
          <w:numId w:val="21"/>
        </w:numPr>
        <w:autoSpaceDN/>
        <w:spacing w:after="120" w:line="240" w:lineRule="auto"/>
        <w:contextualSpacing w:val="0"/>
        <w:textAlignment w:val="auto"/>
      </w:pPr>
      <w:r>
        <w:t>MediaDataBoxes contain samples for a single track only.</w:t>
      </w:r>
    </w:p>
    <w:p w14:paraId="0248DCC0" w14:textId="77777777" w:rsidR="009C7DCE" w:rsidRDefault="009C7DCE" w:rsidP="009C7DCE">
      <w:pPr>
        <w:pStyle w:val="ListParagraph"/>
        <w:widowControl/>
        <w:numPr>
          <w:ilvl w:val="1"/>
          <w:numId w:val="21"/>
        </w:numPr>
        <w:autoSpaceDN/>
        <w:spacing w:after="120" w:line="240" w:lineRule="auto"/>
        <w:contextualSpacing w:val="0"/>
        <w:textAlignment w:val="auto"/>
      </w:pPr>
      <w:r>
        <w:t xml:space="preserve">The samples are in decoding order within a MediaDataBox. </w:t>
      </w:r>
    </w:p>
    <w:p w14:paraId="4049569D" w14:textId="77777777" w:rsidR="009C7DCE" w:rsidRDefault="009C7DCE" w:rsidP="009C7DCE">
      <w:pPr>
        <w:pStyle w:val="ListParagraph"/>
        <w:widowControl/>
        <w:numPr>
          <w:ilvl w:val="1"/>
          <w:numId w:val="21"/>
        </w:numPr>
        <w:autoSpaceDN/>
        <w:spacing w:after="120" w:line="240" w:lineRule="auto"/>
        <w:contextualSpacing w:val="0"/>
        <w:textAlignment w:val="auto"/>
      </w:pPr>
      <w:r>
        <w:t>MediaDataBoxes contain no unused bytes, sample auxiliary information, metadata, or any other information that does not belong to the sample format.</w:t>
      </w:r>
    </w:p>
    <w:p w14:paraId="588CACF6" w14:textId="77777777" w:rsidR="009C7DCE" w:rsidRPr="00D92AB4" w:rsidRDefault="009C7DCE" w:rsidP="009C7DCE">
      <w:pPr>
        <w:pStyle w:val="Heading2"/>
      </w:pPr>
      <w:bookmarkStart w:id="673" w:name="_Ref15038217"/>
      <w:r>
        <w:rPr>
          <w:lang w:val="fi-FI"/>
        </w:rPr>
        <w:t>Box in 14496-15</w:t>
      </w:r>
      <w:bookmarkEnd w:id="673"/>
    </w:p>
    <w:p w14:paraId="14133327" w14:textId="77777777" w:rsidR="00EA2879" w:rsidRDefault="00EA2879" w:rsidP="00EA2879">
      <w:pPr>
        <w:rPr>
          <w:i/>
        </w:rPr>
      </w:pPr>
      <w:r>
        <w:rPr>
          <w:i/>
        </w:rPr>
        <w:t>Add the following clause 4.13:</w:t>
      </w:r>
    </w:p>
    <w:p w14:paraId="3F9E26A6" w14:textId="77777777" w:rsidR="00EA2879" w:rsidRDefault="00EA2879" w:rsidP="00EA2879">
      <w:pPr>
        <w:keepNext/>
        <w:tabs>
          <w:tab w:val="left" w:pos="540"/>
          <w:tab w:val="left" w:pos="700"/>
        </w:tabs>
        <w:suppressAutoHyphens/>
        <w:spacing w:before="60" w:after="240" w:line="250" w:lineRule="exact"/>
        <w:jc w:val="left"/>
        <w:outlineLvl w:val="1"/>
        <w:rPr>
          <w:rFonts w:ascii="Cambria" w:hAnsi="Cambria"/>
          <w:b/>
          <w:bCs/>
          <w:sz w:val="24"/>
          <w:szCs w:val="26"/>
          <w:lang w:val="en-GB"/>
        </w:rPr>
      </w:pPr>
      <w:bookmarkStart w:id="674" w:name="_Toc536711588"/>
      <w:r>
        <w:rPr>
          <w:rFonts w:ascii="Cambria" w:hAnsi="Cambria"/>
          <w:b/>
          <w:bCs/>
          <w:sz w:val="24"/>
          <w:szCs w:val="26"/>
          <w:lang w:val="en-GB"/>
        </w:rPr>
        <w:lastRenderedPageBreak/>
        <w:t>4.13</w:t>
      </w:r>
      <w:r>
        <w:rPr>
          <w:rFonts w:ascii="Cambria" w:hAnsi="Cambria"/>
          <w:b/>
          <w:bCs/>
          <w:sz w:val="24"/>
          <w:szCs w:val="26"/>
          <w:lang w:val="en-GB"/>
        </w:rPr>
        <w:tab/>
      </w:r>
      <w:bookmarkEnd w:id="674"/>
      <w:r>
        <w:rPr>
          <w:rFonts w:ascii="Cambria" w:hAnsi="Cambria"/>
          <w:b/>
          <w:bCs/>
          <w:sz w:val="24"/>
          <w:szCs w:val="26"/>
          <w:lang w:val="en-GB"/>
        </w:rPr>
        <w:t>Indicating composition times directly proportional to picture order counts</w:t>
      </w:r>
    </w:p>
    <w:p w14:paraId="313D9316" w14:textId="77777777" w:rsidR="00EA2879" w:rsidRDefault="00EA2879" w:rsidP="00EA2879">
      <w:pPr>
        <w:keepNext/>
        <w:spacing w:before="240" w:after="60"/>
        <w:outlineLvl w:val="2"/>
        <w:rPr>
          <w:b/>
          <w:bCs/>
          <w:szCs w:val="26"/>
          <w:lang w:val="x-none"/>
        </w:rPr>
      </w:pPr>
      <w:r>
        <w:rPr>
          <w:b/>
          <w:bCs/>
          <w:szCs w:val="26"/>
          <w:lang w:val="fi-FI"/>
        </w:rPr>
        <w:t>4.13.1</w:t>
      </w:r>
      <w:r>
        <w:rPr>
          <w:b/>
          <w:bCs/>
          <w:szCs w:val="26"/>
          <w:lang w:val="fi-FI"/>
        </w:rPr>
        <w:tab/>
        <w:t>Definition</w:t>
      </w:r>
    </w:p>
    <w:p w14:paraId="2240723C" w14:textId="77777777" w:rsidR="00EA2879" w:rsidRDefault="00EA2879" w:rsidP="00EA2879">
      <w:pPr>
        <w:keepNext/>
        <w:keepLines/>
        <w:tabs>
          <w:tab w:val="left" w:pos="1440"/>
          <w:tab w:val="left" w:pos="2790"/>
        </w:tabs>
        <w:spacing w:after="240"/>
        <w:jc w:val="left"/>
        <w:rPr>
          <w:rFonts w:ascii="Cambria" w:eastAsia="Times New Roman" w:hAnsi="Cambria"/>
          <w:lang w:val="en-GB"/>
        </w:rPr>
      </w:pPr>
      <w:r>
        <w:rPr>
          <w:rFonts w:ascii="Cambria" w:eastAsia="Times New Roman" w:hAnsi="Cambria"/>
          <w:lang w:val="en-GB"/>
        </w:rPr>
        <w:t>Box Type:</w:t>
      </w:r>
      <w:r>
        <w:rPr>
          <w:rFonts w:ascii="Cambria" w:eastAsia="Times New Roman" w:hAnsi="Cambria"/>
          <w:lang w:val="en-GB"/>
        </w:rPr>
        <w:tab/>
      </w:r>
      <w:r>
        <w:rPr>
          <w:rFonts w:ascii="Courier" w:eastAsia="Times New Roman" w:hAnsi="Courier"/>
          <w:lang w:val="en-GB"/>
        </w:rPr>
        <w:t>'reti'</w:t>
      </w:r>
      <w:r>
        <w:rPr>
          <w:rFonts w:ascii="Cambria" w:eastAsia="Times New Roman" w:hAnsi="Cambria"/>
          <w:lang w:val="en-GB"/>
        </w:rPr>
        <w:br/>
        <w:t>Container:</w:t>
      </w:r>
      <w:r>
        <w:rPr>
          <w:rFonts w:ascii="Cambria" w:eastAsia="Times New Roman" w:hAnsi="Cambria"/>
          <w:lang w:val="en-GB"/>
        </w:rPr>
        <w:tab/>
        <w:t xml:space="preserve">Sample Entry </w:t>
      </w:r>
      <w:r>
        <w:rPr>
          <w:rFonts w:ascii="Cambria" w:eastAsia="Times New Roman" w:hAnsi="Cambria"/>
          <w:lang w:val="en-GB"/>
        </w:rPr>
        <w:br/>
        <w:t>Mandatory:</w:t>
      </w:r>
      <w:r>
        <w:rPr>
          <w:rFonts w:ascii="Cambria" w:eastAsia="Times New Roman" w:hAnsi="Cambria"/>
          <w:lang w:val="en-GB"/>
        </w:rPr>
        <w:tab/>
        <w:t>No</w:t>
      </w:r>
      <w:r>
        <w:rPr>
          <w:rFonts w:ascii="Cambria" w:eastAsia="Times New Roman" w:hAnsi="Cambria"/>
          <w:lang w:val="en-GB"/>
        </w:rPr>
        <w:br/>
        <w:t>Quantity:</w:t>
      </w:r>
      <w:r>
        <w:rPr>
          <w:rFonts w:ascii="Cambria" w:eastAsia="Times New Roman" w:hAnsi="Cambria"/>
          <w:lang w:val="en-GB"/>
        </w:rPr>
        <w:tab/>
        <w:t>Zero or one</w:t>
      </w:r>
    </w:p>
    <w:p w14:paraId="1D6B26F7" w14:textId="77777777" w:rsidR="00EA2879" w:rsidRDefault="00EA2879" w:rsidP="00EA2879">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32C289EE" w14:textId="77777777" w:rsidR="00EA2879" w:rsidRDefault="00EA2879" w:rsidP="00EA2879">
      <w:pPr>
        <w:keepNext/>
        <w:spacing w:before="240" w:after="60"/>
        <w:outlineLvl w:val="2"/>
        <w:rPr>
          <w:b/>
          <w:bCs/>
          <w:szCs w:val="26"/>
          <w:lang w:val="x-none"/>
        </w:rPr>
      </w:pPr>
      <w:r>
        <w:rPr>
          <w:b/>
          <w:bCs/>
          <w:szCs w:val="26"/>
          <w:lang w:val="fi-FI"/>
        </w:rPr>
        <w:t>4.13.2</w:t>
      </w:r>
      <w:r>
        <w:rPr>
          <w:b/>
          <w:bCs/>
          <w:szCs w:val="26"/>
          <w:lang w:val="fi-FI"/>
        </w:rPr>
        <w:tab/>
        <w:t>Syntax</w:t>
      </w:r>
    </w:p>
    <w:p w14:paraId="6C322BC7" w14:textId="77777777" w:rsidR="00EA2879" w:rsidRDefault="00EA2879" w:rsidP="00EA287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240"/>
        <w:jc w:val="left"/>
        <w:rPr>
          <w:rFonts w:ascii="Courier" w:eastAsia="Times New Roman" w:hAnsi="Courier"/>
          <w:szCs w:val="20"/>
          <w:lang w:val="en-GB"/>
        </w:rPr>
      </w:pPr>
      <w:r>
        <w:rPr>
          <w:rFonts w:ascii="Courier" w:eastAsia="Times New Roman" w:hAnsi="Courier"/>
          <w:szCs w:val="20"/>
          <w:lang w:val="en-GB"/>
        </w:rPr>
        <w:t>class RelativeTimingBox extends FullBox ('reti', version=0, flags=0) {</w:t>
      </w:r>
      <w:r>
        <w:rPr>
          <w:rFonts w:ascii="Courier" w:eastAsia="Times New Roman" w:hAnsi="Courier"/>
          <w:szCs w:val="20"/>
          <w:lang w:val="en-GB"/>
        </w:rPr>
        <w:br/>
      </w:r>
      <w:r>
        <w:rPr>
          <w:rFonts w:ascii="Courier" w:eastAsia="Times New Roman" w:hAnsi="Courier"/>
          <w:szCs w:val="20"/>
          <w:lang w:val="en-GB"/>
        </w:rPr>
        <w:tab/>
        <w:t xml:space="preserve">unsigned </w:t>
      </w:r>
      <w:proofErr w:type="gramStart"/>
      <w:r>
        <w:rPr>
          <w:rFonts w:ascii="Courier" w:eastAsia="Times New Roman" w:hAnsi="Courier"/>
          <w:szCs w:val="20"/>
          <w:lang w:val="en-GB"/>
        </w:rPr>
        <w:t>int(</w:t>
      </w:r>
      <w:proofErr w:type="gramEnd"/>
      <w:r>
        <w:rPr>
          <w:rFonts w:ascii="Courier" w:eastAsia="Times New Roman" w:hAnsi="Courier"/>
          <w:szCs w:val="20"/>
          <w:lang w:val="en-GB"/>
        </w:rPr>
        <w:t>32)</w:t>
      </w:r>
      <w:r>
        <w:rPr>
          <w:rFonts w:ascii="Courier" w:eastAsia="Times New Roman" w:hAnsi="Courier"/>
          <w:szCs w:val="20"/>
          <w:lang w:val="en-GB"/>
        </w:rPr>
        <w:tab/>
        <w:t>poc_unit_duration;</w:t>
      </w:r>
      <w:r>
        <w:rPr>
          <w:rFonts w:ascii="Courier" w:eastAsia="Times New Roman" w:hAnsi="Courier"/>
          <w:szCs w:val="20"/>
          <w:lang w:val="en-GB"/>
        </w:rPr>
        <w:br/>
      </w:r>
      <w:r>
        <w:rPr>
          <w:rFonts w:ascii="Courier" w:eastAsia="Times New Roman" w:hAnsi="Courier"/>
          <w:szCs w:val="20"/>
          <w:lang w:val="en-GB"/>
        </w:rPr>
        <w:tab/>
        <w:t>unsigned int(32)</w:t>
      </w:r>
      <w:r>
        <w:rPr>
          <w:rFonts w:ascii="Courier" w:eastAsia="Times New Roman" w:hAnsi="Courier"/>
          <w:szCs w:val="20"/>
          <w:lang w:val="en-GB"/>
        </w:rPr>
        <w:tab/>
        <w:t>cvs_start_interval;</w:t>
      </w:r>
      <w:r>
        <w:rPr>
          <w:rFonts w:ascii="Courier" w:eastAsia="Times New Roman" w:hAnsi="Courier"/>
          <w:szCs w:val="20"/>
          <w:lang w:val="en-GB"/>
        </w:rPr>
        <w:br/>
        <w:t>}</w:t>
      </w:r>
    </w:p>
    <w:p w14:paraId="5BC65399" w14:textId="77777777" w:rsidR="00EA2879" w:rsidRDefault="00EA2879" w:rsidP="00EA2879">
      <w:pPr>
        <w:keepNext/>
        <w:spacing w:before="240" w:after="60"/>
        <w:outlineLvl w:val="2"/>
        <w:rPr>
          <w:b/>
          <w:bCs/>
          <w:szCs w:val="26"/>
          <w:lang w:val="x-none"/>
        </w:rPr>
      </w:pPr>
      <w:r>
        <w:rPr>
          <w:b/>
          <w:bCs/>
          <w:szCs w:val="26"/>
          <w:lang w:val="fi-FI"/>
        </w:rPr>
        <w:t>4.13.3</w:t>
      </w:r>
      <w:r>
        <w:rPr>
          <w:b/>
          <w:bCs/>
          <w:szCs w:val="26"/>
          <w:lang w:val="fi-FI"/>
        </w:rPr>
        <w:tab/>
        <w:t>Semantics</w:t>
      </w:r>
    </w:p>
    <w:p w14:paraId="6281FA68" w14:textId="77777777" w:rsidR="00EA2879" w:rsidRDefault="00EA2879" w:rsidP="00EA2879">
      <w:r>
        <w:rPr>
          <w:rFonts w:ascii="Courier New" w:hAnsi="Courier New" w:cs="Courier New"/>
        </w:rPr>
        <w:t>poc_unit_duration</w:t>
      </w:r>
      <w:r>
        <w:t xml:space="preserve"> specifies the composition time difference that corresponds to a picture order count difference equal to 1.</w:t>
      </w:r>
    </w:p>
    <w:p w14:paraId="2F706237" w14:textId="77777777" w:rsidR="00EA2879" w:rsidRDefault="00EA2879" w:rsidP="00EA2879">
      <w:r>
        <w:rPr>
          <w:rFonts w:ascii="Courier New" w:hAnsi="Courier New" w:cs="Courier New"/>
        </w:rPr>
        <w:t>cvs_start_interval</w:t>
      </w:r>
      <w:r>
        <w:t xml:space="preserve"> specifies the composition time difference of the first picture of each coded video sequence, in output order, relative to the last picture of the previous coded video sequence, in output order.</w:t>
      </w:r>
    </w:p>
    <w:p w14:paraId="0574AA2E" w14:textId="77777777" w:rsidR="00EA2879" w:rsidRDefault="00EA2879" w:rsidP="00EA2879">
      <w:pPr>
        <w:ind w:left="576"/>
      </w:pPr>
      <w:r>
        <w:t>NOTE: In practice, cvs_start_interval is the sample duration of the last picture of each coded video sequence.</w:t>
      </w:r>
    </w:p>
    <w:p w14:paraId="686AA7D1" w14:textId="77777777" w:rsidR="009C7DCE" w:rsidRDefault="009C7DCE" w:rsidP="009C7DCE">
      <w:pPr>
        <w:pStyle w:val="Heading2"/>
        <w:rPr>
          <w:lang w:val="fi-FI"/>
        </w:rPr>
      </w:pPr>
      <w:bookmarkStart w:id="675" w:name="_Ref6492593"/>
      <w:r>
        <w:rPr>
          <w:lang w:val="fi-FI"/>
        </w:rPr>
        <w:t>Extension of the segment index box</w:t>
      </w:r>
      <w:bookmarkEnd w:id="675"/>
    </w:p>
    <w:p w14:paraId="5EB4DE42" w14:textId="77777777" w:rsidR="009C7DCE" w:rsidRDefault="009C7DCE" w:rsidP="009C7DCE">
      <w:pPr>
        <w:pStyle w:val="Heading3"/>
      </w:pPr>
      <w:r>
        <w:rPr>
          <w:lang w:val="fi-FI"/>
        </w:rPr>
        <w:t>Overview</w:t>
      </w:r>
    </w:p>
    <w:p w14:paraId="5BBF61F1" w14:textId="7EE96B56" w:rsidR="009C7DCE" w:rsidRDefault="009C7DCE" w:rsidP="009C7DCE">
      <w:pPr>
        <w:rPr>
          <w:rFonts w:eastAsia="MS Mincho"/>
          <w:sz w:val="24"/>
        </w:rPr>
      </w:pPr>
      <w:r>
        <w:fldChar w:fldCharType="begin"/>
      </w:r>
      <w:r>
        <w:instrText xml:space="preserve"> REF _Ref3557417 \h </w:instrText>
      </w:r>
      <w:r>
        <w:fldChar w:fldCharType="separate"/>
      </w:r>
      <w:r w:rsidR="001A6786">
        <w:t xml:space="preserve">Figure </w:t>
      </w:r>
      <w:r w:rsidR="001A6786">
        <w:rPr>
          <w:noProof/>
        </w:rPr>
        <w:t>1</w:t>
      </w:r>
      <w:r>
        <w:fldChar w:fldCharType="end"/>
      </w:r>
      <w:r>
        <w:t xml:space="preserve"> below illustrates new versions of the extended segment index box ‘sidx’. In these new versions of the segment index box, when indexing fragments (i.e. reference_type=0), two indexes can be stored per fragment (instead of a single one currently: </w:t>
      </w:r>
      <w:r>
        <w:rPr>
          <w:rFonts w:ascii="Courier" w:eastAsia="Times New Roman" w:hAnsi="Courier"/>
          <w:noProof/>
          <w:szCs w:val="20"/>
          <w:lang w:val="en-GB"/>
        </w:rPr>
        <w:t>referenced_size</w:t>
      </w:r>
      <w:r>
        <w:t xml:space="preserve">). </w:t>
      </w:r>
    </w:p>
    <w:p w14:paraId="581D3DD4" w14:textId="77777777" w:rsidR="009C7DCE" w:rsidRDefault="009C7DCE" w:rsidP="009C7DCE">
      <w:pPr>
        <w:jc w:val="center"/>
        <w:rPr>
          <w:u w:val="single"/>
        </w:rPr>
      </w:pPr>
      <w:r>
        <w:rPr>
          <w:noProof/>
          <w:lang w:val="fr-FR" w:eastAsia="fr-FR"/>
        </w:rPr>
        <w:drawing>
          <wp:inline distT="0" distB="0" distL="0" distR="0" wp14:anchorId="095BC240" wp14:editId="2037C69A">
            <wp:extent cx="3000375" cy="1019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00375" cy="1019175"/>
                    </a:xfrm>
                    <a:prstGeom prst="rect">
                      <a:avLst/>
                    </a:prstGeom>
                    <a:noFill/>
                    <a:ln>
                      <a:noFill/>
                    </a:ln>
                  </pic:spPr>
                </pic:pic>
              </a:graphicData>
            </a:graphic>
          </wp:inline>
        </w:drawing>
      </w:r>
    </w:p>
    <w:p w14:paraId="74D9E1B4" w14:textId="08AA6B42" w:rsidR="009C7DCE" w:rsidRDefault="009C7DCE" w:rsidP="009C7DCE">
      <w:pPr>
        <w:pStyle w:val="Caption"/>
        <w:jc w:val="center"/>
      </w:pPr>
      <w:bookmarkStart w:id="676" w:name="_Ref3557417"/>
      <w:r>
        <w:t xml:space="preserve">Figure </w:t>
      </w:r>
      <w:fldSimple w:instr=" SEQ Figure \* ARABIC ">
        <w:r w:rsidR="001A6786">
          <w:rPr>
            <w:noProof/>
          </w:rPr>
          <w:t>1</w:t>
        </w:r>
      </w:fldSimple>
      <w:bookmarkEnd w:id="676"/>
      <w:r>
        <w:t>: New version of ‘sidx’</w:t>
      </w:r>
    </w:p>
    <w:p w14:paraId="65B4A19C" w14:textId="7975D540" w:rsidR="009C7DCE" w:rsidRDefault="009C7DCE" w:rsidP="009C7DCE">
      <w:r>
        <w:t>As illustrated in the new ‘sidx’ syntax below, the first index is associated with the actual data of the considered fragment while the second index is associated with the metadata of this fragment.</w:t>
      </w:r>
    </w:p>
    <w:p w14:paraId="708DE47F" w14:textId="77777777" w:rsidR="00EA2879" w:rsidRDefault="00EA2879" w:rsidP="00EA2879">
      <w:pPr>
        <w:rPr>
          <w:i/>
        </w:rPr>
      </w:pPr>
      <w:r>
        <w:rPr>
          <w:i/>
        </w:rPr>
        <w:lastRenderedPageBreak/>
        <w:t>Add the following at the end of clause 8.16.3.1 (definition of SegmentIndexBox):</w:t>
      </w:r>
    </w:p>
    <w:p w14:paraId="0E83D1ED" w14:textId="77777777" w:rsidR="00EA2879" w:rsidRDefault="00EA2879" w:rsidP="00EA2879">
      <w:r>
        <w:t>The flags field has the following semantics:</w:t>
      </w:r>
    </w:p>
    <w:p w14:paraId="72193940" w14:textId="77777777" w:rsidR="00EA2879" w:rsidRDefault="00EA2879" w:rsidP="00EA2879">
      <w:r>
        <w:t>(</w:t>
      </w:r>
      <w:r>
        <w:rPr>
          <w:rFonts w:ascii="Courier" w:hAnsi="Courier"/>
        </w:rPr>
        <w:t>flags</w:t>
      </w:r>
      <w:r>
        <w:t xml:space="preserve"> &amp; 1) equal to 1 specifies that the referenced segments are constrained as follows:</w:t>
      </w:r>
    </w:p>
    <w:p w14:paraId="4CB64961" w14:textId="77777777" w:rsidR="00EA2879" w:rsidRDefault="00EA2879" w:rsidP="00EA2879">
      <w:pPr>
        <w:numPr>
          <w:ilvl w:val="1"/>
          <w:numId w:val="34"/>
        </w:numPr>
        <w:ind w:left="360"/>
      </w:pPr>
      <w:r>
        <w:t xml:space="preserve">There is a single referenced </w:t>
      </w:r>
      <w:r>
        <w:rPr>
          <w:rFonts w:ascii="Courier" w:hAnsi="Courier"/>
        </w:rPr>
        <w:t>MediaDataBox</w:t>
      </w:r>
      <w:r>
        <w:t xml:space="preserve"> or </w:t>
      </w:r>
      <w:r>
        <w:rPr>
          <w:rFonts w:ascii="Courier" w:hAnsi="Courier"/>
        </w:rPr>
        <w:t>IdentifiedMediaDataBox</w:t>
      </w:r>
      <w:r>
        <w:t xml:space="preserve"> for references with </w:t>
      </w:r>
      <w:r>
        <w:rPr>
          <w:rFonts w:ascii="Courier" w:hAnsi="Courier"/>
        </w:rPr>
        <w:t>reference_type</w:t>
      </w:r>
      <w:r>
        <w:t xml:space="preserve"> equal to 0.</w:t>
      </w:r>
    </w:p>
    <w:p w14:paraId="0829F545" w14:textId="77777777" w:rsidR="00EA2879" w:rsidRDefault="00EA2879" w:rsidP="00EA2879">
      <w:pPr>
        <w:numPr>
          <w:ilvl w:val="1"/>
          <w:numId w:val="34"/>
        </w:numPr>
        <w:ind w:left="360"/>
      </w:pPr>
      <w:r>
        <w:t xml:space="preserve">The referenced </w:t>
      </w:r>
      <w:r>
        <w:rPr>
          <w:rFonts w:ascii="Courier" w:hAnsi="Courier"/>
        </w:rPr>
        <w:t>MediaDataBox</w:t>
      </w:r>
      <w:r>
        <w:t xml:space="preserve"> or </w:t>
      </w:r>
      <w:r>
        <w:rPr>
          <w:rFonts w:ascii="Courier" w:hAnsi="Courier"/>
        </w:rPr>
        <w:t>IdentifiedMediaDataBox</w:t>
      </w:r>
      <w:r>
        <w:t xml:space="preserve"> contains samples for a single track only.</w:t>
      </w:r>
    </w:p>
    <w:p w14:paraId="4CB3022D" w14:textId="77777777" w:rsidR="00EA2879" w:rsidRDefault="00EA2879" w:rsidP="00EA2879">
      <w:pPr>
        <w:numPr>
          <w:ilvl w:val="1"/>
          <w:numId w:val="34"/>
        </w:numPr>
        <w:ind w:left="360"/>
      </w:pPr>
      <w:r>
        <w:t xml:space="preserve">The samples are in decoding order within the referenced </w:t>
      </w:r>
      <w:r>
        <w:rPr>
          <w:rFonts w:ascii="Courier" w:hAnsi="Courier"/>
        </w:rPr>
        <w:t>MediaDataBox</w:t>
      </w:r>
      <w:r>
        <w:t xml:space="preserve"> or </w:t>
      </w:r>
      <w:r>
        <w:rPr>
          <w:rFonts w:ascii="Courier" w:hAnsi="Courier"/>
        </w:rPr>
        <w:t>IdentifiedMediaDataBox</w:t>
      </w:r>
      <w:r>
        <w:t xml:space="preserve">. </w:t>
      </w:r>
    </w:p>
    <w:p w14:paraId="0A675556" w14:textId="77777777" w:rsidR="00EA2879" w:rsidRDefault="00EA2879" w:rsidP="00EA2879">
      <w:pPr>
        <w:numPr>
          <w:ilvl w:val="1"/>
          <w:numId w:val="34"/>
        </w:numPr>
        <w:ind w:left="360"/>
      </w:pPr>
      <w:r>
        <w:t xml:space="preserve">The referenced </w:t>
      </w:r>
      <w:r>
        <w:rPr>
          <w:rFonts w:ascii="Courier" w:hAnsi="Courier"/>
        </w:rPr>
        <w:t>MediaDataBox</w:t>
      </w:r>
      <w:r>
        <w:t xml:space="preserve"> or </w:t>
      </w:r>
      <w:r>
        <w:rPr>
          <w:rFonts w:ascii="Courier" w:hAnsi="Courier"/>
        </w:rPr>
        <w:t>IdentifiedMediaDataBox</w:t>
      </w:r>
      <w:r>
        <w:t xml:space="preserve"> contains no unused bytes, sample auxiliary information, metadata, or any other information that does not belong to the sample format.</w:t>
      </w:r>
    </w:p>
    <w:p w14:paraId="394187AE" w14:textId="77777777" w:rsidR="00EA2879" w:rsidRDefault="00EA2879" w:rsidP="00EA2879">
      <w:pPr>
        <w:ind w:left="360"/>
        <w:contextualSpacing/>
        <w:textAlignment w:val="baseline"/>
      </w:pPr>
      <w:r>
        <w:t>NOTE 1: Since encryption requires extra data to be stored with samples, it is not possible to use (</w:t>
      </w:r>
      <w:r>
        <w:rPr>
          <w:rFonts w:ascii="Courier" w:hAnsi="Courier"/>
        </w:rPr>
        <w:t>flags</w:t>
      </w:r>
      <w:r>
        <w:t xml:space="preserve"> &amp; 1) equal to 1 with encrypted media data.</w:t>
      </w:r>
    </w:p>
    <w:p w14:paraId="21FEE3F9" w14:textId="77777777" w:rsidR="00EA2879" w:rsidRDefault="00EA2879" w:rsidP="00EA2879">
      <w:pPr>
        <w:ind w:left="360"/>
        <w:contextualSpacing/>
        <w:textAlignment w:val="baseline"/>
      </w:pPr>
      <w:r>
        <w:t>NOTE 2: When (</w:t>
      </w:r>
      <w:r>
        <w:rPr>
          <w:rFonts w:ascii="Courier" w:hAnsi="Courier"/>
        </w:rPr>
        <w:t>flags</w:t>
      </w:r>
      <w:r>
        <w:t xml:space="preserve"> &amp; 1) is equal to 1, and media samples are either self-framing or of constant size (indicated by </w:t>
      </w:r>
      <w:r>
        <w:rPr>
          <w:rFonts w:ascii="Courier" w:hAnsi="Courier"/>
        </w:rPr>
        <w:t>flags</w:t>
      </w:r>
      <w:r>
        <w:t xml:space="preserve"> &amp; 4), and the sample times are either predictable (indicated by </w:t>
      </w:r>
      <w:r>
        <w:rPr>
          <w:rFonts w:ascii="Courier" w:hAnsi="Courier"/>
        </w:rPr>
        <w:t>flags</w:t>
      </w:r>
      <w:r>
        <w:t xml:space="preserve"> &amp; 2) or calculable, it is possible to process the referenced </w:t>
      </w:r>
      <w:r>
        <w:rPr>
          <w:rFonts w:ascii="Courier" w:hAnsi="Courier"/>
        </w:rPr>
        <w:t>MediaDataBox</w:t>
      </w:r>
      <w:r>
        <w:t xml:space="preserve"> or </w:t>
      </w:r>
      <w:r>
        <w:rPr>
          <w:rFonts w:ascii="Courier" w:hAnsi="Courier"/>
        </w:rPr>
        <w:t>IdentifiedMediaDataBox</w:t>
      </w:r>
      <w:r>
        <w:t xml:space="preserve"> without the </w:t>
      </w:r>
      <w:r>
        <w:rPr>
          <w:rFonts w:ascii="Courier" w:hAnsi="Courier"/>
        </w:rPr>
        <w:t>MovieFragmentBox</w:t>
      </w:r>
      <w:r>
        <w:t xml:space="preserve">. Clause J.2.5 provides background and rationale for using </w:t>
      </w:r>
      <w:r>
        <w:rPr>
          <w:rFonts w:ascii="Courier" w:hAnsi="Courier"/>
        </w:rPr>
        <w:t>flags</w:t>
      </w:r>
      <w:r>
        <w:t xml:space="preserve"> and contains an example of a file structure.</w:t>
      </w:r>
    </w:p>
    <w:p w14:paraId="4A7C7F0E" w14:textId="77777777" w:rsidR="00EA2879" w:rsidRDefault="00EA2879" w:rsidP="00EA2879">
      <w:r>
        <w:t>(</w:t>
      </w:r>
      <w:r>
        <w:rPr>
          <w:rFonts w:ascii="Courier" w:hAnsi="Courier"/>
        </w:rPr>
        <w:t>flags</w:t>
      </w:r>
      <w:r>
        <w:t xml:space="preserve"> &amp; 2) equal to 2 specifies that the referenced segments are constrained so that </w:t>
      </w:r>
      <w:r>
        <w:rPr>
          <w:rFonts w:ascii="Courier" w:hAnsi="Courier"/>
        </w:rPr>
        <w:t>default_sample_duration</w:t>
      </w:r>
      <w:r>
        <w:t xml:space="preserve"> of </w:t>
      </w:r>
      <w:r>
        <w:rPr>
          <w:rFonts w:ascii="Courier" w:hAnsi="Courier"/>
        </w:rPr>
        <w:t>TrackExtendsBox</w:t>
      </w:r>
      <w:r>
        <w:t xml:space="preserve"> applies to each sample and that </w:t>
      </w:r>
      <w:r>
        <w:rPr>
          <w:rFonts w:ascii="Courier" w:hAnsi="Courier"/>
        </w:rPr>
        <w:t>sample_composition_time_offset</w:t>
      </w:r>
      <w:r>
        <w:t xml:space="preserve"> is equal to 0 for each sample.</w:t>
      </w:r>
    </w:p>
    <w:p w14:paraId="25230D63" w14:textId="77777777" w:rsidR="00EA2879" w:rsidRDefault="00EA2879" w:rsidP="00EA2879">
      <w:r>
        <w:t>(</w:t>
      </w:r>
      <w:r>
        <w:rPr>
          <w:rFonts w:ascii="Courier" w:hAnsi="Courier"/>
        </w:rPr>
        <w:t>flags</w:t>
      </w:r>
      <w:r>
        <w:t xml:space="preserve"> &amp; 4) equal to 4 specifies that the referenced segments are constrained so that </w:t>
      </w:r>
      <w:r>
        <w:rPr>
          <w:rFonts w:ascii="Courier" w:hAnsi="Courier"/>
        </w:rPr>
        <w:t>default_sample_size</w:t>
      </w:r>
      <w:r>
        <w:t xml:space="preserve"> of </w:t>
      </w:r>
      <w:r>
        <w:rPr>
          <w:rFonts w:ascii="Courier" w:hAnsi="Courier"/>
        </w:rPr>
        <w:t>TrackExtendsBox</w:t>
      </w:r>
      <w:r>
        <w:t xml:space="preserve"> applies to each sample.</w:t>
      </w:r>
    </w:p>
    <w:p w14:paraId="4CC54583" w14:textId="77777777" w:rsidR="00EA2879" w:rsidRDefault="00EA2879" w:rsidP="00EA2879"/>
    <w:p w14:paraId="4708956C" w14:textId="77777777" w:rsidR="00EA2879" w:rsidRDefault="00EA2879" w:rsidP="00EA2879">
      <w:pPr>
        <w:rPr>
          <w:i/>
        </w:rPr>
      </w:pPr>
      <w:r>
        <w:rPr>
          <w:i/>
        </w:rPr>
        <w:t xml:space="preserve">Change the syntax of the </w:t>
      </w:r>
      <w:r>
        <w:rPr>
          <w:rFonts w:ascii="Courier" w:hAnsi="Courier"/>
        </w:rPr>
        <w:t>SegmentIndexBox</w:t>
      </w:r>
      <w:r>
        <w:rPr>
          <w:i/>
        </w:rPr>
        <w:t xml:space="preserve"> in clause 8.16.3.2 to the following (i.e., replacing </w:t>
      </w:r>
      <w:r>
        <w:rPr>
          <w:rFonts w:ascii="Courier" w:hAnsi="Courier"/>
        </w:rPr>
        <w:t>0</w:t>
      </w:r>
      <w:r>
        <w:rPr>
          <w:i/>
        </w:rPr>
        <w:t xml:space="preserve"> with </w:t>
      </w:r>
      <w:r>
        <w:rPr>
          <w:rFonts w:ascii="Courier" w:hAnsi="Courier"/>
        </w:rPr>
        <w:t>flags</w:t>
      </w:r>
      <w:r>
        <w:rPr>
          <w:i/>
        </w:rPr>
        <w:t xml:space="preserve"> in the box header, and adding the parts conditioned by the value of </w:t>
      </w:r>
      <w:r>
        <w:rPr>
          <w:rFonts w:ascii="Courier" w:hAnsi="Courier"/>
        </w:rPr>
        <w:t>flags</w:t>
      </w:r>
      <w:r>
        <w:rPr>
          <w:i/>
        </w:rPr>
        <w:t>):</w:t>
      </w:r>
    </w:p>
    <w:p w14:paraId="2F591A1D" w14:textId="77777777" w:rsidR="00EA2879" w:rsidRDefault="00EA2879" w:rsidP="00EA287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New" w:eastAsia="Times New Roman" w:hAnsi="Courier New"/>
          <w:szCs w:val="20"/>
          <w:lang w:val="en-GB"/>
        </w:rPr>
      </w:pPr>
      <w:r>
        <w:rPr>
          <w:rFonts w:ascii="Courier New" w:eastAsia="Times New Roman" w:hAnsi="Courier New"/>
          <w:szCs w:val="20"/>
          <w:lang w:val="en-GB"/>
        </w:rPr>
        <w:lastRenderedPageBreak/>
        <w:t>aligned(8) class SegmentIndexBox extends FullBox('sidx', version, flags) {</w:t>
      </w:r>
      <w:r>
        <w:rPr>
          <w:rFonts w:ascii="Courier New" w:eastAsia="Times New Roman" w:hAnsi="Courier New"/>
          <w:szCs w:val="20"/>
          <w:lang w:val="en-GB"/>
        </w:rPr>
        <w:br/>
      </w:r>
      <w:r>
        <w:rPr>
          <w:rFonts w:ascii="Courier New" w:eastAsia="Times New Roman" w:hAnsi="Courier New"/>
          <w:szCs w:val="20"/>
          <w:lang w:val="en-GB"/>
        </w:rPr>
        <w:tab/>
        <w:t>unsigned int(32) reference_ID;</w:t>
      </w:r>
      <w:r>
        <w:rPr>
          <w:rFonts w:ascii="Courier New" w:eastAsia="Times New Roman" w:hAnsi="Courier New"/>
          <w:szCs w:val="20"/>
          <w:lang w:val="en-GB"/>
        </w:rPr>
        <w:br/>
      </w:r>
      <w:r>
        <w:rPr>
          <w:rFonts w:ascii="Courier New" w:eastAsia="Times New Roman" w:hAnsi="Courier New"/>
          <w:szCs w:val="20"/>
          <w:lang w:val="en-GB"/>
        </w:rPr>
        <w:tab/>
        <w:t>unsigned int(32) timescale;</w:t>
      </w:r>
      <w:r>
        <w:rPr>
          <w:rFonts w:ascii="Courier New" w:eastAsia="Times New Roman" w:hAnsi="Courier New"/>
          <w:szCs w:val="20"/>
          <w:lang w:val="en-GB"/>
        </w:rPr>
        <w:br/>
      </w:r>
      <w:r>
        <w:rPr>
          <w:rFonts w:ascii="Courier New" w:eastAsia="Times New Roman" w:hAnsi="Courier New"/>
          <w:szCs w:val="20"/>
          <w:lang w:val="en-GB"/>
        </w:rPr>
        <w:tab/>
        <w:t>if (version==0) {</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r>
      <w:r>
        <w:rPr>
          <w:rFonts w:ascii="Courier New" w:eastAsia="Times New Roman" w:hAnsi="Courier New"/>
          <w:szCs w:val="20"/>
          <w:lang w:val="en-GB"/>
        </w:rPr>
        <w:tab/>
        <w:t>unsigned int(32) earliest_presentation_time;</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r>
      <w:r>
        <w:rPr>
          <w:rFonts w:ascii="Courier New" w:eastAsia="Times New Roman" w:hAnsi="Courier New"/>
          <w:szCs w:val="20"/>
          <w:lang w:val="en-GB"/>
        </w:rPr>
        <w:tab/>
        <w:t>unsigned int(32) first_offset;</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t>}</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t>else {</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r>
      <w:r>
        <w:rPr>
          <w:rFonts w:ascii="Courier New" w:eastAsia="Times New Roman" w:hAnsi="Courier New"/>
          <w:szCs w:val="20"/>
          <w:lang w:val="en-GB"/>
        </w:rPr>
        <w:tab/>
        <w:t>unsigned int(64) earliest_presentation_time;</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r>
      <w:r>
        <w:rPr>
          <w:rFonts w:ascii="Courier New" w:eastAsia="Times New Roman" w:hAnsi="Courier New"/>
          <w:szCs w:val="20"/>
          <w:lang w:val="en-GB"/>
        </w:rPr>
        <w:tab/>
        <w:t>unsigned int(64) first_offset;</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t>}</w:t>
      </w:r>
      <w:r>
        <w:rPr>
          <w:rFonts w:ascii="Courier New" w:eastAsia="Times New Roman" w:hAnsi="Courier New"/>
          <w:szCs w:val="20"/>
          <w:lang w:val="en-GB"/>
        </w:rPr>
        <w:br/>
      </w:r>
      <w:r>
        <w:rPr>
          <w:rFonts w:ascii="Courier New" w:eastAsia="Times New Roman" w:hAnsi="Courier New"/>
          <w:szCs w:val="20"/>
          <w:lang w:val="en-GB"/>
        </w:rPr>
        <w:tab/>
        <w:t>unsigned int(16) reserved = 0;</w:t>
      </w:r>
      <w:r>
        <w:rPr>
          <w:rFonts w:ascii="Courier New" w:eastAsia="Times New Roman" w:hAnsi="Courier New"/>
          <w:szCs w:val="20"/>
          <w:lang w:val="en-GB"/>
        </w:rPr>
        <w:br/>
      </w:r>
      <w:r>
        <w:rPr>
          <w:rFonts w:ascii="Courier New" w:eastAsia="Times New Roman" w:hAnsi="Courier New"/>
          <w:szCs w:val="20"/>
          <w:lang w:val="en-GB"/>
        </w:rPr>
        <w:tab/>
        <w:t>unsigned int(16) reference_count;</w:t>
      </w:r>
      <w:r>
        <w:rPr>
          <w:rFonts w:ascii="Courier New" w:eastAsia="Times New Roman" w:hAnsi="Courier New"/>
          <w:szCs w:val="20"/>
          <w:lang w:val="en-GB"/>
        </w:rPr>
        <w:br/>
      </w:r>
      <w:r>
        <w:rPr>
          <w:rFonts w:ascii="Courier New" w:eastAsia="Times New Roman" w:hAnsi="Courier New"/>
          <w:szCs w:val="20"/>
          <w:lang w:val="en-GB"/>
        </w:rPr>
        <w:tab/>
        <w:t>for(i=1; i &lt;= reference_count; i++)</w:t>
      </w:r>
      <w:r>
        <w:rPr>
          <w:rFonts w:ascii="Courier New" w:eastAsia="Times New Roman" w:hAnsi="Courier New"/>
          <w:szCs w:val="20"/>
          <w:lang w:val="en-GB"/>
        </w:rPr>
        <w:br/>
      </w:r>
      <w:r>
        <w:rPr>
          <w:rFonts w:ascii="Courier New" w:eastAsia="Times New Roman" w:hAnsi="Courier New"/>
          <w:szCs w:val="20"/>
          <w:lang w:val="en-GB"/>
        </w:rPr>
        <w:tab/>
        <w:t>{</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t>bit (1)</w:t>
      </w:r>
      <w:r>
        <w:rPr>
          <w:rFonts w:ascii="Courier New" w:eastAsia="Times New Roman" w:hAnsi="Courier New"/>
          <w:szCs w:val="20"/>
          <w:lang w:val="en-GB"/>
        </w:rPr>
        <w:tab/>
      </w:r>
      <w:r>
        <w:rPr>
          <w:rFonts w:ascii="Courier New" w:eastAsia="Times New Roman" w:hAnsi="Courier New"/>
          <w:szCs w:val="20"/>
          <w:lang w:val="en-GB"/>
        </w:rPr>
        <w:tab/>
      </w:r>
      <w:r>
        <w:rPr>
          <w:rFonts w:ascii="Courier New" w:eastAsia="Times New Roman" w:hAnsi="Courier New"/>
          <w:szCs w:val="20"/>
          <w:lang w:val="en-GB"/>
        </w:rPr>
        <w:tab/>
      </w:r>
      <w:r>
        <w:rPr>
          <w:rFonts w:ascii="Courier New" w:eastAsia="Times New Roman" w:hAnsi="Courier New"/>
          <w:szCs w:val="20"/>
          <w:lang w:val="en-GB"/>
        </w:rPr>
        <w:tab/>
        <w:t>reference_type;</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t>unsigned int(31)</w:t>
      </w:r>
      <w:r>
        <w:rPr>
          <w:rFonts w:ascii="Courier New" w:eastAsia="Times New Roman" w:hAnsi="Courier New"/>
          <w:szCs w:val="20"/>
          <w:lang w:val="en-GB"/>
        </w:rPr>
        <w:tab/>
        <w:t>referenced_size;</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t>unsigned int(32)</w:t>
      </w:r>
      <w:r>
        <w:rPr>
          <w:rFonts w:ascii="Courier New" w:eastAsia="Times New Roman" w:hAnsi="Courier New"/>
          <w:szCs w:val="20"/>
          <w:lang w:val="en-GB"/>
        </w:rPr>
        <w:tab/>
        <w:t>subsegment_duration;</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t>bit(1)</w:t>
      </w:r>
      <w:r>
        <w:rPr>
          <w:rFonts w:ascii="Courier New" w:eastAsia="Times New Roman" w:hAnsi="Courier New"/>
          <w:szCs w:val="20"/>
          <w:lang w:val="en-GB"/>
        </w:rPr>
        <w:tab/>
      </w:r>
      <w:r>
        <w:rPr>
          <w:rFonts w:ascii="Courier New" w:eastAsia="Times New Roman" w:hAnsi="Courier New"/>
          <w:szCs w:val="20"/>
          <w:lang w:val="en-GB"/>
        </w:rPr>
        <w:tab/>
      </w:r>
      <w:r>
        <w:rPr>
          <w:rFonts w:ascii="Courier New" w:eastAsia="Times New Roman" w:hAnsi="Courier New"/>
          <w:szCs w:val="20"/>
          <w:lang w:val="en-GB"/>
        </w:rPr>
        <w:tab/>
      </w:r>
      <w:r>
        <w:rPr>
          <w:rFonts w:ascii="Courier New" w:eastAsia="Times New Roman" w:hAnsi="Courier New"/>
          <w:szCs w:val="20"/>
          <w:lang w:val="en-GB"/>
        </w:rPr>
        <w:tab/>
        <w:t>starts_with_SAP;</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t>unsigned int(3)</w:t>
      </w:r>
      <w:r>
        <w:rPr>
          <w:rFonts w:ascii="Courier New" w:eastAsia="Times New Roman" w:hAnsi="Courier New"/>
          <w:szCs w:val="20"/>
          <w:lang w:val="en-GB"/>
        </w:rPr>
        <w:tab/>
        <w:t>SAP_type;</w:t>
      </w:r>
      <w:r>
        <w:rPr>
          <w:rFonts w:ascii="Courier New" w:eastAsia="Times New Roman" w:hAnsi="Courier New"/>
          <w:szCs w:val="20"/>
          <w:lang w:val="en-GB"/>
        </w:rPr>
        <w:br/>
      </w:r>
      <w:r>
        <w:rPr>
          <w:rFonts w:ascii="Courier New" w:eastAsia="Times New Roman" w:hAnsi="Courier New"/>
          <w:szCs w:val="20"/>
          <w:lang w:val="en-GB"/>
        </w:rPr>
        <w:tab/>
      </w:r>
      <w:r>
        <w:rPr>
          <w:rFonts w:ascii="Courier New" w:eastAsia="Times New Roman" w:hAnsi="Courier New"/>
          <w:szCs w:val="20"/>
          <w:lang w:val="en-GB"/>
        </w:rPr>
        <w:tab/>
        <w:t>unsigned int(28)</w:t>
      </w:r>
      <w:r>
        <w:rPr>
          <w:rFonts w:ascii="Courier New" w:eastAsia="Times New Roman" w:hAnsi="Courier New"/>
          <w:szCs w:val="20"/>
          <w:lang w:val="en-GB"/>
        </w:rPr>
        <w:tab/>
        <w:t>SAP_delta_time;</w:t>
      </w:r>
      <w:r>
        <w:rPr>
          <w:rFonts w:ascii="Courier New" w:eastAsia="Times New Roman" w:hAnsi="Courier New"/>
          <w:szCs w:val="20"/>
          <w:lang w:val="en-GB"/>
        </w:rPr>
        <w:br/>
      </w:r>
      <w:r>
        <w:rPr>
          <w:rFonts w:ascii="Courier New" w:eastAsia="Times New Roman" w:hAnsi="Courier New"/>
          <w:szCs w:val="20"/>
          <w:lang w:val="en-GB"/>
        </w:rPr>
        <w:tab/>
        <w:t>}</w:t>
      </w:r>
      <w:r>
        <w:rPr>
          <w:rFonts w:ascii="Courier New" w:eastAsia="Times New Roman" w:hAnsi="Courier New"/>
          <w:szCs w:val="20"/>
          <w:lang w:val="en-GB"/>
        </w:rPr>
        <w:br/>
      </w:r>
      <w:r>
        <w:rPr>
          <w:rFonts w:ascii="Courier New" w:eastAsia="Times New Roman" w:hAnsi="Courier New"/>
          <w:szCs w:val="20"/>
        </w:rPr>
        <w:tab/>
        <w:t>if (flags &amp; 1)</w:t>
      </w:r>
      <w:r>
        <w:rPr>
          <w:rFonts w:ascii="Courier New" w:eastAsia="Times New Roman" w:hAnsi="Courier New"/>
          <w:szCs w:val="20"/>
        </w:rPr>
        <w:br/>
      </w:r>
      <w:r>
        <w:rPr>
          <w:rFonts w:ascii="Courier New" w:eastAsia="Times New Roman" w:hAnsi="Courier New"/>
          <w:szCs w:val="20"/>
        </w:rPr>
        <w:tab/>
      </w:r>
      <w:r>
        <w:rPr>
          <w:rFonts w:ascii="Courier New" w:eastAsia="Times New Roman" w:hAnsi="Courier New"/>
          <w:szCs w:val="20"/>
        </w:rPr>
        <w:tab/>
        <w:t>for(i=1; i &lt;= reference_count; i++)</w:t>
      </w:r>
      <w:r>
        <w:rPr>
          <w:rFonts w:ascii="Courier New" w:eastAsia="Times New Roman" w:hAnsi="Courier New"/>
          <w:szCs w:val="20"/>
        </w:rPr>
        <w:br/>
      </w:r>
      <w:r>
        <w:rPr>
          <w:rFonts w:ascii="Courier New" w:eastAsia="Times New Roman" w:hAnsi="Courier New"/>
          <w:szCs w:val="20"/>
        </w:rPr>
        <w:tab/>
      </w:r>
      <w:r>
        <w:rPr>
          <w:rFonts w:ascii="Courier New" w:eastAsia="Times New Roman" w:hAnsi="Courier New"/>
          <w:szCs w:val="20"/>
        </w:rPr>
        <w:tab/>
      </w:r>
      <w:r>
        <w:rPr>
          <w:rFonts w:ascii="Courier New" w:eastAsia="Times New Roman" w:hAnsi="Courier New"/>
          <w:szCs w:val="20"/>
        </w:rPr>
        <w:tab/>
        <w:t>if (reference_type == 0) // reference_type of the same i value</w:t>
      </w:r>
      <w:r>
        <w:rPr>
          <w:rFonts w:ascii="Courier New" w:eastAsia="Times New Roman" w:hAnsi="Courier New"/>
          <w:szCs w:val="20"/>
        </w:rPr>
        <w:br/>
      </w:r>
      <w:r>
        <w:rPr>
          <w:rFonts w:ascii="Courier New" w:eastAsia="Times New Roman" w:hAnsi="Courier New"/>
          <w:szCs w:val="20"/>
        </w:rPr>
        <w:tab/>
      </w:r>
      <w:r>
        <w:rPr>
          <w:rFonts w:ascii="Courier New" w:eastAsia="Times New Roman" w:hAnsi="Courier New"/>
          <w:szCs w:val="20"/>
        </w:rPr>
        <w:tab/>
      </w:r>
      <w:r>
        <w:rPr>
          <w:rFonts w:ascii="Courier New" w:eastAsia="Times New Roman" w:hAnsi="Courier New"/>
          <w:szCs w:val="20"/>
        </w:rPr>
        <w:tab/>
      </w:r>
      <w:r>
        <w:rPr>
          <w:rFonts w:ascii="Courier New" w:eastAsia="Times New Roman" w:hAnsi="Courier New"/>
          <w:szCs w:val="20"/>
        </w:rPr>
        <w:tab/>
        <w:t>unsigned int(32) media_data_offset;</w:t>
      </w:r>
      <w:r>
        <w:rPr>
          <w:rFonts w:ascii="Courier New" w:eastAsia="Times New Roman" w:hAnsi="Courier New"/>
          <w:szCs w:val="20"/>
        </w:rPr>
        <w:br/>
      </w:r>
      <w:r>
        <w:rPr>
          <w:rFonts w:ascii="Courier New" w:eastAsia="Times New Roman" w:hAnsi="Courier New"/>
          <w:szCs w:val="20"/>
          <w:lang w:val="en-GB"/>
        </w:rPr>
        <w:t>}</w:t>
      </w:r>
    </w:p>
    <w:p w14:paraId="084BA820" w14:textId="77777777" w:rsidR="00EA2879" w:rsidRDefault="00EA2879" w:rsidP="00EA2879"/>
    <w:p w14:paraId="597D8214" w14:textId="77777777" w:rsidR="00EA2879" w:rsidRDefault="00EA2879" w:rsidP="00EA2879">
      <w:pPr>
        <w:rPr>
          <w:i/>
        </w:rPr>
      </w:pPr>
      <w:r>
        <w:rPr>
          <w:i/>
        </w:rPr>
        <w:t>Add the following to the end of clause 8.16.3.3:</w:t>
      </w:r>
    </w:p>
    <w:p w14:paraId="3EF42AC8" w14:textId="77777777" w:rsidR="00EA2879" w:rsidRDefault="00EA2879" w:rsidP="00EA2879">
      <w:pPr>
        <w:keepLines/>
        <w:tabs>
          <w:tab w:val="left" w:pos="1440"/>
          <w:tab w:val="left" w:pos="8010"/>
        </w:tabs>
        <w:spacing w:after="220"/>
        <w:ind w:left="720" w:hanging="360"/>
        <w:rPr>
          <w:rFonts w:ascii="Cambria" w:eastAsia="Batang" w:hAnsi="Cambria"/>
          <w:lang w:val="en-GB" w:eastAsia="ko-KR"/>
        </w:rPr>
      </w:pPr>
      <w:r>
        <w:rPr>
          <w:rFonts w:ascii="Courier" w:eastAsia="Batang" w:hAnsi="Courier"/>
          <w:lang w:eastAsia="ko-KR"/>
        </w:rPr>
        <w:t>media_data_offset</w:t>
      </w:r>
      <w:r>
        <w:rPr>
          <w:rFonts w:ascii="Cambria" w:eastAsia="Batang" w:hAnsi="Cambria"/>
          <w:lang w:eastAsia="ko-KR"/>
        </w:rPr>
        <w:t xml:space="preserve"> specifies the offset to the start of the referenced </w:t>
      </w:r>
      <w:r>
        <w:rPr>
          <w:rFonts w:ascii="Courier" w:eastAsia="Batang" w:hAnsi="Courier"/>
          <w:lang w:eastAsia="ko-KR"/>
        </w:rPr>
        <w:t>MediaDataBox</w:t>
      </w:r>
      <w:r>
        <w:rPr>
          <w:rFonts w:ascii="Cambria" w:eastAsia="Batang" w:hAnsi="Cambria"/>
          <w:lang w:eastAsia="ko-KR"/>
        </w:rPr>
        <w:t xml:space="preserve"> or the </w:t>
      </w:r>
      <w:r>
        <w:rPr>
          <w:rFonts w:ascii="Courier" w:eastAsia="Batang" w:hAnsi="Courier"/>
          <w:lang w:eastAsia="ko-KR"/>
        </w:rPr>
        <w:t>IdentifiedMediaDataBox</w:t>
      </w:r>
      <w:r>
        <w:rPr>
          <w:rFonts w:ascii="Cambria" w:eastAsia="Batang" w:hAnsi="Cambria"/>
          <w:lang w:eastAsia="ko-KR"/>
        </w:rPr>
        <w:t xml:space="preserve"> of a subsegment from the start of the subsegment.</w:t>
      </w:r>
    </w:p>
    <w:p w14:paraId="381A1B9D" w14:textId="77777777" w:rsidR="00EA2879" w:rsidRDefault="00EA2879" w:rsidP="00EA2879"/>
    <w:p w14:paraId="54922FD2" w14:textId="1FC85B9F" w:rsidR="00A443FF" w:rsidRPr="005064FD" w:rsidRDefault="00A443FF" w:rsidP="00A443FF">
      <w:pPr>
        <w:rPr>
          <w:i/>
          <w:iCs/>
        </w:rPr>
      </w:pPr>
    </w:p>
    <w:p w14:paraId="1DDF4AC3" w14:textId="359A1C0A" w:rsidR="00853BF6" w:rsidRDefault="00853BF6" w:rsidP="009C7DCE">
      <w:pPr>
        <w:pStyle w:val="Heading2"/>
        <w:rPr>
          <w:lang w:val="en-US"/>
        </w:rPr>
      </w:pPr>
      <w:bookmarkStart w:id="677" w:name="_Ref15038172"/>
      <w:r>
        <w:rPr>
          <w:lang w:val="en-US"/>
        </w:rPr>
        <w:t>Alternative improvements to the SegmentIndexBox</w:t>
      </w:r>
      <w:bookmarkEnd w:id="677"/>
    </w:p>
    <w:p w14:paraId="74327BA7" w14:textId="05BA1F07" w:rsidR="00853BF6" w:rsidRDefault="00853BF6" w:rsidP="00853BF6">
      <w:pPr>
        <w:pStyle w:val="Heading3"/>
      </w:pPr>
      <w:r>
        <w:t>Option 1</w:t>
      </w:r>
    </w:p>
    <w:p w14:paraId="3117052C" w14:textId="77777777" w:rsidR="004F49FD" w:rsidRDefault="004F49FD" w:rsidP="004F49FD">
      <w:r>
        <w:t xml:space="preserve">To support the different indexing modes, the semantics of </w:t>
      </w:r>
      <w:r w:rsidRPr="00403CA4">
        <w:rPr>
          <w:rStyle w:val="codeChar"/>
        </w:rPr>
        <w:t>reference_type</w:t>
      </w:r>
      <w:r>
        <w:t xml:space="preserve"> is extended as </w:t>
      </w:r>
      <w:proofErr w:type="gramStart"/>
      <w:r>
        <w:t>follows  (</w:t>
      </w:r>
      <w:proofErr w:type="gramEnd"/>
      <w:r>
        <w:t>highlighted in yellow):</w:t>
      </w:r>
    </w:p>
    <w:p w14:paraId="5B2E4871" w14:textId="2A5E0FD7" w:rsidR="004F49FD" w:rsidRDefault="004F49FD" w:rsidP="005064FD">
      <w:pPr>
        <w:pStyle w:val="ListParagraph"/>
        <w:numPr>
          <w:ilvl w:val="0"/>
          <w:numId w:val="30"/>
        </w:numPr>
      </w:pPr>
      <w:r w:rsidRPr="004B0949">
        <w:t xml:space="preserve">when set to 1 indicates that the reference is to a SegmentIndexBox; otherwise the reference is </w:t>
      </w:r>
      <w:r w:rsidRPr="004B0949">
        <w:lastRenderedPageBreak/>
        <w:t>to media content as follows:</w:t>
      </w:r>
    </w:p>
    <w:p w14:paraId="199E00A1" w14:textId="7E430430" w:rsidR="004F49FD" w:rsidRDefault="004F49FD" w:rsidP="005064FD">
      <w:pPr>
        <w:pStyle w:val="ListParagraph"/>
        <w:numPr>
          <w:ilvl w:val="0"/>
          <w:numId w:val="30"/>
        </w:numPr>
      </w:pPr>
      <w:r w:rsidRPr="004B0949">
        <w:t xml:space="preserve">when set to 0 indicates content including both metadata and media data (e.g., in the case of files based on this document, </w:t>
      </w:r>
      <w:r>
        <w:t xml:space="preserve">to a </w:t>
      </w:r>
      <w:r w:rsidRPr="004B0949">
        <w:t>MovieFragmentBox);</w:t>
      </w:r>
      <w:r>
        <w:t xml:space="preserve"> </w:t>
      </w:r>
    </w:p>
    <w:p w14:paraId="5D8AD157" w14:textId="536626E4" w:rsidR="004F49FD" w:rsidRPr="004F49FD" w:rsidRDefault="004F49FD" w:rsidP="005064FD">
      <w:pPr>
        <w:pStyle w:val="ListParagraph"/>
        <w:numPr>
          <w:ilvl w:val="0"/>
          <w:numId w:val="30"/>
        </w:numPr>
        <w:rPr>
          <w:highlight w:val="yellow"/>
        </w:rPr>
      </w:pPr>
      <w:r w:rsidRPr="004F49FD">
        <w:rPr>
          <w:highlight w:val="yellow"/>
        </w:rPr>
        <w:t>when set to 2 indicates content including metadata only (e.g., in the case of files based on this document, one or more MovieFragmentBox);</w:t>
      </w:r>
    </w:p>
    <w:p w14:paraId="318DE0EE" w14:textId="06F5C136" w:rsidR="004F49FD" w:rsidRPr="004F49FD" w:rsidRDefault="004F49FD" w:rsidP="005064FD">
      <w:pPr>
        <w:pStyle w:val="ListParagraph"/>
        <w:numPr>
          <w:ilvl w:val="0"/>
          <w:numId w:val="30"/>
        </w:numPr>
        <w:rPr>
          <w:highlight w:val="yellow"/>
        </w:rPr>
      </w:pPr>
      <w:r w:rsidRPr="004F49FD">
        <w:rPr>
          <w:highlight w:val="yellow"/>
        </w:rPr>
        <w:t xml:space="preserve">when set to 3 indicates content including media data only (e.g., in </w:t>
      </w:r>
      <w:proofErr w:type="gramStart"/>
      <w:r w:rsidRPr="004F49FD">
        <w:rPr>
          <w:highlight w:val="yellow"/>
        </w:rPr>
        <w:t>the  case</w:t>
      </w:r>
      <w:proofErr w:type="gramEnd"/>
      <w:r w:rsidRPr="004F49FD">
        <w:rPr>
          <w:highlight w:val="yellow"/>
        </w:rPr>
        <w:t xml:space="preserve"> of files based on this document, one or more MediaDataBox or IdentifiedMediaDataBox); </w:t>
      </w:r>
    </w:p>
    <w:p w14:paraId="2AFADAA3" w14:textId="77777777" w:rsidR="004F49FD" w:rsidRDefault="004F49FD" w:rsidP="004F49FD">
      <w:r>
        <w:t xml:space="preserve">if a separate index segment is used, then entries with reference type 1 </w:t>
      </w:r>
      <w:r w:rsidRPr="00A0696F">
        <w:rPr>
          <w:highlight w:val="yellow"/>
        </w:rPr>
        <w:t>or 2</w:t>
      </w:r>
      <w:r>
        <w:t xml:space="preserve"> are in the index segment, and entries with reference type 0 </w:t>
      </w:r>
      <w:r w:rsidRPr="001B3163">
        <w:rPr>
          <w:highlight w:val="yellow"/>
        </w:rPr>
        <w:t>or 3</w:t>
      </w:r>
      <w:r>
        <w:t xml:space="preserve"> are in the media file;</w:t>
      </w:r>
    </w:p>
    <w:p w14:paraId="0144377F" w14:textId="58137FE6" w:rsidR="00853BF6" w:rsidRDefault="00853BF6" w:rsidP="00853BF6">
      <w:r>
        <w:t xml:space="preserve">In this option a new version of the segment index box requires two bits for the representation of the </w:t>
      </w:r>
      <w:r w:rsidRPr="005064FD">
        <w:rPr>
          <w:rFonts w:ascii="Courier" w:hAnsi="Courier"/>
        </w:rPr>
        <w:t>reference_type</w:t>
      </w:r>
      <w:r>
        <w:t xml:space="preserve"> as illustrated below. The </w:t>
      </w:r>
      <w:r w:rsidRPr="005064FD">
        <w:rPr>
          <w:rFonts w:ascii="Courier" w:hAnsi="Courier"/>
        </w:rPr>
        <w:t>referenced_size</w:t>
      </w:r>
      <w:r>
        <w:t xml:space="preserve"> field in the new version is interpreted according to the following values of the </w:t>
      </w:r>
      <w:r w:rsidRPr="005064FD">
        <w:rPr>
          <w:rFonts w:ascii="Courier" w:hAnsi="Courier"/>
        </w:rPr>
        <w:t>reference_type</w:t>
      </w:r>
      <w:r>
        <w:t xml:space="preserve">: </w:t>
      </w:r>
    </w:p>
    <w:p w14:paraId="3111A17C"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w:t>
      </w:r>
      <w:r>
        <w:t>0</w:t>
      </w:r>
      <w:r w:rsidRPr="00A060BB">
        <w:t xml:space="preserve">, the </w:t>
      </w:r>
      <w:r w:rsidRPr="005064FD">
        <w:rPr>
          <w:rFonts w:ascii="Courier" w:hAnsi="Courier"/>
        </w:rPr>
        <w:t>referenced_size</w:t>
      </w:r>
      <w:r w:rsidRPr="00A060BB">
        <w:t xml:space="preserve"> is the distance in bytes from the first byte of the referenced index to the first byte of the next referenced index </w:t>
      </w:r>
      <w:r>
        <w:t xml:space="preserve">(moof) </w:t>
      </w:r>
      <w:r w:rsidRPr="00A060BB">
        <w:t xml:space="preserve">item. </w:t>
      </w:r>
    </w:p>
    <w:p w14:paraId="0C6CDB2E"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1, the </w:t>
      </w:r>
      <w:r w:rsidRPr="005064FD">
        <w:rPr>
          <w:rFonts w:ascii="Courier" w:hAnsi="Courier"/>
        </w:rPr>
        <w:t>referenced_size</w:t>
      </w:r>
      <w:r w:rsidRPr="00A060BB">
        <w:t xml:space="preserve"> is the distance in bytes from the first byte of the referenced index to the first byte of the next referenced index </w:t>
      </w:r>
      <w:r>
        <w:t xml:space="preserve">(sidx) </w:t>
      </w:r>
      <w:r w:rsidRPr="00A060BB">
        <w:t xml:space="preserve">item. </w:t>
      </w:r>
    </w:p>
    <w:p w14:paraId="47213D7A"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2, </w:t>
      </w:r>
      <w:r w:rsidRPr="005064FD">
        <w:rPr>
          <w:rFonts w:ascii="Courier" w:hAnsi="Courier"/>
        </w:rPr>
        <w:t>referenced_size</w:t>
      </w:r>
      <w:r w:rsidRPr="00A060BB">
        <w:t xml:space="preserve"> is the distance in bytes from the first byte of the referenced metadata item to the first byte of the next referenced </w:t>
      </w:r>
      <w:r>
        <w:t xml:space="preserve">index </w:t>
      </w:r>
      <w:r w:rsidRPr="00A060BB">
        <w:t xml:space="preserve">metadata item, or in the case of the last entry, the end of the referenced </w:t>
      </w:r>
      <w:r>
        <w:t xml:space="preserve">index </w:t>
      </w:r>
      <w:r w:rsidRPr="00A060BB">
        <w:t xml:space="preserve">metadata </w:t>
      </w:r>
      <w:r>
        <w:t>item</w:t>
      </w:r>
      <w:r w:rsidRPr="00A060BB">
        <w:t xml:space="preserve">. </w:t>
      </w:r>
    </w:p>
    <w:p w14:paraId="614057A2"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3, </w:t>
      </w:r>
      <w:r w:rsidRPr="005064FD">
        <w:rPr>
          <w:rFonts w:ascii="Courier" w:hAnsi="Courier"/>
        </w:rPr>
        <w:t>referenced_size</w:t>
      </w:r>
      <w:r w:rsidRPr="00A060BB">
        <w:t xml:space="preserve"> is the distance in bytes from the first byte of the referenced data item to the first byte of the next referenced </w:t>
      </w:r>
      <w:r>
        <w:t xml:space="preserve">index </w:t>
      </w:r>
      <w:r w:rsidRPr="00A060BB">
        <w:t xml:space="preserve">data item, or in the case of the last entry, the end of the referenced </w:t>
      </w:r>
      <w:r>
        <w:t xml:space="preserve">index </w:t>
      </w:r>
      <w:r w:rsidRPr="00A060BB">
        <w:t xml:space="preserve">data </w:t>
      </w:r>
      <w:proofErr w:type="gramStart"/>
      <w:r>
        <w:t xml:space="preserve">item </w:t>
      </w:r>
      <w:r w:rsidRPr="00A060BB">
        <w:t>.</w:t>
      </w:r>
      <w:proofErr w:type="gramEnd"/>
      <w:r w:rsidRPr="00A060BB">
        <w:t xml:space="preserve"> </w:t>
      </w:r>
    </w:p>
    <w:p w14:paraId="5044FA54" w14:textId="7C6ECFFE" w:rsidR="00853BF6" w:rsidRPr="005064FD" w:rsidRDefault="00853BF6" w:rsidP="00853BF6">
      <w:pPr>
        <w:rPr>
          <w:lang w:val="x-none"/>
        </w:rPr>
      </w:pPr>
      <w:r w:rsidRPr="00A060BB">
        <w:t xml:space="preserve">The value of </w:t>
      </w:r>
      <w:r w:rsidRPr="005064FD">
        <w:rPr>
          <w:rFonts w:ascii="Courier" w:hAnsi="Courier"/>
        </w:rPr>
        <w:t>subsegment_duration</w:t>
      </w:r>
      <w:r w:rsidRPr="00A060BB">
        <w:t xml:space="preserve"> of each entry with </w:t>
      </w:r>
      <w:r w:rsidRPr="005064FD">
        <w:rPr>
          <w:rFonts w:ascii="Courier" w:hAnsi="Courier"/>
        </w:rPr>
        <w:t>reference_type</w:t>
      </w:r>
      <w:r w:rsidRPr="00A060BB">
        <w:t xml:space="preserve"> equal to 2 or 3 corresponds to the duration of the indexed sub-segment. When the reference_type is set to 1, the </w:t>
      </w:r>
      <w:r>
        <w:t xml:space="preserve">semantics of the </w:t>
      </w:r>
      <w:r w:rsidRPr="005064FD">
        <w:rPr>
          <w:rFonts w:ascii="Courier" w:hAnsi="Courier"/>
        </w:rPr>
        <w:t>subsegment_duration</w:t>
      </w:r>
      <w:r w:rsidRPr="00A060BB">
        <w:t xml:space="preserve"> </w:t>
      </w:r>
      <w:r>
        <w:t>is the same as in ISOBMFF Table J.3.</w:t>
      </w:r>
    </w:p>
    <w:p w14:paraId="3C03D10C" w14:textId="2E7C8E0D" w:rsidR="00853BF6" w:rsidRDefault="00853BF6" w:rsidP="005064FD">
      <w:pPr>
        <w:pStyle w:val="Heading3"/>
      </w:pPr>
      <w:r>
        <w:lastRenderedPageBreak/>
        <w:t>Option 2</w:t>
      </w:r>
    </w:p>
    <w:p w14:paraId="7B625093" w14:textId="407EF4C2" w:rsidR="00853BF6" w:rsidRDefault="004F49FD" w:rsidP="005064FD">
      <w:pPr>
        <w:pStyle w:val="Heading4"/>
      </w:pPr>
      <w:r>
        <w:t>Syntax</w:t>
      </w:r>
    </w:p>
    <w:p w14:paraId="61809E8D" w14:textId="62449654" w:rsidR="004F49FD" w:rsidRDefault="004F49FD" w:rsidP="005064FD">
      <w:pPr>
        <w:pStyle w:val="code"/>
      </w:pPr>
      <w:r>
        <w:t>aligned(8) class SegmentIndexBox extends FullBox('sidx', version, flags) {</w:t>
      </w:r>
      <w:r>
        <w:br/>
      </w:r>
      <w:r>
        <w:tab/>
        <w:t>unsigned int(32) reference_ID;</w:t>
      </w:r>
      <w:r>
        <w:br/>
      </w:r>
      <w:r>
        <w:tab/>
        <w:t>unsigned int(32) timescale;</w:t>
      </w:r>
      <w:r>
        <w:br/>
      </w:r>
      <w:r>
        <w:tab/>
        <w:t>if (version==0 || new_version) {</w:t>
      </w:r>
      <w:r>
        <w:br/>
      </w:r>
      <w:r>
        <w:tab/>
      </w:r>
      <w:r>
        <w:tab/>
        <w:t>unsigned int(32) earliest_presentation_time;</w:t>
      </w:r>
      <w:r>
        <w:br/>
      </w:r>
      <w:r>
        <w:tab/>
      </w:r>
      <w:r>
        <w:tab/>
        <w:t>unsigned int(32) first_offset;</w:t>
      </w:r>
      <w:r>
        <w:br/>
      </w:r>
      <w:r>
        <w:tab/>
        <w:t>} else { //version =1 || new_version</w:t>
      </w:r>
      <w:r>
        <w:br/>
      </w:r>
      <w:r>
        <w:tab/>
      </w:r>
      <w:r>
        <w:tab/>
        <w:t>unsigned int(64) earliest_presentation_time;</w:t>
      </w:r>
      <w:r>
        <w:br/>
      </w:r>
      <w:r>
        <w:tab/>
      </w:r>
      <w:r>
        <w:tab/>
        <w:t>unsigned int(64) first_offset;</w:t>
      </w:r>
      <w:r>
        <w:br/>
      </w:r>
      <w:r>
        <w:tab/>
        <w:t>}</w:t>
      </w:r>
      <w:r>
        <w:br/>
      </w:r>
      <w:r>
        <w:tab/>
        <w:t>unsigned int(16) reserved = 0;</w:t>
      </w:r>
      <w:r>
        <w:br/>
      </w:r>
      <w:r>
        <w:tab/>
        <w:t>unsigned int(16) reference_count;</w:t>
      </w:r>
      <w:r>
        <w:br/>
      </w:r>
      <w:r>
        <w:tab/>
        <w:t>if (new version)</w:t>
      </w:r>
      <w:r>
        <w:br/>
      </w:r>
      <w:r>
        <w:tab/>
      </w:r>
      <w:r>
        <w:tab/>
        <w:t>unsigned int(16) subpart_count;</w:t>
      </w:r>
      <w:r>
        <w:br/>
      </w:r>
      <w:r>
        <w:tab/>
        <w:t>for(i=1; i &lt;= reference_count; i++) {</w:t>
      </w:r>
      <w:r>
        <w:br/>
      </w:r>
      <w:r>
        <w:tab/>
      </w:r>
      <w:r>
        <w:tab/>
      </w:r>
      <w:r>
        <w:tab/>
        <w:t xml:space="preserve">bit (1) </w:t>
      </w:r>
      <w:r>
        <w:tab/>
      </w:r>
      <w:r>
        <w:tab/>
        <w:t xml:space="preserve">reference_type; </w:t>
      </w:r>
      <w:r>
        <w:br/>
      </w:r>
      <w:r>
        <w:tab/>
      </w:r>
      <w:r>
        <w:tab/>
      </w:r>
      <w:r>
        <w:tab/>
        <w:t>unsigned int(31)</w:t>
      </w:r>
      <w:r>
        <w:tab/>
        <w:t>referenced_size;</w:t>
      </w:r>
      <w:r>
        <w:br/>
      </w:r>
      <w:r>
        <w:tab/>
      </w:r>
      <w:r>
        <w:tab/>
      </w:r>
      <w:r>
        <w:tab/>
        <w:t>if (new_version) {</w:t>
      </w:r>
      <w:r>
        <w:br/>
      </w:r>
      <w:r>
        <w:tab/>
      </w:r>
      <w:r>
        <w:tab/>
      </w:r>
      <w:r>
        <w:tab/>
      </w:r>
      <w:r>
        <w:tab/>
        <w:t>for (j=1; j&lt;=subpart_count;j++) {</w:t>
      </w:r>
      <w:r>
        <w:br/>
      </w:r>
      <w:r>
        <w:tab/>
      </w:r>
      <w:r>
        <w:tab/>
      </w:r>
      <w:r>
        <w:tab/>
      </w:r>
      <w:r>
        <w:tab/>
      </w:r>
      <w:r>
        <w:tab/>
        <w:t>unsigned int(32)</w:t>
      </w:r>
      <w:r>
        <w:tab/>
        <w:t xml:space="preserve"> data_reference_offset; </w:t>
      </w:r>
      <w:r>
        <w:br/>
      </w:r>
      <w:r>
        <w:tab/>
      </w:r>
      <w:r>
        <w:tab/>
      </w:r>
      <w:r>
        <w:tab/>
      </w:r>
      <w:r>
        <w:tab/>
      </w:r>
      <w:r>
        <w:tab/>
        <w:t xml:space="preserve">// may be controlled by a flags value </w:t>
      </w:r>
      <w:r>
        <w:br/>
      </w:r>
      <w:r>
        <w:tab/>
      </w:r>
      <w:r>
        <w:tab/>
      </w:r>
      <w:r>
        <w:tab/>
      </w:r>
      <w:r>
        <w:tab/>
      </w:r>
      <w:r>
        <w:tab/>
        <w:t xml:space="preserve">unsigned int(32) </w:t>
      </w:r>
      <w:r>
        <w:tab/>
        <w:t xml:space="preserve"> referenced_data_size; </w:t>
      </w:r>
      <w:r>
        <w:br/>
      </w:r>
      <w:r>
        <w:tab/>
      </w:r>
      <w:r>
        <w:tab/>
      </w:r>
      <w:r>
        <w:tab/>
      </w:r>
      <w:r>
        <w:tab/>
        <w:t>}</w:t>
      </w:r>
      <w:r>
        <w:br/>
      </w:r>
      <w:r>
        <w:tab/>
      </w:r>
      <w:r>
        <w:tab/>
      </w:r>
      <w:r>
        <w:tab/>
        <w:t>}</w:t>
      </w:r>
      <w:r>
        <w:br/>
      </w:r>
      <w:r>
        <w:tab/>
      </w:r>
      <w:r>
        <w:tab/>
      </w:r>
      <w:r>
        <w:tab/>
        <w:t>unsigned int(32)</w:t>
      </w:r>
      <w:r>
        <w:tab/>
        <w:t xml:space="preserve">subsegment_duration; </w:t>
      </w:r>
      <w:r>
        <w:br/>
      </w:r>
      <w:r>
        <w:tab/>
      </w:r>
      <w:r>
        <w:tab/>
      </w:r>
      <w:r>
        <w:tab/>
        <w:t xml:space="preserve">bit(1) </w:t>
      </w:r>
      <w:r>
        <w:tab/>
      </w:r>
      <w:r>
        <w:tab/>
        <w:t>starts_with_SAP;</w:t>
      </w:r>
      <w:r>
        <w:br/>
      </w:r>
      <w:r>
        <w:tab/>
      </w:r>
      <w:r>
        <w:tab/>
      </w:r>
      <w:r>
        <w:tab/>
        <w:t>unsigned int(3)</w:t>
      </w:r>
      <w:r>
        <w:tab/>
        <w:t>SAP_type;</w:t>
      </w:r>
      <w:r>
        <w:br/>
      </w:r>
      <w:r>
        <w:tab/>
      </w:r>
      <w:r>
        <w:tab/>
      </w:r>
      <w:r>
        <w:tab/>
        <w:t>unsigned int(28)</w:t>
      </w:r>
      <w:r>
        <w:tab/>
        <w:t>SAP_delta_time;</w:t>
      </w:r>
      <w:r>
        <w:br/>
      </w:r>
      <w:r>
        <w:tab/>
        <w:t>}</w:t>
      </w:r>
      <w:r>
        <w:br/>
        <w:t>}</w:t>
      </w:r>
    </w:p>
    <w:p w14:paraId="2EC3D4DD" w14:textId="5B670FD6" w:rsidR="004F49FD" w:rsidRDefault="004F49FD" w:rsidP="005064FD">
      <w:pPr>
        <w:pStyle w:val="Heading4"/>
      </w:pPr>
      <w:r>
        <w:t xml:space="preserve">Semantics </w:t>
      </w:r>
      <w:r>
        <w:rPr>
          <w:u w:val="single"/>
          <w:lang w:val="en-GB"/>
        </w:rPr>
        <w:t>(for the new fields, the other remaining unchanged)</w:t>
      </w:r>
    </w:p>
    <w:p w14:paraId="2B5C53FD" w14:textId="77777777" w:rsidR="004F49FD" w:rsidRDefault="004F49FD" w:rsidP="005064FD">
      <w:pPr>
        <w:pStyle w:val="fields"/>
      </w:pPr>
      <w:r w:rsidRPr="005064FD">
        <w:rPr>
          <w:rFonts w:ascii="Courier" w:hAnsi="Courier"/>
        </w:rPr>
        <w:t>Data_reference_offset</w:t>
      </w:r>
      <w:r w:rsidRPr="003A2FE4">
        <w:t xml:space="preserve"> </w:t>
      </w:r>
      <w:r>
        <w:t xml:space="preserve">indicates in bytes from where, in a file or in a segment file, the indexed data start. The offset corresponds to the first byte of the file or to the first byte of the considered segment file. </w:t>
      </w:r>
    </w:p>
    <w:p w14:paraId="2719FBE2" w14:textId="77777777" w:rsidR="004F49FD" w:rsidRDefault="004F49FD" w:rsidP="005064FD">
      <w:pPr>
        <w:pStyle w:val="fields"/>
      </w:pPr>
      <w:r w:rsidRPr="002F673E">
        <w:rPr>
          <w:rFonts w:ascii="Courier" w:hAnsi="Courier"/>
          <w:noProof/>
          <w:sz w:val="22"/>
        </w:rPr>
        <w:t>referenced</w:t>
      </w:r>
      <w:r>
        <w:rPr>
          <w:rFonts w:ascii="Courier" w:hAnsi="Courier"/>
          <w:noProof/>
          <w:sz w:val="22"/>
        </w:rPr>
        <w:t xml:space="preserve">_data_size </w:t>
      </w:r>
      <w:r w:rsidRPr="00095252">
        <w:t xml:space="preserve">indicates </w:t>
      </w:r>
      <w:r>
        <w:t xml:space="preserve">a size </w:t>
      </w:r>
      <w:r w:rsidRPr="00095252">
        <w:t>in bytes</w:t>
      </w:r>
      <w:r>
        <w:t xml:space="preserve"> </w:t>
      </w:r>
      <w:r w:rsidRPr="00DC060F">
        <w:rPr>
          <w:szCs w:val="22"/>
        </w:rPr>
        <w:t>for a contiguous byte range in the data part of the referenced fragment</w:t>
      </w:r>
    </w:p>
    <w:p w14:paraId="2AE0C1B4" w14:textId="77777777" w:rsidR="004F49FD" w:rsidRDefault="004F49FD" w:rsidP="005064FD">
      <w:pPr>
        <w:pStyle w:val="fields"/>
      </w:pPr>
      <w:r>
        <w:rPr>
          <w:rFonts w:ascii="Courier" w:hAnsi="Courier"/>
          <w:noProof/>
          <w:sz w:val="22"/>
        </w:rPr>
        <w:t xml:space="preserve">subpart_count </w:t>
      </w:r>
      <w:r>
        <w:t>indicates the number of data blocks (for example tiles) for the current subsegment.</w:t>
      </w:r>
    </w:p>
    <w:p w14:paraId="7705396F" w14:textId="77777777" w:rsidR="004F49FD" w:rsidRPr="00ED6ACD" w:rsidRDefault="004F49FD" w:rsidP="005064FD">
      <w:pPr>
        <w:pStyle w:val="fields"/>
      </w:pPr>
      <w:r w:rsidRPr="00DC060F">
        <w:rPr>
          <w:szCs w:val="22"/>
        </w:rPr>
        <w:t xml:space="preserve">This extended </w:t>
      </w:r>
      <w:r w:rsidRPr="005064FD">
        <w:rPr>
          <w:rFonts w:ascii="Courier" w:hAnsi="Courier"/>
          <w:szCs w:val="22"/>
        </w:rPr>
        <w:t>‘</w:t>
      </w:r>
      <w:r w:rsidRPr="005064FD">
        <w:rPr>
          <w:rFonts w:ascii="Courier" w:hAnsi="Courier"/>
          <w:i/>
          <w:szCs w:val="22"/>
        </w:rPr>
        <w:t>sidx</w:t>
      </w:r>
      <w:r w:rsidRPr="005064FD">
        <w:rPr>
          <w:rFonts w:ascii="Courier" w:hAnsi="Courier"/>
          <w:szCs w:val="22"/>
        </w:rPr>
        <w:t>’</w:t>
      </w:r>
      <w:r>
        <w:rPr>
          <w:szCs w:val="22"/>
        </w:rPr>
        <w:t xml:space="preserve"> box</w:t>
      </w:r>
      <w:r w:rsidRPr="00DC060F">
        <w:rPr>
          <w:szCs w:val="22"/>
        </w:rPr>
        <w:t xml:space="preserve"> can </w:t>
      </w:r>
      <w:r>
        <w:rPr>
          <w:szCs w:val="22"/>
        </w:rPr>
        <w:t xml:space="preserve">also </w:t>
      </w:r>
      <w:r w:rsidRPr="00DC060F">
        <w:rPr>
          <w:szCs w:val="22"/>
        </w:rPr>
        <w:t xml:space="preserve">be combined with </w:t>
      </w:r>
      <w:r w:rsidRPr="005064FD">
        <w:rPr>
          <w:rFonts w:ascii="Courier" w:hAnsi="Courier"/>
          <w:szCs w:val="22"/>
        </w:rPr>
        <w:t>‘</w:t>
      </w:r>
      <w:r w:rsidRPr="005064FD">
        <w:rPr>
          <w:rFonts w:ascii="Courier" w:hAnsi="Courier"/>
          <w:i/>
          <w:szCs w:val="22"/>
        </w:rPr>
        <w:t>sidx</w:t>
      </w:r>
      <w:r w:rsidRPr="005064FD">
        <w:rPr>
          <w:rFonts w:ascii="Courier" w:hAnsi="Courier"/>
          <w:szCs w:val="22"/>
        </w:rPr>
        <w:t>’</w:t>
      </w:r>
      <w:r>
        <w:rPr>
          <w:szCs w:val="22"/>
        </w:rPr>
        <w:t xml:space="preserve"> boxes of the current version</w:t>
      </w:r>
      <w:r w:rsidRPr="00DC060F">
        <w:rPr>
          <w:szCs w:val="22"/>
        </w:rPr>
        <w:t xml:space="preserve">, for example as in the hierarchical </w:t>
      </w:r>
      <w:r>
        <w:rPr>
          <w:szCs w:val="22"/>
        </w:rPr>
        <w:t xml:space="preserve">or daisy-chain </w:t>
      </w:r>
      <w:r w:rsidRPr="00DC060F">
        <w:rPr>
          <w:szCs w:val="22"/>
        </w:rPr>
        <w:t>scheme</w:t>
      </w:r>
      <w:r>
        <w:rPr>
          <w:szCs w:val="22"/>
        </w:rPr>
        <w:t>s</w:t>
      </w:r>
      <w:r w:rsidRPr="00DC060F">
        <w:rPr>
          <w:szCs w:val="22"/>
        </w:rPr>
        <w:t xml:space="preserve"> defined in ISO/IEC 14496-12</w:t>
      </w:r>
      <w:r w:rsidRPr="00ED6ACD">
        <w:t xml:space="preserve"> </w:t>
      </w:r>
    </w:p>
    <w:p w14:paraId="4FB088D6" w14:textId="0EF66722" w:rsidR="009C7DCE" w:rsidRPr="00D92AB4" w:rsidRDefault="009C7DCE" w:rsidP="009C7DCE">
      <w:pPr>
        <w:pStyle w:val="Heading2"/>
      </w:pPr>
      <w:bookmarkStart w:id="678" w:name="_Ref15038191"/>
      <w:r>
        <w:rPr>
          <w:lang w:val="fi-FI"/>
        </w:rPr>
        <w:t>Attributes in DASH MPD</w:t>
      </w:r>
      <w:bookmarkEnd w:id="678"/>
    </w:p>
    <w:p w14:paraId="427E6244" w14:textId="77777777" w:rsidR="009C7DCE" w:rsidRPr="009B3C38" w:rsidRDefault="009C7DCE" w:rsidP="009C7DCE">
      <w:pPr>
        <w:widowControl/>
        <w:spacing w:after="120" w:line="240" w:lineRule="auto"/>
        <w:rPr>
          <w:rFonts w:eastAsia="MS Mincho"/>
          <w:szCs w:val="24"/>
        </w:rPr>
      </w:pPr>
      <w:r w:rsidRPr="009B3C38">
        <w:rPr>
          <w:rFonts w:eastAsia="MS Mincho"/>
          <w:szCs w:val="24"/>
        </w:rPr>
        <w:t xml:space="preserve">The following is proposed to be added into the SegmentBase element (clause 5.3.9.2.2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80964FE" w14:textId="77777777" w:rsidTr="00F53D9E">
        <w:tc>
          <w:tcPr>
            <w:tcW w:w="128" w:type="pct"/>
            <w:tcBorders>
              <w:right w:val="nil"/>
            </w:tcBorders>
          </w:tcPr>
          <w:p w14:paraId="058CB375"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28" w:type="pct"/>
            <w:tcBorders>
              <w:left w:val="nil"/>
              <w:right w:val="nil"/>
            </w:tcBorders>
          </w:tcPr>
          <w:p w14:paraId="01CD4070"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528" w:type="pct"/>
            <w:tcBorders>
              <w:left w:val="nil"/>
              <w:right w:val="single" w:sz="4" w:space="0" w:color="000000"/>
            </w:tcBorders>
          </w:tcPr>
          <w:p w14:paraId="3A2DAD41"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Courier New"/>
                <w:sz w:val="18"/>
              </w:rPr>
            </w:pPr>
            <w:r w:rsidRPr="0014577E">
              <w:rPr>
                <w:rFonts w:eastAsia="MS Mincho" w:cs="Courier New"/>
                <w:sz w:val="18"/>
              </w:rPr>
              <w:t>@mediaOnlyRange</w:t>
            </w:r>
          </w:p>
        </w:tc>
        <w:tc>
          <w:tcPr>
            <w:tcW w:w="652" w:type="pct"/>
            <w:tcBorders>
              <w:left w:val="single" w:sz="4" w:space="0" w:color="000000"/>
              <w:right w:val="single" w:sz="4" w:space="0" w:color="000000"/>
            </w:tcBorders>
          </w:tcPr>
          <w:p w14:paraId="055C62AC"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center"/>
              <w:rPr>
                <w:rFonts w:eastAsia="MS Mincho"/>
                <w:sz w:val="18"/>
                <w:szCs w:val="16"/>
                <w:lang w:eastAsia="zh-CN"/>
              </w:rPr>
            </w:pPr>
            <w:r w:rsidRPr="0014577E">
              <w:rPr>
                <w:rFonts w:eastAsia="MS Mincho"/>
                <w:sz w:val="18"/>
                <w:szCs w:val="16"/>
                <w:lang w:eastAsia="zh-CN"/>
              </w:rPr>
              <w:t>O</w:t>
            </w:r>
          </w:p>
        </w:tc>
        <w:tc>
          <w:tcPr>
            <w:tcW w:w="2564" w:type="pct"/>
            <w:tcBorders>
              <w:left w:val="single" w:sz="4" w:space="0" w:color="000000"/>
            </w:tcBorders>
          </w:tcPr>
          <w:p w14:paraId="4442129D"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sz w:val="18"/>
                <w:szCs w:val="18"/>
              </w:rPr>
            </w:pPr>
            <w:r w:rsidRPr="0014577E">
              <w:rPr>
                <w:rFonts w:eastAsia="MS Mincho"/>
                <w:sz w:val="18"/>
                <w:szCs w:val="18"/>
              </w:rPr>
              <w:t>specifies the byte range that consists only of the media data, such as MediaDataBox, applicable to all Media Segments of the Representation. When used with ISOBMFF Media Segments, the indicated byte range shall start with a box.</w:t>
            </w:r>
          </w:p>
          <w:p w14:paraId="35D0D85E"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w:t>
            </w:r>
            <w:proofErr w:type="gramStart"/>
            <w:r w:rsidRPr="0014577E">
              <w:rPr>
                <w:rFonts w:eastAsia="MS Mincho"/>
                <w:sz w:val="18"/>
                <w:szCs w:val="18"/>
              </w:rPr>
              <w:t>2.1..</w:t>
            </w:r>
            <w:proofErr w:type="gramEnd"/>
            <w:r w:rsidRPr="0014577E">
              <w:rPr>
                <w:rFonts w:eastAsia="MS Mincho"/>
                <w:sz w:val="18"/>
                <w:szCs w:val="18"/>
              </w:rPr>
              <w:t xml:space="preserve"> It is restricted to a single expression identifying a contiguous range of bytes.</w:t>
            </w:r>
          </w:p>
        </w:tc>
      </w:tr>
    </w:tbl>
    <w:p w14:paraId="0B742BC2" w14:textId="77777777" w:rsidR="009C7DCE" w:rsidRPr="009B3C38" w:rsidRDefault="009C7DCE" w:rsidP="009C7DCE">
      <w:pPr>
        <w:widowControl/>
        <w:spacing w:after="120" w:line="240" w:lineRule="auto"/>
        <w:rPr>
          <w:rFonts w:eastAsia="MS Mincho"/>
          <w:szCs w:val="24"/>
        </w:rPr>
      </w:pPr>
    </w:p>
    <w:p w14:paraId="02BF6FE5" w14:textId="77777777" w:rsidR="009C7DCE" w:rsidRPr="009B3C38" w:rsidRDefault="009C7DCE" w:rsidP="009C7DCE">
      <w:pPr>
        <w:widowControl/>
        <w:spacing w:after="120" w:line="240" w:lineRule="auto"/>
        <w:rPr>
          <w:rFonts w:eastAsia="MS Mincho"/>
          <w:szCs w:val="24"/>
        </w:rPr>
      </w:pPr>
      <w:r w:rsidRPr="009B3C38">
        <w:rPr>
          <w:rFonts w:eastAsia="MS Mincho"/>
          <w:szCs w:val="24"/>
        </w:rPr>
        <w:lastRenderedPageBreak/>
        <w:t xml:space="preserve">The following is proposed to be added into the SegmentList.SegmentURL element (clause 5.3.9.3.2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18CED7B" w14:textId="77777777" w:rsidTr="00F53D9E">
        <w:tc>
          <w:tcPr>
            <w:tcW w:w="125" w:type="pct"/>
            <w:tcBorders>
              <w:right w:val="nil"/>
            </w:tcBorders>
          </w:tcPr>
          <w:p w14:paraId="0534636F"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25" w:type="pct"/>
            <w:tcBorders>
              <w:left w:val="nil"/>
              <w:right w:val="nil"/>
            </w:tcBorders>
          </w:tcPr>
          <w:p w14:paraId="45D7587E"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530" w:type="pct"/>
            <w:tcBorders>
              <w:left w:val="nil"/>
              <w:right w:val="single" w:sz="4" w:space="0" w:color="000000"/>
            </w:tcBorders>
          </w:tcPr>
          <w:p w14:paraId="716AA8F6"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Courier New"/>
                <w:sz w:val="18"/>
              </w:rPr>
            </w:pPr>
            <w:r w:rsidRPr="0014577E">
              <w:rPr>
                <w:rFonts w:eastAsia="MS Mincho" w:cs="Courier New"/>
                <w:sz w:val="18"/>
              </w:rPr>
              <w:t>@mediaOnlyRange</w:t>
            </w:r>
          </w:p>
        </w:tc>
        <w:tc>
          <w:tcPr>
            <w:tcW w:w="654" w:type="pct"/>
            <w:tcBorders>
              <w:left w:val="single" w:sz="4" w:space="0" w:color="000000"/>
              <w:right w:val="single" w:sz="4" w:space="0" w:color="000000"/>
            </w:tcBorders>
          </w:tcPr>
          <w:p w14:paraId="23E0D610"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center"/>
              <w:rPr>
                <w:rFonts w:eastAsia="MS Mincho"/>
                <w:sz w:val="18"/>
                <w:szCs w:val="16"/>
                <w:lang w:eastAsia="zh-CN"/>
              </w:rPr>
            </w:pPr>
            <w:r w:rsidRPr="0014577E">
              <w:rPr>
                <w:rFonts w:eastAsia="MS Mincho"/>
                <w:sz w:val="18"/>
                <w:szCs w:val="16"/>
                <w:lang w:eastAsia="zh-CN"/>
              </w:rPr>
              <w:t>O</w:t>
            </w:r>
          </w:p>
        </w:tc>
        <w:tc>
          <w:tcPr>
            <w:tcW w:w="2566" w:type="pct"/>
            <w:tcBorders>
              <w:left w:val="single" w:sz="4" w:space="0" w:color="000000"/>
            </w:tcBorders>
          </w:tcPr>
          <w:p w14:paraId="0380DE7C"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sz w:val="18"/>
                <w:szCs w:val="18"/>
              </w:rPr>
            </w:pPr>
            <w:r w:rsidRPr="0014577E">
              <w:rPr>
                <w:rFonts w:eastAsia="MS Mincho"/>
                <w:sz w:val="18"/>
                <w:szCs w:val="18"/>
              </w:rPr>
              <w:t xml:space="preserve">specifies the byte range </w:t>
            </w:r>
            <w:r w:rsidRPr="0014577E">
              <w:rPr>
                <w:rFonts w:eastAsia="MS Mincho"/>
                <w:sz w:val="18"/>
                <w:szCs w:val="16"/>
              </w:rPr>
              <w:t xml:space="preserve">within the resource identified by the </w:t>
            </w:r>
            <w:r w:rsidRPr="0014577E">
              <w:rPr>
                <w:rFonts w:eastAsia="MS Mincho" w:cs="Courier New"/>
                <w:noProof/>
                <w:sz w:val="18"/>
              </w:rPr>
              <w:t>@media</w:t>
            </w:r>
            <w:r w:rsidRPr="0014577E">
              <w:rPr>
                <w:rFonts w:eastAsia="MS Mincho"/>
                <w:sz w:val="18"/>
                <w:szCs w:val="18"/>
              </w:rPr>
              <w:t xml:space="preserve"> that consists only of the media data, such as MediaDataBox. When used with ISOBMFF Media Segments, the indicated byte range shall start with a box.</w:t>
            </w:r>
          </w:p>
          <w:p w14:paraId="01E3F725"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w:t>
            </w:r>
            <w:proofErr w:type="gramStart"/>
            <w:r w:rsidRPr="0014577E">
              <w:rPr>
                <w:rFonts w:eastAsia="MS Mincho"/>
                <w:sz w:val="18"/>
                <w:szCs w:val="18"/>
              </w:rPr>
              <w:t>2.1..</w:t>
            </w:r>
            <w:proofErr w:type="gramEnd"/>
            <w:r w:rsidRPr="0014577E">
              <w:rPr>
                <w:rFonts w:eastAsia="MS Mincho"/>
                <w:sz w:val="18"/>
                <w:szCs w:val="18"/>
              </w:rPr>
              <w:t xml:space="preserve"> It is restricted to a single expression identifying a contiguous range of bytes.</w:t>
            </w:r>
          </w:p>
        </w:tc>
      </w:tr>
    </w:tbl>
    <w:p w14:paraId="367F5384" w14:textId="77777777" w:rsidR="009C7DCE" w:rsidRPr="009B3C38" w:rsidRDefault="009C7DCE" w:rsidP="009C7DCE">
      <w:pPr>
        <w:widowControl/>
        <w:spacing w:after="120" w:line="240" w:lineRule="auto"/>
        <w:rPr>
          <w:rFonts w:eastAsia="MS Mincho"/>
          <w:szCs w:val="24"/>
        </w:rPr>
      </w:pPr>
    </w:p>
    <w:p w14:paraId="4DB3B28A" w14:textId="77777777" w:rsidR="009C7DCE" w:rsidRPr="009B3C38" w:rsidRDefault="009C7DCE" w:rsidP="009C7DCE">
      <w:pPr>
        <w:widowControl/>
        <w:spacing w:after="120" w:line="240" w:lineRule="auto"/>
        <w:rPr>
          <w:rFonts w:eastAsia="MS Mincho"/>
          <w:szCs w:val="24"/>
        </w:rPr>
      </w:pPr>
      <w:r w:rsidRPr="009B3C38">
        <w:rPr>
          <w:rFonts w:eastAsia="MS Mincho"/>
          <w:szCs w:val="24"/>
        </w:rPr>
        <w:t>The following is proposed to be added into the SegmentTemplate element (clause 5.4.9.4.2 of DASH).</w:t>
      </w:r>
    </w:p>
    <w:tbl>
      <w:tblPr>
        <w:tblW w:w="4944"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3053"/>
        <w:gridCol w:w="789"/>
        <w:gridCol w:w="4117"/>
      </w:tblGrid>
      <w:tr w:rsidR="009C7DCE" w:rsidRPr="0014577E" w14:paraId="138250A0" w14:textId="77777777" w:rsidTr="00F53D9E">
        <w:tc>
          <w:tcPr>
            <w:tcW w:w="125" w:type="pct"/>
          </w:tcPr>
          <w:p w14:paraId="01D52BD5" w14:textId="77777777" w:rsidR="009C7DCE" w:rsidRPr="0014577E" w:rsidRDefault="009C7DCE" w:rsidP="00F53D9E">
            <w:pPr>
              <w:widowControl/>
              <w:spacing w:after="240" w:line="230" w:lineRule="atLeast"/>
              <w:rPr>
                <w:rFonts w:eastAsia="MS Mincho"/>
                <w:b/>
                <w:noProof/>
                <w:sz w:val="18"/>
                <w:szCs w:val="20"/>
                <w:lang w:eastAsia="ja-JP"/>
              </w:rPr>
            </w:pPr>
          </w:p>
        </w:tc>
        <w:tc>
          <w:tcPr>
            <w:tcW w:w="125" w:type="pct"/>
          </w:tcPr>
          <w:p w14:paraId="69FF39BB" w14:textId="77777777" w:rsidR="009C7DCE" w:rsidRPr="0014577E" w:rsidRDefault="009C7DCE" w:rsidP="00F53D9E">
            <w:pPr>
              <w:widowControl/>
              <w:spacing w:after="240" w:line="230" w:lineRule="atLeast"/>
              <w:rPr>
                <w:rFonts w:eastAsia="MS Mincho"/>
                <w:noProof/>
                <w:sz w:val="18"/>
                <w:szCs w:val="20"/>
                <w:lang w:eastAsia="ja-JP"/>
              </w:rPr>
            </w:pPr>
          </w:p>
        </w:tc>
        <w:tc>
          <w:tcPr>
            <w:tcW w:w="131" w:type="pct"/>
            <w:tcBorders>
              <w:right w:val="nil"/>
            </w:tcBorders>
          </w:tcPr>
          <w:p w14:paraId="7F56B358" w14:textId="77777777" w:rsidR="009C7DCE" w:rsidRPr="0014577E" w:rsidRDefault="009C7DCE" w:rsidP="00F53D9E">
            <w:pPr>
              <w:widowControl/>
              <w:spacing w:after="240" w:line="230" w:lineRule="atLeast"/>
              <w:rPr>
                <w:rFonts w:eastAsia="MS Mincho" w:cs="Courier New"/>
                <w:noProof/>
                <w:sz w:val="18"/>
                <w:szCs w:val="20"/>
                <w:lang w:eastAsia="ja-JP"/>
              </w:rPr>
            </w:pPr>
          </w:p>
        </w:tc>
        <w:tc>
          <w:tcPr>
            <w:tcW w:w="125" w:type="pct"/>
            <w:tcBorders>
              <w:left w:val="nil"/>
              <w:right w:val="nil"/>
            </w:tcBorders>
          </w:tcPr>
          <w:p w14:paraId="3C2B23D7" w14:textId="77777777" w:rsidR="009C7DCE" w:rsidRPr="0014577E" w:rsidRDefault="009C7DCE" w:rsidP="00F53D9E">
            <w:pPr>
              <w:widowControl/>
              <w:spacing w:after="240" w:line="230" w:lineRule="atLeast"/>
              <w:rPr>
                <w:rFonts w:eastAsia="MS Mincho" w:cs="Courier New"/>
                <w:noProof/>
                <w:sz w:val="18"/>
                <w:szCs w:val="20"/>
                <w:lang w:eastAsia="ja-JP"/>
              </w:rPr>
            </w:pPr>
          </w:p>
        </w:tc>
        <w:tc>
          <w:tcPr>
            <w:tcW w:w="1723" w:type="pct"/>
            <w:tcBorders>
              <w:left w:val="nil"/>
              <w:right w:val="single" w:sz="4" w:space="0" w:color="000000"/>
            </w:tcBorders>
          </w:tcPr>
          <w:p w14:paraId="5E0AC619" w14:textId="77777777" w:rsidR="009C7DCE" w:rsidRPr="0014577E" w:rsidRDefault="009C7DCE" w:rsidP="00F53D9E">
            <w:pPr>
              <w:widowControl/>
              <w:spacing w:after="240" w:line="230" w:lineRule="atLeast"/>
              <w:rPr>
                <w:rFonts w:eastAsia="MS Mincho" w:cs="Courier New"/>
                <w:noProof/>
                <w:sz w:val="18"/>
                <w:szCs w:val="20"/>
                <w:lang w:eastAsia="ja-JP"/>
              </w:rPr>
            </w:pPr>
            <w:r w:rsidRPr="0014577E">
              <w:rPr>
                <w:rFonts w:eastAsia="MS Mincho" w:cs="Courier New"/>
                <w:noProof/>
                <w:sz w:val="18"/>
                <w:szCs w:val="20"/>
                <w:lang w:eastAsia="ja-JP"/>
              </w:rPr>
              <w:t>@mediaOnly</w:t>
            </w:r>
          </w:p>
        </w:tc>
        <w:tc>
          <w:tcPr>
            <w:tcW w:w="451" w:type="pct"/>
            <w:tcBorders>
              <w:left w:val="single" w:sz="4" w:space="0" w:color="000000"/>
              <w:right w:val="single" w:sz="4" w:space="0" w:color="000000"/>
            </w:tcBorders>
          </w:tcPr>
          <w:p w14:paraId="5E5E8280" w14:textId="77777777" w:rsidR="009C7DCE" w:rsidRPr="0014577E" w:rsidRDefault="009C7DCE" w:rsidP="00F53D9E">
            <w:pPr>
              <w:widowControl/>
              <w:spacing w:after="240" w:line="230" w:lineRule="atLeast"/>
              <w:jc w:val="center"/>
              <w:rPr>
                <w:rFonts w:eastAsia="MS Mincho"/>
                <w:sz w:val="18"/>
                <w:szCs w:val="16"/>
                <w:lang w:eastAsia="ja-JP"/>
              </w:rPr>
            </w:pPr>
            <w:r w:rsidRPr="0014577E">
              <w:rPr>
                <w:rFonts w:eastAsia="MS Mincho"/>
                <w:sz w:val="18"/>
                <w:szCs w:val="16"/>
                <w:lang w:eastAsia="ja-JP"/>
              </w:rPr>
              <w:t>O</w:t>
            </w:r>
          </w:p>
        </w:tc>
        <w:tc>
          <w:tcPr>
            <w:tcW w:w="2320" w:type="pct"/>
            <w:tcBorders>
              <w:left w:val="single" w:sz="4" w:space="0" w:color="000000"/>
            </w:tcBorders>
          </w:tcPr>
          <w:p w14:paraId="6AC14509" w14:textId="77777777" w:rsidR="009C7DCE" w:rsidRPr="0014577E" w:rsidRDefault="009C7DCE" w:rsidP="00F53D9E">
            <w:pPr>
              <w:widowControl/>
              <w:spacing w:after="240" w:line="230" w:lineRule="atLeast"/>
              <w:jc w:val="left"/>
              <w:rPr>
                <w:rFonts w:eastAsia="MS Mincho"/>
                <w:sz w:val="18"/>
                <w:szCs w:val="16"/>
                <w:lang w:eastAsia="ja-JP"/>
              </w:rPr>
            </w:pPr>
            <w:r w:rsidRPr="0014577E">
              <w:rPr>
                <w:rFonts w:eastAsia="MS Mincho"/>
                <w:sz w:val="18"/>
                <w:szCs w:val="16"/>
                <w:lang w:eastAsia="ja-JP"/>
              </w:rPr>
              <w:t>specifies</w:t>
            </w:r>
            <w:r w:rsidRPr="0014577E" w:rsidDel="001F4B0D">
              <w:rPr>
                <w:rFonts w:eastAsia="MS Mincho"/>
                <w:sz w:val="18"/>
                <w:szCs w:val="16"/>
                <w:lang w:eastAsia="ja-JP"/>
              </w:rPr>
              <w:t xml:space="preserve"> </w:t>
            </w:r>
            <w:r w:rsidRPr="0014577E">
              <w:rPr>
                <w:rFonts w:eastAsia="MS Mincho"/>
                <w:sz w:val="18"/>
                <w:szCs w:val="16"/>
                <w:lang w:eastAsia="ja-JP"/>
              </w:rPr>
              <w:t xml:space="preserve">the template to create the Media Segment List where Media Segments only consist of the media data, such as MediaDataBoxes. </w:t>
            </w:r>
          </w:p>
        </w:tc>
      </w:tr>
    </w:tbl>
    <w:p w14:paraId="1B10AD6E" w14:textId="71F8F293" w:rsidR="00A741D6" w:rsidRDefault="00A741D6" w:rsidP="00A741D6">
      <w:pPr>
        <w:tabs>
          <w:tab w:val="left" w:pos="5940"/>
        </w:tabs>
        <w:rPr>
          <w:lang w:val="en-GB"/>
        </w:rPr>
      </w:pPr>
    </w:p>
    <w:p w14:paraId="7F9FF21F" w14:textId="1DE343FA" w:rsidR="00CC4CEA" w:rsidRDefault="00CC4CEA" w:rsidP="00CC4CEA">
      <w:pPr>
        <w:pStyle w:val="Heading2"/>
        <w:rPr>
          <w:lang w:val="fi-FI"/>
        </w:rPr>
      </w:pPr>
      <w:r>
        <w:rPr>
          <w:lang w:val="fi-FI"/>
        </w:rPr>
        <w:t>Example usage of the segment index box</w:t>
      </w:r>
    </w:p>
    <w:p w14:paraId="6989B66E" w14:textId="77777777" w:rsidR="00EA2879" w:rsidRDefault="00EA2879" w:rsidP="00EA2879">
      <w:pPr>
        <w:rPr>
          <w:i/>
        </w:rPr>
      </w:pPr>
      <w:r>
        <w:rPr>
          <w:i/>
        </w:rPr>
        <w:t>Add the following clause J.2.5:</w:t>
      </w:r>
    </w:p>
    <w:p w14:paraId="63288A80" w14:textId="77777777" w:rsidR="00EA2879" w:rsidRDefault="00EA2879" w:rsidP="00EA2879">
      <w:pPr>
        <w:rPr>
          <w:b/>
          <w:sz w:val="24"/>
        </w:rPr>
      </w:pPr>
      <w:r>
        <w:rPr>
          <w:b/>
          <w:sz w:val="24"/>
        </w:rPr>
        <w:t>J.2.5</w:t>
      </w:r>
      <w:r>
        <w:rPr>
          <w:b/>
          <w:sz w:val="24"/>
        </w:rPr>
        <w:tab/>
        <w:t>Simple one-level indexing of "tightly packed" media</w:t>
      </w:r>
    </w:p>
    <w:p w14:paraId="255649F6" w14:textId="77777777" w:rsidR="00EA2879" w:rsidRDefault="00EA2879" w:rsidP="00EA2879">
      <w:r>
        <w:t xml:space="preserve">When the </w:t>
      </w:r>
      <w:r>
        <w:rPr>
          <w:rFonts w:ascii="Courier" w:hAnsi="Courier"/>
        </w:rPr>
        <w:t>flags</w:t>
      </w:r>
      <w:r>
        <w:t xml:space="preserve"> field of the </w:t>
      </w:r>
      <w:r>
        <w:rPr>
          <w:rFonts w:ascii="Courier" w:hAnsi="Courier"/>
        </w:rPr>
        <w:t>SegmentIndexBox</w:t>
      </w:r>
      <w:r>
        <w:t xml:space="preserve"> is set so that (</w:t>
      </w:r>
      <w:r>
        <w:rPr>
          <w:rFonts w:ascii="Courier" w:hAnsi="Courier"/>
        </w:rPr>
        <w:t>flags</w:t>
      </w:r>
      <w:r>
        <w:t xml:space="preserve"> &amp; 1) is equal to 1, the media data is "tigthly packed", i.e. a single </w:t>
      </w:r>
      <w:r>
        <w:rPr>
          <w:rFonts w:ascii="Courier" w:hAnsi="Courier"/>
        </w:rPr>
        <w:t>MediaDataBox</w:t>
      </w:r>
      <w:r>
        <w:t xml:space="preserve"> or </w:t>
      </w:r>
      <w:r>
        <w:rPr>
          <w:rFonts w:ascii="Courier" w:hAnsi="Courier"/>
        </w:rPr>
        <w:t>IdentifiedMediaDataBox</w:t>
      </w:r>
      <w:r>
        <w:t xml:space="preserve"> contain samples for a single track only in decoding order without unused bytes, sample auxiliary information, metadata, or any other information that does not belong to the sample format. A legacy client simply omits the flags field and the </w:t>
      </w:r>
      <w:r>
        <w:rPr>
          <w:rFonts w:ascii="Courier" w:hAnsi="Courier"/>
        </w:rPr>
        <w:t>SegmentIndexBox</w:t>
      </w:r>
      <w:r>
        <w:t xml:space="preserve"> syntax conditional on the values of the flags field. A client taking advantage of the "tightly packed" media could operate as follows:</w:t>
      </w:r>
    </w:p>
    <w:p w14:paraId="7A6026B3" w14:textId="77777777" w:rsidR="00EA2879" w:rsidRDefault="00EA2879" w:rsidP="00EA2879">
      <w:pPr>
        <w:numPr>
          <w:ilvl w:val="0"/>
          <w:numId w:val="35"/>
        </w:numPr>
      </w:pPr>
      <w:r>
        <w:t xml:space="preserve">Conclude that since the </w:t>
      </w:r>
      <w:r>
        <w:rPr>
          <w:rFonts w:ascii="Courier" w:hAnsi="Courier"/>
        </w:rPr>
        <w:t>SegmentIndexBox</w:t>
      </w:r>
      <w:r>
        <w:t xml:space="preserve"> has (</w:t>
      </w:r>
      <w:r>
        <w:rPr>
          <w:rFonts w:ascii="Courier" w:hAnsi="Courier"/>
        </w:rPr>
        <w:t>flags</w:t>
      </w:r>
      <w:r>
        <w:t xml:space="preserve"> &amp; 1) equal to 1, the reception of </w:t>
      </w:r>
      <w:r>
        <w:rPr>
          <w:rFonts w:ascii="Courier" w:hAnsi="Courier"/>
        </w:rPr>
        <w:t>MovieFragmentBox</w:t>
      </w:r>
      <w:r>
        <w:t>es is not necessary.</w:t>
      </w:r>
    </w:p>
    <w:p w14:paraId="55B9940B" w14:textId="77777777" w:rsidR="00EA2879" w:rsidRDefault="00EA2879" w:rsidP="00EA2879">
      <w:pPr>
        <w:numPr>
          <w:ilvl w:val="0"/>
          <w:numId w:val="35"/>
        </w:numPr>
      </w:pPr>
      <w:r>
        <w:t xml:space="preserve">Omit the downloading of </w:t>
      </w:r>
      <w:r>
        <w:rPr>
          <w:rFonts w:ascii="Courier" w:hAnsi="Courier"/>
        </w:rPr>
        <w:t>MovieFragmentBox</w:t>
      </w:r>
      <w:r>
        <w:t xml:space="preserve">es and only download the media data by deriving a byte range from the </w:t>
      </w:r>
      <w:r>
        <w:rPr>
          <w:rFonts w:ascii="Courier New" w:eastAsia="Times New Roman" w:hAnsi="Courier New"/>
          <w:szCs w:val="20"/>
        </w:rPr>
        <w:t>media_data_offset</w:t>
      </w:r>
      <w:r>
        <w:t xml:space="preserve"> given in the </w:t>
      </w:r>
      <w:r>
        <w:rPr>
          <w:rFonts w:ascii="Courier" w:hAnsi="Courier"/>
        </w:rPr>
        <w:t>SegmentIndexBox</w:t>
      </w:r>
      <w:r>
        <w:t>. Thus, a bitrate saving in the transmitted data is achieved.</w:t>
      </w:r>
    </w:p>
    <w:p w14:paraId="4B713CF1" w14:textId="77777777" w:rsidR="00EA2879" w:rsidRDefault="00EA2879" w:rsidP="00EA2879">
      <w:pPr>
        <w:numPr>
          <w:ilvl w:val="0"/>
          <w:numId w:val="35"/>
        </w:numPr>
      </w:pPr>
      <w:r>
        <w:t xml:space="preserve">Create the </w:t>
      </w:r>
      <w:r>
        <w:rPr>
          <w:rFonts w:ascii="Courier" w:hAnsi="Courier"/>
        </w:rPr>
        <w:t>MovieFragmentBox</w:t>
      </w:r>
      <w:r>
        <w:t xml:space="preserve">es in the client side either by parsing the high-level syntax of the received media data or, when (flags &amp; 2) and (flags &amp; 4) are set, use the default values given in of </w:t>
      </w:r>
      <w:r>
        <w:rPr>
          <w:rFonts w:ascii="Courier" w:hAnsi="Courier"/>
        </w:rPr>
        <w:t>TrackExtendsBox</w:t>
      </w:r>
      <w:r>
        <w:t xml:space="preserve">. For example, in case of AVC or HEVC, the information in the </w:t>
      </w:r>
      <w:r>
        <w:rPr>
          <w:rFonts w:ascii="Courier" w:hAnsi="Courier"/>
        </w:rPr>
        <w:t>TrackRunBox</w:t>
      </w:r>
      <w:r>
        <w:t xml:space="preserve"> could be concluded as follows:</w:t>
      </w:r>
    </w:p>
    <w:p w14:paraId="523BC650" w14:textId="77777777" w:rsidR="00EA2879" w:rsidRDefault="00EA2879" w:rsidP="00EA2879">
      <w:pPr>
        <w:numPr>
          <w:ilvl w:val="1"/>
          <w:numId w:val="35"/>
        </w:numPr>
      </w:pPr>
      <w:r>
        <w:t>Deriving the sample sizes and the sample size by carrying out the access unit boundary determination as specified in AVC or HEVC.</w:t>
      </w:r>
    </w:p>
    <w:p w14:paraId="5A33BFF4" w14:textId="77777777" w:rsidR="00EA2879" w:rsidRDefault="00EA2879" w:rsidP="00EA2879">
      <w:pPr>
        <w:numPr>
          <w:ilvl w:val="1"/>
          <w:numId w:val="35"/>
        </w:numPr>
      </w:pPr>
      <w:r>
        <w:t>Deriving sample composition times from picture timing SEI messages present in the bitstream or concluding that composition times are proportional to picture order count.</w:t>
      </w:r>
    </w:p>
    <w:p w14:paraId="0E57EC21" w14:textId="77777777" w:rsidR="00EA2879" w:rsidRDefault="00EA2879" w:rsidP="00EA2879">
      <w:pPr>
        <w:numPr>
          <w:ilvl w:val="1"/>
          <w:numId w:val="35"/>
        </w:numPr>
      </w:pPr>
      <w:r>
        <w:t xml:space="preserve">Deriving sample flags from the VCL NAL unit types or setting sample flags to indicate </w:t>
      </w:r>
      <w:r>
        <w:lastRenderedPageBreak/>
        <w:t>an unknown status.</w:t>
      </w:r>
    </w:p>
    <w:p w14:paraId="5E0A6476" w14:textId="27249C17" w:rsidR="00EA2879" w:rsidRDefault="00EA2879" w:rsidP="00EA2879">
      <w:r>
        <w:fldChar w:fldCharType="begin"/>
      </w:r>
      <w:r>
        <w:instrText>REF _Ref20495436 \h</w:instrText>
      </w:r>
      <w:r>
        <w:fldChar w:fldCharType="separate"/>
      </w:r>
      <w:r w:rsidR="001A6786">
        <w:t>Figure J.</w:t>
      </w:r>
      <w:r w:rsidR="001A6786">
        <w:rPr>
          <w:noProof/>
        </w:rPr>
        <w:t>2</w:t>
      </w:r>
      <w:r>
        <w:fldChar w:fldCharType="end"/>
      </w:r>
      <w:r>
        <w:t xml:space="preserve"> shows an example that is aligned with the structure presented in Figure J.1. </w:t>
      </w:r>
      <w:r>
        <w:rPr>
          <w:lang w:val="en-GB"/>
        </w:rPr>
        <w:t xml:space="preserve">All entries of the top level </w:t>
      </w:r>
      <w:r>
        <w:rPr>
          <w:rFonts w:ascii="Courier" w:hAnsi="Courier"/>
          <w:lang w:val="en-GB"/>
        </w:rPr>
        <w:t>SegmentIndexBox</w:t>
      </w:r>
      <w:r>
        <w:rPr>
          <w:lang w:val="en-GB"/>
        </w:rPr>
        <w:t xml:space="preserve"> point to segments comprising one or more movie fragments, i.e. </w:t>
      </w:r>
      <w:r>
        <w:rPr>
          <w:rFonts w:ascii="Courier" w:hAnsi="Courier"/>
          <w:lang w:val="en-GB"/>
        </w:rPr>
        <w:t>reference_type</w:t>
      </w:r>
      <w:r>
        <w:rPr>
          <w:lang w:val="en-GB"/>
        </w:rPr>
        <w:t xml:space="preserve"> is equal to 0. The values of </w:t>
      </w:r>
      <w:r>
        <w:rPr>
          <w:rFonts w:ascii="Courier" w:hAnsi="Courier"/>
          <w:lang w:val="en-GB"/>
        </w:rPr>
        <w:t>referenced_size</w:t>
      </w:r>
      <w:r>
        <w:rPr>
          <w:lang w:val="en-GB"/>
        </w:rPr>
        <w:t xml:space="preserve"> and </w:t>
      </w:r>
      <w:r>
        <w:rPr>
          <w:rFonts w:ascii="Courier" w:hAnsi="Courier"/>
          <w:lang w:val="en-GB"/>
        </w:rPr>
        <w:t>subsegment_duration</w:t>
      </w:r>
      <w:r>
        <w:rPr>
          <w:lang w:val="en-GB"/>
        </w:rPr>
        <w:t xml:space="preserve"> of each entry </w:t>
      </w:r>
      <w:proofErr w:type="gramStart"/>
      <w:r>
        <w:rPr>
          <w:lang w:val="en-GB"/>
        </w:rPr>
        <w:t>are</w:t>
      </w:r>
      <w:proofErr w:type="gramEnd"/>
      <w:r>
        <w:rPr>
          <w:lang w:val="en-GB"/>
        </w:rPr>
        <w:t xml:space="preserve"> calculated as in Table J.1 above. The dashed double-ended arrows in </w:t>
      </w:r>
      <w:r>
        <w:fldChar w:fldCharType="begin"/>
      </w:r>
      <w:r>
        <w:instrText>REF _Ref20495436 \h</w:instrText>
      </w:r>
      <w:r>
        <w:fldChar w:fldCharType="separate"/>
      </w:r>
      <w:r w:rsidR="001A6786">
        <w:t>Figure J.</w:t>
      </w:r>
      <w:r w:rsidR="001A6786">
        <w:rPr>
          <w:noProof/>
        </w:rPr>
        <w:t>2</w:t>
      </w:r>
      <w:r>
        <w:fldChar w:fldCharType="end"/>
      </w:r>
      <w:r>
        <w:rPr>
          <w:lang w:val="en-GB"/>
        </w:rPr>
        <w:t xml:space="preserve"> indicate the values of </w:t>
      </w:r>
      <w:r>
        <w:rPr>
          <w:rFonts w:ascii="Courier" w:hAnsi="Courier"/>
          <w:lang w:val="en-GB"/>
        </w:rPr>
        <w:t>media_data_offset</w:t>
      </w:r>
      <w:r>
        <w:rPr>
          <w:lang w:val="en-GB"/>
        </w:rPr>
        <w:t>.</w:t>
      </w:r>
    </w:p>
    <w:p w14:paraId="4FBCDEBB" w14:textId="77777777" w:rsidR="00EA2879" w:rsidRDefault="00EA2879" w:rsidP="00EA2879">
      <w:pPr>
        <w:jc w:val="center"/>
      </w:pPr>
      <w:r>
        <w:rPr>
          <w:noProof/>
        </w:rPr>
        <w:drawing>
          <wp:inline distT="0" distB="0" distL="0" distR="0" wp14:anchorId="2F86689C" wp14:editId="5268086E">
            <wp:extent cx="3000375" cy="10191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4"/>
                    <a:stretch>
                      <a:fillRect/>
                    </a:stretch>
                  </pic:blipFill>
                  <pic:spPr bwMode="auto">
                    <a:xfrm>
                      <a:off x="0" y="0"/>
                      <a:ext cx="3000375" cy="1019175"/>
                    </a:xfrm>
                    <a:prstGeom prst="rect">
                      <a:avLst/>
                    </a:prstGeom>
                  </pic:spPr>
                </pic:pic>
              </a:graphicData>
            </a:graphic>
          </wp:inline>
        </w:drawing>
      </w:r>
    </w:p>
    <w:p w14:paraId="1BB979F0" w14:textId="36AD1B0D" w:rsidR="00EA2879" w:rsidRDefault="00EA2879" w:rsidP="00EA2879">
      <w:pPr>
        <w:pStyle w:val="Caption"/>
        <w:jc w:val="center"/>
      </w:pPr>
      <w:bookmarkStart w:id="679" w:name="_Ref20495436"/>
      <w:r>
        <w:t>Figure J.</w:t>
      </w:r>
      <w:r>
        <w:fldChar w:fldCharType="begin"/>
      </w:r>
      <w:r>
        <w:instrText>SEQ Figure \* ARABIC</w:instrText>
      </w:r>
      <w:r>
        <w:fldChar w:fldCharType="separate"/>
      </w:r>
      <w:r w:rsidR="001A6786">
        <w:rPr>
          <w:noProof/>
        </w:rPr>
        <w:t>2</w:t>
      </w:r>
      <w:r>
        <w:fldChar w:fldCharType="end"/>
      </w:r>
      <w:bookmarkEnd w:id="679"/>
      <w:r>
        <w:t xml:space="preserve">. Simple segment index including </w:t>
      </w:r>
      <w:r>
        <w:rPr>
          <w:rFonts w:ascii="Courier" w:hAnsi="Courier"/>
        </w:rPr>
        <w:t>media_data_offset</w:t>
      </w:r>
      <w:r>
        <w:t xml:space="preserve"> values (dashed arrows).</w:t>
      </w:r>
    </w:p>
    <w:p w14:paraId="3587A309" w14:textId="0F0E3F26" w:rsidR="00EA2879" w:rsidRDefault="00EA2879" w:rsidP="00EA2879"/>
    <w:p w14:paraId="0190F9B0" w14:textId="75D447B9" w:rsidR="008B6198" w:rsidRPr="00D92AB4" w:rsidRDefault="008B6198" w:rsidP="008B6198">
      <w:pPr>
        <w:pStyle w:val="Heading1"/>
      </w:pPr>
      <w:bookmarkStart w:id="680" w:name="_Toc38982546"/>
      <w:r w:rsidRPr="00D92AB4">
        <w:t>S</w:t>
      </w:r>
      <w:r w:rsidR="00565946">
        <w:t>ample reordering</w:t>
      </w:r>
      <w:r w:rsidRPr="00D92AB4">
        <w:t xml:space="preserve"> in Track Runs</w:t>
      </w:r>
      <w:bookmarkEnd w:id="680"/>
    </w:p>
    <w:p w14:paraId="2B56AD4F" w14:textId="77777777" w:rsidR="008B6198" w:rsidRPr="000237A2" w:rsidRDefault="008B6198" w:rsidP="000237A2">
      <w:pPr>
        <w:pStyle w:val="Heading2"/>
      </w:pPr>
      <w:r w:rsidRPr="000237A2">
        <w:t>Introduction</w:t>
      </w:r>
    </w:p>
    <w:p w14:paraId="37438066" w14:textId="77777777" w:rsidR="008B6198" w:rsidRDefault="008B6198" w:rsidP="008B6198">
      <w:r>
        <w:t>Samples in TRUN are contiguous in byte range and stored in decoding order. As discussed previously, we identified use cases where changing the sample ordering could be beneficial:</w:t>
      </w:r>
    </w:p>
    <w:p w14:paraId="33A19495" w14:textId="77777777" w:rsidR="008B6198" w:rsidRDefault="008B6198" w:rsidP="008B6198">
      <w:r>
        <w:t>- Usage of partially received segments (HTTP streaming, ISOBMFF-based broadcast)</w:t>
      </w:r>
    </w:p>
    <w:p w14:paraId="58CDF590" w14:textId="77777777" w:rsidR="008B6198" w:rsidRDefault="008B6198" w:rsidP="008B6198">
      <w:r>
        <w:t xml:space="preserve">- More efficient unequal FEC protection of the segment, with moof and base sublayer in a single, more protected zone </w:t>
      </w:r>
    </w:p>
    <w:p w14:paraId="28677B59" w14:textId="77777777" w:rsidR="008B6198" w:rsidRDefault="008B6198" w:rsidP="008B6198">
      <w:r>
        <w:t>In these use cases, the movie fragment is incomplete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35FCE3C0" w14:textId="77777777" w:rsidR="008B6198" w:rsidRDefault="008B6198" w:rsidP="008B6198">
      <w:r>
        <w:t>As discussed in m44768, there are several options to do this:</w:t>
      </w:r>
    </w:p>
    <w:p w14:paraId="41BA0D00" w14:textId="77777777" w:rsidR="008B6198" w:rsidRDefault="008B6198" w:rsidP="008B6198">
      <w:r>
        <w:t>- Option1: split the temporal layers as one per track</w:t>
      </w:r>
    </w:p>
    <w:p w14:paraId="19918115" w14:textId="77777777" w:rsidR="008B6198" w:rsidRDefault="008B6198" w:rsidP="008B6198">
      <w:r>
        <w:tab/>
        <w:t>This is straightforward and works for codecs having a multi-track ISOBMFF encapsulation defined (yet not all of them do). However, this is quite costly in terms of ISOBMFF structures, each sublayer requiring a dedicated track hence duplication of traf, tfhd and trun boxes for each track. The complexity is also high since samples have to be properly re-interleaved when "merging" these tracks. This also requires multi-track segments which is not very friendly in HAS delivery or ISOBMFF-based broadcast. It finally requires splitting sample grouping and CENC information per track, which is both complex and costly (additional sample to group boxes, subsamples boxes, sample group descriptions if not in moov, saio/saiz/senc boxes etc ...)</w:t>
      </w:r>
    </w:p>
    <w:p w14:paraId="0CC28A99" w14:textId="77777777" w:rsidR="008B6198" w:rsidRDefault="008B6198" w:rsidP="008B6198">
      <w:r>
        <w:t>- Option 2: split the temporal layers as one per TRUN</w:t>
      </w:r>
    </w:p>
    <w:p w14:paraId="1E4BD1BF" w14:textId="77777777" w:rsidR="008B6198" w:rsidRDefault="008B6198" w:rsidP="008B6198">
      <w:r>
        <w:lastRenderedPageBreak/>
        <w:t xml:space="preserve">Since samples have to be in decoding order within the fragment, the only possibility to store data per temporal sublayer is to have a new trun whenever a we have a change of temporal sublayer between </w:t>
      </w:r>
      <w:proofErr w:type="gramStart"/>
      <w:r>
        <w:t>non contiguous</w:t>
      </w:r>
      <w:proofErr w:type="gramEnd"/>
      <w:r>
        <w:t xml:space="preserve"> samples:</w:t>
      </w:r>
    </w:p>
    <w:p w14:paraId="4F6CD938" w14:textId="77777777" w:rsidR="008B6198" w:rsidRPr="0084684F" w:rsidRDefault="008B6198" w:rsidP="008B6198">
      <w:pPr>
        <w:rPr>
          <w:i/>
          <w:u w:val="single"/>
        </w:rPr>
      </w:pPr>
      <w:r w:rsidRPr="0084684F">
        <w:rPr>
          <w:i/>
          <w:u w:val="single"/>
        </w:rPr>
        <w:t>Example:</w:t>
      </w:r>
    </w:p>
    <w:p w14:paraId="3C2E7B45" w14:textId="77777777" w:rsidR="008B6198" w:rsidRPr="0084684F" w:rsidRDefault="008B6198" w:rsidP="008B6198">
      <w:r w:rsidRPr="0084684F">
        <w:t>For a classical I</w:t>
      </w:r>
      <w:r w:rsidRPr="0084684F">
        <w:rPr>
          <w:vertAlign w:val="superscript"/>
        </w:rPr>
        <w:t>0</w:t>
      </w:r>
      <w:r w:rsidRPr="0084684F">
        <w:t>P</w:t>
      </w:r>
      <w:r w:rsidRPr="0084684F">
        <w:rPr>
          <w:vertAlign w:val="superscript"/>
        </w:rPr>
        <w:t>0</w:t>
      </w:r>
      <w:r w:rsidRPr="0084684F">
        <w:t>B</w:t>
      </w:r>
      <w:r w:rsidRPr="0084684F">
        <w:rPr>
          <w:vertAlign w:val="superscript"/>
        </w:rPr>
        <w:t>1</w:t>
      </w:r>
      <w:r w:rsidRPr="0084684F">
        <w:t>B</w:t>
      </w:r>
      <w:r w:rsidRPr="0084684F">
        <w:rPr>
          <w:vertAlign w:val="superscript"/>
        </w:rPr>
        <w:t>2</w:t>
      </w:r>
      <w:r w:rsidRPr="0084684F">
        <w:t>B</w:t>
      </w:r>
      <w:r w:rsidRPr="0084684F">
        <w:rPr>
          <w:vertAlign w:val="superscript"/>
        </w:rPr>
        <w:t>3</w:t>
      </w:r>
      <w:r w:rsidRPr="0084684F">
        <w:t xml:space="preserve"> layout at 25 fps, with B</w:t>
      </w:r>
      <w:r w:rsidRPr="0084684F">
        <w:rPr>
          <w:vertAlign w:val="superscript"/>
        </w:rPr>
        <w:t>N</w:t>
      </w:r>
      <w:r w:rsidRPr="0084684F">
        <w:t xml:space="preserve"> having no dependencies on B</w:t>
      </w:r>
      <w:r w:rsidRPr="0084684F">
        <w:rPr>
          <w:vertAlign w:val="superscript"/>
        </w:rPr>
        <w:t>N+1</w:t>
      </w:r>
      <w:r w:rsidRPr="0084684F">
        <w:t xml:space="preserve"> a potential 1s GOP structure could be:</w:t>
      </w:r>
    </w:p>
    <w:p w14:paraId="366362FC"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13</w:t>
      </w:r>
      <w:r w:rsidRPr="0084684F">
        <w:rPr>
          <w:vertAlign w:val="superscript"/>
        </w:rPr>
        <w:t>1</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309C093C" w14:textId="77777777" w:rsidR="008B6198" w:rsidRPr="0084684F" w:rsidRDefault="008B6198" w:rsidP="008B6198">
      <w:r w:rsidRPr="0084684F">
        <w:t>Our expected layout would be:</w:t>
      </w:r>
    </w:p>
    <w:p w14:paraId="4115AE31"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13</w:t>
      </w:r>
      <w:r w:rsidRPr="0084684F">
        <w:rPr>
          <w:vertAlign w:val="superscript"/>
        </w:rPr>
        <w:t>1</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600E7B4C" w14:textId="77777777" w:rsidR="008B6198" w:rsidRPr="0084684F" w:rsidRDefault="008B6198" w:rsidP="008B6198">
      <w:r w:rsidRPr="0084684F">
        <w:t xml:space="preserve">To achieve this with the current </w:t>
      </w:r>
      <w:r>
        <w:t>‘</w:t>
      </w:r>
      <w:r w:rsidRPr="0084684F">
        <w:t>trun</w:t>
      </w:r>
      <w:r>
        <w:t>’</w:t>
      </w:r>
      <w:r w:rsidRPr="0084684F">
        <w:t xml:space="preserve"> design, we would need:</w:t>
      </w:r>
    </w:p>
    <w:p w14:paraId="708622A6" w14:textId="77777777" w:rsidR="008B6198" w:rsidRPr="0084684F" w:rsidRDefault="008B6198" w:rsidP="008B6198">
      <w:pPr>
        <w:rPr>
          <w:vertAlign w:val="subscript"/>
        </w:rPr>
      </w:pPr>
      <w:r w:rsidRPr="0084684F">
        <w:rPr>
          <w:i/>
          <w:color w:val="FF0000"/>
        </w:rPr>
        <w:t>TRUN</w:t>
      </w:r>
      <w:r w:rsidRPr="0084684F">
        <w:t xml:space="preserve"> 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9</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7</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rPr>
          <w:i/>
          <w:color w:val="FF0000"/>
        </w:rPr>
        <w:t>TRUN</w:t>
      </w:r>
      <w:r w:rsidRPr="0084684F">
        <w:t xml:space="preserve"> B</w:t>
      </w:r>
      <w:r w:rsidRPr="0084684F">
        <w:rPr>
          <w:vertAlign w:val="subscript"/>
        </w:rPr>
        <w:t>13</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11</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17</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15</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21</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19</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542EAEC0" w14:textId="77777777" w:rsidR="008B6198" w:rsidRDefault="008B6198" w:rsidP="008B6198">
      <w:r w:rsidRPr="00152C83">
        <w:t>Hence 17 trun instead of 1! With a base TRUN size of 20 (12 for full box + 8 for sample count+data offset) or 16 for ctrn (12 for full box + 8 for sample count+data offset assuming offset can be less than 65k), we end up with at least 320 bytes (trun) or 256 bytes (ctrn) of overhead.</w:t>
      </w:r>
    </w:p>
    <w:p w14:paraId="1DF2E028" w14:textId="77777777" w:rsidR="008B6198" w:rsidRPr="0084684F" w:rsidRDefault="008B6198" w:rsidP="008B6198">
      <w:r w:rsidRPr="0084684F">
        <w:t>This gets even worse if we start increasing the GOP size</w:t>
      </w:r>
      <w:r>
        <w:t xml:space="preserve"> or the frame rate</w:t>
      </w:r>
      <w:r w:rsidRPr="0084684F">
        <w:t>.</w:t>
      </w:r>
    </w:p>
    <w:p w14:paraId="2CA00E04" w14:textId="77777777" w:rsidR="008B6198" w:rsidRDefault="008B6198" w:rsidP="008B6198">
      <w:r>
        <w:t>The proposal in m44768 to overcome this was to use a single trun with a sample layout index allowing custom sample layouts (more details below).</w:t>
      </w:r>
    </w:p>
    <w:p w14:paraId="13468C24" w14:textId="77777777" w:rsidR="008B6198" w:rsidRPr="000237A2" w:rsidRDefault="008B6198" w:rsidP="000237A2">
      <w:pPr>
        <w:pStyle w:val="Heading2"/>
      </w:pPr>
      <w:r w:rsidRPr="000237A2">
        <w:t>Further discussion</w:t>
      </w:r>
    </w:p>
    <w:p w14:paraId="147B0F02" w14:textId="77777777" w:rsidR="008B6198" w:rsidRPr="000237A2" w:rsidRDefault="008B6198" w:rsidP="000237A2">
      <w:pPr>
        <w:pStyle w:val="Heading3"/>
      </w:pPr>
      <w:r w:rsidRPr="000237A2">
        <w:t>Context</w:t>
      </w:r>
    </w:p>
    <w:p w14:paraId="7BF569C4" w14:textId="77777777" w:rsidR="008B6198" w:rsidRDefault="008B6198" w:rsidP="008B6198">
      <w:r>
        <w:t>We investigated how to reuse an existing ISOBMFF HAS packaging (single file or segmented) to provide a low frame rate version of the content without duplicating the files. Our ultimate goal is to have as few byte range requests to issue as possible for a given media segment, to reduce complexity.</w:t>
      </w:r>
    </w:p>
    <w:p w14:paraId="1DA411F6" w14:textId="77777777" w:rsidR="008B6198" w:rsidRDefault="008B6198" w:rsidP="008B6198">
      <w:r>
        <w:t>The level assignment box ‘leva’ seemed to be designed for this, as illustrated in DASH 4th edition (Figure 6):</w:t>
      </w:r>
    </w:p>
    <w:p w14:paraId="6E31AA86" w14:textId="77777777" w:rsidR="008B6198" w:rsidRDefault="008B6198" w:rsidP="008B6198">
      <w:pPr>
        <w:jc w:val="center"/>
      </w:pPr>
      <w:r w:rsidRPr="0096567F">
        <w:rPr>
          <w:rFonts w:eastAsia="MS Mincho"/>
          <w:noProof/>
        </w:rPr>
        <w:lastRenderedPageBreak/>
        <w:drawing>
          <wp:inline distT="0" distB="0" distL="0" distR="0" wp14:anchorId="4287CA7E" wp14:editId="6E70119F">
            <wp:extent cx="5166371" cy="3742952"/>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5"/>
                    <a:stretch>
                      <a:fillRect/>
                    </a:stretch>
                  </pic:blipFill>
                  <pic:spPr>
                    <a:xfrm>
                      <a:off x="0" y="0"/>
                      <a:ext cx="5166371" cy="3742952"/>
                    </a:xfrm>
                    <a:prstGeom prst="rect">
                      <a:avLst/>
                    </a:prstGeom>
                  </pic:spPr>
                </pic:pic>
              </a:graphicData>
            </a:graphic>
          </wp:inline>
        </w:drawing>
      </w:r>
    </w:p>
    <w:p w14:paraId="0267D11E" w14:textId="33004476" w:rsidR="008B6198" w:rsidRDefault="008B6198" w:rsidP="008B6198">
      <w:pPr>
        <w:pStyle w:val="Caption"/>
        <w:jc w:val="center"/>
      </w:pPr>
      <w:bookmarkStart w:id="681" w:name="_Ref19602913"/>
      <w:r>
        <w:t xml:space="preserve">Figure </w:t>
      </w:r>
      <w:fldSimple w:instr=" SEQ Figure \* ARABIC ">
        <w:r w:rsidR="001A6786">
          <w:rPr>
            <w:noProof/>
          </w:rPr>
          <w:t>3</w:t>
        </w:r>
      </w:fldSimple>
      <w:bookmarkEnd w:id="681"/>
      <w:r>
        <w:t>: Mapping temporal sub-layers to Sub-Segment Index Box for trick mode in DASH</w:t>
      </w:r>
    </w:p>
    <w:p w14:paraId="63CE17E1" w14:textId="77777777" w:rsidR="008B6198" w:rsidRDefault="008B6198" w:rsidP="008B6198">
      <w:pPr>
        <w:jc w:val="center"/>
      </w:pPr>
    </w:p>
    <w:p w14:paraId="7477047B" w14:textId="77777777" w:rsidR="008B6198" w:rsidRDefault="008B6198" w:rsidP="008B6198">
      <w:r>
        <w:t>This box describes the assignment of one level per temporal sublayer and each level is further described in terms of byte range in an ‘ssix’ box.</w:t>
      </w:r>
    </w:p>
    <w:p w14:paraId="6779FC7E" w14:textId="77777777" w:rsidR="008B6198" w:rsidRPr="000237A2" w:rsidRDefault="008B6198" w:rsidP="000237A2">
      <w:pPr>
        <w:pStyle w:val="Heading3"/>
      </w:pPr>
      <w:r w:rsidRPr="000237A2">
        <w:t>leva and ssix clarifications</w:t>
      </w:r>
    </w:p>
    <w:p w14:paraId="49C6E5C7" w14:textId="4CB3A3A7" w:rsidR="008B6198" w:rsidRPr="008301A5" w:rsidRDefault="000237A2" w:rsidP="008B6198">
      <w:pPr>
        <w:pStyle w:val="NormalWeb"/>
      </w:pPr>
      <w:r>
        <w:t>See the Defect Report for 14496-12.</w:t>
      </w:r>
    </w:p>
    <w:p w14:paraId="07115E08" w14:textId="77777777" w:rsidR="008B6198" w:rsidRPr="000237A2" w:rsidRDefault="008B6198" w:rsidP="000237A2">
      <w:pPr>
        <w:pStyle w:val="Heading3"/>
      </w:pPr>
      <w:r w:rsidRPr="000237A2">
        <w:t xml:space="preserve">Sample reordering using leva and ssix </w:t>
      </w:r>
    </w:p>
    <w:p w14:paraId="405100B2" w14:textId="77777777" w:rsidR="008B6198" w:rsidRDefault="008B6198" w:rsidP="008B6198"/>
    <w:p w14:paraId="7E947172" w14:textId="77777777" w:rsidR="008B6198" w:rsidRDefault="008B6198" w:rsidP="008B6198">
      <w:r>
        <w:t>Assuming our previous interpretation is correct, if we want to have samples organized per temporal dependencies, we have two possibilities:</w:t>
      </w:r>
    </w:p>
    <w:p w14:paraId="1FD118E1" w14:textId="77777777" w:rsidR="008B6198" w:rsidRPr="00B95B5C" w:rsidRDefault="008B6198" w:rsidP="008B6198">
      <w:pPr>
        <w:pStyle w:val="ListParagraph"/>
        <w:widowControl/>
        <w:numPr>
          <w:ilvl w:val="0"/>
          <w:numId w:val="37"/>
        </w:numPr>
        <w:autoSpaceDN/>
        <w:spacing w:after="0" w:line="240" w:lineRule="auto"/>
        <w:jc w:val="left"/>
        <w:textAlignment w:val="auto"/>
      </w:pPr>
      <w:r>
        <w:t>S</w:t>
      </w:r>
      <w:r w:rsidRPr="00AD7BBB">
        <w:t xml:space="preserve">eparate each sublayer in </w:t>
      </w:r>
      <w:r>
        <w:t xml:space="preserve">a </w:t>
      </w:r>
      <w:r w:rsidRPr="00AD7BBB">
        <w:t>dedicated traf, which we would want to avoid</w:t>
      </w:r>
      <w:r>
        <w:t xml:space="preserve"> as we explained in section 2.</w:t>
      </w:r>
    </w:p>
    <w:p w14:paraId="33B429F5" w14:textId="77777777" w:rsidR="008B6198" w:rsidRDefault="008B6198" w:rsidP="008B6198">
      <w:pPr>
        <w:pStyle w:val="ListParagraph"/>
        <w:widowControl/>
        <w:numPr>
          <w:ilvl w:val="0"/>
          <w:numId w:val="37"/>
        </w:numPr>
        <w:autoSpaceDN/>
        <w:spacing w:after="0" w:line="240" w:lineRule="auto"/>
        <w:jc w:val="left"/>
        <w:textAlignment w:val="auto"/>
      </w:pPr>
      <w:r>
        <w:t xml:space="preserve">When a single track is used, the common (if not only) usage is to map the moof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‘trun’ into multiple ‘trun’ to reorder the samples, with the size increase it induces. </w:t>
      </w:r>
    </w:p>
    <w:p w14:paraId="21BA7B04" w14:textId="77777777" w:rsidR="008B6198" w:rsidRDefault="008B6198" w:rsidP="008B6198"/>
    <w:p w14:paraId="0A0E0839" w14:textId="77777777" w:rsidR="008B6198" w:rsidRDefault="008B6198" w:rsidP="008B6198">
      <w:r>
        <w:t xml:space="preserve">One possibility would be to relax the leva/ssix constraint on byte range continuity per level, and allow multiple occurrences of a level in an ‘ssix’ box (see discussion in previous section). While this works, </w:t>
      </w:r>
      <w:r>
        <w:lastRenderedPageBreak/>
        <w:t>this has the following drawbacks:</w:t>
      </w:r>
    </w:p>
    <w:p w14:paraId="575E15EC" w14:textId="77777777" w:rsidR="008B6198" w:rsidRDefault="008B6198" w:rsidP="008B6198">
      <w:r>
        <w:t>- the ssix box becomes quite big: for our previous example, 17 entries instead of 4 (one per sublayer), each entry counting for 32 bits</w:t>
      </w:r>
    </w:p>
    <w:p w14:paraId="4F7BE6CF" w14:textId="77777777" w:rsidR="008B6198" w:rsidRDefault="008B6198" w:rsidP="008B6198">
      <w:r>
        <w:t>- it seems to break the philosophy of ssix</w:t>
      </w:r>
    </w:p>
    <w:p w14:paraId="5F527880" w14:textId="77777777" w:rsidR="008B6198" w:rsidRDefault="008B6198" w:rsidP="008B6198">
      <w:r>
        <w:t>- multiple byte ranges will be required for a given level</w:t>
      </w:r>
    </w:p>
    <w:p w14:paraId="79E5B684" w14:textId="77777777" w:rsidR="008B6198" w:rsidRDefault="008B6198" w:rsidP="008B6198">
      <w:r>
        <w:t>- samples are still in decoding order in the ‘mdat’ (not compatible with the identified use cases above)</w:t>
      </w:r>
    </w:p>
    <w:p w14:paraId="67D31BF7" w14:textId="77777777" w:rsidR="008B6198" w:rsidRDefault="008B6198" w:rsidP="008B6198">
      <w:r>
        <w:t>We therefore propose to introduce a sample ordering index at the ‘trun’ level to enable:</w:t>
      </w:r>
    </w:p>
    <w:p w14:paraId="28E4D123" w14:textId="77777777" w:rsidR="008B6198" w:rsidRDefault="008B6198" w:rsidP="008B6198">
      <w:r>
        <w:t>- Single trun, single track</w:t>
      </w:r>
    </w:p>
    <w:p w14:paraId="6D37EF99" w14:textId="77777777" w:rsidR="008B6198" w:rsidRDefault="008B6198" w:rsidP="008B6198">
      <w:r>
        <w:t>- Single byte-range request for a given sublayer (or level)</w:t>
      </w:r>
    </w:p>
    <w:p w14:paraId="15EFB027" w14:textId="77777777" w:rsidR="008B6198" w:rsidRDefault="008B6198" w:rsidP="008B6198">
      <w:r>
        <w:t xml:space="preserve">- Unmodified 'ssix' / 'leva', except specification clarifications as discussed in previous section </w:t>
      </w:r>
    </w:p>
    <w:p w14:paraId="27458D7A" w14:textId="77777777" w:rsidR="008B6198" w:rsidRDefault="008B6198" w:rsidP="008B6198">
      <w:r>
        <w:t>- Reusability of partially downloaded segments</w:t>
      </w:r>
    </w:p>
    <w:p w14:paraId="32515BD6" w14:textId="77777777" w:rsidR="008B6198" w:rsidRDefault="008B6198" w:rsidP="008B6198">
      <w:r>
        <w:t>- Friendliness for unequal FEC protection schemes</w:t>
      </w:r>
    </w:p>
    <w:p w14:paraId="763CE466" w14:textId="77777777" w:rsidR="008B6198" w:rsidRPr="000237A2" w:rsidRDefault="008B6198" w:rsidP="000237A2">
      <w:pPr>
        <w:pStyle w:val="Heading2"/>
      </w:pPr>
      <w:r w:rsidRPr="000237A2">
        <w:t>Proposal</w:t>
      </w:r>
    </w:p>
    <w:p w14:paraId="19131E15" w14:textId="77777777" w:rsidR="008B6198" w:rsidRPr="000F2A31" w:rsidRDefault="008B6198" w:rsidP="008B6198">
      <w:r>
        <w:t>The proposed syntax below could be added either directly in the 'trun</w:t>
      </w:r>
      <w:proofErr w:type="gramStart"/>
      <w:r>
        <w:t>'  or</w:t>
      </w:r>
      <w:proofErr w:type="gramEnd"/>
      <w:r>
        <w:t xml:space="preserve"> 'ctrn', or as a companion box (with mandatory processing) of the 'trun'. We propose here our preferred solution which is an extension of 'ctrn'.</w:t>
      </w:r>
    </w:p>
    <w:p w14:paraId="0D75DD61" w14:textId="77777777" w:rsidR="008B6198" w:rsidRPr="000237A2" w:rsidRDefault="008B6198" w:rsidP="000237A2">
      <w:pPr>
        <w:pStyle w:val="Heading3"/>
      </w:pPr>
      <w:r w:rsidRPr="000237A2">
        <w:t>Sample interleave index in (Compact) Trun</w:t>
      </w:r>
    </w:p>
    <w:p w14:paraId="7DBA8C3B" w14:textId="77777777" w:rsidR="008B6198" w:rsidRDefault="008B6198" w:rsidP="008B6198">
      <w:r>
        <w:t xml:space="preserve">The initial proposal in m44768 </w:t>
      </w:r>
      <w:r w:rsidRPr="004335C7">
        <w:t>propose</w:t>
      </w:r>
      <w:r>
        <w:t>d</w:t>
      </w:r>
      <w:r w:rsidRPr="004335C7">
        <w:t xml:space="preserve"> to use the trun </w:t>
      </w:r>
      <w:r>
        <w:t xml:space="preserve">or compact trun </w:t>
      </w:r>
      <w:r w:rsidRPr="004335C7">
        <w:t xml:space="preserve">currently under investigation to provide sample interleaving </w:t>
      </w:r>
      <w:r>
        <w:t xml:space="preserve">(or reordering) </w:t>
      </w:r>
      <w:r w:rsidRPr="004335C7">
        <w:t>information. The principle</w:t>
      </w:r>
      <w:r>
        <w:t>s</w:t>
      </w:r>
      <w:r w:rsidRPr="004335C7">
        <w:t xml:space="preserve"> of trun </w:t>
      </w:r>
      <w:r>
        <w:t>are</w:t>
      </w:r>
      <w:r w:rsidRPr="004335C7">
        <w:t xml:space="preserve"> kept (</w:t>
      </w:r>
      <w:r>
        <w:t xml:space="preserve">still </w:t>
      </w:r>
      <w:r w:rsidRPr="004335C7">
        <w:t>describes contiguous set of samples in decoding order in file), only the location</w:t>
      </w:r>
      <w:r>
        <w:t>s</w:t>
      </w:r>
      <w:r w:rsidRPr="004335C7">
        <w:t xml:space="preserve"> of the samples </w:t>
      </w:r>
      <w:r>
        <w:t xml:space="preserve">in the mdat </w:t>
      </w:r>
      <w:r w:rsidRPr="007B6D94">
        <w:t>within the run change</w:t>
      </w:r>
      <w:r w:rsidRPr="004335C7">
        <w:t>. This make sure that one reader fetching one trun has still all the data for these samples</w:t>
      </w:r>
      <w:r>
        <w:t>.</w:t>
      </w:r>
    </w:p>
    <w:p w14:paraId="78A2A3E6" w14:textId="77777777" w:rsidR="008B6198" w:rsidRDefault="008B6198" w:rsidP="008B6198">
      <w:r>
        <w:t xml:space="preserve">As noted in m44768, using a data offset per sample to provide the sample_interleave_index would not be very efficient since we already have the ‘trun’ base offset and each sample size. We therefore need to indicate the sample_interleave_index in the track run in a compact way. </w:t>
      </w:r>
    </w:p>
    <w:p w14:paraId="6C0FF1C2" w14:textId="77777777" w:rsidR="008B6198" w:rsidRDefault="008B6198" w:rsidP="008B6198">
      <w:r>
        <w:t>The initial proposal from m44768 cost one index per sample, the sample_interleave_</w:t>
      </w:r>
      <w:proofErr w:type="gramStart"/>
      <w:r>
        <w:t>index  using</w:t>
      </w:r>
      <w:proofErr w:type="gramEnd"/>
      <w:r>
        <w:t xml:space="preserve"> the same coding trick (1, 2 or 4 bytes) as the other fields in ‘ctrn’. We propose to deduce the number of bits to use for the sample_interleave_index from the one for sample count, since the sample_interleave_index shall be given for each sample.</w:t>
      </w:r>
    </w:p>
    <w:p w14:paraId="22F19A61" w14:textId="77777777" w:rsidR="008B6198" w:rsidRDefault="008B6198" w:rsidP="008B6198">
      <w:r>
        <w:t>We then need:</w:t>
      </w:r>
    </w:p>
    <w:p w14:paraId="29BC3C21" w14:textId="77777777" w:rsidR="008B6198" w:rsidRDefault="008B6198" w:rsidP="008B6198">
      <w:pPr>
        <w:pStyle w:val="ListParagraph"/>
        <w:widowControl/>
        <w:numPr>
          <w:ilvl w:val="0"/>
          <w:numId w:val="39"/>
        </w:numPr>
        <w:autoSpaceDN/>
        <w:spacing w:after="0" w:line="240" w:lineRule="auto"/>
        <w:jc w:val="left"/>
        <w:textAlignment w:val="auto"/>
      </w:pPr>
      <w:proofErr w:type="gramStart"/>
      <w:r w:rsidRPr="00181710">
        <w:t>1 bit</w:t>
      </w:r>
      <w:proofErr w:type="gramEnd"/>
      <w:r w:rsidRPr="00181710">
        <w:t xml:space="preserve"> </w:t>
      </w:r>
      <w:r>
        <w:t>flags to indicate</w:t>
      </w:r>
      <w:r w:rsidRPr="00181710">
        <w:t xml:space="preserve"> p</w:t>
      </w:r>
      <w:r>
        <w:t xml:space="preserve">resence/absence of reordering/interleaving index </w:t>
      </w:r>
    </w:p>
    <w:p w14:paraId="355B7D01" w14:textId="77777777" w:rsidR="008B6198" w:rsidRPr="00181710" w:rsidRDefault="008B6198" w:rsidP="008B6198">
      <w:pPr>
        <w:pStyle w:val="ListParagraph"/>
        <w:widowControl/>
        <w:numPr>
          <w:ilvl w:val="0"/>
          <w:numId w:val="38"/>
        </w:numPr>
        <w:autoSpaceDN/>
        <w:spacing w:after="0" w:line="240" w:lineRule="auto"/>
        <w:jc w:val="left"/>
        <w:textAlignment w:val="auto"/>
      </w:pPr>
      <w:proofErr w:type="gramStart"/>
      <w:r>
        <w:t>1 bit</w:t>
      </w:r>
      <w:proofErr w:type="gramEnd"/>
      <w:r>
        <w:t xml:space="preserve"> flags for the sample_count_index_size </w:t>
      </w:r>
    </w:p>
    <w:p w14:paraId="0E8A3179" w14:textId="77777777" w:rsidR="008B6198" w:rsidRDefault="008B6198" w:rsidP="008B6198">
      <w:r>
        <w:t>We propose to add the following flags value in ‘ctrn’ flags (see m</w:t>
      </w:r>
      <w:r w:rsidRPr="006458AD">
        <w:t>50571</w:t>
      </w:r>
      <w:r>
        <w:t xml:space="preserve"> on ctrn tests):</w:t>
      </w:r>
    </w:p>
    <w:p w14:paraId="09C460AE" w14:textId="77777777" w:rsidR="008B6198" w:rsidRDefault="008B6198" w:rsidP="008B6198">
      <w:r w:rsidRPr="00E55A34">
        <w:rPr>
          <w:highlight w:val="yellow"/>
        </w:rPr>
        <w:t>0x</w:t>
      </w:r>
      <w:r>
        <w:rPr>
          <w:highlight w:val="yellow"/>
        </w:rPr>
        <w:t xml:space="preserve">TO_BE_DEFINED </w:t>
      </w:r>
      <w:r>
        <w:rPr>
          <w:rFonts w:ascii="Courier" w:hAnsi="Courier"/>
          <w:noProof/>
          <w:sz w:val="20"/>
          <w:szCs w:val="20"/>
          <w:highlight w:val="yellow"/>
          <w:lang w:val="en-GB"/>
        </w:rPr>
        <w:t>sample_i</w:t>
      </w:r>
      <w:r w:rsidRPr="00E55A34">
        <w:rPr>
          <w:rFonts w:ascii="Courier" w:hAnsi="Courier"/>
          <w:noProof/>
          <w:sz w:val="20"/>
          <w:szCs w:val="20"/>
          <w:highlight w:val="yellow"/>
          <w:lang w:val="en-GB"/>
        </w:rPr>
        <w:t>nterleave_</w:t>
      </w:r>
      <w:r>
        <w:rPr>
          <w:rFonts w:ascii="Courier" w:hAnsi="Courier"/>
          <w:noProof/>
          <w:sz w:val="20"/>
          <w:szCs w:val="20"/>
          <w:highlight w:val="yellow"/>
          <w:lang w:val="en-GB"/>
        </w:rPr>
        <w:t>bit</w:t>
      </w:r>
      <w:r w:rsidRPr="00E55A34">
        <w:rPr>
          <w:rFonts w:ascii="Courier" w:hAnsi="Courier"/>
          <w:noProof/>
          <w:sz w:val="20"/>
          <w:szCs w:val="20"/>
          <w:highlight w:val="yellow"/>
          <w:lang w:val="en-GB"/>
        </w:rPr>
        <w:t xml:space="preserve">: when set, </w:t>
      </w:r>
      <w:r w:rsidRPr="00E55A34">
        <w:rPr>
          <w:highlight w:val="yellow"/>
        </w:rPr>
        <w:t xml:space="preserve">indicates the samples in the trun </w:t>
      </w:r>
      <w:r w:rsidRPr="00E55A34">
        <w:rPr>
          <w:highlight w:val="yellow"/>
        </w:rPr>
        <w:lastRenderedPageBreak/>
        <w:t>may be in an order different from the decoding order, and that a map of sample index in decoding order will be given at the end of the trun</w:t>
      </w:r>
      <w:r>
        <w:t>.</w:t>
      </w:r>
    </w:p>
    <w:p w14:paraId="7F4064A6" w14:textId="77777777" w:rsidR="008B6198" w:rsidRDefault="008B6198" w:rsidP="008B6198">
      <w:r>
        <w:t>Add in ctrn syntax section:</w:t>
      </w:r>
    </w:p>
    <w:p w14:paraId="11BF24BD" w14:textId="7EE015F0" w:rsidR="008B6198" w:rsidRDefault="008B6198" w:rsidP="000237A2">
      <w:pPr>
        <w:pStyle w:val="code"/>
        <w:rPr>
          <w:highlight w:val="yellow"/>
        </w:rPr>
      </w:pPr>
      <w:r w:rsidRPr="00E55A34">
        <w:rPr>
          <w:highlight w:val="yellow"/>
        </w:rPr>
        <w:t>unsigned int(8) function indexToBitSize(sample_count) {</w:t>
      </w:r>
      <w:r>
        <w:rPr>
          <w:highlight w:val="yellow"/>
        </w:rPr>
        <w:br/>
      </w:r>
      <w:r w:rsidRPr="00E55A34">
        <w:rPr>
          <w:highlight w:val="yellow"/>
        </w:rPr>
        <w:tab/>
        <w:t>if (sample_count&lt;256) return 8;</w:t>
      </w:r>
      <w:r w:rsidRPr="00E55A34">
        <w:rPr>
          <w:highlight w:val="yellow"/>
        </w:rPr>
        <w:br/>
      </w:r>
      <w:r w:rsidRPr="00E55A34">
        <w:rPr>
          <w:highlight w:val="yellow"/>
        </w:rPr>
        <w:tab/>
        <w:t>else return 16;</w:t>
      </w:r>
      <w:r w:rsidRPr="00E55A34">
        <w:rPr>
          <w:highlight w:val="yellow"/>
        </w:rPr>
        <w:br/>
        <w:t>}</w:t>
      </w:r>
    </w:p>
    <w:p w14:paraId="7AA6A9D0" w14:textId="77777777" w:rsidR="008B6198" w:rsidRDefault="008B6198" w:rsidP="008B6198">
      <w:r>
        <w:t>Add at the end of ctrn box syntax:</w:t>
      </w:r>
    </w:p>
    <w:p w14:paraId="1BF17241" w14:textId="79A1FED4" w:rsidR="008B6198" w:rsidRDefault="008B6198" w:rsidP="000237A2">
      <w:pPr>
        <w:pStyle w:val="code"/>
        <w:rPr>
          <w:highlight w:val="yellow"/>
        </w:rPr>
      </w:pPr>
      <w:r w:rsidRPr="00E55A34">
        <w:rPr>
          <w:highlight w:val="yellow"/>
        </w:rPr>
        <w:t>if (</w:t>
      </w:r>
      <w:r>
        <w:rPr>
          <w:highlight w:val="yellow"/>
        </w:rPr>
        <w:t>tr_flags &amp; sample_i</w:t>
      </w:r>
      <w:r w:rsidRPr="00E55A34">
        <w:rPr>
          <w:highlight w:val="yellow"/>
        </w:rPr>
        <w:t>nterleave_</w:t>
      </w:r>
      <w:r>
        <w:rPr>
          <w:highlight w:val="yellow"/>
        </w:rPr>
        <w:t>bit</w:t>
      </w:r>
      <w:r w:rsidRPr="00E55A34">
        <w:rPr>
          <w:highlight w:val="yellow"/>
        </w:rPr>
        <w:t>) {</w:t>
      </w:r>
      <w:r>
        <w:rPr>
          <w:highlight w:val="yellow"/>
        </w:rPr>
        <w:br/>
      </w:r>
      <w:r>
        <w:rPr>
          <w:highlight w:val="yellow"/>
        </w:rPr>
        <w:tab/>
      </w:r>
      <w:r w:rsidRPr="006D508B">
        <w:rPr>
          <w:highlight w:val="yellow"/>
        </w:rPr>
        <w:t>unsigned int(</w:t>
      </w:r>
      <w:r w:rsidRPr="00335A0B">
        <w:rPr>
          <w:highlight w:val="yellow"/>
        </w:rPr>
        <w:t>indexToBitSize</w:t>
      </w:r>
      <w:r w:rsidRPr="006D508B">
        <w:rPr>
          <w:highlight w:val="yellow"/>
        </w:rPr>
        <w:t>(</w:t>
      </w:r>
      <w:r>
        <w:rPr>
          <w:highlight w:val="yellow"/>
        </w:rPr>
        <w:t>sample_count</w:t>
      </w:r>
      <w:r w:rsidRPr="006D508B">
        <w:rPr>
          <w:highlight w:val="yellow"/>
        </w:rPr>
        <w:t xml:space="preserve">)) </w:t>
      </w:r>
      <w:r w:rsidRPr="006D508B">
        <w:rPr>
          <w:highlight w:val="yellow"/>
        </w:rPr>
        <w:br/>
      </w:r>
      <w:r w:rsidRPr="006D508B">
        <w:rPr>
          <w:highlight w:val="yellow"/>
        </w:rPr>
        <w:tab/>
      </w:r>
      <w:r w:rsidRPr="006D508B">
        <w:rPr>
          <w:highlight w:val="yellow"/>
        </w:rPr>
        <w:tab/>
      </w:r>
      <w:r w:rsidRPr="006D508B">
        <w:rPr>
          <w:highlight w:val="yellow"/>
        </w:rPr>
        <w:tab/>
        <w:t>sample_interleave_index [ sample_count];</w:t>
      </w:r>
      <w:r w:rsidRPr="006D508B">
        <w:rPr>
          <w:highlight w:val="yellow"/>
        </w:rPr>
        <w:br/>
        <w:t>}</w:t>
      </w:r>
    </w:p>
    <w:p w14:paraId="0982B2F5" w14:textId="77777777" w:rsidR="008B6198" w:rsidRPr="004612F9"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szCs w:val="20"/>
          <w:lang w:val="en-GB"/>
        </w:rPr>
      </w:pPr>
      <w:r>
        <w:t xml:space="preserve">Add to </w:t>
      </w:r>
      <w:r w:rsidRPr="004612F9">
        <w:t>semantics:</w:t>
      </w:r>
    </w:p>
    <w:p w14:paraId="761821D0" w14:textId="77777777" w:rsidR="008B6198" w:rsidRPr="00676DA6" w:rsidRDefault="008B6198" w:rsidP="000237A2">
      <w:pPr>
        <w:pStyle w:val="fields"/>
      </w:pPr>
      <w:r w:rsidRPr="006D508B">
        <w:rPr>
          <w:rFonts w:ascii="Courier" w:hAnsi="Courier"/>
          <w:noProof/>
          <w:highlight w:val="yellow"/>
        </w:rPr>
        <w:t>sample_interleave_index</w:t>
      </w:r>
      <w:r>
        <w:rPr>
          <w:rFonts w:ascii="Courier" w:hAnsi="Courier"/>
          <w:noProof/>
          <w:highlight w:val="yellow"/>
        </w:rPr>
        <w:t xml:space="preserve">: </w:t>
      </w:r>
      <w:r w:rsidRPr="00E55A34">
        <w:t xml:space="preserve">indicates the order of sample interleaving in the trun. A value of 0 indicates that the sample data start at the trun data offset. </w:t>
      </w:r>
      <w:r w:rsidRPr="00676DA6">
        <w:t xml:space="preserve">A value of K&gt;0 indicates that the sample data start at the trun data offset plus the sum of the size of all samples with an interleaving index strictly less than K. </w:t>
      </w:r>
      <w:r>
        <w:t xml:space="preserve">The index shall range between 0 and </w:t>
      </w:r>
      <w:r w:rsidRPr="004612F9">
        <w:rPr>
          <w:rFonts w:ascii="Courier" w:hAnsi="Courier"/>
          <w:noProof/>
        </w:rPr>
        <w:t>sample_count-1</w:t>
      </w:r>
      <w:r>
        <w:t xml:space="preserve"> inclusive. </w:t>
      </w:r>
      <w:r w:rsidRPr="00676DA6">
        <w:t>There shall not be two samples with the same interleaving index in the same trun.</w:t>
      </w:r>
    </w:p>
    <w:p w14:paraId="16D62D57" w14:textId="77777777" w:rsidR="008B6198" w:rsidRPr="00676DA6"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szCs w:val="20"/>
          <w:highlight w:val="yellow"/>
        </w:rPr>
      </w:pPr>
    </w:p>
    <w:p w14:paraId="65167E18" w14:textId="77777777" w:rsidR="008B6198" w:rsidRPr="007D53AB" w:rsidRDefault="008B6198" w:rsidP="008B6198">
      <w:r w:rsidRPr="007D53AB">
        <w:t xml:space="preserve">We also propose to clarify the content of </w:t>
      </w:r>
      <w:r>
        <w:t xml:space="preserve">a compact track run </w:t>
      </w:r>
      <w:r w:rsidRPr="007D53AB">
        <w:t>in its definition</w:t>
      </w:r>
      <w:r>
        <w:t xml:space="preserve"> section</w:t>
      </w:r>
      <w:r w:rsidRPr="007D53AB">
        <w:t>:</w:t>
      </w:r>
    </w:p>
    <w:p w14:paraId="5E65C438" w14:textId="214A9D24" w:rsidR="008B6198" w:rsidRPr="007D53AB" w:rsidRDefault="008B6198" w:rsidP="008B6198">
      <w:pPr>
        <w:pStyle w:val="CommentText"/>
      </w:pPr>
      <w:r w:rsidRPr="007D53AB">
        <w:t xml:space="preserve"> “</w:t>
      </w:r>
      <w:r w:rsidRPr="00FA2063">
        <w:rPr>
          <w:lang w:val="en-GB"/>
        </w:rPr>
        <w:t xml:space="preserve">A track run documents a </w:t>
      </w:r>
      <w:r w:rsidRPr="005C52E0">
        <w:rPr>
          <w:u w:val="single"/>
          <w:lang w:val="en-GB"/>
        </w:rPr>
        <w:t>contiguous set of samples</w:t>
      </w:r>
      <w:r w:rsidRPr="00FA2063">
        <w:rPr>
          <w:lang w:val="en-GB"/>
        </w:rPr>
        <w:t xml:space="preserve"> </w:t>
      </w:r>
      <w:r>
        <w:rPr>
          <w:lang w:val="en-GB"/>
        </w:rPr>
        <w:t xml:space="preserve">in </w:t>
      </w:r>
      <w:r w:rsidRPr="00C955BA">
        <w:rPr>
          <w:u w:val="single"/>
          <w:lang w:val="en-GB"/>
        </w:rPr>
        <w:t>decoding order</w:t>
      </w:r>
      <w:r>
        <w:rPr>
          <w:lang w:val="en-GB"/>
        </w:rPr>
        <w:t xml:space="preserve"> </w:t>
      </w:r>
      <w:r w:rsidRPr="00FA2063">
        <w:rPr>
          <w:lang w:val="en-GB"/>
        </w:rPr>
        <w:t>for a track</w:t>
      </w:r>
      <w:r>
        <w:rPr>
          <w:lang w:val="en-GB"/>
        </w:rPr>
        <w:t xml:space="preserve">. However, the actual storage of samples in mdat within the track run may be interleaved according to an optional index </w:t>
      </w:r>
      <w:r w:rsidRPr="00C955BA">
        <w:rPr>
          <w:rFonts w:ascii="Courier" w:hAnsi="Courier"/>
          <w:noProof/>
          <w:lang w:val="en-GB"/>
        </w:rPr>
        <w:t>sample_interleave_index</w:t>
      </w:r>
      <w:r w:rsidRPr="007D53AB">
        <w:t>”</w:t>
      </w:r>
    </w:p>
    <w:p w14:paraId="19A20CD0" w14:textId="77777777" w:rsidR="008B6198" w:rsidRPr="000237A2" w:rsidRDefault="008B6198" w:rsidP="000237A2">
      <w:pPr>
        <w:pStyle w:val="Heading3"/>
      </w:pPr>
      <w:r w:rsidRPr="000237A2">
        <w:t>Sample count in Compact Trun</w:t>
      </w:r>
    </w:p>
    <w:p w14:paraId="336694DC" w14:textId="77777777" w:rsidR="008B6198" w:rsidRDefault="008B6198" w:rsidP="008B6198">
      <w:r>
        <w:t>We note that sample_count is hardcoded to 16 bits in ctrn, but it is quite common for fragments to have less than 256 samples. Was this made on purpose?</w:t>
      </w:r>
    </w:p>
    <w:p w14:paraId="01699192" w14:textId="77777777" w:rsidR="008B6198" w:rsidRDefault="008B6198" w:rsidP="008B6198">
      <w:r>
        <w:t>We suggest using one remaining flag in ctrn to signal the size of the sample_count field (see m</w:t>
      </w:r>
      <w:r w:rsidRPr="006458AD">
        <w:t>50571</w:t>
      </w:r>
      <w:r>
        <w:t xml:space="preserve"> on ctrn tests results), as follows:</w:t>
      </w:r>
    </w:p>
    <w:p w14:paraId="5161F01A" w14:textId="77777777" w:rsidR="008B6198" w:rsidRDefault="008B6198" w:rsidP="008B6198">
      <w:r>
        <w:t>In Section 8.8.8.2.2 of AMD4, add the following:</w:t>
      </w:r>
    </w:p>
    <w:p w14:paraId="35450085" w14:textId="77777777" w:rsidR="008B6198" w:rsidRDefault="008B6198" w:rsidP="008B6198">
      <w:r w:rsidRPr="00FD5E4F">
        <w:rPr>
          <w:highlight w:val="yellow"/>
        </w:rPr>
        <w:t>0xTO_BE_DEFINED</w:t>
      </w:r>
      <w:r>
        <w:t xml:space="preserve"> </w:t>
      </w:r>
      <w:r w:rsidRPr="00B130D6">
        <w:rPr>
          <w:rFonts w:ascii="Courier" w:hAnsi="Courier"/>
        </w:rPr>
        <w:t>sample_count16bits</w:t>
      </w:r>
      <w:r>
        <w:rPr>
          <w:rFonts w:ascii="Courier" w:hAnsi="Courier"/>
        </w:rPr>
        <w:t xml:space="preserve"> that when set indicates that sample_count is coded on 16 bits. When not set, sample_count is coded on 8 bits.</w:t>
      </w:r>
    </w:p>
    <w:p w14:paraId="1557750C" w14:textId="77777777" w:rsidR="008B6198" w:rsidRDefault="008B6198" w:rsidP="008B6198">
      <w:r>
        <w:t>and in Section 8.8.8.2.2 of AMD4, replace in the syntax for CompactTrackRunBox:</w:t>
      </w:r>
    </w:p>
    <w:p w14:paraId="63EB800B" w14:textId="77777777" w:rsidR="008B6198" w:rsidRDefault="008B6198" w:rsidP="000237A2">
      <w:pPr>
        <w:pStyle w:val="code"/>
      </w:pPr>
      <w:r w:rsidRPr="00B130D6">
        <w:tab/>
        <w:t>unsigned int(16)</w:t>
      </w:r>
      <w:r w:rsidRPr="00B130D6">
        <w:tab/>
        <w:t>sample_count;</w:t>
      </w:r>
    </w:p>
    <w:p w14:paraId="3403872A" w14:textId="48C5B632" w:rsidR="008B6198" w:rsidRDefault="008B6198" w:rsidP="008B6198">
      <w:r>
        <w:t>with</w:t>
      </w:r>
    </w:p>
    <w:p w14:paraId="4404B1B5" w14:textId="09128F66" w:rsidR="008B6198" w:rsidRDefault="008B6198" w:rsidP="000237A2">
      <w:pPr>
        <w:pStyle w:val="code"/>
      </w:pPr>
      <w:r w:rsidRPr="00B130D6">
        <w:tab/>
        <w:t>if (tr_flags &amp; sample_count16bits)</w:t>
      </w:r>
      <w:r w:rsidRPr="00B130D6">
        <w:br/>
      </w:r>
      <w:r w:rsidRPr="00B130D6">
        <w:tab/>
      </w:r>
      <w:r w:rsidRPr="00B130D6">
        <w:tab/>
        <w:t>unsigned int(16)</w:t>
      </w:r>
      <w:r w:rsidRPr="00B130D6">
        <w:tab/>
        <w:t>sample_count;</w:t>
      </w:r>
      <w:r w:rsidRPr="00B130D6">
        <w:br/>
      </w:r>
      <w:r w:rsidRPr="00B130D6">
        <w:tab/>
        <w:t>else</w:t>
      </w:r>
      <w:r>
        <w:br/>
      </w:r>
      <w:r w:rsidRPr="00B130D6">
        <w:tab/>
      </w:r>
      <w:r w:rsidRPr="00B130D6">
        <w:tab/>
      </w:r>
      <w:r w:rsidRPr="00C44283">
        <w:t>unsigned int(8)</w:t>
      </w:r>
      <w:r w:rsidRPr="00C44283">
        <w:tab/>
        <w:t>sample_count;</w:t>
      </w:r>
      <w:r w:rsidRPr="00C44283">
        <w:br/>
      </w:r>
    </w:p>
    <w:p w14:paraId="563CF868" w14:textId="77777777" w:rsidR="008B6198" w:rsidRPr="000237A2" w:rsidRDefault="008B6198" w:rsidP="000237A2">
      <w:pPr>
        <w:pStyle w:val="Heading2"/>
      </w:pPr>
      <w:r w:rsidRPr="000237A2">
        <w:lastRenderedPageBreak/>
        <w:t>Conclusion</w:t>
      </w:r>
    </w:p>
    <w:p w14:paraId="6DAA8A47" w14:textId="395E320B" w:rsidR="008B6198" w:rsidRDefault="008B6198" w:rsidP="008B6198">
      <w:r w:rsidRPr="009C77EB">
        <w:t>We recommend experts to include these improvements to track run description into the on-going AMD4 on Part-12.</w:t>
      </w:r>
    </w:p>
    <w:p w14:paraId="77DA230D" w14:textId="77777777" w:rsidR="000A28E0" w:rsidRDefault="000A28E0" w:rsidP="0061510D">
      <w:pPr>
        <w:pStyle w:val="Heading1"/>
        <w:rPr>
          <w:lang w:val="de-AT"/>
        </w:rPr>
      </w:pPr>
      <w:bookmarkStart w:id="682" w:name="_Toc38982547"/>
      <w:r>
        <w:rPr>
          <w:lang w:val="de-AT"/>
        </w:rPr>
        <w:t>Extending Segment Index</w:t>
      </w:r>
      <w:bookmarkEnd w:id="682"/>
    </w:p>
    <w:p w14:paraId="067FAE6D" w14:textId="77777777" w:rsidR="000A28E0" w:rsidRPr="0061510D" w:rsidRDefault="000A28E0" w:rsidP="0061510D">
      <w:pPr>
        <w:pStyle w:val="Heading2"/>
      </w:pPr>
      <w:r w:rsidRPr="0061510D">
        <w:t>Introduction</w:t>
      </w:r>
    </w:p>
    <w:p w14:paraId="6B533315" w14:textId="77777777" w:rsidR="000A28E0" w:rsidRPr="00342CDD" w:rsidRDefault="000A28E0" w:rsidP="000A28E0">
      <w:pPr>
        <w:rPr>
          <w:lang w:val="de-AT"/>
        </w:rPr>
      </w:pPr>
      <w:r>
        <w:rPr>
          <w:lang w:val="de-AT"/>
        </w:rPr>
        <w:t>Following discussions on ‚ssix‘, this proposal suggests extending the ‚sidx‘ to carry additional information. It basically proposes to add the sap size to the sidx, to enable efficient download of SAP when using MPEG DASH.</w:t>
      </w:r>
    </w:p>
    <w:p w14:paraId="11ECEB70" w14:textId="77777777" w:rsidR="000A28E0" w:rsidRPr="0061510D" w:rsidRDefault="000A28E0" w:rsidP="0061510D">
      <w:pPr>
        <w:pStyle w:val="Heading2"/>
      </w:pPr>
      <w:r w:rsidRPr="0061510D">
        <w:t>Motivation</w:t>
      </w:r>
    </w:p>
    <w:p w14:paraId="4910EE58" w14:textId="77777777" w:rsidR="000A28E0" w:rsidRDefault="000A28E0" w:rsidP="000A28E0">
      <w:pPr>
        <w:rPr>
          <w:lang w:val="de-AT"/>
        </w:rPr>
      </w:pPr>
      <w:r>
        <w:rPr>
          <w:lang w:val="de-AT"/>
        </w:rPr>
        <w:t>There are various ways to provide fast forward and fast rewind (a.k.a. trick modes, video scrubbing…) using http streaming. Some approaches may use a dedicated I-frame/low frame rate stream, while some other may use jumps between keyframes in a regular stream.</w:t>
      </w:r>
    </w:p>
    <w:p w14:paraId="429E86DC" w14:textId="77777777" w:rsidR="000A28E0" w:rsidRDefault="000A28E0" w:rsidP="000A28E0">
      <w:pPr>
        <w:rPr>
          <w:lang w:val="de-AT"/>
        </w:rPr>
      </w:pPr>
      <w:r>
        <w:rPr>
          <w:lang w:val="de-AT"/>
        </w:rPr>
        <w:t>Using a dedicated stream increases the complexity of content generation and delivery, and it may be beneficial to provide trick modes based on „regular“ streams.</w:t>
      </w:r>
    </w:p>
    <w:p w14:paraId="1A5C8074" w14:textId="77777777" w:rsidR="000A28E0" w:rsidRDefault="000A28E0" w:rsidP="000A28E0">
      <w:pPr>
        <w:rPr>
          <w:lang w:val="de-AT"/>
        </w:rPr>
      </w:pPr>
      <w:r>
        <w:rPr>
          <w:lang w:val="de-AT"/>
        </w:rPr>
        <w:t>Assuming each segment begins by an I-frame, some implementations use „download and cancel“ approach: The download of the segment is started, then cancelled once the I-frame has been successfully downloaded and displayed. In this case, the ‚sidx‘ may be sufficient. However, using http 1.1, it requires closing the http session after each I-frame, which is not efficient.</w:t>
      </w:r>
    </w:p>
    <w:p w14:paraId="6A1CB6E3" w14:textId="77777777" w:rsidR="000A28E0" w:rsidRDefault="000A28E0" w:rsidP="000A28E0">
      <w:pPr>
        <w:rPr>
          <w:lang w:val="de-AT"/>
        </w:rPr>
      </w:pPr>
      <w:r>
        <w:rPr>
          <w:lang w:val="de-AT"/>
        </w:rPr>
        <w:t>‚ssix‘ may provide more precise indexing information (byte-ranges to portions of sub-segments) so that only the required amount of data is downloaded. It can be done by describing stream access points (sap) or temporal levels associated to stream samples, using sample groups. This avoids closing the http session, as precise byte-ranges are provided.</w:t>
      </w:r>
    </w:p>
    <w:p w14:paraId="3F0FD615" w14:textId="77777777" w:rsidR="000A28E0" w:rsidRDefault="000A28E0" w:rsidP="000A28E0">
      <w:pPr>
        <w:rPr>
          <w:lang w:val="de-AT"/>
        </w:rPr>
      </w:pPr>
      <w:r>
        <w:rPr>
          <w:lang w:val="de-AT"/>
        </w:rPr>
        <w:t>However, it comes with a significant increase in complexity, regarding content generation and player processing, because ‚ssix‘ requires many additional boxes to be present:</w:t>
      </w:r>
    </w:p>
    <w:p w14:paraId="5D94C1E3" w14:textId="77777777" w:rsidR="000A28E0" w:rsidRDefault="000A28E0" w:rsidP="000A28E0">
      <w:pPr>
        <w:widowControl/>
        <w:numPr>
          <w:ilvl w:val="0"/>
          <w:numId w:val="42"/>
        </w:numPr>
        <w:spacing w:after="0" w:line="240" w:lineRule="auto"/>
        <w:rPr>
          <w:lang w:val="de-AT"/>
        </w:rPr>
      </w:pPr>
      <w:r>
        <w:rPr>
          <w:lang w:val="de-AT"/>
        </w:rPr>
        <w:t>‚ssix‘, providing a mapping between levels and byte-ranges for a list of sub-segments</w:t>
      </w:r>
    </w:p>
    <w:p w14:paraId="2EDF0EA3" w14:textId="77777777" w:rsidR="000A28E0" w:rsidRDefault="000A28E0" w:rsidP="000A28E0">
      <w:pPr>
        <w:widowControl/>
        <w:numPr>
          <w:ilvl w:val="0"/>
          <w:numId w:val="42"/>
        </w:numPr>
        <w:spacing w:after="0" w:line="240" w:lineRule="auto"/>
        <w:rPr>
          <w:lang w:val="de-AT"/>
        </w:rPr>
      </w:pPr>
      <w:r>
        <w:rPr>
          <w:lang w:val="de-AT"/>
        </w:rPr>
        <w:t>‚leva‘, providing a mapping between levels and the associated meaning. In our example, this meaning would typically be provided by a sample group, providing the sap type or the temporal level for each sample</w:t>
      </w:r>
    </w:p>
    <w:p w14:paraId="3E414FA4" w14:textId="77777777" w:rsidR="000A28E0" w:rsidRPr="00B978C9" w:rsidRDefault="000A28E0" w:rsidP="000A28E0">
      <w:pPr>
        <w:widowControl/>
        <w:numPr>
          <w:ilvl w:val="0"/>
          <w:numId w:val="42"/>
        </w:numPr>
        <w:spacing w:after="0" w:line="240" w:lineRule="auto"/>
        <w:rPr>
          <w:lang w:val="de-AT"/>
        </w:rPr>
      </w:pPr>
      <w:r>
        <w:rPr>
          <w:lang w:val="de-AT"/>
        </w:rPr>
        <w:t>sample group description ‚sgpd‘ and sample to group box ‚sbgp‘ describing the criterion used for sample grouping and the group that each sample belongs to.</w:t>
      </w:r>
    </w:p>
    <w:p w14:paraId="6A992AE8" w14:textId="77777777" w:rsidR="000A28E0" w:rsidRDefault="000A28E0" w:rsidP="000A28E0">
      <w:pPr>
        <w:rPr>
          <w:lang w:val="de-AT"/>
        </w:rPr>
      </w:pPr>
      <w:r>
        <w:rPr>
          <w:lang w:val="de-AT"/>
        </w:rPr>
        <w:t>Further, when using MPEG DASH, the sample group information may be missing once the segment index has been downloaded, as it is partially or totally contained in the movie fragment header. This could thus require an additional download per subsegment to fill the missing information.</w:t>
      </w:r>
    </w:p>
    <w:p w14:paraId="2A54E894" w14:textId="77777777" w:rsidR="000A28E0" w:rsidRPr="0061510D" w:rsidRDefault="000A28E0" w:rsidP="0061510D">
      <w:pPr>
        <w:pStyle w:val="Heading2"/>
      </w:pPr>
      <w:r w:rsidRPr="0061510D">
        <w:t>Proposal</w:t>
      </w:r>
    </w:p>
    <w:p w14:paraId="166B5215" w14:textId="77777777" w:rsidR="000A28E0" w:rsidRPr="004771BD" w:rsidRDefault="000A28E0" w:rsidP="000A28E0">
      <w:pPr>
        <w:rPr>
          <w:lang w:val="de-AT"/>
        </w:rPr>
      </w:pPr>
      <w:r>
        <w:rPr>
          <w:lang w:val="de-AT"/>
        </w:rPr>
        <w:t>We would like a simple way to get the size of the SAP starting each subsegment.</w:t>
      </w:r>
    </w:p>
    <w:p w14:paraId="2E389AB7" w14:textId="77777777" w:rsidR="000A28E0" w:rsidRDefault="000A28E0" w:rsidP="000A28E0">
      <w:pPr>
        <w:rPr>
          <w:lang w:val="de-AT"/>
        </w:rPr>
      </w:pPr>
      <w:r>
        <w:rPr>
          <w:lang w:val="de-AT"/>
        </w:rPr>
        <w:t>We propose to extend the segment index information, to provide a range of bytes sufficient to download the SAP. This would allow downloading just the right amount of bytes to get the entire SAP, while keeping the http session open, and would enable simple seek/trick modes support.</w:t>
      </w:r>
    </w:p>
    <w:p w14:paraId="1BD3D496" w14:textId="64667AE3" w:rsidR="000A28E0" w:rsidRDefault="000A28E0" w:rsidP="000A28E0">
      <w:pPr>
        <w:pStyle w:val="code"/>
      </w:pPr>
      <w:r>
        <w:lastRenderedPageBreak/>
        <w:t xml:space="preserve">aligned(8) class SegmentIndexBox extends FullBox('sidx', </w:t>
      </w:r>
      <w:r w:rsidRPr="00342CDD">
        <w:t>version</w:t>
      </w:r>
      <w:r>
        <w:t>, 0) {</w:t>
      </w:r>
      <w:r>
        <w:br/>
      </w:r>
      <w:r>
        <w:tab/>
        <w:t>unsigned int(32) reference_ID;</w:t>
      </w:r>
      <w:r>
        <w:br/>
      </w:r>
      <w:r>
        <w:tab/>
        <w:t>unsigned int(32) timescale;</w:t>
      </w:r>
      <w:r>
        <w:br/>
      </w:r>
      <w:r>
        <w:tab/>
        <w:t>if (version==0) {</w:t>
      </w:r>
      <w:r>
        <w:br/>
      </w:r>
      <w:r>
        <w:tab/>
      </w:r>
      <w:r>
        <w:tab/>
      </w:r>
      <w:r>
        <w:tab/>
        <w:t>unsigned int(32) earliest_presentation_time;</w:t>
      </w:r>
      <w:r>
        <w:br/>
      </w:r>
      <w:r>
        <w:tab/>
      </w:r>
      <w:r>
        <w:tab/>
      </w:r>
      <w:r>
        <w:tab/>
        <w:t>unsigned int(32) first_offset;</w:t>
      </w:r>
      <w:r>
        <w:br/>
      </w:r>
      <w:r>
        <w:tab/>
      </w:r>
      <w:r>
        <w:tab/>
        <w:t>}</w:t>
      </w:r>
      <w:r>
        <w:br/>
      </w:r>
      <w:r>
        <w:tab/>
      </w:r>
      <w:r>
        <w:tab/>
        <w:t>else {</w:t>
      </w:r>
      <w:r>
        <w:br/>
      </w:r>
      <w:r>
        <w:tab/>
      </w:r>
      <w:r>
        <w:tab/>
      </w:r>
      <w:r>
        <w:tab/>
        <w:t>unsigned int(64) earliest_presentation_time;</w:t>
      </w:r>
      <w:r>
        <w:br/>
      </w:r>
      <w:r>
        <w:tab/>
      </w:r>
      <w:r>
        <w:tab/>
      </w:r>
      <w:r>
        <w:tab/>
        <w:t>unsigned int(64) first_offset;</w:t>
      </w:r>
      <w:r>
        <w:br/>
      </w:r>
      <w:r>
        <w:tab/>
      </w:r>
      <w:r>
        <w:tab/>
        <w:t>}</w:t>
      </w:r>
      <w:r>
        <w:br/>
      </w:r>
      <w:r>
        <w:tab/>
        <w:t>unsigned int(16) reserved = 0;</w:t>
      </w:r>
      <w:r>
        <w:br/>
      </w:r>
      <w:r>
        <w:tab/>
        <w:t>unsigned int(16) reference_count;</w:t>
      </w:r>
      <w:r>
        <w:br/>
      </w:r>
      <w:r>
        <w:tab/>
        <w:t>for(i=1; i &lt;= reference_count; i++)</w:t>
      </w:r>
      <w:r>
        <w:br/>
      </w:r>
      <w:r>
        <w:tab/>
        <w:t>{</w:t>
      </w:r>
      <w:r>
        <w:br/>
      </w:r>
      <w:r>
        <w:tab/>
      </w:r>
      <w:r>
        <w:tab/>
        <w:t>bit (1)</w:t>
      </w:r>
      <w:r>
        <w:tab/>
      </w:r>
      <w:r>
        <w:tab/>
      </w:r>
      <w:r>
        <w:tab/>
      </w:r>
      <w:r>
        <w:tab/>
        <w:t>reference_type;</w:t>
      </w:r>
      <w:r>
        <w:br/>
      </w:r>
      <w:r>
        <w:tab/>
      </w:r>
      <w:r>
        <w:tab/>
        <w:t>unsigned int(31)</w:t>
      </w:r>
      <w:r>
        <w:tab/>
        <w:t>referenced_size;</w:t>
      </w:r>
      <w:r>
        <w:br/>
      </w:r>
      <w:r>
        <w:tab/>
      </w:r>
      <w:r>
        <w:tab/>
        <w:t>unsigned int(32)</w:t>
      </w:r>
      <w:r>
        <w:tab/>
        <w:t>subsegment_duration;</w:t>
      </w:r>
      <w:r>
        <w:br/>
      </w:r>
      <w:r>
        <w:tab/>
      </w:r>
      <w:r>
        <w:tab/>
        <w:t>bit(1)</w:t>
      </w:r>
      <w:r>
        <w:tab/>
      </w:r>
      <w:r>
        <w:tab/>
      </w:r>
      <w:r>
        <w:tab/>
      </w:r>
      <w:r>
        <w:tab/>
        <w:t>starts_with_SAP;</w:t>
      </w:r>
      <w:r>
        <w:br/>
      </w:r>
      <w:r>
        <w:tab/>
      </w:r>
      <w:r>
        <w:tab/>
        <w:t>unsigned int(3)</w:t>
      </w:r>
      <w:r>
        <w:tab/>
        <w:t>SAP_type;</w:t>
      </w:r>
      <w:r>
        <w:br/>
      </w:r>
      <w:r>
        <w:tab/>
      </w:r>
      <w:r>
        <w:tab/>
        <w:t>unsigned int(28)</w:t>
      </w:r>
      <w:r>
        <w:tab/>
        <w:t>SAP_delta_time;</w:t>
      </w:r>
      <w:r>
        <w:br/>
      </w:r>
      <w:r>
        <w:tab/>
      </w:r>
      <w:r>
        <w:tab/>
      </w:r>
      <w:r w:rsidRPr="00075EF9">
        <w:rPr>
          <w:highlight w:val="yellow"/>
        </w:rPr>
        <w:t xml:space="preserve">if (version&gt;=2) { </w:t>
      </w:r>
      <w:r>
        <w:rPr>
          <w:highlight w:val="yellow"/>
        </w:rPr>
        <w:br/>
      </w:r>
      <w:r>
        <w:rPr>
          <w:highlight w:val="yellow"/>
        </w:rPr>
        <w:tab/>
      </w:r>
      <w:r>
        <w:rPr>
          <w:highlight w:val="yellow"/>
        </w:rPr>
        <w:tab/>
      </w:r>
      <w:r>
        <w:rPr>
          <w:highlight w:val="yellow"/>
        </w:rPr>
        <w:tab/>
      </w:r>
      <w:r w:rsidRPr="00075EF9">
        <w:rPr>
          <w:highlight w:val="yellow"/>
        </w:rPr>
        <w:t>if (starts_with_SAP) {</w:t>
      </w:r>
      <w:r>
        <w:rPr>
          <w:highlight w:val="yellow"/>
        </w:rPr>
        <w:br/>
      </w:r>
      <w:r>
        <w:rPr>
          <w:highlight w:val="yellow"/>
        </w:rPr>
        <w:tab/>
      </w:r>
      <w:r>
        <w:rPr>
          <w:highlight w:val="yellow"/>
        </w:rPr>
        <w:tab/>
      </w:r>
      <w:r>
        <w:rPr>
          <w:highlight w:val="yellow"/>
        </w:rPr>
        <w:tab/>
      </w:r>
      <w:r>
        <w:rPr>
          <w:highlight w:val="yellow"/>
        </w:rPr>
        <w:tab/>
      </w:r>
      <w:r w:rsidRPr="00075EF9">
        <w:rPr>
          <w:highlight w:val="yellow"/>
        </w:rPr>
        <w:t>unsigned int(32)</w:t>
      </w:r>
      <w:r w:rsidRPr="00075EF9">
        <w:rPr>
          <w:highlight w:val="yellow"/>
        </w:rPr>
        <w:tab/>
        <w:t>SAP_</w:t>
      </w:r>
      <w:r>
        <w:rPr>
          <w:highlight w:val="yellow"/>
        </w:rPr>
        <w:t>range</w:t>
      </w:r>
      <w:r w:rsidRPr="00075EF9">
        <w:rPr>
          <w:highlight w:val="yellow"/>
        </w:rPr>
        <w:t>;</w:t>
      </w:r>
      <w:r>
        <w:rPr>
          <w:highlight w:val="yellow"/>
        </w:rPr>
        <w:br/>
      </w:r>
      <w:r>
        <w:rPr>
          <w:highlight w:val="yellow"/>
        </w:rPr>
        <w:tab/>
      </w:r>
      <w:r>
        <w:rPr>
          <w:highlight w:val="yellow"/>
        </w:rPr>
        <w:tab/>
      </w:r>
      <w:r>
        <w:rPr>
          <w:highlight w:val="yellow"/>
        </w:rPr>
        <w:tab/>
      </w:r>
      <w:r w:rsidRPr="00075EF9">
        <w:rPr>
          <w:highlight w:val="yellow"/>
        </w:rPr>
        <w:t>}</w:t>
      </w:r>
      <w:r>
        <w:rPr>
          <w:highlight w:val="yellow"/>
        </w:rPr>
        <w:br/>
      </w:r>
      <w:r>
        <w:rPr>
          <w:highlight w:val="yellow"/>
        </w:rPr>
        <w:tab/>
      </w:r>
      <w:r>
        <w:rPr>
          <w:highlight w:val="yellow"/>
        </w:rPr>
        <w:tab/>
      </w:r>
      <w:r w:rsidRPr="00075EF9">
        <w:rPr>
          <w:highlight w:val="yellow"/>
        </w:rPr>
        <w:t>}</w:t>
      </w:r>
      <w:r>
        <w:br/>
      </w:r>
      <w:r>
        <w:tab/>
        <w:t>}</w:t>
      </w:r>
      <w:r>
        <w:br/>
        <w:t>}</w:t>
      </w:r>
    </w:p>
    <w:p w14:paraId="288F3C3C" w14:textId="77777777" w:rsidR="000A28E0" w:rsidRDefault="000A28E0" w:rsidP="000A28E0">
      <w:r>
        <w:rPr>
          <w:rFonts w:ascii="Courier" w:hAnsi="Courier"/>
        </w:rPr>
        <w:t>SAP_range</w:t>
      </w:r>
      <w:r>
        <w:t xml:space="preserve"> provides a range of bytes, starting from the beginning of the subsegment sufficient to download the SAP (if any) associated to this subsegment.</w:t>
      </w:r>
    </w:p>
    <w:p w14:paraId="4E4B90E2" w14:textId="14767367" w:rsidR="000A28E0" w:rsidRPr="0061510D" w:rsidRDefault="000A28E0" w:rsidP="000A28E0">
      <w:pPr>
        <w:rPr>
          <w:i/>
        </w:rPr>
      </w:pPr>
      <w:r w:rsidRPr="004A0F77">
        <w:rPr>
          <w:i/>
        </w:rPr>
        <w:t>Note</w:t>
      </w:r>
      <w:r>
        <w:rPr>
          <w:i/>
        </w:rPr>
        <w:t>: could be made more constrained/explicit using SAP_size instead of SAP_range</w:t>
      </w:r>
    </w:p>
    <w:p w14:paraId="1341E13A" w14:textId="77777777" w:rsidR="000A28E0" w:rsidRPr="0061510D" w:rsidRDefault="000A28E0" w:rsidP="0061510D">
      <w:pPr>
        <w:pStyle w:val="Heading2"/>
      </w:pPr>
      <w:r w:rsidRPr="0061510D">
        <w:t>Conclusion</w:t>
      </w:r>
    </w:p>
    <w:p w14:paraId="616A23B8" w14:textId="77777777" w:rsidR="000A28E0" w:rsidRDefault="000A28E0" w:rsidP="000A28E0">
      <w:pPr>
        <w:rPr>
          <w:lang w:val="de-AT"/>
        </w:rPr>
      </w:pPr>
      <w:r>
        <w:rPr>
          <w:lang w:val="de-AT"/>
        </w:rPr>
        <w:t>We propose to consider the modification of the ‚sidx‘ syntax, to carry additional useful information, which may go beyond the modification proposed here.</w:t>
      </w:r>
    </w:p>
    <w:p w14:paraId="3FE925C8" w14:textId="1F35E9D2" w:rsidR="000A28E0" w:rsidRDefault="000A28E0" w:rsidP="000A28E0">
      <w:pPr>
        <w:rPr>
          <w:lang w:val="de-AT"/>
        </w:rPr>
      </w:pPr>
      <w:r>
        <w:rPr>
          <w:lang w:val="de-AT"/>
        </w:rPr>
        <w:t>While being flexible, the ‚ssix‘ design comes with a significant added complexty and is quite confusing. We believe the ‚sidx‘ could and should be sufficient to accomodate simple use cases.</w:t>
      </w:r>
    </w:p>
    <w:p w14:paraId="7257E7FD" w14:textId="27432F04" w:rsidR="000A28E0" w:rsidRDefault="000A28E0" w:rsidP="0061510D">
      <w:pPr>
        <w:pStyle w:val="Heading2"/>
      </w:pPr>
      <w:r>
        <w:t>Notes from the minutes (Brussels)</w:t>
      </w:r>
    </w:p>
    <w:p w14:paraId="6A189897" w14:textId="77777777" w:rsidR="000A28E0" w:rsidRDefault="000A28E0" w:rsidP="000A28E0">
      <w:pPr>
        <w:rPr>
          <w:sz w:val="20"/>
          <w:szCs w:val="20"/>
        </w:rPr>
      </w:pPr>
      <w:r w:rsidRPr="00B958CB">
        <w:rPr>
          <w:sz w:val="20"/>
          <w:szCs w:val="20"/>
        </w:rPr>
        <w:t>Putting this inside the loop breaks backward compatibility; perhaps it would be safer in a separate loop? Would a flag be better than a version (unclear)? And should</w:t>
      </w:r>
      <w:r>
        <w:rPr>
          <w:sz w:val="20"/>
          <w:szCs w:val="20"/>
        </w:rPr>
        <w:t xml:space="preserve"> it</w:t>
      </w:r>
      <w:r w:rsidRPr="00B958CB">
        <w:rPr>
          <w:sz w:val="20"/>
          <w:szCs w:val="20"/>
        </w:rPr>
        <w:t xml:space="preserve"> be conditional on the reference_type as well as starts_with_SAP and the feature b</w:t>
      </w:r>
      <w:r>
        <w:rPr>
          <w:sz w:val="20"/>
          <w:szCs w:val="20"/>
        </w:rPr>
        <w:t>eing present?</w:t>
      </w:r>
      <w:r w:rsidRPr="00B958CB">
        <w:rPr>
          <w:sz w:val="20"/>
          <w:szCs w:val="20"/>
        </w:rPr>
        <w:t xml:space="preserve"> Do we need specific provision for "I don't know" (0?)?</w:t>
      </w:r>
    </w:p>
    <w:p w14:paraId="4CA2D828" w14:textId="77777777" w:rsidR="000A28E0" w:rsidRDefault="000A28E0" w:rsidP="000A28E0">
      <w:pPr>
        <w:rPr>
          <w:sz w:val="20"/>
          <w:szCs w:val="20"/>
        </w:rPr>
      </w:pPr>
      <w:r>
        <w:rPr>
          <w:sz w:val="20"/>
          <w:szCs w:val="20"/>
        </w:rPr>
        <w:t>Putting it all together, something like this</w:t>
      </w:r>
    </w:p>
    <w:p w14:paraId="1E4B67AD" w14:textId="77777777" w:rsidR="000A28E0" w:rsidRPr="00B26092" w:rsidRDefault="000A28E0" w:rsidP="000A28E0">
      <w:pPr>
        <w:pStyle w:val="code"/>
      </w:pPr>
      <w:r w:rsidRPr="00B26092">
        <w:tab/>
        <w:t>if (flags &amp; mask) {</w:t>
      </w:r>
      <w:r w:rsidRPr="00B26092">
        <w:br/>
      </w:r>
      <w:r w:rsidRPr="00B26092">
        <w:tab/>
      </w:r>
      <w:r w:rsidRPr="00B26092">
        <w:tab/>
        <w:t>for(i=1; i &lt;= reference_count; i++)</w:t>
      </w:r>
      <w:r w:rsidRPr="00B26092">
        <w:br/>
      </w:r>
      <w:r w:rsidRPr="00B26092">
        <w:tab/>
      </w:r>
      <w:r w:rsidRPr="00B26092">
        <w:tab/>
        <w:t>{</w:t>
      </w:r>
      <w:r w:rsidRPr="00B26092">
        <w:br/>
      </w:r>
      <w:r w:rsidRPr="00B26092">
        <w:tab/>
      </w:r>
      <w:r w:rsidRPr="00B26092">
        <w:tab/>
      </w:r>
      <w:r w:rsidRPr="00B26092">
        <w:tab/>
        <w:t xml:space="preserve">if ((reference_type[i] == 0) &amp;&amp; (starts_with_SAP[i] == 1)) </w:t>
      </w:r>
      <w:r w:rsidRPr="00B26092">
        <w:br/>
      </w:r>
      <w:r w:rsidRPr="00B26092">
        <w:tab/>
      </w:r>
      <w:r w:rsidRPr="00B26092">
        <w:tab/>
      </w:r>
      <w:r w:rsidRPr="00B26092">
        <w:tab/>
        <w:t xml:space="preserve">{ </w:t>
      </w:r>
      <w:r w:rsidRPr="00B26092">
        <w:br/>
      </w:r>
      <w:r w:rsidRPr="00B26092">
        <w:tab/>
      </w:r>
      <w:r w:rsidRPr="00B26092">
        <w:tab/>
      </w:r>
      <w:r w:rsidRPr="00B26092">
        <w:tab/>
      </w:r>
      <w:r w:rsidRPr="00B26092">
        <w:tab/>
        <w:t>unsigned int(32)</w:t>
      </w:r>
      <w:r w:rsidRPr="00B26092">
        <w:tab/>
        <w:t>SAP_end_offset;</w:t>
      </w:r>
      <w:r w:rsidRPr="00B26092">
        <w:br/>
      </w:r>
      <w:r w:rsidRPr="00B26092">
        <w:tab/>
      </w:r>
      <w:r w:rsidRPr="00B26092">
        <w:tab/>
      </w:r>
      <w:r w:rsidRPr="00B26092">
        <w:tab/>
        <w:t>}</w:t>
      </w:r>
      <w:r w:rsidRPr="00B26092">
        <w:br/>
      </w:r>
      <w:r w:rsidRPr="00B26092">
        <w:tab/>
      </w:r>
      <w:r w:rsidRPr="00B26092">
        <w:tab/>
        <w:t>}</w:t>
      </w:r>
      <w:r w:rsidRPr="00B26092">
        <w:br/>
      </w:r>
      <w:r w:rsidRPr="00B26092">
        <w:tab/>
        <w:t>}</w:t>
      </w:r>
    </w:p>
    <w:p w14:paraId="4DD515F6" w14:textId="77777777" w:rsidR="000A28E0" w:rsidRDefault="000A28E0" w:rsidP="000A28E0">
      <w:pPr>
        <w:rPr>
          <w:sz w:val="20"/>
          <w:szCs w:val="20"/>
          <w:lang w:val="en-GB"/>
        </w:rPr>
      </w:pPr>
      <w:r>
        <w:rPr>
          <w:sz w:val="20"/>
          <w:szCs w:val="20"/>
          <w:lang w:val="en-GB"/>
        </w:rPr>
        <w:lastRenderedPageBreak/>
        <w:t xml:space="preserve">But can we achieve a similar effect by somehow telling the reader that level 0 in the ssix is, in fact, the SAP? Then no reading of the level assignment box, or sample groups, is needed. </w:t>
      </w:r>
      <w:proofErr w:type="gramStart"/>
      <w:r>
        <w:rPr>
          <w:sz w:val="20"/>
          <w:szCs w:val="20"/>
          <w:lang w:val="en-GB"/>
        </w:rPr>
        <w:t>Also</w:t>
      </w:r>
      <w:proofErr w:type="gramEnd"/>
      <w:r>
        <w:rPr>
          <w:sz w:val="20"/>
          <w:szCs w:val="20"/>
          <w:lang w:val="en-GB"/>
        </w:rPr>
        <w:t xml:space="preserve"> one could include two byte ranges for level 0 (the initial SAP, and enough bytes to include the second SAP).</w:t>
      </w:r>
    </w:p>
    <w:p w14:paraId="02B86E77" w14:textId="77777777" w:rsidR="000A28E0" w:rsidRDefault="000A28E0" w:rsidP="000A28E0">
      <w:pPr>
        <w:rPr>
          <w:sz w:val="20"/>
          <w:szCs w:val="20"/>
          <w:lang w:val="en-GB"/>
        </w:rPr>
      </w:pPr>
      <w:r>
        <w:rPr>
          <w:sz w:val="20"/>
          <w:szCs w:val="20"/>
          <w:lang w:val="en-GB"/>
        </w:rPr>
        <w:t>We could do this with a version change to the ssix ("for version 1, the level assignment box is optional, and whether present or not, level 0 means the SAPs").</w:t>
      </w:r>
    </w:p>
    <w:p w14:paraId="33308C8F" w14:textId="7F780ED5" w:rsidR="00677E36" w:rsidRDefault="000A28E0" w:rsidP="0061510D">
      <w:pPr>
        <w:pStyle w:val="Heading1"/>
      </w:pPr>
      <w:bookmarkStart w:id="683" w:name="_Toc31708212"/>
      <w:bookmarkStart w:id="684" w:name="_Toc38982548"/>
      <w:bookmarkEnd w:id="683"/>
      <w:r>
        <w:t>Segment Index and Level Assignment</w:t>
      </w:r>
      <w:bookmarkEnd w:id="684"/>
    </w:p>
    <w:p w14:paraId="688D0A63" w14:textId="77777777" w:rsidR="00677E36" w:rsidRDefault="00677E36" w:rsidP="00677E36">
      <w:pPr>
        <w:rPr>
          <w:ins w:id="685" w:author="David Singer" w:date="2020-04-28T11:40:00Z"/>
        </w:rPr>
      </w:pPr>
      <w:r>
        <w:t>This is a follow-up on m50898 and on the discussions on the reflector regarding leva/ssix interpretation.</w:t>
      </w:r>
    </w:p>
    <w:p w14:paraId="78E6D28C" w14:textId="75AC5F11" w:rsidR="001A6786" w:rsidRPr="001A6786" w:rsidRDefault="001A6786" w:rsidP="001A6786">
      <w:pPr>
        <w:rPr>
          <w:i/>
          <w:iCs/>
          <w:rPrChange w:id="686" w:author="David Singer" w:date="2020-04-28T11:40:00Z">
            <w:rPr/>
          </w:rPrChange>
        </w:rPr>
      </w:pPr>
      <w:ins w:id="687" w:author="David Singer" w:date="2020-04-28T11:40:00Z">
        <w:r>
          <w:t xml:space="preserve">See also the Defect Report and issue </w:t>
        </w:r>
        <w:r w:rsidRPr="00B5637D">
          <w:rPr>
            <w:i/>
            <w:iCs/>
          </w:rPr>
          <w:t>https://github.com/MPEGGroup/FileFormat/issues/12</w:t>
        </w:r>
      </w:ins>
    </w:p>
    <w:p w14:paraId="05D459E6" w14:textId="77777777" w:rsidR="00677E36" w:rsidRPr="0061510D" w:rsidRDefault="00677E36" w:rsidP="0061510D">
      <w:pPr>
        <w:pStyle w:val="Heading2"/>
      </w:pPr>
      <w:r w:rsidRPr="0061510D">
        <w:t>Context</w:t>
      </w:r>
    </w:p>
    <w:p w14:paraId="3E898F8A" w14:textId="2A92A0C6" w:rsidR="00677E36" w:rsidRPr="00A10D50" w:rsidRDefault="00677E36" w:rsidP="00677E36">
      <w:r>
        <w:t xml:space="preserve">As identified in </w:t>
      </w:r>
      <w:hyperlink r:id="rId16" w:history="1">
        <w:r w:rsidRPr="00A10D50">
          <w:rPr>
            <w:rStyle w:val="Hyperlink"/>
          </w:rPr>
          <w:t xml:space="preserve">m50898 </w:t>
        </w:r>
      </w:hyperlink>
      <w:r>
        <w:t>(also attached), section 3, we believe there is currently a contradiction between DASH and ISOBMFF interpretations of ssix and leva boxes.</w:t>
      </w:r>
    </w:p>
    <w:p w14:paraId="3E5489CF" w14:textId="7A0A266F" w:rsidR="00677E36" w:rsidRPr="00A10D50" w:rsidRDefault="00677E36" w:rsidP="0061510D">
      <w:pPr>
        <w:pStyle w:val="ListParagraph"/>
        <w:numPr>
          <w:ilvl w:val="0"/>
          <w:numId w:val="42"/>
        </w:numPr>
        <w:spacing w:before="100" w:beforeAutospacing="1" w:after="100" w:afterAutospacing="1"/>
      </w:pPr>
      <w:r>
        <w:t>ISOBMFF seems to forbid multiple byte ranges in ssix box for a given level, due to constraints on level appearance order in a fraction (see ISOBMFF 8.8.13.1 and 8.16.4.1)</w:t>
      </w:r>
    </w:p>
    <w:p w14:paraId="4C379A86" w14:textId="1B8181E8" w:rsidR="00677E36" w:rsidRPr="00A10D50" w:rsidRDefault="00677E36" w:rsidP="0061510D">
      <w:pPr>
        <w:pStyle w:val="ListParagraph"/>
        <w:numPr>
          <w:ilvl w:val="0"/>
          <w:numId w:val="42"/>
        </w:numPr>
        <w:spacing w:before="100" w:beforeAutospacing="1" w:after="100" w:afterAutospacing="1"/>
      </w:pPr>
      <w:r>
        <w:t>DASH seems to expects/allow multiple byte ranges for a given level, as indicated in DASH 4th edition Figure 6 (section 6.4.6.3)</w:t>
      </w:r>
    </w:p>
    <w:p w14:paraId="2227329D" w14:textId="77777777" w:rsidR="00677E36" w:rsidRDefault="00677E36" w:rsidP="00677E36">
      <w:r>
        <w:t>After digging into the history of leva and ssix, it appears:</w:t>
      </w:r>
    </w:p>
    <w:p w14:paraId="54CD760B" w14:textId="7C669414" w:rsidR="00677E36" w:rsidRDefault="00677E36" w:rsidP="0061510D">
      <w:pPr>
        <w:pStyle w:val="ListParagraph"/>
        <w:numPr>
          <w:ilvl w:val="0"/>
          <w:numId w:val="42"/>
        </w:numPr>
      </w:pPr>
      <w:r>
        <w:t>leva/ssix was proposed in m19471 as a single byte range into ISOBMFF for subsegments, and integrated as WD of AMD in w11726</w:t>
      </w:r>
    </w:p>
    <w:p w14:paraId="693668FF" w14:textId="6F1B9A0A" w:rsidR="00677E36" w:rsidRDefault="00677E36" w:rsidP="0061510D">
      <w:pPr>
        <w:pStyle w:val="ListParagraph"/>
        <w:numPr>
          <w:ilvl w:val="0"/>
          <w:numId w:val="42"/>
        </w:numPr>
      </w:pPr>
      <w:r>
        <w:t>concerns were raised on usage of SSIX in MPEG-2 TS cases, where sample reordering is not possible (see m19975, m20087), and a new design on multiple byte range was added in ssix in m20218. The semantics for leva and ssix with ISOBMFF were not modified by the new design.</w:t>
      </w:r>
    </w:p>
    <w:p w14:paraId="7470D99A" w14:textId="77777777" w:rsidR="00677E36" w:rsidRDefault="00677E36" w:rsidP="00677E36">
      <w:r>
        <w:t>We therefore have two different design for ssix:</w:t>
      </w:r>
    </w:p>
    <w:p w14:paraId="2858EEFE" w14:textId="22A99F3C" w:rsidR="00677E36" w:rsidRDefault="00677E36" w:rsidP="0061510D">
      <w:pPr>
        <w:pStyle w:val="ListParagraph"/>
        <w:numPr>
          <w:ilvl w:val="0"/>
          <w:numId w:val="42"/>
        </w:numPr>
      </w:pPr>
      <w:r>
        <w:t>when used in ISOBMFF, "leva" must be present and all bytes of a given level shall be contiguous</w:t>
      </w:r>
    </w:p>
    <w:p w14:paraId="76D55E76" w14:textId="4C5E5228" w:rsidR="00677E36" w:rsidRDefault="00677E36" w:rsidP="0061510D">
      <w:pPr>
        <w:pStyle w:val="ListParagraph"/>
        <w:numPr>
          <w:ilvl w:val="0"/>
          <w:numId w:val="42"/>
        </w:numPr>
      </w:pPr>
      <w:r>
        <w:t xml:space="preserve">when used outside ISOBMFF, level assignments </w:t>
      </w:r>
      <w:proofErr w:type="gramStart"/>
      <w:r>
        <w:t>is</w:t>
      </w:r>
      <w:proofErr w:type="gramEnd"/>
      <w:r>
        <w:t xml:space="preserve"> not in scope and multiple byte ranges for a given level are possible (depending on the segment format specification).</w:t>
      </w:r>
    </w:p>
    <w:p w14:paraId="26C6DFC8" w14:textId="77777777" w:rsidR="00677E36" w:rsidRDefault="00677E36" w:rsidP="00677E36">
      <w:r>
        <w:t>The constraints on ISOBMFF typically invalidate MPEG-DASH 4th edition Figure 6 (section 6.4.6.3), but only for ISOBMFF segments.</w:t>
      </w:r>
    </w:p>
    <w:p w14:paraId="79B0C5AB" w14:textId="77777777" w:rsidR="00677E36" w:rsidRDefault="00677E36" w:rsidP="00677E36">
      <w:r>
        <w:t>We therefore have two possibilities:</w:t>
      </w:r>
    </w:p>
    <w:p w14:paraId="0D9C31C7" w14:textId="14DB5BF6" w:rsidR="00677E36" w:rsidRDefault="00677E36" w:rsidP="0061510D">
      <w:pPr>
        <w:pStyle w:val="ListParagraph"/>
        <w:numPr>
          <w:ilvl w:val="0"/>
          <w:numId w:val="42"/>
        </w:numPr>
      </w:pPr>
      <w:r>
        <w:t xml:space="preserve">do not change the semantics of leva and clarify ssix </w:t>
      </w:r>
    </w:p>
    <w:p w14:paraId="3C2E4E20" w14:textId="4C2DBE8D" w:rsidR="00677E36" w:rsidRDefault="00677E36" w:rsidP="0061510D">
      <w:pPr>
        <w:pStyle w:val="ListParagraph"/>
        <w:numPr>
          <w:ilvl w:val="0"/>
          <w:numId w:val="42"/>
        </w:numPr>
      </w:pPr>
      <w:r>
        <w:t xml:space="preserve">change semantics of leva and clarify ssix accordingly. </w:t>
      </w:r>
    </w:p>
    <w:p w14:paraId="2E3C5554" w14:textId="77777777" w:rsidR="00677E36" w:rsidRDefault="00677E36" w:rsidP="00677E36">
      <w:r>
        <w:t>We note that the second approach might require some signaling (brand or "leva" version) to indicate that byte range for a fraction are no longer contiguous.</w:t>
      </w:r>
    </w:p>
    <w:p w14:paraId="7D9EFBA6" w14:textId="782ED848" w:rsidR="00677E36" w:rsidRDefault="00677E36" w:rsidP="00677E36">
      <w:r>
        <w:t>We don't have a strong opinion on either approaches and let the group decide which approach should be kept.</w:t>
      </w:r>
    </w:p>
    <w:p w14:paraId="382C2D28" w14:textId="0E25E1F7" w:rsidR="000A28E0" w:rsidRPr="0061510D" w:rsidRDefault="000A28E0" w:rsidP="00677E36">
      <w:pPr>
        <w:rPr>
          <w:i/>
          <w:iCs/>
        </w:rPr>
      </w:pPr>
      <w:r w:rsidRPr="0061510D">
        <w:rPr>
          <w:i/>
          <w:iCs/>
          <w:sz w:val="20"/>
          <w:szCs w:val="20"/>
        </w:rPr>
        <w:lastRenderedPageBreak/>
        <w:t>From the minutes (Brussels): We prefer to change the versions of leva and ssix to relax the constraints.</w:t>
      </w:r>
    </w:p>
    <w:p w14:paraId="5CEBA3E8" w14:textId="77777777" w:rsidR="00677E36" w:rsidRPr="0061510D" w:rsidRDefault="00677E36" w:rsidP="0061510D">
      <w:pPr>
        <w:pStyle w:val="Heading2"/>
      </w:pPr>
      <w:r w:rsidRPr="0061510D">
        <w:t>Proposal</w:t>
      </w:r>
    </w:p>
    <w:p w14:paraId="56FBE155" w14:textId="77777777" w:rsidR="00677E36" w:rsidRPr="0061510D" w:rsidRDefault="00677E36" w:rsidP="0061510D">
      <w:pPr>
        <w:pStyle w:val="Heading3"/>
      </w:pPr>
      <w:r w:rsidRPr="0061510D">
        <w:t>SSIX-only clarifications</w:t>
      </w:r>
    </w:p>
    <w:p w14:paraId="180062DB" w14:textId="77777777" w:rsidR="00677E36" w:rsidRDefault="00677E36" w:rsidP="00677E36">
      <w:r>
        <w:t>In 8.16.4.1 (ssix definition), replace the first 2 bullet points with (additions in yellow highlight, removals in red strike-through):</w:t>
      </w:r>
    </w:p>
    <w:p w14:paraId="61DD3164" w14:textId="1C309DDF" w:rsidR="00677E36" w:rsidDel="00EA1047" w:rsidRDefault="00677E36" w:rsidP="00677E36">
      <w:pPr>
        <w:rPr>
          <w:del w:id="688" w:author="David Singer" w:date="2020-04-28T14:13:00Z"/>
        </w:rPr>
      </w:pPr>
    </w:p>
    <w:p w14:paraId="7DBCAE41" w14:textId="77777777" w:rsidR="00677E36" w:rsidRDefault="00677E36" w:rsidP="00677E36">
      <w:r>
        <w:t>"</w:t>
      </w:r>
    </w:p>
    <w:p w14:paraId="4A75E727" w14:textId="77777777" w:rsidR="00677E36" w:rsidRPr="00235408" w:rsidRDefault="00677E36" w:rsidP="00677E36">
      <w:pPr>
        <w:widowControl/>
        <w:numPr>
          <w:ilvl w:val="0"/>
          <w:numId w:val="40"/>
        </w:numPr>
        <w:spacing w:before="100" w:beforeAutospacing="1" w:after="100" w:afterAutospacing="1" w:line="240" w:lineRule="auto"/>
        <w:jc w:val="left"/>
        <w:rPr>
          <w:rFonts w:ascii="SymbolMT" w:hAnsi="SymbolMT"/>
          <w:sz w:val="16"/>
          <w:szCs w:val="16"/>
        </w:rPr>
      </w:pPr>
      <w:r w:rsidRPr="00235408">
        <w:rPr>
          <w:rFonts w:ascii="Cambria" w:hAnsi="Cambria"/>
          <w:sz w:val="16"/>
          <w:szCs w:val="16"/>
        </w:rPr>
        <w:t>Each level shall be assigned to exactly one partial subsegment, i.e. byte ranges for one level shall be contiguous</w:t>
      </w:r>
      <w:r>
        <w:rPr>
          <w:rFonts w:ascii="Cambria" w:hAnsi="Cambria"/>
          <w:sz w:val="16"/>
          <w:szCs w:val="16"/>
        </w:rPr>
        <w:t xml:space="preserve"> </w:t>
      </w:r>
      <w:r w:rsidRPr="00235408">
        <w:rPr>
          <w:rFonts w:ascii="Cambria" w:hAnsi="Cambria"/>
          <w:sz w:val="16"/>
          <w:szCs w:val="16"/>
          <w:highlight w:val="yellow"/>
        </w:rPr>
        <w:t>and there shall not be two range entries for the same level</w:t>
      </w:r>
      <w:r w:rsidRPr="00235408">
        <w:rPr>
          <w:rFonts w:ascii="Cambria" w:hAnsi="Cambria"/>
          <w:sz w:val="16"/>
          <w:szCs w:val="16"/>
        </w:rPr>
        <w:t xml:space="preserve">. </w:t>
      </w:r>
    </w:p>
    <w:p w14:paraId="2831A09B" w14:textId="77777777" w:rsidR="00677E36" w:rsidRPr="003279E3" w:rsidRDefault="00677E36" w:rsidP="00677E36">
      <w:pPr>
        <w:widowControl/>
        <w:numPr>
          <w:ilvl w:val="0"/>
          <w:numId w:val="40"/>
        </w:numPr>
        <w:spacing w:before="100" w:beforeAutospacing="1" w:after="100" w:afterAutospacing="1" w:line="240" w:lineRule="auto"/>
        <w:jc w:val="left"/>
        <w:rPr>
          <w:rFonts w:ascii="SymbolMT" w:hAnsi="SymbolMT"/>
          <w:sz w:val="16"/>
          <w:szCs w:val="16"/>
        </w:rPr>
      </w:pPr>
      <w:r w:rsidRPr="00235408">
        <w:rPr>
          <w:rFonts w:ascii="Cambria" w:hAnsi="Cambria"/>
          <w:sz w:val="16"/>
          <w:szCs w:val="16"/>
        </w:rPr>
        <w:t>Levels of partial subsegments shall be assigned by increasing numbers within a subsegment</w:t>
      </w:r>
      <w:r w:rsidRPr="00235408">
        <w:rPr>
          <w:rFonts w:ascii="Cambria" w:hAnsi="Cambria"/>
          <w:sz w:val="16"/>
          <w:szCs w:val="16"/>
          <w:highlight w:val="yellow"/>
        </w:rPr>
        <w:t xml:space="preserve">, </w:t>
      </w:r>
      <w:r w:rsidRPr="003279E3">
        <w:rPr>
          <w:rFonts w:ascii="Cambria" w:hAnsi="Cambria"/>
          <w:sz w:val="16"/>
          <w:szCs w:val="16"/>
          <w:highlight w:val="yellow"/>
        </w:rPr>
        <w:t>as mandated by the level assignment box</w:t>
      </w:r>
      <w:r w:rsidRPr="003279E3">
        <w:rPr>
          <w:rFonts w:ascii="Cambria" w:hAnsi="Cambria"/>
          <w:strike/>
          <w:color w:val="FF0000"/>
          <w:sz w:val="16"/>
          <w:szCs w:val="16"/>
          <w:highlight w:val="yellow"/>
        </w:rPr>
        <w:t>.</w:t>
      </w:r>
      <w:r w:rsidRPr="003279E3">
        <w:rPr>
          <w:rFonts w:ascii="Cambria" w:hAnsi="Cambria"/>
          <w:strike/>
          <w:color w:val="FF0000"/>
          <w:sz w:val="16"/>
          <w:szCs w:val="16"/>
        </w:rPr>
        <w:t xml:space="preserve"> </w:t>
      </w:r>
      <w:r w:rsidRPr="00235408">
        <w:rPr>
          <w:rFonts w:ascii="Cambria" w:hAnsi="Cambria"/>
          <w:strike/>
          <w:color w:val="FF0000"/>
          <w:sz w:val="16"/>
          <w:szCs w:val="16"/>
        </w:rPr>
        <w:t xml:space="preserve">i.e., samples of a partial subsegment may depend on any samples of preceding partial subsegments in the same subsegment, but not the other way around. For example, each partial subsegment contains samples having an identical temporal level and partial subsegments appear in increasing temporal level order within the subsegment. </w:t>
      </w:r>
    </w:p>
    <w:p w14:paraId="12EB2132" w14:textId="77777777" w:rsidR="00677E36" w:rsidRDefault="00677E36" w:rsidP="00677E36">
      <w:r>
        <w:t>"</w:t>
      </w:r>
    </w:p>
    <w:p w14:paraId="61652832" w14:textId="77777777" w:rsidR="00677E36" w:rsidRPr="0061510D" w:rsidRDefault="00677E36" w:rsidP="0061510D">
      <w:pPr>
        <w:pStyle w:val="Heading3"/>
      </w:pPr>
      <w:r w:rsidRPr="0061510D">
        <w:t>leva and SSIX clarifications</w:t>
      </w:r>
    </w:p>
    <w:p w14:paraId="00C3E660" w14:textId="77777777" w:rsidR="00677E36" w:rsidRDefault="00677E36" w:rsidP="00677E36">
      <w:r>
        <w:t>If mutliple byte range per level is desired, we suggest supporting it through a version of leva:</w:t>
      </w:r>
    </w:p>
    <w:p w14:paraId="4F20535E" w14:textId="77777777" w:rsidR="00677E36" w:rsidRDefault="00677E36" w:rsidP="00677E36">
      <w:pPr>
        <w:pStyle w:val="NormalWeb"/>
      </w:pPr>
      <w:r>
        <w:t>In 8.8.13.2, replace</w:t>
      </w:r>
    </w:p>
    <w:p w14:paraId="262B1065" w14:textId="77777777" w:rsidR="00677E36" w:rsidRPr="003279E3" w:rsidRDefault="00677E36" w:rsidP="00677E36">
      <w:pPr>
        <w:pStyle w:val="NormalWeb"/>
      </w:pPr>
      <w:r>
        <w:t xml:space="preserve"> </w:t>
      </w:r>
      <w:proofErr w:type="gramStart"/>
      <w:r w:rsidRPr="003279E3">
        <w:rPr>
          <w:rFonts w:ascii="Courier" w:hAnsi="Courier"/>
          <w:sz w:val="16"/>
          <w:szCs w:val="16"/>
        </w:rPr>
        <w:t>aligned(</w:t>
      </w:r>
      <w:proofErr w:type="gramEnd"/>
      <w:r w:rsidRPr="003279E3">
        <w:rPr>
          <w:rFonts w:ascii="Courier" w:hAnsi="Courier"/>
          <w:sz w:val="16"/>
          <w:szCs w:val="16"/>
        </w:rPr>
        <w:t xml:space="preserve">8) class LevelAssignmentBox extends FullBox('leva', 0, 0) { </w:t>
      </w:r>
    </w:p>
    <w:p w14:paraId="5D20C4F6" w14:textId="77777777" w:rsidR="00677E36" w:rsidRDefault="00677E36" w:rsidP="00677E36">
      <w:r>
        <w:t>with</w:t>
      </w:r>
    </w:p>
    <w:p w14:paraId="4D30FC24" w14:textId="77777777" w:rsidR="00677E36" w:rsidRPr="003279E3" w:rsidRDefault="00677E36" w:rsidP="00677E36">
      <w:pPr>
        <w:spacing w:before="100" w:beforeAutospacing="1" w:after="100" w:afterAutospacing="1"/>
      </w:pPr>
      <w:proofErr w:type="gramStart"/>
      <w:r w:rsidRPr="003279E3">
        <w:rPr>
          <w:rFonts w:ascii="Courier" w:hAnsi="Courier"/>
          <w:sz w:val="16"/>
          <w:szCs w:val="16"/>
        </w:rPr>
        <w:t>aligned(</w:t>
      </w:r>
      <w:proofErr w:type="gramEnd"/>
      <w:r w:rsidRPr="003279E3">
        <w:rPr>
          <w:rFonts w:ascii="Courier" w:hAnsi="Courier"/>
          <w:sz w:val="16"/>
          <w:szCs w:val="16"/>
        </w:rPr>
        <w:t xml:space="preserve">8) class LevelAssignmentBox extends FullBox('leva', </w:t>
      </w:r>
      <w:r>
        <w:rPr>
          <w:rFonts w:ascii="Courier" w:hAnsi="Courier"/>
          <w:sz w:val="16"/>
          <w:szCs w:val="16"/>
        </w:rPr>
        <w:t>version</w:t>
      </w:r>
      <w:r w:rsidRPr="003279E3">
        <w:rPr>
          <w:rFonts w:ascii="Courier" w:hAnsi="Courier"/>
          <w:sz w:val="16"/>
          <w:szCs w:val="16"/>
        </w:rPr>
        <w:t xml:space="preserve">, 0) { </w:t>
      </w:r>
    </w:p>
    <w:p w14:paraId="6E97D5C6" w14:textId="77777777" w:rsidR="00677E36" w:rsidRDefault="00677E36" w:rsidP="00677E36">
      <w:pPr>
        <w:pStyle w:val="NormalWeb"/>
      </w:pPr>
      <w:r>
        <w:t>In 8.8.13.1, replace</w:t>
      </w:r>
    </w:p>
    <w:p w14:paraId="51F10989" w14:textId="77777777" w:rsidR="00677E36" w:rsidRPr="003279E3" w:rsidRDefault="00677E36" w:rsidP="00677E36">
      <w:pPr>
        <w:pStyle w:val="NormalWeb"/>
      </w:pPr>
      <w:r>
        <w:t>"</w:t>
      </w:r>
      <w:r w:rsidRPr="003279E3">
        <w:rPr>
          <w:rFonts w:ascii="Cambria" w:hAnsi="Cambria"/>
          <w:sz w:val="16"/>
          <w:szCs w:val="16"/>
        </w:rPr>
        <w:t xml:space="preserve">Within a fraction, data for each level shall appear contiguously. Data for levels within a fraction shall appear in increasing order of level value. All data in a fraction shall be assigned to levels. </w:t>
      </w:r>
      <w:r>
        <w:t>"</w:t>
      </w:r>
    </w:p>
    <w:p w14:paraId="2707A94F" w14:textId="77777777" w:rsidR="00677E36" w:rsidRDefault="00677E36" w:rsidP="00677E36">
      <w:r>
        <w:t>with</w:t>
      </w:r>
    </w:p>
    <w:p w14:paraId="7D226D6B" w14:textId="77777777" w:rsidR="00677E36" w:rsidRDefault="00677E36" w:rsidP="00677E36">
      <w:pPr>
        <w:pStyle w:val="NormalWeb"/>
        <w:rPr>
          <w:rFonts w:ascii="Cambria" w:hAnsi="Cambria"/>
          <w:sz w:val="16"/>
          <w:szCs w:val="16"/>
        </w:rPr>
      </w:pPr>
      <w:r>
        <w:t>"</w:t>
      </w:r>
      <w:r w:rsidRPr="003279E3">
        <w:rPr>
          <w:rFonts w:ascii="Cambria" w:hAnsi="Cambria"/>
          <w:sz w:val="16"/>
          <w:szCs w:val="16"/>
        </w:rPr>
        <w:t>All data in a fraction shall be assigned to levels.</w:t>
      </w:r>
    </w:p>
    <w:p w14:paraId="2CCCA406" w14:textId="77777777" w:rsidR="00677E36" w:rsidRPr="003279E3" w:rsidRDefault="00677E36" w:rsidP="00677E36">
      <w:pPr>
        <w:pStyle w:val="NormalWeb"/>
        <w:widowControl/>
        <w:numPr>
          <w:ilvl w:val="0"/>
          <w:numId w:val="41"/>
        </w:numPr>
        <w:spacing w:line="240" w:lineRule="auto"/>
        <w:jc w:val="left"/>
      </w:pPr>
      <w:r>
        <w:rPr>
          <w:rFonts w:ascii="Cambria" w:hAnsi="Cambria"/>
          <w:sz w:val="16"/>
          <w:szCs w:val="16"/>
        </w:rPr>
        <w:t xml:space="preserve">For a level assignment box using version 0, </w:t>
      </w:r>
      <w:r w:rsidRPr="003279E3">
        <w:rPr>
          <w:rFonts w:ascii="Cambria" w:hAnsi="Cambria"/>
          <w:sz w:val="16"/>
          <w:szCs w:val="16"/>
        </w:rPr>
        <w:t>data for each level shall appear contiguously</w:t>
      </w:r>
      <w:r>
        <w:rPr>
          <w:rFonts w:ascii="Cambria" w:hAnsi="Cambria"/>
          <w:sz w:val="16"/>
          <w:szCs w:val="16"/>
        </w:rPr>
        <w:t xml:space="preserve"> within a fraction</w:t>
      </w:r>
      <w:r w:rsidRPr="003279E3">
        <w:rPr>
          <w:rFonts w:ascii="Cambria" w:hAnsi="Cambria"/>
          <w:sz w:val="16"/>
          <w:szCs w:val="16"/>
        </w:rPr>
        <w:t xml:space="preserve">. Data for levels within a fraction shall appear in increasing order of level value. </w:t>
      </w:r>
    </w:p>
    <w:p w14:paraId="41BD4149" w14:textId="77777777" w:rsidR="00677E36" w:rsidRPr="003279E3" w:rsidRDefault="00677E36" w:rsidP="00677E36">
      <w:pPr>
        <w:pStyle w:val="NormalWeb"/>
        <w:widowControl/>
        <w:numPr>
          <w:ilvl w:val="0"/>
          <w:numId w:val="41"/>
        </w:numPr>
        <w:spacing w:line="240" w:lineRule="auto"/>
        <w:jc w:val="left"/>
      </w:pPr>
      <w:r>
        <w:rPr>
          <w:rFonts w:ascii="Cambria" w:hAnsi="Cambria"/>
          <w:sz w:val="16"/>
          <w:szCs w:val="16"/>
        </w:rPr>
        <w:t xml:space="preserve">For a level assignment box using version 1, </w:t>
      </w:r>
      <w:r w:rsidRPr="003279E3">
        <w:rPr>
          <w:rFonts w:ascii="Cambria" w:hAnsi="Cambria"/>
          <w:sz w:val="16"/>
          <w:szCs w:val="16"/>
        </w:rPr>
        <w:t xml:space="preserve">data for each level </w:t>
      </w:r>
      <w:r>
        <w:rPr>
          <w:rFonts w:ascii="Cambria" w:hAnsi="Cambria"/>
          <w:sz w:val="16"/>
          <w:szCs w:val="16"/>
        </w:rPr>
        <w:t xml:space="preserve">may </w:t>
      </w:r>
      <w:r w:rsidRPr="003279E3">
        <w:rPr>
          <w:rFonts w:ascii="Cambria" w:hAnsi="Cambria"/>
          <w:sz w:val="16"/>
          <w:szCs w:val="16"/>
        </w:rPr>
        <w:t xml:space="preserve">appear </w:t>
      </w:r>
      <w:r>
        <w:rPr>
          <w:rFonts w:ascii="Cambria" w:hAnsi="Cambria"/>
          <w:sz w:val="16"/>
          <w:szCs w:val="16"/>
        </w:rPr>
        <w:t>non-contiguously within a fraction, and may</w:t>
      </w:r>
      <w:r w:rsidRPr="003279E3">
        <w:rPr>
          <w:rFonts w:ascii="Cambria" w:hAnsi="Cambria"/>
          <w:sz w:val="16"/>
          <w:szCs w:val="16"/>
        </w:rPr>
        <w:t xml:space="preserve"> appear in </w:t>
      </w:r>
      <w:r>
        <w:rPr>
          <w:rFonts w:ascii="Cambria" w:hAnsi="Cambria"/>
          <w:sz w:val="16"/>
          <w:szCs w:val="16"/>
        </w:rPr>
        <w:t>non-</w:t>
      </w:r>
      <w:r w:rsidRPr="003279E3">
        <w:rPr>
          <w:rFonts w:ascii="Cambria" w:hAnsi="Cambria"/>
          <w:sz w:val="16"/>
          <w:szCs w:val="16"/>
        </w:rPr>
        <w:t>increasing order of level value.</w:t>
      </w:r>
    </w:p>
    <w:p w14:paraId="147E75D3" w14:textId="77777777" w:rsidR="00677E36" w:rsidRDefault="00677E36" w:rsidP="00677E36">
      <w:r>
        <w:t>"</w:t>
      </w:r>
    </w:p>
    <w:p w14:paraId="4C1C7501" w14:textId="77777777" w:rsidR="00677E36" w:rsidRDefault="00677E36" w:rsidP="00677E36">
      <w:r>
        <w:t>In 8.16.4.1 (ssix definition), replace the first 2 bullet points with (additions in yellow highlight, removals in red strike-through):</w:t>
      </w:r>
    </w:p>
    <w:p w14:paraId="6FDF1305" w14:textId="77777777" w:rsidR="00677E36" w:rsidRDefault="00677E36" w:rsidP="00677E36">
      <w:r>
        <w:t>"</w:t>
      </w:r>
    </w:p>
    <w:p w14:paraId="5BE9A61E" w14:textId="77777777" w:rsidR="00677E36" w:rsidRPr="00A419DE" w:rsidRDefault="00677E36" w:rsidP="00677E36">
      <w:pPr>
        <w:widowControl/>
        <w:numPr>
          <w:ilvl w:val="0"/>
          <w:numId w:val="40"/>
        </w:numPr>
        <w:spacing w:before="100" w:beforeAutospacing="1" w:after="100" w:afterAutospacing="1" w:line="240" w:lineRule="auto"/>
        <w:jc w:val="left"/>
        <w:rPr>
          <w:rFonts w:ascii="SymbolMT" w:hAnsi="SymbolMT"/>
          <w:sz w:val="16"/>
          <w:szCs w:val="16"/>
          <w:highlight w:val="yellow"/>
        </w:rPr>
      </w:pPr>
      <w:r w:rsidRPr="00A419DE">
        <w:rPr>
          <w:rFonts w:ascii="SymbolMT" w:hAnsi="SymbolMT"/>
          <w:sz w:val="16"/>
          <w:szCs w:val="16"/>
          <w:highlight w:val="yellow"/>
        </w:rPr>
        <w:lastRenderedPageBreak/>
        <w:t>When version 0 of the level assignment box is used,</w:t>
      </w:r>
    </w:p>
    <w:p w14:paraId="2D96BE1E" w14:textId="77777777" w:rsidR="00677E36" w:rsidRPr="00235408" w:rsidRDefault="00677E36" w:rsidP="00677E36">
      <w:pPr>
        <w:widowControl/>
        <w:numPr>
          <w:ilvl w:val="1"/>
          <w:numId w:val="40"/>
        </w:numPr>
        <w:spacing w:before="100" w:beforeAutospacing="1" w:after="100" w:afterAutospacing="1" w:line="240" w:lineRule="auto"/>
        <w:jc w:val="left"/>
        <w:rPr>
          <w:rFonts w:ascii="SymbolMT" w:hAnsi="SymbolMT"/>
          <w:sz w:val="16"/>
          <w:szCs w:val="16"/>
        </w:rPr>
      </w:pPr>
      <w:r w:rsidRPr="00235408">
        <w:rPr>
          <w:rFonts w:ascii="Cambria" w:hAnsi="Cambria"/>
          <w:sz w:val="16"/>
          <w:szCs w:val="16"/>
        </w:rPr>
        <w:t>Each level shall be assigned to exactly one partial subsegment, i.e. byte ranges for one level shall be contiguous</w:t>
      </w:r>
      <w:r>
        <w:rPr>
          <w:rFonts w:ascii="Cambria" w:hAnsi="Cambria"/>
          <w:sz w:val="16"/>
          <w:szCs w:val="16"/>
        </w:rPr>
        <w:t xml:space="preserve"> </w:t>
      </w:r>
      <w:r w:rsidRPr="00235408">
        <w:rPr>
          <w:rFonts w:ascii="Cambria" w:hAnsi="Cambria"/>
          <w:sz w:val="16"/>
          <w:szCs w:val="16"/>
          <w:highlight w:val="yellow"/>
        </w:rPr>
        <w:t>and there shall not be two range entries for the same level</w:t>
      </w:r>
      <w:r w:rsidRPr="00235408">
        <w:rPr>
          <w:rFonts w:ascii="Cambria" w:hAnsi="Cambria"/>
          <w:sz w:val="16"/>
          <w:szCs w:val="16"/>
        </w:rPr>
        <w:t xml:space="preserve">. </w:t>
      </w:r>
    </w:p>
    <w:p w14:paraId="0B0849FC" w14:textId="77777777" w:rsidR="00677E36" w:rsidRPr="003279E3" w:rsidRDefault="00677E36" w:rsidP="00677E36">
      <w:pPr>
        <w:widowControl/>
        <w:numPr>
          <w:ilvl w:val="1"/>
          <w:numId w:val="40"/>
        </w:numPr>
        <w:spacing w:before="100" w:beforeAutospacing="1" w:after="100" w:afterAutospacing="1" w:line="240" w:lineRule="auto"/>
        <w:jc w:val="left"/>
        <w:rPr>
          <w:rFonts w:ascii="SymbolMT" w:hAnsi="SymbolMT"/>
          <w:sz w:val="16"/>
          <w:szCs w:val="16"/>
        </w:rPr>
      </w:pPr>
      <w:r w:rsidRPr="00235408">
        <w:rPr>
          <w:rFonts w:ascii="Cambria" w:hAnsi="Cambria"/>
          <w:sz w:val="16"/>
          <w:szCs w:val="16"/>
        </w:rPr>
        <w:t>Levels of partial subsegments shall be assigned by increasing numbers within a subsegment</w:t>
      </w:r>
      <w:r w:rsidRPr="00235408">
        <w:rPr>
          <w:rFonts w:ascii="Cambria" w:hAnsi="Cambria"/>
          <w:sz w:val="16"/>
          <w:szCs w:val="16"/>
          <w:highlight w:val="yellow"/>
        </w:rPr>
        <w:t xml:space="preserve">, </w:t>
      </w:r>
      <w:r w:rsidRPr="003279E3">
        <w:rPr>
          <w:rFonts w:ascii="Cambria" w:hAnsi="Cambria"/>
          <w:sz w:val="16"/>
          <w:szCs w:val="16"/>
          <w:highlight w:val="yellow"/>
        </w:rPr>
        <w:t>as mandated by the level assignment box</w:t>
      </w:r>
      <w:r w:rsidRPr="003279E3">
        <w:rPr>
          <w:rFonts w:ascii="Cambria" w:hAnsi="Cambria"/>
          <w:strike/>
          <w:color w:val="FF0000"/>
          <w:sz w:val="16"/>
          <w:szCs w:val="16"/>
          <w:highlight w:val="yellow"/>
        </w:rPr>
        <w:t>.</w:t>
      </w:r>
      <w:r w:rsidRPr="003279E3">
        <w:rPr>
          <w:rFonts w:ascii="Cambria" w:hAnsi="Cambria"/>
          <w:strike/>
          <w:color w:val="FF0000"/>
          <w:sz w:val="16"/>
          <w:szCs w:val="16"/>
        </w:rPr>
        <w:t xml:space="preserve"> </w:t>
      </w:r>
      <w:r w:rsidRPr="00235408">
        <w:rPr>
          <w:rFonts w:ascii="Cambria" w:hAnsi="Cambria"/>
          <w:strike/>
          <w:color w:val="FF0000"/>
          <w:sz w:val="16"/>
          <w:szCs w:val="16"/>
        </w:rPr>
        <w:t xml:space="preserve">i.e., samples of a partial subsegment may depend on any samples of preceding partial subsegments in the same subsegment, but not the other way around. For example, each partial subsegment contains samples having an identical temporal level and partial subsegments appear in increasing temporal level order within the subsegment. </w:t>
      </w:r>
    </w:p>
    <w:p w14:paraId="580B0E27" w14:textId="77777777" w:rsidR="00677E36" w:rsidRPr="00A419DE" w:rsidRDefault="00677E36" w:rsidP="00677E36">
      <w:pPr>
        <w:widowControl/>
        <w:numPr>
          <w:ilvl w:val="0"/>
          <w:numId w:val="40"/>
        </w:numPr>
        <w:spacing w:before="100" w:beforeAutospacing="1" w:after="100" w:afterAutospacing="1" w:line="240" w:lineRule="auto"/>
        <w:jc w:val="left"/>
        <w:rPr>
          <w:rFonts w:ascii="SymbolMT" w:hAnsi="SymbolMT"/>
          <w:sz w:val="16"/>
          <w:szCs w:val="16"/>
          <w:highlight w:val="yellow"/>
        </w:rPr>
      </w:pPr>
      <w:r w:rsidRPr="00A419DE">
        <w:rPr>
          <w:rFonts w:ascii="SymbolMT" w:hAnsi="SymbolMT"/>
          <w:sz w:val="16"/>
          <w:szCs w:val="16"/>
          <w:highlight w:val="yellow"/>
        </w:rPr>
        <w:t xml:space="preserve">When version 0 of the level assignment box is </w:t>
      </w:r>
      <w:r>
        <w:rPr>
          <w:rFonts w:ascii="SymbolMT" w:hAnsi="SymbolMT"/>
          <w:sz w:val="16"/>
          <w:szCs w:val="16"/>
          <w:highlight w:val="yellow"/>
        </w:rPr>
        <w:t xml:space="preserve">not </w:t>
      </w:r>
      <w:r w:rsidRPr="00A419DE">
        <w:rPr>
          <w:rFonts w:ascii="SymbolMT" w:hAnsi="SymbolMT"/>
          <w:sz w:val="16"/>
          <w:szCs w:val="16"/>
          <w:highlight w:val="yellow"/>
        </w:rPr>
        <w:t>used,</w:t>
      </w:r>
      <w:r>
        <w:rPr>
          <w:rFonts w:ascii="SymbolMT" w:hAnsi="SymbolMT"/>
          <w:sz w:val="16"/>
          <w:szCs w:val="16"/>
          <w:highlight w:val="yellow"/>
        </w:rPr>
        <w:t xml:space="preserve"> byte ranges for a one level may be non-contiguous, resulting in two or more range entries with the same level.</w:t>
      </w:r>
    </w:p>
    <w:p w14:paraId="69DA054A" w14:textId="480D549B" w:rsidR="00960A19" w:rsidRDefault="00677E36" w:rsidP="0061510D">
      <w:pPr>
        <w:rPr>
          <w:ins w:id="689" w:author="David Singer" w:date="2020-04-28T11:45:00Z"/>
        </w:rPr>
      </w:pPr>
      <w:r>
        <w:t>"</w:t>
      </w:r>
    </w:p>
    <w:p w14:paraId="20FDEF12" w14:textId="71D174CA" w:rsidR="002861FE" w:rsidRDefault="002861FE" w:rsidP="002861FE">
      <w:pPr>
        <w:pStyle w:val="Heading1"/>
        <w:rPr>
          <w:ins w:id="690" w:author="David Singer" w:date="2020-04-28T11:45:00Z"/>
        </w:rPr>
      </w:pPr>
      <w:bookmarkStart w:id="691" w:name="_Toc38982549"/>
      <w:ins w:id="692" w:author="David Singer" w:date="2020-04-28T11:45:00Z">
        <w:r>
          <w:t>Haptics support</w:t>
        </w:r>
        <w:bookmarkEnd w:id="691"/>
      </w:ins>
    </w:p>
    <w:p w14:paraId="7504D537" w14:textId="77777777" w:rsidR="002861FE" w:rsidRDefault="002861FE" w:rsidP="002861FE">
      <w:pPr>
        <w:pStyle w:val="Heading2"/>
        <w:rPr>
          <w:ins w:id="693" w:author="David Singer" w:date="2020-04-28T11:51:00Z"/>
        </w:rPr>
      </w:pPr>
      <w:ins w:id="694" w:author="David Singer" w:date="2020-04-28T11:45:00Z">
        <w:r w:rsidRPr="0061510D">
          <w:t>Context</w:t>
        </w:r>
      </w:ins>
    </w:p>
    <w:p w14:paraId="5681CF0F" w14:textId="605900EF" w:rsidR="00C241DA" w:rsidRDefault="00C241DA">
      <w:pPr>
        <w:rPr>
          <w:ins w:id="695" w:author="David Singer" w:date="2020-04-28T11:51:00Z"/>
        </w:rPr>
        <w:pPrChange w:id="696" w:author="David Singer" w:date="2020-04-28T11:51:00Z">
          <w:pPr>
            <w:pStyle w:val="Heading2"/>
          </w:pPr>
        </w:pPrChange>
      </w:pPr>
      <w:ins w:id="697" w:author="David Singer" w:date="2020-04-28T11:51:00Z">
        <w:r>
          <w:t>This section proposes adding a new media type for Timed Haptics to the ISO base media file format, and also proposes some boxes for 'common use' among haptics codecs.</w:t>
        </w:r>
      </w:ins>
    </w:p>
    <w:p w14:paraId="4CF14E63" w14:textId="1FB0CBBF" w:rsidR="00C241DA" w:rsidRPr="00C241DA" w:rsidRDefault="00C241DA">
      <w:pPr>
        <w:rPr>
          <w:ins w:id="698" w:author="David Singer" w:date="2020-04-28T11:45:00Z"/>
        </w:rPr>
        <w:pPrChange w:id="699" w:author="David Singer" w:date="2020-04-28T11:51:00Z">
          <w:pPr>
            <w:pStyle w:val="Heading2"/>
          </w:pPr>
        </w:pPrChange>
      </w:pPr>
      <w:ins w:id="700" w:author="David Singer" w:date="2020-04-28T11:51:00Z">
        <w:r>
          <w:t xml:space="preserve">The </w:t>
        </w:r>
      </w:ins>
      <w:ins w:id="701" w:author="David Singer" w:date="2020-04-28T14:14:00Z">
        <w:r w:rsidR="00EA1047">
          <w:t>following section would be added as a new subsection of Chapter 12.</w:t>
        </w:r>
      </w:ins>
    </w:p>
    <w:p w14:paraId="5477A215" w14:textId="77777777" w:rsidR="00C241DA" w:rsidRPr="00C241DA" w:rsidRDefault="00C241DA">
      <w:pPr>
        <w:pStyle w:val="Heading2"/>
        <w:rPr>
          <w:ins w:id="702" w:author="David Singer" w:date="2020-04-28T11:50:00Z"/>
        </w:rPr>
        <w:pPrChange w:id="703" w:author="David Singer" w:date="2020-04-28T11:51:00Z">
          <w:pPr>
            <w:pStyle w:val="Heading2"/>
            <w:widowControl/>
            <w:numPr>
              <w:numId w:val="3"/>
            </w:numPr>
            <w:tabs>
              <w:tab w:val="clear" w:pos="576"/>
            </w:tabs>
            <w:spacing w:line="240" w:lineRule="auto"/>
          </w:pPr>
        </w:pPrChange>
      </w:pPr>
      <w:ins w:id="704" w:author="David Singer" w:date="2020-04-28T11:50:00Z">
        <w:r w:rsidRPr="00C241DA">
          <w:t>Haptic Media</w:t>
        </w:r>
      </w:ins>
    </w:p>
    <w:p w14:paraId="0C91D26E" w14:textId="77777777" w:rsidR="00C241DA" w:rsidRPr="00C241DA" w:rsidRDefault="00C241DA">
      <w:pPr>
        <w:pStyle w:val="Heading3"/>
        <w:rPr>
          <w:ins w:id="705" w:author="David Singer" w:date="2020-04-28T11:50:00Z"/>
        </w:rPr>
        <w:pPrChange w:id="706" w:author="David Singer" w:date="2020-04-28T11:52:00Z">
          <w:pPr>
            <w:pStyle w:val="Heading3"/>
            <w:widowControl/>
            <w:numPr>
              <w:numId w:val="3"/>
            </w:numPr>
            <w:tabs>
              <w:tab w:val="clear" w:pos="720"/>
            </w:tabs>
            <w:spacing w:line="240" w:lineRule="auto"/>
          </w:pPr>
        </w:pPrChange>
      </w:pPr>
      <w:ins w:id="707" w:author="David Singer" w:date="2020-04-28T11:50:00Z">
        <w:r w:rsidRPr="00C241DA">
          <w:t>Media Handler</w:t>
        </w:r>
      </w:ins>
    </w:p>
    <w:p w14:paraId="51426E6C" w14:textId="730782CA" w:rsidR="00C241DA" w:rsidRDefault="00997DF9" w:rsidP="00997DF9">
      <w:pPr>
        <w:rPr>
          <w:ins w:id="708" w:author="David Singer" w:date="2020-04-28T11:50:00Z"/>
        </w:rPr>
      </w:pPr>
      <w:ins w:id="709" w:author="David Singer" w:date="2020-04-28T12:46:00Z">
        <w:r>
          <w:t xml:space="preserve">Haptic </w:t>
        </w:r>
      </w:ins>
      <w:ins w:id="710" w:author="David Singer" w:date="2020-04-28T12:45:00Z">
        <w:r w:rsidRPr="003176D3">
          <w:rPr>
            <w:lang w:val="en-GB"/>
          </w:rPr>
          <w:t xml:space="preserve">media uses the </w:t>
        </w:r>
        <w:r w:rsidRPr="00A3770E">
          <w:rPr>
            <w:rStyle w:val="codeChar"/>
          </w:rPr>
          <w:t>'</w:t>
        </w:r>
      </w:ins>
      <w:ins w:id="711" w:author="David Singer" w:date="2020-04-28T12:46:00Z">
        <w:r>
          <w:rPr>
            <w:rStyle w:val="codeChar"/>
          </w:rPr>
          <w:t>hapt</w:t>
        </w:r>
      </w:ins>
      <w:ins w:id="712" w:author="David Singer" w:date="2020-04-28T12:45:00Z">
        <w:r w:rsidRPr="00A3770E">
          <w:rPr>
            <w:rStyle w:val="codeChar"/>
          </w:rPr>
          <w:t>'</w:t>
        </w:r>
        <w:r w:rsidRPr="003176D3">
          <w:rPr>
            <w:lang w:val="en-GB"/>
          </w:rPr>
          <w:t xml:space="preserve"> handler type in the </w:t>
        </w:r>
        <w:r w:rsidRPr="00A3770E">
          <w:rPr>
            <w:rStyle w:val="codeChar"/>
          </w:rPr>
          <w:t>HandlerBox</w:t>
        </w:r>
        <w:r w:rsidRPr="003176D3">
          <w:rPr>
            <w:lang w:val="en-GB"/>
          </w:rPr>
          <w:t xml:space="preserve"> of the </w:t>
        </w:r>
        <w:r w:rsidRPr="00A3770E">
          <w:rPr>
            <w:rStyle w:val="codeChar"/>
          </w:rPr>
          <w:t>MediaBox</w:t>
        </w:r>
        <w:r w:rsidRPr="003176D3">
          <w:rPr>
            <w:lang w:val="en-GB"/>
          </w:rPr>
          <w:t xml:space="preserve">, as defined in </w:t>
        </w:r>
      </w:ins>
      <w:commentRangeStart w:id="713"/>
      <w:ins w:id="714" w:author="David Singer" w:date="2020-04-28T11:50:00Z">
        <w:r w:rsidR="00C241DA">
          <w:t>8.4.3</w:t>
        </w:r>
      </w:ins>
      <w:commentRangeEnd w:id="713"/>
      <w:ins w:id="715" w:author="David Singer" w:date="2020-04-28T11:52:00Z">
        <w:r w:rsidR="00C241DA">
          <w:rPr>
            <w:rStyle w:val="CommentReference"/>
          </w:rPr>
          <w:commentReference w:id="713"/>
        </w:r>
      </w:ins>
      <w:ins w:id="716" w:author="David Singer" w:date="2020-04-28T11:50:00Z">
        <w:r w:rsidR="00C241DA">
          <w:t>.</w:t>
        </w:r>
      </w:ins>
    </w:p>
    <w:p w14:paraId="4DD70D21" w14:textId="77777777" w:rsidR="00C241DA" w:rsidRPr="00C241DA" w:rsidRDefault="00C241DA">
      <w:pPr>
        <w:pStyle w:val="Heading3"/>
        <w:rPr>
          <w:ins w:id="717" w:author="David Singer" w:date="2020-04-28T11:50:00Z"/>
        </w:rPr>
        <w:pPrChange w:id="718" w:author="David Singer" w:date="2020-04-28T11:52:00Z">
          <w:pPr>
            <w:pStyle w:val="Heading3"/>
            <w:widowControl/>
            <w:numPr>
              <w:numId w:val="3"/>
            </w:numPr>
            <w:tabs>
              <w:tab w:val="clear" w:pos="720"/>
            </w:tabs>
            <w:spacing w:line="240" w:lineRule="auto"/>
          </w:pPr>
        </w:pPrChange>
      </w:pPr>
      <w:ins w:id="719" w:author="David Singer" w:date="2020-04-28T11:50:00Z">
        <w:r w:rsidRPr="00C241DA">
          <w:t>Haptic Media Header</w:t>
        </w:r>
      </w:ins>
    </w:p>
    <w:p w14:paraId="4E1F97A2" w14:textId="1F4CA594" w:rsidR="00C241DA" w:rsidRPr="00226A3B" w:rsidRDefault="00997DF9">
      <w:pPr>
        <w:rPr>
          <w:ins w:id="720" w:author="David Singer" w:date="2020-04-28T11:50:00Z"/>
        </w:rPr>
        <w:pPrChange w:id="721" w:author="David Singer" w:date="2020-04-28T12:47:00Z">
          <w:pPr>
            <w:pStyle w:val="Heading3"/>
            <w:numPr>
              <w:ilvl w:val="0"/>
              <w:numId w:val="0"/>
            </w:numPr>
            <w:tabs>
              <w:tab w:val="clear" w:pos="720"/>
            </w:tabs>
            <w:ind w:left="0" w:firstLine="0"/>
          </w:pPr>
        </w:pPrChange>
      </w:pPr>
      <w:ins w:id="722" w:author="David Singer" w:date="2020-04-28T12:46:00Z">
        <w:r>
          <w:rPr>
            <w:lang w:val="en-GB"/>
          </w:rPr>
          <w:t>Haptics</w:t>
        </w:r>
        <w:r w:rsidRPr="003176D3">
          <w:rPr>
            <w:lang w:val="en-GB"/>
          </w:rPr>
          <w:t xml:space="preserve"> tracks use the </w:t>
        </w:r>
        <w:r>
          <w:rPr>
            <w:rStyle w:val="codeChar"/>
          </w:rPr>
          <w:t>Null</w:t>
        </w:r>
        <w:r w:rsidRPr="00A3770E">
          <w:rPr>
            <w:rStyle w:val="codeChar"/>
          </w:rPr>
          <w:t>MediaHeaderBox</w:t>
        </w:r>
        <w:r w:rsidRPr="003176D3">
          <w:rPr>
            <w:lang w:val="en-GB"/>
          </w:rPr>
          <w:t xml:space="preserve"> in the </w:t>
        </w:r>
        <w:r w:rsidRPr="00A3770E">
          <w:rPr>
            <w:rStyle w:val="codeChar"/>
          </w:rPr>
          <w:t>MediaInformationBox</w:t>
        </w:r>
        <w:r w:rsidRPr="003176D3">
          <w:rPr>
            <w:lang w:val="en-GB"/>
          </w:rPr>
          <w:t xml:space="preserve"> as defined in </w:t>
        </w:r>
      </w:ins>
      <w:commentRangeStart w:id="723"/>
      <w:ins w:id="724" w:author="David Singer" w:date="2020-04-28T11:50:00Z">
        <w:r w:rsidR="00C241DA">
          <w:t>8.4.5</w:t>
        </w:r>
      </w:ins>
      <w:commentRangeEnd w:id="723"/>
      <w:ins w:id="725" w:author="David Singer" w:date="2020-04-28T11:52:00Z">
        <w:r w:rsidR="00C241DA">
          <w:rPr>
            <w:rStyle w:val="CommentReference"/>
            <w:b/>
            <w:bCs/>
          </w:rPr>
          <w:commentReference w:id="723"/>
        </w:r>
      </w:ins>
      <w:ins w:id="726" w:author="David Singer" w:date="2020-04-28T11:50:00Z">
        <w:r>
          <w:t>.</w:t>
        </w:r>
      </w:ins>
    </w:p>
    <w:p w14:paraId="2D090A3A" w14:textId="77777777" w:rsidR="00C241DA" w:rsidRPr="00C241DA" w:rsidRDefault="00C241DA">
      <w:pPr>
        <w:pStyle w:val="Heading3"/>
        <w:rPr>
          <w:ins w:id="727" w:author="David Singer" w:date="2020-04-28T11:50:00Z"/>
        </w:rPr>
        <w:pPrChange w:id="728" w:author="David Singer" w:date="2020-04-28T11:52:00Z">
          <w:pPr>
            <w:pStyle w:val="Heading3"/>
            <w:widowControl/>
            <w:numPr>
              <w:numId w:val="3"/>
            </w:numPr>
            <w:tabs>
              <w:tab w:val="clear" w:pos="720"/>
            </w:tabs>
            <w:spacing w:line="240" w:lineRule="auto"/>
          </w:pPr>
        </w:pPrChange>
      </w:pPr>
      <w:ins w:id="729" w:author="David Singer" w:date="2020-04-28T11:50:00Z">
        <w:r w:rsidRPr="00C241DA">
          <w:t>Sample Entry</w:t>
        </w:r>
      </w:ins>
    </w:p>
    <w:p w14:paraId="4EDA2DE2" w14:textId="77777777" w:rsidR="00C241DA" w:rsidRPr="00C241DA" w:rsidRDefault="00C241DA">
      <w:pPr>
        <w:pStyle w:val="Heading4"/>
        <w:rPr>
          <w:ins w:id="730" w:author="David Singer" w:date="2020-04-28T11:50:00Z"/>
          <w:rPrChange w:id="731" w:author="David Singer" w:date="2020-04-28T11:54:00Z">
            <w:rPr>
              <w:ins w:id="732" w:author="David Singer" w:date="2020-04-28T11:50:00Z"/>
              <w:rFonts w:asciiTheme="minorHAnsi" w:hAnsiTheme="minorHAnsi" w:cstheme="minorHAnsi"/>
              <w:sz w:val="24"/>
              <w:szCs w:val="24"/>
            </w:rPr>
          </w:rPrChange>
        </w:rPr>
        <w:pPrChange w:id="733" w:author="David Singer" w:date="2020-04-28T11:54:00Z">
          <w:pPr>
            <w:pStyle w:val="Heading4"/>
            <w:widowControl/>
            <w:numPr>
              <w:numId w:val="3"/>
            </w:numPr>
            <w:tabs>
              <w:tab w:val="clear" w:pos="864"/>
            </w:tabs>
            <w:spacing w:line="240" w:lineRule="auto"/>
          </w:pPr>
        </w:pPrChange>
      </w:pPr>
      <w:ins w:id="734" w:author="David Singer" w:date="2020-04-28T11:50:00Z">
        <w:r w:rsidRPr="00C241DA">
          <w:rPr>
            <w:rPrChange w:id="735" w:author="David Singer" w:date="2020-04-28T11:54:00Z">
              <w:rPr>
                <w:rFonts w:asciiTheme="minorHAnsi" w:hAnsiTheme="minorHAnsi" w:cstheme="minorHAnsi"/>
                <w:sz w:val="24"/>
                <w:szCs w:val="24"/>
              </w:rPr>
            </w:rPrChange>
          </w:rPr>
          <w:t xml:space="preserve"> Definition</w:t>
        </w:r>
      </w:ins>
    </w:p>
    <w:p w14:paraId="231F16A3" w14:textId="769B8DE7" w:rsidR="00C241DA" w:rsidRDefault="00997DF9" w:rsidP="00C241DA">
      <w:pPr>
        <w:rPr>
          <w:ins w:id="736" w:author="David Singer" w:date="2020-04-28T11:50:00Z"/>
        </w:rPr>
      </w:pPr>
      <w:ins w:id="737" w:author="David Singer" w:date="2020-04-28T11:50:00Z">
        <w:r>
          <w:t xml:space="preserve">Haptic tracks use </w:t>
        </w:r>
        <w:r w:rsidR="00C241DA" w:rsidRPr="00100237">
          <w:rPr>
            <w:rFonts w:ascii="Courier New" w:hAnsi="Courier New" w:cs="Courier New"/>
          </w:rPr>
          <w:t>HapticSampleEntry</w:t>
        </w:r>
        <w:r w:rsidR="00C241DA">
          <w:t>.</w:t>
        </w:r>
      </w:ins>
    </w:p>
    <w:p w14:paraId="7AB43564" w14:textId="1B5717C1" w:rsidR="00C241DA" w:rsidRDefault="00997DF9" w:rsidP="00C241DA">
      <w:pPr>
        <w:rPr>
          <w:ins w:id="738" w:author="David Singer" w:date="2020-04-28T11:50:00Z"/>
          <w:rFonts w:ascii="Courier New" w:hAnsi="Courier New" w:cs="Courier New"/>
        </w:rPr>
      </w:pPr>
      <w:ins w:id="739" w:author="David Singer" w:date="2020-04-28T12:47:00Z">
        <w:r>
          <w:t xml:space="preserve">The </w:t>
        </w:r>
      </w:ins>
      <w:ins w:id="740" w:author="David Singer" w:date="2020-04-28T11:50:00Z">
        <w:r w:rsidR="00C241DA" w:rsidRPr="000B607A">
          <w:rPr>
            <w:rFonts w:ascii="Courier New" w:hAnsi="Courier New" w:cs="Courier New"/>
          </w:rPr>
          <w:t>HapticSampleEntry</w:t>
        </w:r>
        <w:r w:rsidR="00C241DA">
          <w:t xml:space="preserve"> extends the </w:t>
        </w:r>
        <w:r w:rsidR="00C241DA" w:rsidRPr="000B607A">
          <w:rPr>
            <w:rFonts w:ascii="Courier New" w:hAnsi="Courier New" w:cs="Courier New"/>
          </w:rPr>
          <w:t>SampleEntry</w:t>
        </w:r>
        <w:r w:rsidR="00C241DA">
          <w:t xml:space="preserve"> class and holds haptic configuration information. This configuration information may be general to more than one codec or be codec-specific defined as boxes in the </w:t>
        </w:r>
        <w:r w:rsidR="00C241DA" w:rsidRPr="00CF122A">
          <w:t xml:space="preserve">codec-specific extensions to </w:t>
        </w:r>
        <w:r w:rsidR="00C241DA" w:rsidRPr="000B607A">
          <w:rPr>
            <w:rFonts w:ascii="Courier New" w:hAnsi="Courier New" w:cs="Courier New"/>
          </w:rPr>
          <w:t>HapticSampleEntry</w:t>
        </w:r>
        <w:r w:rsidR="00C241DA">
          <w:rPr>
            <w:rFonts w:ascii="Courier New" w:hAnsi="Courier New" w:cs="Courier New"/>
          </w:rPr>
          <w:t>.</w:t>
        </w:r>
      </w:ins>
    </w:p>
    <w:p w14:paraId="6E7136C9" w14:textId="4169942F" w:rsidR="00C241DA" w:rsidRDefault="00C241DA" w:rsidP="00997DF9">
      <w:pPr>
        <w:rPr>
          <w:ins w:id="741" w:author="David Singer" w:date="2020-04-28T11:50:00Z"/>
        </w:rPr>
      </w:pPr>
      <w:ins w:id="742" w:author="David Singer" w:date="2020-04-28T11:50:00Z">
        <w:r>
          <w:t xml:space="preserve">The arrays of </w:t>
        </w:r>
        <w:r w:rsidRPr="00BA4D12">
          <w:rPr>
            <w:rFonts w:ascii="Courier New" w:hAnsi="Courier New" w:cs="Courier New"/>
          </w:rPr>
          <w:t>VibeGeneralConfig</w:t>
        </w:r>
      </w:ins>
      <w:ins w:id="743" w:author="David Singer" w:date="2020-04-28T12:50:00Z">
        <w:r w:rsidR="00997DF9">
          <w:rPr>
            <w:rFonts w:ascii="Courier New" w:hAnsi="Courier New" w:cs="Courier New"/>
          </w:rPr>
          <w:t>Box</w:t>
        </w:r>
      </w:ins>
      <w:ins w:id="744" w:author="David Singer" w:date="2020-04-28T11:50:00Z">
        <w:r>
          <w:t xml:space="preserve"> and </w:t>
        </w:r>
        <w:r w:rsidRPr="00BA4D12">
          <w:rPr>
            <w:rFonts w:ascii="Courier New" w:hAnsi="Courier New" w:cs="Courier New"/>
          </w:rPr>
          <w:t>KinestheticGeneralConfig</w:t>
        </w:r>
      </w:ins>
      <w:ins w:id="745" w:author="David Singer" w:date="2020-04-28T12:50:00Z">
        <w:r w:rsidR="00997DF9">
          <w:rPr>
            <w:rFonts w:ascii="Courier New" w:hAnsi="Courier New" w:cs="Courier New"/>
          </w:rPr>
          <w:t>Box</w:t>
        </w:r>
      </w:ins>
      <w:ins w:id="746" w:author="David Singer" w:date="2020-04-28T11:50:00Z">
        <w:r>
          <w:t xml:space="preserve"> boxes within the sample entry indicate whether the content in this track requires vibrator actuator(s), kinesthetic actuator(s), or both. </w:t>
        </w:r>
      </w:ins>
    </w:p>
    <w:p w14:paraId="084FA7CC" w14:textId="4B568309" w:rsidR="00C241DA" w:rsidRDefault="00C241DA" w:rsidP="00997DF9">
      <w:pPr>
        <w:rPr>
          <w:ins w:id="747" w:author="David Singer" w:date="2020-04-28T11:50:00Z"/>
        </w:rPr>
      </w:pPr>
      <w:ins w:id="748" w:author="David Singer" w:date="2020-04-28T11:50:00Z">
        <w:r w:rsidRPr="00C241DA">
          <w:t>Th</w:t>
        </w:r>
      </w:ins>
      <w:ins w:id="749" w:author="David Singer" w:date="2020-04-28T12:48:00Z">
        <w:r w:rsidR="00997DF9">
          <w:t>is provides</w:t>
        </w:r>
      </w:ins>
      <w:ins w:id="750" w:author="David Singer" w:date="2020-04-28T11:50:00Z">
        <w:r w:rsidRPr="00C241DA">
          <w:t xml:space="preserve"> information in the sample entry on the typ</w:t>
        </w:r>
        <w:r w:rsidRPr="00997DF9">
          <w:t xml:space="preserve">es of actuators the content in this track is designed to be played on. For example, if the content is intended for single vibrator actuator devices (e.g., basic phones, laptops, tablets), then the sample entry will have a single </w:t>
        </w:r>
      </w:ins>
      <w:ins w:id="751" w:author="David Singer" w:date="2020-04-28T12:48:00Z">
        <w:r w:rsidR="00997DF9" w:rsidRPr="00BA4D12">
          <w:rPr>
            <w:rFonts w:ascii="Courier New" w:hAnsi="Courier New" w:cs="Courier New"/>
          </w:rPr>
          <w:t>VibeGeneralConfig</w:t>
        </w:r>
      </w:ins>
      <w:ins w:id="752" w:author="David Singer" w:date="2020-04-28T12:50:00Z">
        <w:r w:rsidR="00997DF9">
          <w:rPr>
            <w:rFonts w:ascii="Courier New" w:hAnsi="Courier New" w:cs="Courier New"/>
          </w:rPr>
          <w:t>Box</w:t>
        </w:r>
      </w:ins>
      <w:ins w:id="753" w:author="David Singer" w:date="2020-04-28T12:48:00Z">
        <w:r w:rsidR="00997DF9">
          <w:t xml:space="preserve"> </w:t>
        </w:r>
      </w:ins>
      <w:ins w:id="754" w:author="David Singer" w:date="2020-04-28T11:50:00Z">
        <w:r w:rsidRPr="00997DF9">
          <w:t>(array of one). If the track is intended for multiple vibrator actuators, the</w:t>
        </w:r>
        <w:r>
          <w:t xml:space="preserve"> </w:t>
        </w:r>
        <w:r w:rsidRPr="00C241DA">
          <w:t xml:space="preserve">sample entry will have an array of </w:t>
        </w:r>
      </w:ins>
      <w:ins w:id="755" w:author="David Singer" w:date="2020-04-28T12:48:00Z">
        <w:r w:rsidR="00997DF9" w:rsidRPr="00BA4D12">
          <w:rPr>
            <w:rFonts w:ascii="Courier New" w:hAnsi="Courier New" w:cs="Courier New"/>
          </w:rPr>
          <w:t>VibeGeneralConfig</w:t>
        </w:r>
      </w:ins>
      <w:ins w:id="756" w:author="David Singer" w:date="2020-04-28T16:06:00Z">
        <w:r w:rsidR="001158EF">
          <w:rPr>
            <w:rFonts w:ascii="Courier New" w:hAnsi="Courier New" w:cs="Courier New"/>
          </w:rPr>
          <w:t>Box</w:t>
        </w:r>
      </w:ins>
      <w:ins w:id="757" w:author="David Singer" w:date="2020-04-28T11:50:00Z">
        <w:r w:rsidRPr="00C241DA">
          <w:t>es, each of different frequency and</w:t>
        </w:r>
        <w:r>
          <w:t xml:space="preserve"> motor type. A similar </w:t>
        </w:r>
      </w:ins>
      <w:ins w:id="758" w:author="David Singer" w:date="2020-04-28T12:48:00Z">
        <w:r w:rsidR="00997DF9">
          <w:t>structure</w:t>
        </w:r>
      </w:ins>
      <w:ins w:id="759" w:author="David Singer" w:date="2020-04-28T11:50:00Z">
        <w:r>
          <w:t xml:space="preserve"> can be </w:t>
        </w:r>
      </w:ins>
      <w:ins w:id="760" w:author="David Singer" w:date="2020-04-28T12:48:00Z">
        <w:r w:rsidR="00997DF9">
          <w:t>used</w:t>
        </w:r>
      </w:ins>
      <w:ins w:id="761" w:author="David Singer" w:date="2020-04-28T11:50:00Z">
        <w:r>
          <w:t xml:space="preserve"> for kinesthetic actuators.</w:t>
        </w:r>
      </w:ins>
    </w:p>
    <w:p w14:paraId="72E4EA70" w14:textId="1CF2B346" w:rsidR="00C241DA" w:rsidRDefault="00997DF9">
      <w:pPr>
        <w:pStyle w:val="Note"/>
        <w:rPr>
          <w:ins w:id="762" w:author="David Singer" w:date="2020-04-28T11:50:00Z"/>
        </w:rPr>
        <w:pPrChange w:id="763" w:author="David Singer" w:date="2020-04-28T12:49:00Z">
          <w:pPr/>
        </w:pPrChange>
      </w:pPr>
      <w:ins w:id="764" w:author="David Singer" w:date="2020-04-28T12:49:00Z">
        <w:r>
          <w:lastRenderedPageBreak/>
          <w:t xml:space="preserve">NOTE </w:t>
        </w:r>
        <w:r>
          <w:tab/>
          <w:t>i</w:t>
        </w:r>
      </w:ins>
      <w:ins w:id="765" w:author="David Singer" w:date="2020-04-28T11:50:00Z">
        <w:r w:rsidR="00C241DA">
          <w:t xml:space="preserve">t is possible to create a haptic track that can be played on both vibrator and kinesthetic actuators. The sample entry for such a track will have non-zero arrays of both </w:t>
        </w:r>
        <w:r w:rsidR="00C241DA" w:rsidRPr="000E5D89">
          <w:rPr>
            <w:rFonts w:ascii="Courier New" w:hAnsi="Courier New" w:cs="Courier New"/>
            <w:sz w:val="22"/>
            <w:szCs w:val="22"/>
          </w:rPr>
          <w:t>VibeGeneralConfig</w:t>
        </w:r>
      </w:ins>
      <w:ins w:id="766" w:author="David Singer" w:date="2020-04-28T12:50:00Z">
        <w:r>
          <w:rPr>
            <w:rFonts w:ascii="Courier New" w:hAnsi="Courier New" w:cs="Courier New"/>
            <w:sz w:val="22"/>
            <w:szCs w:val="22"/>
          </w:rPr>
          <w:t>Box</w:t>
        </w:r>
      </w:ins>
      <w:ins w:id="767" w:author="David Singer" w:date="2020-04-28T11:50:00Z">
        <w:r w:rsidR="00C241DA">
          <w:t xml:space="preserve"> and </w:t>
        </w:r>
        <w:r w:rsidR="00C241DA" w:rsidRPr="000E5D89">
          <w:rPr>
            <w:rFonts w:ascii="Courier New" w:hAnsi="Courier New" w:cs="Courier New"/>
            <w:sz w:val="22"/>
            <w:szCs w:val="22"/>
          </w:rPr>
          <w:t>KinestheticGeneralConfig</w:t>
        </w:r>
      </w:ins>
      <w:ins w:id="768" w:author="David Singer" w:date="2020-04-28T12:50:00Z">
        <w:r>
          <w:rPr>
            <w:rFonts w:ascii="Courier New" w:hAnsi="Courier New" w:cs="Courier New"/>
            <w:sz w:val="22"/>
            <w:szCs w:val="22"/>
          </w:rPr>
          <w:t>Box</w:t>
        </w:r>
      </w:ins>
      <w:ins w:id="769" w:author="David Singer" w:date="2020-04-28T11:50:00Z">
        <w:r w:rsidR="00C241DA">
          <w:t xml:space="preserve"> boxes.</w:t>
        </w:r>
      </w:ins>
    </w:p>
    <w:p w14:paraId="5302C6C5" w14:textId="77777777" w:rsidR="00C241DA" w:rsidRPr="00997DF9" w:rsidRDefault="00C241DA">
      <w:pPr>
        <w:pStyle w:val="Heading4"/>
        <w:rPr>
          <w:ins w:id="770" w:author="David Singer" w:date="2020-04-28T11:50:00Z"/>
          <w:rPrChange w:id="771" w:author="David Singer" w:date="2020-04-28T12:53:00Z">
            <w:rPr>
              <w:ins w:id="772" w:author="David Singer" w:date="2020-04-28T11:50:00Z"/>
              <w:rFonts w:asciiTheme="minorHAnsi" w:hAnsiTheme="minorHAnsi" w:cstheme="minorHAnsi"/>
              <w:sz w:val="24"/>
              <w:szCs w:val="24"/>
            </w:rPr>
          </w:rPrChange>
        </w:rPr>
        <w:pPrChange w:id="773" w:author="David Singer" w:date="2020-04-28T12:53:00Z">
          <w:pPr>
            <w:pStyle w:val="Heading4"/>
            <w:widowControl/>
            <w:numPr>
              <w:numId w:val="3"/>
            </w:numPr>
            <w:tabs>
              <w:tab w:val="clear" w:pos="864"/>
            </w:tabs>
            <w:spacing w:line="240" w:lineRule="auto"/>
          </w:pPr>
        </w:pPrChange>
      </w:pPr>
      <w:ins w:id="774" w:author="David Singer" w:date="2020-04-28T11:50:00Z">
        <w:r w:rsidRPr="00997DF9">
          <w:rPr>
            <w:rPrChange w:id="775" w:author="David Singer" w:date="2020-04-28T12:53:00Z">
              <w:rPr>
                <w:rFonts w:asciiTheme="minorHAnsi" w:hAnsiTheme="minorHAnsi" w:cstheme="minorHAnsi"/>
                <w:sz w:val="24"/>
                <w:szCs w:val="24"/>
              </w:rPr>
            </w:rPrChange>
          </w:rPr>
          <w:t>Syntax</w:t>
        </w:r>
      </w:ins>
    </w:p>
    <w:p w14:paraId="584416E6" w14:textId="6E89175D" w:rsidR="00C241DA" w:rsidRPr="00997DF9" w:rsidRDefault="00C241DA" w:rsidP="00997DF9">
      <w:pPr>
        <w:pStyle w:val="code"/>
        <w:rPr>
          <w:ins w:id="776" w:author="David Singer" w:date="2020-04-28T11:50:00Z"/>
        </w:rPr>
      </w:pPr>
      <w:ins w:id="777" w:author="David Singer" w:date="2020-04-28T11:50:00Z">
        <w:r w:rsidRPr="00997DF9">
          <w:t>aligned(8) class HapticSampleEntry(codingname)extends SampleEntry(codingname) {</w:t>
        </w:r>
      </w:ins>
      <w:ins w:id="778" w:author="David Singer" w:date="2020-04-28T12:49:00Z">
        <w:r w:rsidR="00997DF9" w:rsidRPr="00997DF9">
          <w:br/>
        </w:r>
        <w:r w:rsidR="00997DF9" w:rsidRPr="00997DF9">
          <w:tab/>
        </w:r>
      </w:ins>
      <w:ins w:id="779" w:author="David Singer" w:date="2020-04-28T11:50:00Z">
        <w:r w:rsidRPr="008A4192">
          <w:t>VibeGeneralConfig</w:t>
        </w:r>
      </w:ins>
      <w:ins w:id="780" w:author="David Singer" w:date="2020-04-28T12:50:00Z">
        <w:r w:rsidR="00997DF9" w:rsidRPr="008A4192">
          <w:t>Box[]</w:t>
        </w:r>
      </w:ins>
      <w:ins w:id="781" w:author="David Singer" w:date="2020-04-28T11:50:00Z">
        <w:r w:rsidRPr="008A4192">
          <w:t xml:space="preserve"> </w:t>
        </w:r>
      </w:ins>
      <w:ins w:id="782" w:author="David Singer" w:date="2020-04-28T12:50:00Z">
        <w:r w:rsidR="00997DF9" w:rsidRPr="00110862">
          <w:tab/>
        </w:r>
      </w:ins>
      <w:ins w:id="783" w:author="David Singer" w:date="2020-04-28T12:51:00Z">
        <w:r w:rsidR="00997DF9" w:rsidRPr="00110862">
          <w:tab/>
        </w:r>
        <w:r w:rsidR="00997DF9" w:rsidRPr="00110862">
          <w:tab/>
        </w:r>
      </w:ins>
      <w:ins w:id="784" w:author="David Singer" w:date="2020-04-28T12:50:00Z">
        <w:r w:rsidR="00997DF9" w:rsidRPr="00110862">
          <w:t>vibes</w:t>
        </w:r>
      </w:ins>
      <w:ins w:id="785" w:author="David Singer" w:date="2020-04-28T11:50:00Z">
        <w:r w:rsidRPr="00110862">
          <w:t xml:space="preserve">; </w:t>
        </w:r>
      </w:ins>
      <w:ins w:id="786" w:author="David Singer" w:date="2020-04-28T12:51:00Z">
        <w:r w:rsidR="00997DF9">
          <w:br/>
        </w:r>
        <w:r w:rsidR="00997DF9">
          <w:tab/>
        </w:r>
        <w:r w:rsidR="00997DF9">
          <w:tab/>
        </w:r>
        <w:r w:rsidR="00997DF9">
          <w:tab/>
        </w:r>
      </w:ins>
      <w:ins w:id="787" w:author="David Singer" w:date="2020-04-28T11:50:00Z">
        <w:r w:rsidRPr="00997DF9">
          <w:rPr>
            <w:rFonts w:cs="Arial"/>
            <w:szCs w:val="18"/>
            <w:rPrChange w:id="788" w:author="David Singer" w:date="2020-04-28T12:51:00Z">
              <w:rPr>
                <w:rFonts w:ascii="Arial" w:hAnsi="Arial" w:cs="Arial"/>
                <w:szCs w:val="18"/>
              </w:rPr>
            </w:rPrChange>
          </w:rPr>
          <w:t>//</w:t>
        </w:r>
      </w:ins>
      <w:ins w:id="789" w:author="David Singer" w:date="2020-04-28T12:51:00Z">
        <w:r w:rsidR="00997DF9" w:rsidRPr="00997DF9">
          <w:rPr>
            <w:rFonts w:cs="Arial"/>
            <w:szCs w:val="18"/>
            <w:rPrChange w:id="790" w:author="David Singer" w:date="2020-04-28T12:51:00Z">
              <w:rPr>
                <w:rFonts w:ascii="Arial" w:hAnsi="Arial" w:cs="Arial"/>
                <w:szCs w:val="18"/>
              </w:rPr>
            </w:rPrChange>
          </w:rPr>
          <w:t xml:space="preserve"> </w:t>
        </w:r>
      </w:ins>
      <w:ins w:id="791" w:author="David Singer" w:date="2020-04-28T11:50:00Z">
        <w:r w:rsidRPr="00997DF9">
          <w:rPr>
            <w:rFonts w:cs="Arial"/>
            <w:szCs w:val="18"/>
            <w:rPrChange w:id="792" w:author="David Singer" w:date="2020-04-28T12:51:00Z">
              <w:rPr>
                <w:rFonts w:ascii="Arial" w:hAnsi="Arial" w:cs="Arial"/>
                <w:szCs w:val="18"/>
              </w:rPr>
            </w:rPrChange>
          </w:rPr>
          <w:t>array of vibrator actuator configurations</w:t>
        </w:r>
      </w:ins>
      <w:ins w:id="793" w:author="David Singer" w:date="2020-04-28T12:49:00Z">
        <w:r w:rsidR="00997DF9" w:rsidRPr="00997DF9">
          <w:br/>
        </w:r>
        <w:r w:rsidR="00997DF9" w:rsidRPr="00997DF9">
          <w:tab/>
        </w:r>
      </w:ins>
      <w:ins w:id="794" w:author="David Singer" w:date="2020-04-28T11:50:00Z">
        <w:r w:rsidRPr="00997DF9">
          <w:t>KinestheticGeneralConfig</w:t>
        </w:r>
      </w:ins>
      <w:ins w:id="795" w:author="David Singer" w:date="2020-04-28T12:51:00Z">
        <w:r w:rsidR="00997DF9" w:rsidRPr="00997DF9">
          <w:t>Box[]</w:t>
        </w:r>
        <w:r w:rsidR="00997DF9" w:rsidRPr="00997DF9">
          <w:tab/>
          <w:t>kines</w:t>
        </w:r>
      </w:ins>
      <w:ins w:id="796" w:author="David Singer" w:date="2020-04-28T11:50:00Z">
        <w:r w:rsidRPr="00997DF9">
          <w:t xml:space="preserve">; </w:t>
        </w:r>
      </w:ins>
      <w:ins w:id="797" w:author="David Singer" w:date="2020-04-28T12:51:00Z">
        <w:r w:rsidR="00997DF9">
          <w:br/>
        </w:r>
        <w:r w:rsidR="00997DF9">
          <w:tab/>
        </w:r>
        <w:r w:rsidR="00997DF9">
          <w:tab/>
        </w:r>
        <w:r w:rsidR="00997DF9">
          <w:tab/>
        </w:r>
      </w:ins>
      <w:ins w:id="798" w:author="David Singer" w:date="2020-04-28T11:50:00Z">
        <w:r w:rsidRPr="00997DF9">
          <w:rPr>
            <w:rFonts w:cs="Arial"/>
            <w:szCs w:val="18"/>
            <w:rPrChange w:id="799" w:author="David Singer" w:date="2020-04-28T12:51:00Z">
              <w:rPr>
                <w:rFonts w:ascii="Arial" w:hAnsi="Arial" w:cs="Arial"/>
                <w:szCs w:val="18"/>
              </w:rPr>
            </w:rPrChange>
          </w:rPr>
          <w:t>//</w:t>
        </w:r>
      </w:ins>
      <w:ins w:id="800" w:author="David Singer" w:date="2020-04-28T12:51:00Z">
        <w:r w:rsidR="00997DF9" w:rsidRPr="00997DF9">
          <w:t xml:space="preserve"> </w:t>
        </w:r>
      </w:ins>
      <w:ins w:id="801" w:author="David Singer" w:date="2020-04-28T11:50:00Z">
        <w:r w:rsidRPr="00997DF9">
          <w:rPr>
            <w:rFonts w:cs="Arial"/>
            <w:szCs w:val="18"/>
            <w:rPrChange w:id="802" w:author="David Singer" w:date="2020-04-28T12:51:00Z">
              <w:rPr>
                <w:rFonts w:ascii="Arial" w:hAnsi="Arial" w:cs="Arial"/>
                <w:szCs w:val="18"/>
              </w:rPr>
            </w:rPrChange>
          </w:rPr>
          <w:t>array of kinesthetic actuator configurations</w:t>
        </w:r>
      </w:ins>
      <w:ins w:id="803" w:author="David Singer" w:date="2020-04-28T12:52:00Z">
        <w:r w:rsidR="00997DF9">
          <w:rPr>
            <w:rFonts w:cs="Arial"/>
            <w:szCs w:val="18"/>
          </w:rPr>
          <w:br/>
        </w:r>
      </w:ins>
      <w:ins w:id="804" w:author="David Singer" w:date="2020-04-28T11:50:00Z">
        <w:r w:rsidRPr="00997DF9">
          <w:tab/>
          <w:t>Box()[]</w:t>
        </w:r>
        <w:r w:rsidRPr="00997DF9">
          <w:tab/>
        </w:r>
        <w:r w:rsidRPr="00997DF9">
          <w:tab/>
        </w:r>
        <w:r w:rsidRPr="00997DF9">
          <w:tab/>
        </w:r>
        <w:r w:rsidRPr="00997DF9">
          <w:tab/>
        </w:r>
        <w:r w:rsidRPr="00997DF9">
          <w:tab/>
        </w:r>
        <w:r w:rsidRPr="00997DF9">
          <w:tab/>
        </w:r>
      </w:ins>
      <w:ins w:id="805" w:author="David Singer" w:date="2020-04-28T12:52:00Z">
        <w:r w:rsidR="00997DF9">
          <w:tab/>
        </w:r>
        <w:r w:rsidR="00997DF9">
          <w:tab/>
        </w:r>
      </w:ins>
      <w:ins w:id="806" w:author="David Singer" w:date="2020-04-28T11:50:00Z">
        <w:r w:rsidRPr="00997DF9">
          <w:t>otherboxes;</w:t>
        </w:r>
        <w:r w:rsidRPr="00997DF9">
          <w:br/>
          <w:t>}</w:t>
        </w:r>
      </w:ins>
    </w:p>
    <w:p w14:paraId="472F698B" w14:textId="77777777" w:rsidR="00C241DA" w:rsidRPr="00997DF9" w:rsidRDefault="00C241DA">
      <w:pPr>
        <w:pStyle w:val="Heading3"/>
        <w:rPr>
          <w:ins w:id="807" w:author="David Singer" w:date="2020-04-28T11:50:00Z"/>
        </w:rPr>
        <w:pPrChange w:id="808" w:author="David Singer" w:date="2020-04-28T12:53:00Z">
          <w:pPr>
            <w:pStyle w:val="Heading3"/>
            <w:widowControl/>
            <w:numPr>
              <w:numId w:val="3"/>
            </w:numPr>
            <w:tabs>
              <w:tab w:val="clear" w:pos="720"/>
            </w:tabs>
            <w:spacing w:line="240" w:lineRule="auto"/>
          </w:pPr>
        </w:pPrChange>
      </w:pPr>
      <w:ins w:id="809" w:author="David Singer" w:date="2020-04-28T11:50:00Z">
        <w:r w:rsidRPr="00997DF9">
          <w:t>Vibrator General Configuration</w:t>
        </w:r>
      </w:ins>
    </w:p>
    <w:p w14:paraId="17C5B0F4" w14:textId="64C5B8D7" w:rsidR="00997DF9" w:rsidRPr="00997DF9" w:rsidRDefault="00104835">
      <w:pPr>
        <w:pStyle w:val="Heading4"/>
        <w:rPr>
          <w:ins w:id="810" w:author="David Singer" w:date="2020-04-28T12:54:00Z"/>
          <w:rPrChange w:id="811" w:author="David Singer" w:date="2020-04-28T12:54:00Z">
            <w:rPr>
              <w:ins w:id="812" w:author="David Singer" w:date="2020-04-28T12:54:00Z"/>
              <w:rFonts w:asciiTheme="minorHAnsi" w:hAnsiTheme="minorHAnsi" w:cstheme="minorHAnsi"/>
              <w:sz w:val="24"/>
              <w:szCs w:val="24"/>
            </w:rPr>
          </w:rPrChange>
        </w:rPr>
        <w:pPrChange w:id="813" w:author="David Singer" w:date="2020-04-28T12:54:00Z">
          <w:pPr>
            <w:pStyle w:val="Heading4"/>
            <w:widowControl/>
            <w:numPr>
              <w:numId w:val="3"/>
            </w:numPr>
            <w:tabs>
              <w:tab w:val="clear" w:pos="864"/>
            </w:tabs>
            <w:spacing w:line="240" w:lineRule="auto"/>
          </w:pPr>
        </w:pPrChange>
      </w:pPr>
      <w:ins w:id="814" w:author="David Singer" w:date="2020-04-28T12:54:00Z">
        <w:r>
          <w:t>Definition</w:t>
        </w:r>
      </w:ins>
    </w:p>
    <w:p w14:paraId="00F0DA3C" w14:textId="646A01BB" w:rsidR="00C241DA" w:rsidRDefault="00C241DA" w:rsidP="008A4192">
      <w:pPr>
        <w:rPr>
          <w:ins w:id="815" w:author="David Singer" w:date="2020-04-28T11:50:00Z"/>
        </w:rPr>
      </w:pPr>
      <w:ins w:id="816" w:author="David Singer" w:date="2020-04-28T11:50:00Z">
        <w:r w:rsidRPr="00961E2E">
          <w:rPr>
            <w:rFonts w:ascii="Courier New" w:hAnsi="Courier New" w:cs="Courier New"/>
          </w:rPr>
          <w:t>VibeGeneralConfig</w:t>
        </w:r>
      </w:ins>
      <w:ins w:id="817" w:author="David Singer" w:date="2020-04-28T12:52:00Z">
        <w:r w:rsidR="00997DF9">
          <w:rPr>
            <w:rFonts w:ascii="Courier New" w:hAnsi="Courier New" w:cs="Courier New"/>
          </w:rPr>
          <w:t>Box</w:t>
        </w:r>
      </w:ins>
      <w:ins w:id="818" w:author="David Singer" w:date="2020-04-28T11:50:00Z">
        <w:r>
          <w:t xml:space="preserve"> is a</w:t>
        </w:r>
        <w:r w:rsidRPr="007B67B4">
          <w:t xml:space="preserve"> general-purpose configuration box in </w:t>
        </w:r>
        <w:r w:rsidRPr="002F4F5C">
          <w:rPr>
            <w:rFonts w:ascii="Courier New" w:hAnsi="Courier New" w:cs="Courier New"/>
          </w:rPr>
          <w:t>HapticSampleEntry</w:t>
        </w:r>
        <w:r>
          <w:t xml:space="preserve"> </w:t>
        </w:r>
        <w:r w:rsidRPr="007B67B4">
          <w:t>for specific vibrator-based haptics systems.</w:t>
        </w:r>
        <w:r>
          <w:t xml:space="preserve"> If the content is designed to be (ideally) played on a device with one or more vibrator actuators, there would be an array of one or more </w:t>
        </w:r>
        <w:r w:rsidRPr="00AC42B5">
          <w:rPr>
            <w:rFonts w:ascii="Courier New" w:hAnsi="Courier New" w:cs="Courier New"/>
          </w:rPr>
          <w:t>VibeGeneralConfig</w:t>
        </w:r>
      </w:ins>
      <w:ins w:id="819" w:author="David Singer" w:date="2020-04-28T12:52:00Z">
        <w:r w:rsidR="00997DF9">
          <w:rPr>
            <w:rFonts w:ascii="Courier New" w:hAnsi="Courier New" w:cs="Courier New"/>
          </w:rPr>
          <w:t>Box</w:t>
        </w:r>
      </w:ins>
      <w:ins w:id="820" w:author="David Singer" w:date="2020-04-28T11:50:00Z">
        <w:r>
          <w:t xml:space="preserve">es in the </w:t>
        </w:r>
        <w:r w:rsidRPr="00AC42B5">
          <w:rPr>
            <w:rFonts w:ascii="Courier New" w:hAnsi="Courier New" w:cs="Courier New"/>
          </w:rPr>
          <w:t>HapticSampleEntry</w:t>
        </w:r>
        <w:r>
          <w:t xml:space="preserve">. </w:t>
        </w:r>
      </w:ins>
    </w:p>
    <w:p w14:paraId="32F0D004" w14:textId="77777777" w:rsidR="00C241DA" w:rsidRPr="008A4192" w:rsidRDefault="00C241DA">
      <w:pPr>
        <w:pStyle w:val="Heading4"/>
        <w:rPr>
          <w:ins w:id="821" w:author="David Singer" w:date="2020-04-28T11:50:00Z"/>
          <w:rPrChange w:id="822" w:author="David Singer" w:date="2020-04-28T12:54:00Z">
            <w:rPr>
              <w:ins w:id="823" w:author="David Singer" w:date="2020-04-28T11:50:00Z"/>
              <w:rFonts w:asciiTheme="minorHAnsi" w:hAnsiTheme="minorHAnsi" w:cstheme="minorHAnsi"/>
              <w:sz w:val="24"/>
              <w:szCs w:val="24"/>
            </w:rPr>
          </w:rPrChange>
        </w:rPr>
        <w:pPrChange w:id="824" w:author="David Singer" w:date="2020-04-28T12:54:00Z">
          <w:pPr>
            <w:pStyle w:val="Heading4"/>
            <w:widowControl/>
            <w:numPr>
              <w:numId w:val="3"/>
            </w:numPr>
            <w:tabs>
              <w:tab w:val="clear" w:pos="864"/>
            </w:tabs>
            <w:spacing w:line="240" w:lineRule="auto"/>
          </w:pPr>
        </w:pPrChange>
      </w:pPr>
      <w:ins w:id="825" w:author="David Singer" w:date="2020-04-28T11:50:00Z">
        <w:r w:rsidRPr="008A4192">
          <w:rPr>
            <w:rPrChange w:id="826" w:author="David Singer" w:date="2020-04-28T12:54:00Z">
              <w:rPr>
                <w:rFonts w:asciiTheme="minorHAnsi" w:hAnsiTheme="minorHAnsi" w:cstheme="minorHAnsi"/>
                <w:sz w:val="24"/>
                <w:szCs w:val="24"/>
              </w:rPr>
            </w:rPrChange>
          </w:rPr>
          <w:t>Syntax</w:t>
        </w:r>
      </w:ins>
    </w:p>
    <w:p w14:paraId="35EDDD4C" w14:textId="6079298E" w:rsidR="00C241DA" w:rsidRPr="008A4192" w:rsidRDefault="00C241DA" w:rsidP="00997DF9">
      <w:pPr>
        <w:pStyle w:val="code"/>
        <w:rPr>
          <w:ins w:id="827" w:author="David Singer" w:date="2020-04-28T11:50:00Z"/>
        </w:rPr>
      </w:pPr>
      <w:ins w:id="828" w:author="David Singer" w:date="2020-04-28T11:50:00Z">
        <w:r w:rsidRPr="008A4192">
          <w:rPr>
            <w:rFonts w:cs="Courier New"/>
            <w:szCs w:val="22"/>
          </w:rPr>
          <w:t>aligned(8) class VibeGeneralConfig</w:t>
        </w:r>
      </w:ins>
      <w:ins w:id="829" w:author="David Singer" w:date="2020-04-28T12:52:00Z">
        <w:r w:rsidR="00997DF9" w:rsidRPr="008A4192">
          <w:rPr>
            <w:rFonts w:cs="Courier New"/>
            <w:szCs w:val="22"/>
          </w:rPr>
          <w:t>Box</w:t>
        </w:r>
      </w:ins>
      <w:ins w:id="830" w:author="David Singer" w:date="2020-04-28T11:50:00Z">
        <w:r w:rsidRPr="008A4192">
          <w:rPr>
            <w:rFonts w:cs="Courier New"/>
            <w:szCs w:val="22"/>
          </w:rPr>
          <w:t xml:space="preserve"> extends FullBox(‘vibh’) {</w:t>
        </w:r>
        <w:r w:rsidRPr="008A4192">
          <w:rPr>
            <w:rFonts w:cs="Courier New"/>
          </w:rPr>
          <w:t xml:space="preserve"> </w:t>
        </w:r>
        <w:r w:rsidRPr="008A4192">
          <w:rPr>
            <w:rFonts w:cs="Courier New"/>
          </w:rPr>
          <w:br/>
        </w:r>
      </w:ins>
      <w:ins w:id="831" w:author="David Singer" w:date="2020-04-28T12:52:00Z">
        <w:r w:rsidR="00997DF9" w:rsidRPr="00110862">
          <w:tab/>
        </w:r>
      </w:ins>
      <w:ins w:id="832" w:author="David Singer" w:date="2020-04-28T11:50:00Z">
        <w:r w:rsidRPr="00110862">
          <w:t xml:space="preserve">template unsigned int actuatorID(4); </w:t>
        </w:r>
      </w:ins>
      <w:ins w:id="833" w:author="David Singer" w:date="2020-04-28T12:52:00Z">
        <w:r w:rsidR="00997DF9" w:rsidRPr="00110862">
          <w:br/>
        </w:r>
        <w:r w:rsidR="00997DF9" w:rsidRPr="00110862">
          <w:tab/>
        </w:r>
        <w:r w:rsidR="00997DF9" w:rsidRPr="00110862">
          <w:tab/>
        </w:r>
      </w:ins>
      <w:ins w:id="834" w:author="David Singer" w:date="2020-04-28T11:50:00Z">
        <w:r w:rsidRPr="008A4192">
          <w:rPr>
            <w:rFonts w:cs="Arial"/>
            <w:szCs w:val="18"/>
            <w:rPrChange w:id="835" w:author="David Singer" w:date="2020-04-28T12:56:00Z">
              <w:rPr>
                <w:rFonts w:ascii="Arial" w:hAnsi="Arial" w:cs="Arial"/>
                <w:szCs w:val="18"/>
              </w:rPr>
            </w:rPrChange>
          </w:rPr>
          <w:t>// arbitrary value uniquely identifying this actuator configuration</w:t>
        </w:r>
      </w:ins>
      <w:ins w:id="836" w:author="David Singer" w:date="2020-04-28T12:52:00Z">
        <w:r w:rsidR="00997DF9" w:rsidRPr="008A4192">
          <w:br/>
        </w:r>
      </w:ins>
      <w:ins w:id="837" w:author="David Singer" w:date="2020-04-28T11:50:00Z">
        <w:r w:rsidRPr="00110862">
          <w:tab/>
          <w:t>template unsigned int actuatorFrequency(16);</w:t>
        </w:r>
        <w:r w:rsidRPr="00110862">
          <w:tab/>
        </w:r>
        <w:r w:rsidRPr="00110862">
          <w:br/>
        </w:r>
        <w:r w:rsidRPr="00110862">
          <w:tab/>
          <w:t>template unsigned int actuatorConfiguration(4);</w:t>
        </w:r>
      </w:ins>
      <w:ins w:id="838" w:author="David Singer" w:date="2020-04-28T12:52:00Z">
        <w:r w:rsidR="00997DF9" w:rsidRPr="00110862">
          <w:br/>
        </w:r>
      </w:ins>
      <w:ins w:id="839" w:author="David Singer" w:date="2020-04-28T11:50:00Z">
        <w:r w:rsidRPr="00110862">
          <w:tab/>
          <w:t>template unsigned int endpointConfiguration(4);</w:t>
        </w:r>
      </w:ins>
      <w:ins w:id="840" w:author="David Singer" w:date="2020-04-28T12:52:00Z">
        <w:r w:rsidR="00997DF9" w:rsidRPr="00110862">
          <w:br/>
        </w:r>
      </w:ins>
      <w:ins w:id="841" w:author="David Singer" w:date="2020-04-28T11:50:00Z">
        <w:r w:rsidRPr="00110862">
          <w:tab/>
          <w:t xml:space="preserve">unsigned int(4) reserved = 0; </w:t>
        </w:r>
        <w:r w:rsidRPr="008A4192">
          <w:rPr>
            <w:rFonts w:cs="Arial"/>
            <w:szCs w:val="18"/>
            <w:rPrChange w:id="842" w:author="David Singer" w:date="2020-04-28T12:56:00Z">
              <w:rPr>
                <w:rFonts w:ascii="Arial" w:hAnsi="Arial" w:cs="Arial"/>
                <w:szCs w:val="18"/>
              </w:rPr>
            </w:rPrChange>
          </w:rPr>
          <w:t>// to pad to 8 bits</w:t>
        </w:r>
        <w:r w:rsidRPr="008A4192">
          <w:br/>
          <w:t>}</w:t>
        </w:r>
      </w:ins>
    </w:p>
    <w:p w14:paraId="014F7C0A" w14:textId="77777777" w:rsidR="00C241DA" w:rsidRPr="008A4192" w:rsidRDefault="00C241DA">
      <w:pPr>
        <w:pStyle w:val="Heading4"/>
        <w:rPr>
          <w:ins w:id="843" w:author="David Singer" w:date="2020-04-28T11:50:00Z"/>
          <w:rPrChange w:id="844" w:author="David Singer" w:date="2020-04-28T12:54:00Z">
            <w:rPr>
              <w:ins w:id="845" w:author="David Singer" w:date="2020-04-28T11:50:00Z"/>
              <w:rFonts w:asciiTheme="minorHAnsi" w:hAnsiTheme="minorHAnsi" w:cstheme="minorHAnsi"/>
              <w:sz w:val="24"/>
              <w:szCs w:val="24"/>
            </w:rPr>
          </w:rPrChange>
        </w:rPr>
        <w:pPrChange w:id="846" w:author="David Singer" w:date="2020-04-28T12:54:00Z">
          <w:pPr>
            <w:pStyle w:val="Heading4"/>
            <w:widowControl/>
            <w:numPr>
              <w:numId w:val="3"/>
            </w:numPr>
            <w:tabs>
              <w:tab w:val="clear" w:pos="864"/>
            </w:tabs>
            <w:spacing w:line="240" w:lineRule="auto"/>
          </w:pPr>
        </w:pPrChange>
      </w:pPr>
      <w:ins w:id="847" w:author="David Singer" w:date="2020-04-28T11:50:00Z">
        <w:r w:rsidRPr="008A4192">
          <w:rPr>
            <w:rPrChange w:id="848" w:author="David Singer" w:date="2020-04-28T12:54:00Z">
              <w:rPr>
                <w:rFonts w:asciiTheme="minorHAnsi" w:hAnsiTheme="minorHAnsi" w:cstheme="minorHAnsi"/>
                <w:sz w:val="24"/>
                <w:szCs w:val="24"/>
              </w:rPr>
            </w:rPrChange>
          </w:rPr>
          <w:t>Semantics</w:t>
        </w:r>
      </w:ins>
    </w:p>
    <w:p w14:paraId="61562D6C" w14:textId="61003E62" w:rsidR="00C241DA" w:rsidRPr="0014577E" w:rsidRDefault="00C241DA">
      <w:pPr>
        <w:pStyle w:val="fields"/>
        <w:rPr>
          <w:ins w:id="849" w:author="David Singer" w:date="2020-04-28T11:50:00Z"/>
          <w:rStyle w:val="normaltextrun"/>
          <w:rFonts w:cs="Arial"/>
          <w:b/>
          <w:bCs/>
          <w:color w:val="000000"/>
          <w:szCs w:val="28"/>
          <w:shd w:val="clear" w:color="auto" w:fill="FFFFFF"/>
        </w:rPr>
        <w:pPrChange w:id="850" w:author="David Singer" w:date="2020-04-28T12:58:00Z">
          <w:pPr/>
        </w:pPrChange>
      </w:pPr>
      <w:ins w:id="851" w:author="David Singer" w:date="2020-04-28T11:50:00Z">
        <w:r>
          <w:rPr>
            <w:rStyle w:val="normaltextrun"/>
            <w:rFonts w:ascii="Courier New" w:hAnsi="Courier New" w:cs="Courier New"/>
            <w:color w:val="000000"/>
            <w:shd w:val="clear" w:color="auto" w:fill="FFFFFF"/>
          </w:rPr>
          <w:t xml:space="preserve">actuatorID </w:t>
        </w:r>
        <w:r w:rsidRPr="0014577E">
          <w:rPr>
            <w:rStyle w:val="normaltextrun"/>
            <w:rFonts w:cs="Arial"/>
            <w:color w:val="000000"/>
            <w:shd w:val="clear" w:color="auto" w:fill="FFFFFF"/>
          </w:rPr>
          <w:t xml:space="preserve">is an arbitrary value that identifies this actuator and must be unique among the </w:t>
        </w:r>
        <w:r w:rsidRPr="00CB1A1F">
          <w:rPr>
            <w:rStyle w:val="normaltextrun"/>
            <w:rFonts w:ascii="Courier New" w:hAnsi="Courier New" w:cs="Courier New"/>
            <w:color w:val="000000"/>
            <w:sz w:val="22"/>
            <w:szCs w:val="22"/>
            <w:shd w:val="clear" w:color="auto" w:fill="FFFFFF"/>
          </w:rPr>
          <w:t>VibeGeneralConfig</w:t>
        </w:r>
      </w:ins>
      <w:ins w:id="852" w:author="David Singer" w:date="2020-04-28T12:58:00Z">
        <w:r w:rsidR="008A4192">
          <w:rPr>
            <w:rStyle w:val="normaltextrun"/>
            <w:rFonts w:ascii="Courier New" w:hAnsi="Courier New" w:cs="Courier New"/>
            <w:color w:val="000000"/>
            <w:sz w:val="22"/>
            <w:szCs w:val="22"/>
            <w:shd w:val="clear" w:color="auto" w:fill="FFFFFF"/>
          </w:rPr>
          <w:t>Box</w:t>
        </w:r>
      </w:ins>
      <w:ins w:id="853" w:author="David Singer" w:date="2020-04-28T11:50:00Z">
        <w:r w:rsidRPr="0014577E">
          <w:rPr>
            <w:rStyle w:val="normaltextrun"/>
            <w:rFonts w:cs="Arial"/>
            <w:color w:val="000000"/>
            <w:shd w:val="clear" w:color="auto" w:fill="FFFFFF"/>
          </w:rPr>
          <w:t xml:space="preserve">es in a given sample entry; there are two reserved values, 0 and 0xF, which </w:t>
        </w:r>
      </w:ins>
      <w:ins w:id="854" w:author="David Singer" w:date="2020-04-28T12:59:00Z">
        <w:r w:rsidR="008A4192" w:rsidRPr="0014577E">
          <w:rPr>
            <w:rStyle w:val="normaltextrun"/>
            <w:rFonts w:cs="Arial"/>
            <w:color w:val="000000"/>
            <w:shd w:val="clear" w:color="auto" w:fill="FFFFFF"/>
          </w:rPr>
          <w:t>shall</w:t>
        </w:r>
      </w:ins>
      <w:ins w:id="855" w:author="David Singer" w:date="2020-04-28T11:50:00Z">
        <w:r w:rsidRPr="0014577E">
          <w:rPr>
            <w:rStyle w:val="normaltextrun"/>
            <w:rFonts w:cs="Arial"/>
            <w:color w:val="000000"/>
            <w:shd w:val="clear" w:color="auto" w:fill="FFFFFF"/>
          </w:rPr>
          <w:t xml:space="preserve"> not be used. </w:t>
        </w:r>
      </w:ins>
    </w:p>
    <w:p w14:paraId="4219855E" w14:textId="77777777" w:rsidR="00C241DA" w:rsidRPr="0014577E" w:rsidRDefault="00C241DA">
      <w:pPr>
        <w:pStyle w:val="fields"/>
        <w:rPr>
          <w:ins w:id="856" w:author="David Singer" w:date="2020-04-28T11:50:00Z"/>
          <w:rStyle w:val="normaltextrun"/>
          <w:rFonts w:cs="Arial"/>
          <w:color w:val="000000"/>
          <w:shd w:val="clear" w:color="auto" w:fill="FFFFFF"/>
        </w:rPr>
        <w:pPrChange w:id="857" w:author="David Singer" w:date="2020-04-28T12:58:00Z">
          <w:pPr/>
        </w:pPrChange>
      </w:pPr>
      <w:ins w:id="858" w:author="David Singer" w:date="2020-04-28T11:50:00Z">
        <w:r w:rsidRPr="00AC42B5">
          <w:rPr>
            <w:rStyle w:val="normaltextrun"/>
            <w:rFonts w:ascii="Courier New" w:hAnsi="Courier New" w:cs="Courier New"/>
            <w:color w:val="000000"/>
            <w:sz w:val="22"/>
            <w:szCs w:val="22"/>
            <w:shd w:val="clear" w:color="auto" w:fill="FFFFFF"/>
          </w:rPr>
          <w:t>actuatorFrequency</w:t>
        </w:r>
        <w:r w:rsidRPr="0014577E">
          <w:rPr>
            <w:rStyle w:val="normaltextrun"/>
            <w:rFonts w:cs="Arial"/>
            <w:color w:val="000000"/>
            <w:shd w:val="clear" w:color="auto" w:fill="FFFFFF"/>
          </w:rPr>
          <w:t xml:space="preserve"> is a 16-bit value representing the actual frequency of the actuator used. Currently known actuators typically use 200 Hz, 1000 Hz, or 8000 Hz. Newer actuators could use other frequencies.</w:t>
        </w:r>
      </w:ins>
    </w:p>
    <w:p w14:paraId="681E3320" w14:textId="77777777" w:rsidR="00C241DA" w:rsidRPr="0014577E" w:rsidRDefault="00C241DA">
      <w:pPr>
        <w:pStyle w:val="fields"/>
        <w:rPr>
          <w:ins w:id="859" w:author="David Singer" w:date="2020-04-28T11:50:00Z"/>
          <w:rStyle w:val="normaltextrun"/>
          <w:rFonts w:cs="Arial"/>
          <w:color w:val="000000"/>
          <w:shd w:val="clear" w:color="auto" w:fill="FFFFFF"/>
        </w:rPr>
        <w:pPrChange w:id="860" w:author="David Singer" w:date="2020-04-28T12:58:00Z">
          <w:pPr/>
        </w:pPrChange>
      </w:pPr>
      <w:ins w:id="861" w:author="David Singer" w:date="2020-04-28T11:50:00Z">
        <w:r w:rsidRPr="00E87A8C">
          <w:rPr>
            <w:rStyle w:val="normaltextrun"/>
            <w:rFonts w:ascii="Courier New" w:hAnsi="Courier New" w:cs="Courier New"/>
            <w:color w:val="000000"/>
            <w:sz w:val="22"/>
            <w:szCs w:val="22"/>
            <w:shd w:val="clear" w:color="auto" w:fill="FFFFFF"/>
          </w:rPr>
          <w:t>endpointConfiguration</w:t>
        </w:r>
        <w:r w:rsidRPr="0014577E">
          <w:rPr>
            <w:rStyle w:val="normaltextrun"/>
            <w:rFonts w:cs="Arial"/>
            <w:color w:val="000000"/>
            <w:shd w:val="clear" w:color="auto" w:fill="FFFFFF"/>
          </w:rPr>
          <w:t xml:space="preserve"> is a 4-bit value representing </w:t>
        </w:r>
        <w:bookmarkStart w:id="862" w:name="_Hlk37787830"/>
        <w:r w:rsidRPr="0014577E">
          <w:rPr>
            <w:rStyle w:val="normaltextrun"/>
            <w:rFonts w:cs="Arial"/>
            <w:color w:val="000000"/>
            <w:shd w:val="clear" w:color="auto" w:fill="FFFFFF"/>
          </w:rPr>
          <w:t>the waveform data format to be used by the codec to interpret the haptic media.</w:t>
        </w:r>
      </w:ins>
    </w:p>
    <w:bookmarkEnd w:id="862"/>
    <w:p w14:paraId="699C3381" w14:textId="77777777" w:rsidR="00C241DA" w:rsidRPr="00FB4FEE" w:rsidDel="00527611" w:rsidRDefault="00C241DA" w:rsidP="00110862">
      <w:pPr>
        <w:rPr>
          <w:ins w:id="863" w:author="David Singer" w:date="2020-04-28T11:50:00Z"/>
          <w:shd w:val="clear" w:color="auto" w:fill="FFFFFF"/>
        </w:rPr>
      </w:pPr>
      <w:ins w:id="864" w:author="David Singer" w:date="2020-04-28T11:50:00Z">
        <w:r w:rsidDel="00527611">
          <w:t xml:space="preserve">The </w:t>
        </w:r>
        <w:r w:rsidRPr="00BF6B9C">
          <w:rPr>
            <w:rFonts w:ascii="Courier New" w:hAnsi="Courier New" w:cs="Courier New"/>
          </w:rPr>
          <w:t>actuatorConfiguration</w:t>
        </w:r>
        <w:r w:rsidDel="00527611">
          <w:t xml:space="preserve"> </w:t>
        </w:r>
        <w:r>
          <w:t xml:space="preserve">and </w:t>
        </w:r>
        <w:r w:rsidRPr="00E87A8C">
          <w:rPr>
            <w:rFonts w:ascii="Courier New" w:hAnsi="Courier New" w:cs="Courier New"/>
          </w:rPr>
          <w:t>endpointConfiguration</w:t>
        </w:r>
        <w:r>
          <w:t xml:space="preserve"> are</w:t>
        </w:r>
        <w:r w:rsidDel="00527611">
          <w:t xml:space="preserve"> described below:</w:t>
        </w:r>
      </w:ins>
    </w:p>
    <w:p w14:paraId="2870D6BF" w14:textId="77777777" w:rsidR="00C241DA" w:rsidRDefault="00C241DA" w:rsidP="00C241DA">
      <w:pPr>
        <w:pStyle w:val="Caption"/>
        <w:jc w:val="center"/>
        <w:rPr>
          <w:ins w:id="865" w:author="David Singer" w:date="2020-04-28T11:50:00Z"/>
        </w:rPr>
      </w:pPr>
    </w:p>
    <w:p w14:paraId="0BEB3309" w14:textId="77777777" w:rsidR="00C241DA" w:rsidDel="00527611" w:rsidRDefault="00C241DA" w:rsidP="00C241DA">
      <w:pPr>
        <w:pStyle w:val="Caption"/>
        <w:jc w:val="center"/>
        <w:rPr>
          <w:ins w:id="866" w:author="David Singer" w:date="2020-04-28T11:50:00Z"/>
        </w:rPr>
      </w:pPr>
      <w:ins w:id="867" w:author="David Singer" w:date="2020-04-28T11:50:00Z">
        <w:r w:rsidDel="00527611">
          <w:t xml:space="preserve">Table </w:t>
        </w:r>
        <w:r w:rsidDel="00527611">
          <w:fldChar w:fldCharType="begin"/>
        </w:r>
        <w:r w:rsidDel="00527611">
          <w:instrText>SEQ Table \* ARABIC</w:instrText>
        </w:r>
        <w:r w:rsidDel="00527611">
          <w:fldChar w:fldCharType="separate"/>
        </w:r>
        <w:r>
          <w:rPr>
            <w:noProof/>
          </w:rPr>
          <w:t>1</w:t>
        </w:r>
        <w:r w:rsidDel="00527611">
          <w:fldChar w:fldCharType="end"/>
        </w:r>
        <w:r w:rsidDel="00527611">
          <w:t>: Actuator Configuration</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8"/>
        <w:gridCol w:w="4428"/>
      </w:tblGrid>
      <w:tr w:rsidR="00C241DA" w:rsidDel="00527611" w14:paraId="59071460" w14:textId="77777777" w:rsidTr="00833DF4">
        <w:trPr>
          <w:trHeight w:val="430"/>
          <w:jc w:val="center"/>
          <w:ins w:id="868" w:author="David Singer" w:date="2020-04-28T11:50:00Z"/>
        </w:trPr>
        <w:tc>
          <w:tcPr>
            <w:tcW w:w="4428" w:type="dxa"/>
          </w:tcPr>
          <w:p w14:paraId="591184FC" w14:textId="77777777" w:rsidR="00C241DA" w:rsidDel="00527611" w:rsidRDefault="00C241DA">
            <w:pPr>
              <w:pStyle w:val="TableParagraph"/>
              <w:spacing w:after="0"/>
              <w:ind w:left="1037" w:right="1027"/>
              <w:jc w:val="center"/>
              <w:rPr>
                <w:ins w:id="869" w:author="David Singer" w:date="2020-04-28T11:50:00Z"/>
                <w:b/>
                <w:sz w:val="20"/>
              </w:rPr>
              <w:pPrChange w:id="870" w:author="David Singer" w:date="2020-04-28T12:55:00Z">
                <w:pPr>
                  <w:pStyle w:val="TableParagraph"/>
                  <w:spacing w:before="100"/>
                  <w:ind w:left="1037" w:right="1027"/>
                  <w:jc w:val="center"/>
                </w:pPr>
              </w:pPrChange>
            </w:pPr>
            <w:ins w:id="871" w:author="David Singer" w:date="2020-04-28T11:50:00Z">
              <w:r w:rsidDel="00527611">
                <w:rPr>
                  <w:b/>
                  <w:sz w:val="20"/>
                </w:rPr>
                <w:t>Actuator Configuration</w:t>
              </w:r>
              <w:r>
                <w:rPr>
                  <w:b/>
                  <w:sz w:val="20"/>
                </w:rPr>
                <w:t xml:space="preserve"> Index</w:t>
              </w:r>
            </w:ins>
          </w:p>
        </w:tc>
        <w:tc>
          <w:tcPr>
            <w:tcW w:w="4428" w:type="dxa"/>
          </w:tcPr>
          <w:p w14:paraId="1027918A" w14:textId="77777777" w:rsidR="00C241DA" w:rsidDel="00527611" w:rsidRDefault="00C241DA">
            <w:pPr>
              <w:pStyle w:val="TableParagraph"/>
              <w:spacing w:after="0"/>
              <w:ind w:left="1037" w:right="1028"/>
              <w:jc w:val="center"/>
              <w:rPr>
                <w:ins w:id="872" w:author="David Singer" w:date="2020-04-28T11:50:00Z"/>
                <w:b/>
                <w:sz w:val="20"/>
              </w:rPr>
              <w:pPrChange w:id="873" w:author="David Singer" w:date="2020-04-28T12:55:00Z">
                <w:pPr>
                  <w:pStyle w:val="TableParagraph"/>
                  <w:spacing w:before="100"/>
                  <w:ind w:left="1037" w:right="1028"/>
                  <w:jc w:val="center"/>
                </w:pPr>
              </w:pPrChange>
            </w:pPr>
            <w:ins w:id="874" w:author="David Singer" w:date="2020-04-28T11:50:00Z">
              <w:r w:rsidDel="00527611">
                <w:rPr>
                  <w:b/>
                  <w:sz w:val="20"/>
                </w:rPr>
                <w:t>Description</w:t>
              </w:r>
            </w:ins>
          </w:p>
        </w:tc>
      </w:tr>
      <w:tr w:rsidR="00C241DA" w:rsidDel="00527611" w14:paraId="6F428468" w14:textId="77777777" w:rsidTr="00833DF4">
        <w:trPr>
          <w:trHeight w:val="429"/>
          <w:jc w:val="center"/>
          <w:ins w:id="875" w:author="David Singer" w:date="2020-04-28T11:50:00Z"/>
        </w:trPr>
        <w:tc>
          <w:tcPr>
            <w:tcW w:w="4428" w:type="dxa"/>
          </w:tcPr>
          <w:p w14:paraId="7FA59E62" w14:textId="77777777" w:rsidR="00C241DA" w:rsidDel="00527611" w:rsidRDefault="00C241DA">
            <w:pPr>
              <w:pStyle w:val="TableParagraph"/>
              <w:spacing w:after="0"/>
              <w:ind w:left="1037" w:right="1028"/>
              <w:jc w:val="center"/>
              <w:rPr>
                <w:ins w:id="876" w:author="David Singer" w:date="2020-04-28T11:50:00Z"/>
                <w:sz w:val="20"/>
              </w:rPr>
              <w:pPrChange w:id="877" w:author="David Singer" w:date="2020-04-28T12:55:00Z">
                <w:pPr>
                  <w:pStyle w:val="TableParagraph"/>
                  <w:spacing w:before="97"/>
                  <w:ind w:left="1037" w:right="1028"/>
                  <w:jc w:val="center"/>
                </w:pPr>
              </w:pPrChange>
            </w:pPr>
            <w:ins w:id="878" w:author="David Singer" w:date="2020-04-28T11:50:00Z">
              <w:r w:rsidDel="00527611">
                <w:rPr>
                  <w:sz w:val="20"/>
                </w:rPr>
                <w:t>0x0</w:t>
              </w:r>
            </w:ins>
          </w:p>
        </w:tc>
        <w:tc>
          <w:tcPr>
            <w:tcW w:w="4428" w:type="dxa"/>
          </w:tcPr>
          <w:p w14:paraId="0FBA0AF1" w14:textId="77777777" w:rsidR="00C241DA" w:rsidDel="00527611" w:rsidRDefault="00C241DA">
            <w:pPr>
              <w:pStyle w:val="TableParagraph"/>
              <w:spacing w:after="0"/>
              <w:ind w:left="1037" w:right="1028"/>
              <w:jc w:val="center"/>
              <w:rPr>
                <w:ins w:id="879" w:author="David Singer" w:date="2020-04-28T11:50:00Z"/>
                <w:sz w:val="20"/>
              </w:rPr>
              <w:pPrChange w:id="880" w:author="David Singer" w:date="2020-04-28T12:55:00Z">
                <w:pPr>
                  <w:pStyle w:val="TableParagraph"/>
                  <w:spacing w:before="97"/>
                  <w:ind w:left="1037" w:right="1028"/>
                  <w:jc w:val="center"/>
                </w:pPr>
              </w:pPrChange>
            </w:pPr>
            <w:ins w:id="881" w:author="David Singer" w:date="2020-04-28T11:50:00Z">
              <w:r>
                <w:rPr>
                  <w:sz w:val="20"/>
                </w:rPr>
                <w:t>Eccentric Rotating Mass (</w:t>
              </w:r>
              <w:r w:rsidDel="00527611">
                <w:rPr>
                  <w:sz w:val="20"/>
                </w:rPr>
                <w:t>ERM</w:t>
              </w:r>
              <w:r>
                <w:rPr>
                  <w:sz w:val="20"/>
                </w:rPr>
                <w:t>)</w:t>
              </w:r>
            </w:ins>
          </w:p>
        </w:tc>
      </w:tr>
      <w:tr w:rsidR="00C241DA" w:rsidDel="00527611" w14:paraId="0C4A6186" w14:textId="77777777" w:rsidTr="00833DF4">
        <w:trPr>
          <w:trHeight w:val="430"/>
          <w:jc w:val="center"/>
          <w:ins w:id="882" w:author="David Singer" w:date="2020-04-28T11:50:00Z"/>
        </w:trPr>
        <w:tc>
          <w:tcPr>
            <w:tcW w:w="4428" w:type="dxa"/>
          </w:tcPr>
          <w:p w14:paraId="65DE8736" w14:textId="77777777" w:rsidR="00C241DA" w:rsidDel="00527611" w:rsidRDefault="00C241DA">
            <w:pPr>
              <w:pStyle w:val="TableParagraph"/>
              <w:spacing w:after="0"/>
              <w:ind w:left="1037" w:right="1027"/>
              <w:jc w:val="center"/>
              <w:rPr>
                <w:ins w:id="883" w:author="David Singer" w:date="2020-04-28T11:50:00Z"/>
                <w:sz w:val="20"/>
              </w:rPr>
              <w:pPrChange w:id="884" w:author="David Singer" w:date="2020-04-28T12:55:00Z">
                <w:pPr>
                  <w:pStyle w:val="TableParagraph"/>
                  <w:spacing w:before="98"/>
                  <w:ind w:left="1037" w:right="1027"/>
                  <w:jc w:val="center"/>
                </w:pPr>
              </w:pPrChange>
            </w:pPr>
            <w:ins w:id="885" w:author="David Singer" w:date="2020-04-28T11:50:00Z">
              <w:r w:rsidDel="00527611">
                <w:rPr>
                  <w:sz w:val="20"/>
                </w:rPr>
                <w:t>0x1</w:t>
              </w:r>
            </w:ins>
          </w:p>
        </w:tc>
        <w:tc>
          <w:tcPr>
            <w:tcW w:w="4428" w:type="dxa"/>
          </w:tcPr>
          <w:p w14:paraId="24F5FF28" w14:textId="77777777" w:rsidR="00C241DA" w:rsidDel="00527611" w:rsidRDefault="00C241DA">
            <w:pPr>
              <w:pStyle w:val="TableParagraph"/>
              <w:spacing w:after="0"/>
              <w:ind w:left="1037" w:right="1027"/>
              <w:jc w:val="center"/>
              <w:rPr>
                <w:ins w:id="886" w:author="David Singer" w:date="2020-04-28T11:50:00Z"/>
                <w:sz w:val="20"/>
              </w:rPr>
              <w:pPrChange w:id="887" w:author="David Singer" w:date="2020-04-28T12:55:00Z">
                <w:pPr>
                  <w:pStyle w:val="TableParagraph"/>
                  <w:spacing w:before="98"/>
                  <w:ind w:left="1037" w:right="1027"/>
                  <w:jc w:val="center"/>
                </w:pPr>
              </w:pPrChange>
            </w:pPr>
            <w:ins w:id="888" w:author="David Singer" w:date="2020-04-28T11:50:00Z">
              <w:r w:rsidDel="00527611">
                <w:rPr>
                  <w:sz w:val="20"/>
                </w:rPr>
                <w:t>Narrowband</w:t>
              </w:r>
              <w:r>
                <w:rPr>
                  <w:sz w:val="20"/>
                </w:rPr>
                <w:t xml:space="preserve"> Linear Resonant Actuator (</w:t>
              </w:r>
              <w:r w:rsidDel="00527611">
                <w:rPr>
                  <w:sz w:val="20"/>
                </w:rPr>
                <w:t>LRA</w:t>
              </w:r>
              <w:r>
                <w:rPr>
                  <w:sz w:val="20"/>
                </w:rPr>
                <w:t>)</w:t>
              </w:r>
            </w:ins>
          </w:p>
        </w:tc>
      </w:tr>
      <w:tr w:rsidR="00C241DA" w:rsidDel="00527611" w14:paraId="7578C680" w14:textId="77777777" w:rsidTr="00833DF4">
        <w:trPr>
          <w:trHeight w:val="430"/>
          <w:jc w:val="center"/>
          <w:ins w:id="889" w:author="David Singer" w:date="2020-04-28T11:50:00Z"/>
        </w:trPr>
        <w:tc>
          <w:tcPr>
            <w:tcW w:w="4428" w:type="dxa"/>
          </w:tcPr>
          <w:p w14:paraId="1C8C09CE" w14:textId="77777777" w:rsidR="00C241DA" w:rsidDel="00527611" w:rsidRDefault="00C241DA">
            <w:pPr>
              <w:pStyle w:val="TableParagraph"/>
              <w:spacing w:after="0"/>
              <w:ind w:left="1037" w:right="1027"/>
              <w:jc w:val="center"/>
              <w:rPr>
                <w:ins w:id="890" w:author="David Singer" w:date="2020-04-28T11:50:00Z"/>
                <w:sz w:val="20"/>
              </w:rPr>
              <w:pPrChange w:id="891" w:author="David Singer" w:date="2020-04-28T12:55:00Z">
                <w:pPr>
                  <w:pStyle w:val="TableParagraph"/>
                  <w:spacing w:before="98"/>
                  <w:ind w:left="1037" w:right="1027"/>
                  <w:jc w:val="center"/>
                </w:pPr>
              </w:pPrChange>
            </w:pPr>
            <w:ins w:id="892" w:author="David Singer" w:date="2020-04-28T11:50:00Z">
              <w:r w:rsidDel="00527611">
                <w:rPr>
                  <w:sz w:val="20"/>
                </w:rPr>
                <w:t>0x2</w:t>
              </w:r>
            </w:ins>
          </w:p>
        </w:tc>
        <w:tc>
          <w:tcPr>
            <w:tcW w:w="4428" w:type="dxa"/>
          </w:tcPr>
          <w:p w14:paraId="4360D92F" w14:textId="77777777" w:rsidR="00C241DA" w:rsidDel="00527611" w:rsidRDefault="00C241DA">
            <w:pPr>
              <w:pStyle w:val="TableParagraph"/>
              <w:spacing w:after="0"/>
              <w:ind w:left="1037" w:right="1027"/>
              <w:jc w:val="center"/>
              <w:rPr>
                <w:ins w:id="893" w:author="David Singer" w:date="2020-04-28T11:50:00Z"/>
                <w:sz w:val="20"/>
              </w:rPr>
              <w:pPrChange w:id="894" w:author="David Singer" w:date="2020-04-28T12:55:00Z">
                <w:pPr>
                  <w:pStyle w:val="TableParagraph"/>
                  <w:spacing w:before="98"/>
                  <w:ind w:left="1037" w:right="1027"/>
                  <w:jc w:val="center"/>
                </w:pPr>
              </w:pPrChange>
            </w:pPr>
            <w:ins w:id="895" w:author="David Singer" w:date="2020-04-28T11:50:00Z">
              <w:r>
                <w:rPr>
                  <w:sz w:val="20"/>
                </w:rPr>
                <w:t>High-definition (</w:t>
              </w:r>
              <w:r w:rsidDel="00527611">
                <w:rPr>
                  <w:sz w:val="20"/>
                </w:rPr>
                <w:t>HD</w:t>
              </w:r>
              <w:r>
                <w:rPr>
                  <w:sz w:val="20"/>
                </w:rPr>
                <w:t>) Motor</w:t>
              </w:r>
            </w:ins>
          </w:p>
        </w:tc>
      </w:tr>
      <w:tr w:rsidR="00C241DA" w:rsidDel="00527611" w14:paraId="50C00EFA" w14:textId="77777777" w:rsidTr="00833DF4">
        <w:trPr>
          <w:trHeight w:val="430"/>
          <w:jc w:val="center"/>
          <w:ins w:id="896" w:author="David Singer" w:date="2020-04-28T11:50:00Z"/>
        </w:trPr>
        <w:tc>
          <w:tcPr>
            <w:tcW w:w="4428" w:type="dxa"/>
          </w:tcPr>
          <w:p w14:paraId="356401F4" w14:textId="77777777" w:rsidR="00C241DA" w:rsidDel="00527611" w:rsidRDefault="00C241DA">
            <w:pPr>
              <w:pStyle w:val="TableParagraph"/>
              <w:spacing w:after="0"/>
              <w:ind w:left="1037" w:right="1027"/>
              <w:jc w:val="center"/>
              <w:rPr>
                <w:ins w:id="897" w:author="David Singer" w:date="2020-04-28T11:50:00Z"/>
                <w:sz w:val="20"/>
              </w:rPr>
              <w:pPrChange w:id="898" w:author="David Singer" w:date="2020-04-28T12:55:00Z">
                <w:pPr>
                  <w:pStyle w:val="TableParagraph"/>
                  <w:spacing w:before="97"/>
                  <w:ind w:left="1037" w:right="1027"/>
                  <w:jc w:val="center"/>
                </w:pPr>
              </w:pPrChange>
            </w:pPr>
            <w:ins w:id="899" w:author="David Singer" w:date="2020-04-28T11:50:00Z">
              <w:r w:rsidDel="00527611">
                <w:rPr>
                  <w:sz w:val="20"/>
                </w:rPr>
                <w:lastRenderedPageBreak/>
                <w:t>0x3 – 0xF</w:t>
              </w:r>
            </w:ins>
          </w:p>
        </w:tc>
        <w:tc>
          <w:tcPr>
            <w:tcW w:w="4428" w:type="dxa"/>
          </w:tcPr>
          <w:p w14:paraId="58ABC561" w14:textId="77777777" w:rsidR="00C241DA" w:rsidDel="00527611" w:rsidRDefault="00C241DA">
            <w:pPr>
              <w:pStyle w:val="TableParagraph"/>
              <w:spacing w:after="0"/>
              <w:ind w:left="1037" w:right="1027"/>
              <w:jc w:val="center"/>
              <w:rPr>
                <w:ins w:id="900" w:author="David Singer" w:date="2020-04-28T11:50:00Z"/>
                <w:sz w:val="20"/>
              </w:rPr>
              <w:pPrChange w:id="901" w:author="David Singer" w:date="2020-04-28T12:55:00Z">
                <w:pPr>
                  <w:pStyle w:val="TableParagraph"/>
                  <w:spacing w:before="97"/>
                  <w:ind w:left="1037" w:right="1027"/>
                  <w:jc w:val="center"/>
                </w:pPr>
              </w:pPrChange>
            </w:pPr>
            <w:ins w:id="902" w:author="David Singer" w:date="2020-04-28T11:50:00Z">
              <w:r w:rsidDel="00527611">
                <w:rPr>
                  <w:sz w:val="20"/>
                </w:rPr>
                <w:t>Reserved</w:t>
              </w:r>
            </w:ins>
          </w:p>
        </w:tc>
      </w:tr>
    </w:tbl>
    <w:p w14:paraId="730B6682" w14:textId="77777777" w:rsidR="00C241DA" w:rsidRDefault="00C241DA" w:rsidP="00C241DA">
      <w:pPr>
        <w:rPr>
          <w:ins w:id="903" w:author="David Singer" w:date="2020-04-28T11:50:00Z"/>
        </w:rPr>
      </w:pPr>
    </w:p>
    <w:p w14:paraId="17687354" w14:textId="77777777" w:rsidR="00C241DA" w:rsidRDefault="00C241DA" w:rsidP="00C241DA">
      <w:pPr>
        <w:pStyle w:val="Caption"/>
        <w:jc w:val="center"/>
        <w:rPr>
          <w:ins w:id="904" w:author="David Singer" w:date="2020-04-28T11:50:00Z"/>
        </w:rPr>
      </w:pPr>
      <w:bookmarkStart w:id="905" w:name="_Ref37776650"/>
      <w:ins w:id="906" w:author="David Singer" w:date="2020-04-28T11:50:00Z">
        <w:r>
          <w:t xml:space="preserve">Table </w:t>
        </w:r>
        <w:r>
          <w:fldChar w:fldCharType="begin"/>
        </w:r>
        <w:r>
          <w:instrText xml:space="preserve"> SEQ Table \* ARABIC </w:instrText>
        </w:r>
        <w:r>
          <w:fldChar w:fldCharType="separate"/>
        </w:r>
        <w:r>
          <w:rPr>
            <w:noProof/>
          </w:rPr>
          <w:t>2</w:t>
        </w:r>
        <w:r>
          <w:rPr>
            <w:noProof/>
          </w:rPr>
          <w:fldChar w:fldCharType="end"/>
        </w:r>
        <w:bookmarkEnd w:id="905"/>
        <w:r>
          <w:t>: Endpoint Configuration</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8"/>
        <w:gridCol w:w="4428"/>
      </w:tblGrid>
      <w:tr w:rsidR="00C241DA" w:rsidDel="00527611" w14:paraId="174F6EEF" w14:textId="77777777" w:rsidTr="00833DF4">
        <w:trPr>
          <w:trHeight w:val="430"/>
          <w:jc w:val="center"/>
          <w:ins w:id="907" w:author="David Singer" w:date="2020-04-28T11:50:00Z"/>
        </w:trPr>
        <w:tc>
          <w:tcPr>
            <w:tcW w:w="4428" w:type="dxa"/>
          </w:tcPr>
          <w:p w14:paraId="1D1D18C9" w14:textId="77777777" w:rsidR="00C241DA" w:rsidDel="00527611" w:rsidRDefault="00C241DA">
            <w:pPr>
              <w:pStyle w:val="TableParagraph"/>
              <w:spacing w:after="0"/>
              <w:ind w:left="1037" w:right="1028"/>
              <w:jc w:val="center"/>
              <w:rPr>
                <w:ins w:id="908" w:author="David Singer" w:date="2020-04-28T11:50:00Z"/>
                <w:b/>
                <w:sz w:val="20"/>
              </w:rPr>
              <w:pPrChange w:id="909" w:author="David Singer" w:date="2020-04-28T12:55:00Z">
                <w:pPr>
                  <w:pStyle w:val="TableParagraph"/>
                  <w:spacing w:before="101"/>
                  <w:ind w:left="1037" w:right="1028"/>
                  <w:jc w:val="center"/>
                </w:pPr>
              </w:pPrChange>
            </w:pPr>
            <w:ins w:id="910" w:author="David Singer" w:date="2020-04-28T11:50:00Z">
              <w:r w:rsidDel="00527611">
                <w:rPr>
                  <w:b/>
                  <w:sz w:val="20"/>
                </w:rPr>
                <w:t>Endpoint Configuration</w:t>
              </w:r>
            </w:ins>
          </w:p>
        </w:tc>
        <w:tc>
          <w:tcPr>
            <w:tcW w:w="4428" w:type="dxa"/>
          </w:tcPr>
          <w:p w14:paraId="004CA480" w14:textId="77777777" w:rsidR="00C241DA" w:rsidDel="00527611" w:rsidRDefault="00C241DA">
            <w:pPr>
              <w:pStyle w:val="TableParagraph"/>
              <w:spacing w:after="0"/>
              <w:ind w:left="1037" w:right="1028"/>
              <w:jc w:val="center"/>
              <w:rPr>
                <w:ins w:id="911" w:author="David Singer" w:date="2020-04-28T11:50:00Z"/>
                <w:b/>
                <w:sz w:val="20"/>
              </w:rPr>
              <w:pPrChange w:id="912" w:author="David Singer" w:date="2020-04-28T12:55:00Z">
                <w:pPr>
                  <w:pStyle w:val="TableParagraph"/>
                  <w:spacing w:before="101"/>
                  <w:ind w:left="1037" w:right="1028"/>
                  <w:jc w:val="center"/>
                </w:pPr>
              </w:pPrChange>
            </w:pPr>
            <w:ins w:id="913" w:author="David Singer" w:date="2020-04-28T11:50:00Z">
              <w:r w:rsidDel="00527611">
                <w:rPr>
                  <w:b/>
                  <w:sz w:val="20"/>
                </w:rPr>
                <w:t>Description</w:t>
              </w:r>
            </w:ins>
          </w:p>
        </w:tc>
      </w:tr>
      <w:tr w:rsidR="00C241DA" w:rsidDel="00527611" w14:paraId="201595A5" w14:textId="77777777" w:rsidTr="00833DF4">
        <w:trPr>
          <w:trHeight w:val="429"/>
          <w:jc w:val="center"/>
          <w:ins w:id="914" w:author="David Singer" w:date="2020-04-28T11:50:00Z"/>
        </w:trPr>
        <w:tc>
          <w:tcPr>
            <w:tcW w:w="4428" w:type="dxa"/>
          </w:tcPr>
          <w:p w14:paraId="5D5F95A6" w14:textId="77777777" w:rsidR="00C241DA" w:rsidDel="00527611" w:rsidRDefault="00C241DA">
            <w:pPr>
              <w:pStyle w:val="TableParagraph"/>
              <w:spacing w:after="0"/>
              <w:ind w:left="1037" w:right="1027"/>
              <w:jc w:val="center"/>
              <w:rPr>
                <w:ins w:id="915" w:author="David Singer" w:date="2020-04-28T11:50:00Z"/>
                <w:sz w:val="20"/>
              </w:rPr>
              <w:pPrChange w:id="916" w:author="David Singer" w:date="2020-04-28T12:55:00Z">
                <w:pPr>
                  <w:pStyle w:val="TableParagraph"/>
                  <w:spacing w:before="97"/>
                  <w:ind w:left="1037" w:right="1027"/>
                  <w:jc w:val="center"/>
                </w:pPr>
              </w:pPrChange>
            </w:pPr>
            <w:ins w:id="917" w:author="David Singer" w:date="2020-04-28T11:50:00Z">
              <w:r w:rsidDel="00527611">
                <w:rPr>
                  <w:sz w:val="20"/>
                </w:rPr>
                <w:t>0x0</w:t>
              </w:r>
            </w:ins>
          </w:p>
        </w:tc>
        <w:tc>
          <w:tcPr>
            <w:tcW w:w="4428" w:type="dxa"/>
          </w:tcPr>
          <w:p w14:paraId="36FCECCF" w14:textId="77777777" w:rsidR="00C241DA" w:rsidDel="00527611" w:rsidRDefault="00C241DA">
            <w:pPr>
              <w:pStyle w:val="TableParagraph"/>
              <w:spacing w:after="0"/>
              <w:ind w:left="1037" w:right="1027"/>
              <w:jc w:val="center"/>
              <w:rPr>
                <w:ins w:id="918" w:author="David Singer" w:date="2020-04-28T11:50:00Z"/>
                <w:sz w:val="20"/>
              </w:rPr>
              <w:pPrChange w:id="919" w:author="David Singer" w:date="2020-04-28T12:55:00Z">
                <w:pPr>
                  <w:pStyle w:val="TableParagraph"/>
                  <w:spacing w:before="97"/>
                  <w:ind w:left="1037" w:right="1027"/>
                  <w:jc w:val="center"/>
                </w:pPr>
              </w:pPrChange>
            </w:pPr>
            <w:ins w:id="920" w:author="David Singer" w:date="2020-04-28T11:50:00Z">
              <w:r w:rsidDel="00527611">
                <w:rPr>
                  <w:sz w:val="20"/>
                </w:rPr>
                <w:t>Amplitude Modulation</w:t>
              </w:r>
            </w:ins>
          </w:p>
        </w:tc>
      </w:tr>
      <w:tr w:rsidR="00C241DA" w:rsidDel="00527611" w14:paraId="2B808446" w14:textId="77777777" w:rsidTr="00833DF4">
        <w:trPr>
          <w:trHeight w:val="430"/>
          <w:jc w:val="center"/>
          <w:ins w:id="921" w:author="David Singer" w:date="2020-04-28T11:50:00Z"/>
        </w:trPr>
        <w:tc>
          <w:tcPr>
            <w:tcW w:w="4428" w:type="dxa"/>
          </w:tcPr>
          <w:p w14:paraId="771AA99D" w14:textId="77777777" w:rsidR="00C241DA" w:rsidDel="00527611" w:rsidRDefault="00C241DA">
            <w:pPr>
              <w:pStyle w:val="TableParagraph"/>
              <w:spacing w:after="0"/>
              <w:ind w:left="1037" w:right="1028"/>
              <w:jc w:val="center"/>
              <w:rPr>
                <w:ins w:id="922" w:author="David Singer" w:date="2020-04-28T11:50:00Z"/>
                <w:sz w:val="20"/>
              </w:rPr>
              <w:pPrChange w:id="923" w:author="David Singer" w:date="2020-04-28T12:55:00Z">
                <w:pPr>
                  <w:pStyle w:val="TableParagraph"/>
                  <w:spacing w:before="98"/>
                  <w:ind w:left="1037" w:right="1028"/>
                  <w:jc w:val="center"/>
                </w:pPr>
              </w:pPrChange>
            </w:pPr>
            <w:ins w:id="924" w:author="David Singer" w:date="2020-04-28T11:50:00Z">
              <w:r w:rsidDel="00527611">
                <w:rPr>
                  <w:sz w:val="20"/>
                </w:rPr>
                <w:t>0x1</w:t>
              </w:r>
            </w:ins>
          </w:p>
        </w:tc>
        <w:tc>
          <w:tcPr>
            <w:tcW w:w="4428" w:type="dxa"/>
          </w:tcPr>
          <w:p w14:paraId="54E9E199" w14:textId="77777777" w:rsidR="00C241DA" w:rsidDel="00527611" w:rsidRDefault="00C241DA">
            <w:pPr>
              <w:pStyle w:val="TableParagraph"/>
              <w:spacing w:after="0"/>
              <w:ind w:left="1037" w:right="1027"/>
              <w:jc w:val="center"/>
              <w:rPr>
                <w:ins w:id="925" w:author="David Singer" w:date="2020-04-28T11:50:00Z"/>
                <w:sz w:val="20"/>
              </w:rPr>
              <w:pPrChange w:id="926" w:author="David Singer" w:date="2020-04-28T12:55:00Z">
                <w:pPr>
                  <w:pStyle w:val="TableParagraph"/>
                  <w:spacing w:before="98"/>
                  <w:ind w:left="1037" w:right="1027"/>
                  <w:jc w:val="center"/>
                </w:pPr>
              </w:pPrChange>
            </w:pPr>
            <w:ins w:id="927" w:author="David Singer" w:date="2020-04-28T11:50:00Z">
              <w:r w:rsidDel="00527611">
                <w:rPr>
                  <w:sz w:val="20"/>
                </w:rPr>
                <w:t>Unipolar Waveform</w:t>
              </w:r>
            </w:ins>
          </w:p>
        </w:tc>
      </w:tr>
      <w:tr w:rsidR="00C241DA" w:rsidDel="00527611" w14:paraId="458F9161" w14:textId="77777777" w:rsidTr="00833DF4">
        <w:trPr>
          <w:trHeight w:val="430"/>
          <w:jc w:val="center"/>
          <w:ins w:id="928" w:author="David Singer" w:date="2020-04-28T11:50:00Z"/>
        </w:trPr>
        <w:tc>
          <w:tcPr>
            <w:tcW w:w="4428" w:type="dxa"/>
          </w:tcPr>
          <w:p w14:paraId="7C5F3529" w14:textId="77777777" w:rsidR="00C241DA" w:rsidDel="00527611" w:rsidRDefault="00C241DA">
            <w:pPr>
              <w:pStyle w:val="TableParagraph"/>
              <w:spacing w:after="0"/>
              <w:ind w:left="1037" w:right="1028"/>
              <w:jc w:val="center"/>
              <w:rPr>
                <w:ins w:id="929" w:author="David Singer" w:date="2020-04-28T11:50:00Z"/>
                <w:sz w:val="20"/>
              </w:rPr>
              <w:pPrChange w:id="930" w:author="David Singer" w:date="2020-04-28T12:55:00Z">
                <w:pPr>
                  <w:pStyle w:val="TableParagraph"/>
                  <w:spacing w:before="98"/>
                  <w:ind w:left="1037" w:right="1028"/>
                  <w:jc w:val="center"/>
                </w:pPr>
              </w:pPrChange>
            </w:pPr>
            <w:ins w:id="931" w:author="David Singer" w:date="2020-04-28T11:50:00Z">
              <w:r w:rsidDel="00527611">
                <w:rPr>
                  <w:sz w:val="20"/>
                </w:rPr>
                <w:t>0x2</w:t>
              </w:r>
            </w:ins>
          </w:p>
        </w:tc>
        <w:tc>
          <w:tcPr>
            <w:tcW w:w="4428" w:type="dxa"/>
          </w:tcPr>
          <w:p w14:paraId="6B876DE3" w14:textId="77777777" w:rsidR="00C241DA" w:rsidDel="00527611" w:rsidRDefault="00C241DA">
            <w:pPr>
              <w:pStyle w:val="TableParagraph"/>
              <w:spacing w:after="0"/>
              <w:ind w:left="1037" w:right="1027"/>
              <w:jc w:val="center"/>
              <w:rPr>
                <w:ins w:id="932" w:author="David Singer" w:date="2020-04-28T11:50:00Z"/>
                <w:sz w:val="20"/>
              </w:rPr>
              <w:pPrChange w:id="933" w:author="David Singer" w:date="2020-04-28T12:55:00Z">
                <w:pPr>
                  <w:pStyle w:val="TableParagraph"/>
                  <w:spacing w:before="98"/>
                  <w:ind w:left="1037" w:right="1027"/>
                  <w:jc w:val="center"/>
                </w:pPr>
              </w:pPrChange>
            </w:pPr>
            <w:ins w:id="934" w:author="David Singer" w:date="2020-04-28T11:50:00Z">
              <w:r w:rsidDel="00527611">
                <w:rPr>
                  <w:sz w:val="20"/>
                </w:rPr>
                <w:t>Bipolar Waveform</w:t>
              </w:r>
            </w:ins>
          </w:p>
        </w:tc>
      </w:tr>
      <w:tr w:rsidR="00C241DA" w:rsidDel="00527611" w14:paraId="2E7CF094" w14:textId="77777777" w:rsidTr="00833DF4">
        <w:trPr>
          <w:trHeight w:val="430"/>
          <w:jc w:val="center"/>
          <w:ins w:id="935" w:author="David Singer" w:date="2020-04-28T11:50:00Z"/>
        </w:trPr>
        <w:tc>
          <w:tcPr>
            <w:tcW w:w="4428" w:type="dxa"/>
          </w:tcPr>
          <w:p w14:paraId="2FC91014" w14:textId="77777777" w:rsidR="00C241DA" w:rsidDel="00527611" w:rsidRDefault="00C241DA">
            <w:pPr>
              <w:pStyle w:val="TableParagraph"/>
              <w:spacing w:after="0"/>
              <w:ind w:left="1037" w:right="1028"/>
              <w:jc w:val="center"/>
              <w:rPr>
                <w:ins w:id="936" w:author="David Singer" w:date="2020-04-28T11:50:00Z"/>
                <w:sz w:val="20"/>
              </w:rPr>
              <w:pPrChange w:id="937" w:author="David Singer" w:date="2020-04-28T12:55:00Z">
                <w:pPr>
                  <w:pStyle w:val="TableParagraph"/>
                  <w:spacing w:before="98"/>
                  <w:ind w:left="1037" w:right="1028"/>
                  <w:jc w:val="center"/>
                </w:pPr>
              </w:pPrChange>
            </w:pPr>
            <w:ins w:id="938" w:author="David Singer" w:date="2020-04-28T11:50:00Z">
              <w:r w:rsidDel="00527611">
                <w:rPr>
                  <w:sz w:val="20"/>
                </w:rPr>
                <w:t>0x3-0xF</w:t>
              </w:r>
            </w:ins>
          </w:p>
        </w:tc>
        <w:tc>
          <w:tcPr>
            <w:tcW w:w="4428" w:type="dxa"/>
          </w:tcPr>
          <w:p w14:paraId="4F7AA0F0" w14:textId="77777777" w:rsidR="00C241DA" w:rsidDel="00527611" w:rsidRDefault="00C241DA">
            <w:pPr>
              <w:pStyle w:val="TableParagraph"/>
              <w:spacing w:after="0"/>
              <w:ind w:left="1037" w:right="1027"/>
              <w:jc w:val="center"/>
              <w:rPr>
                <w:ins w:id="939" w:author="David Singer" w:date="2020-04-28T11:50:00Z"/>
                <w:sz w:val="20"/>
              </w:rPr>
              <w:pPrChange w:id="940" w:author="David Singer" w:date="2020-04-28T12:55:00Z">
                <w:pPr>
                  <w:pStyle w:val="TableParagraph"/>
                  <w:spacing w:before="98"/>
                  <w:ind w:left="1037" w:right="1027"/>
                  <w:jc w:val="center"/>
                </w:pPr>
              </w:pPrChange>
            </w:pPr>
            <w:ins w:id="941" w:author="David Singer" w:date="2020-04-28T11:50:00Z">
              <w:r w:rsidDel="00527611">
                <w:rPr>
                  <w:sz w:val="20"/>
                </w:rPr>
                <w:t>Reserved</w:t>
              </w:r>
            </w:ins>
          </w:p>
        </w:tc>
      </w:tr>
    </w:tbl>
    <w:p w14:paraId="0A262BFF" w14:textId="77777777" w:rsidR="00C241DA" w:rsidRPr="00381B06" w:rsidDel="00527611" w:rsidRDefault="00C241DA" w:rsidP="00C241DA">
      <w:pPr>
        <w:rPr>
          <w:ins w:id="942" w:author="David Singer" w:date="2020-04-28T11:50:00Z"/>
        </w:rPr>
      </w:pPr>
    </w:p>
    <w:p w14:paraId="75727B06" w14:textId="77777777" w:rsidR="00C241DA" w:rsidRPr="001158EF" w:rsidRDefault="00C241DA">
      <w:pPr>
        <w:pStyle w:val="Heading3"/>
        <w:rPr>
          <w:ins w:id="943" w:author="David Singer" w:date="2020-04-28T11:50:00Z"/>
        </w:rPr>
        <w:pPrChange w:id="944" w:author="David Singer" w:date="2020-04-28T16:07:00Z">
          <w:pPr>
            <w:pStyle w:val="Heading3"/>
            <w:widowControl/>
            <w:numPr>
              <w:numId w:val="3"/>
            </w:numPr>
            <w:tabs>
              <w:tab w:val="clear" w:pos="720"/>
            </w:tabs>
            <w:spacing w:line="240" w:lineRule="auto"/>
          </w:pPr>
        </w:pPrChange>
      </w:pPr>
      <w:ins w:id="945" w:author="David Singer" w:date="2020-04-28T11:50:00Z">
        <w:r w:rsidRPr="001158EF">
          <w:t>Kinesthetic General Configuration</w:t>
        </w:r>
      </w:ins>
    </w:p>
    <w:p w14:paraId="08427B14" w14:textId="77777777" w:rsidR="008A4192" w:rsidRPr="00833DF4" w:rsidRDefault="008A4192" w:rsidP="008A4192">
      <w:pPr>
        <w:pStyle w:val="Heading4"/>
        <w:rPr>
          <w:ins w:id="946" w:author="David Singer" w:date="2020-04-28T12:55:00Z"/>
        </w:rPr>
      </w:pPr>
      <w:ins w:id="947" w:author="David Singer" w:date="2020-04-28T12:55:00Z">
        <w:r>
          <w:t>Definition</w:t>
        </w:r>
      </w:ins>
    </w:p>
    <w:p w14:paraId="43E68785" w14:textId="5DB90C83" w:rsidR="00C241DA" w:rsidRDefault="00C241DA">
      <w:pPr>
        <w:rPr>
          <w:ins w:id="948" w:author="David Singer" w:date="2020-04-28T11:50:00Z"/>
        </w:rPr>
        <w:pPrChange w:id="949" w:author="David Singer" w:date="2020-04-28T12:59:00Z">
          <w:pPr>
            <w:jc w:val="left"/>
          </w:pPr>
        </w:pPrChange>
      </w:pPr>
      <w:ins w:id="950" w:author="David Singer" w:date="2020-04-28T11:50:00Z">
        <w:r w:rsidRPr="00115951">
          <w:rPr>
            <w:rFonts w:ascii="Courier New" w:hAnsi="Courier New" w:cs="Courier New"/>
          </w:rPr>
          <w:t>KinestheticGeneralConfig</w:t>
        </w:r>
      </w:ins>
      <w:ins w:id="951" w:author="David Singer" w:date="2020-04-28T12:55:00Z">
        <w:r w:rsidR="008A4192">
          <w:rPr>
            <w:rFonts w:ascii="Courier New" w:hAnsi="Courier New" w:cs="Courier New"/>
          </w:rPr>
          <w:t>Box</w:t>
        </w:r>
      </w:ins>
      <w:ins w:id="952" w:author="David Singer" w:date="2020-04-28T11:50:00Z">
        <w:r>
          <w:t xml:space="preserve"> is a</w:t>
        </w:r>
        <w:r w:rsidRPr="00765476">
          <w:t xml:space="preserve"> general-purpose configuration box in </w:t>
        </w:r>
        <w:r w:rsidRPr="00FB6277">
          <w:rPr>
            <w:rFonts w:ascii="Courier New" w:hAnsi="Courier New" w:cs="Courier New"/>
          </w:rPr>
          <w:t>HapticSampleEntry</w:t>
        </w:r>
        <w:r>
          <w:t xml:space="preserve"> </w:t>
        </w:r>
        <w:r w:rsidRPr="000255A7">
          <w:t>for specific kinesthetic haptics systems.</w:t>
        </w:r>
        <w:r>
          <w:t xml:space="preserve"> If the content is designed to be (ideally) played on a device with one or more kinesthetic actuators, there would be an array of one or more </w:t>
        </w:r>
        <w:r w:rsidRPr="00AC42B5">
          <w:rPr>
            <w:rFonts w:ascii="Courier New" w:hAnsi="Courier New" w:cs="Courier New"/>
          </w:rPr>
          <w:t>KinestheticGeneralConfig</w:t>
        </w:r>
      </w:ins>
      <w:ins w:id="953" w:author="David Singer" w:date="2020-04-28T12:56:00Z">
        <w:r w:rsidR="008A4192">
          <w:rPr>
            <w:rFonts w:ascii="Courier New" w:hAnsi="Courier New" w:cs="Courier New"/>
          </w:rPr>
          <w:t>Box</w:t>
        </w:r>
      </w:ins>
      <w:ins w:id="954" w:author="David Singer" w:date="2020-04-28T11:50:00Z">
        <w:r>
          <w:t xml:space="preserve">es in the </w:t>
        </w:r>
        <w:r w:rsidRPr="00AC42B5">
          <w:rPr>
            <w:rFonts w:ascii="Courier New" w:hAnsi="Courier New" w:cs="Courier New"/>
          </w:rPr>
          <w:t>HapticSampleEntry</w:t>
        </w:r>
        <w:r>
          <w:t>.</w:t>
        </w:r>
      </w:ins>
    </w:p>
    <w:p w14:paraId="7DE9DA58" w14:textId="77777777" w:rsidR="00C241DA" w:rsidRPr="00EA1047" w:rsidRDefault="00C241DA">
      <w:pPr>
        <w:pStyle w:val="Heading4"/>
        <w:rPr>
          <w:ins w:id="955" w:author="David Singer" w:date="2020-04-28T11:50:00Z"/>
          <w:rPrChange w:id="956" w:author="David Singer" w:date="2020-04-28T14:15:00Z">
            <w:rPr>
              <w:ins w:id="957" w:author="David Singer" w:date="2020-04-28T11:50:00Z"/>
              <w:rFonts w:asciiTheme="minorHAnsi" w:hAnsiTheme="minorHAnsi" w:cstheme="minorHAnsi"/>
              <w:sz w:val="24"/>
              <w:szCs w:val="24"/>
            </w:rPr>
          </w:rPrChange>
        </w:rPr>
        <w:pPrChange w:id="958" w:author="David Singer" w:date="2020-04-28T14:15:00Z">
          <w:pPr>
            <w:pStyle w:val="Heading4"/>
            <w:widowControl/>
            <w:numPr>
              <w:numId w:val="3"/>
            </w:numPr>
            <w:tabs>
              <w:tab w:val="clear" w:pos="864"/>
            </w:tabs>
            <w:spacing w:after="120" w:line="240" w:lineRule="auto"/>
          </w:pPr>
        </w:pPrChange>
      </w:pPr>
      <w:ins w:id="959" w:author="David Singer" w:date="2020-04-28T11:50:00Z">
        <w:r w:rsidRPr="00EA1047">
          <w:rPr>
            <w:rPrChange w:id="960" w:author="David Singer" w:date="2020-04-28T14:15:00Z">
              <w:rPr>
                <w:rFonts w:asciiTheme="minorHAnsi" w:hAnsiTheme="minorHAnsi" w:cstheme="minorHAnsi"/>
                <w:sz w:val="24"/>
                <w:szCs w:val="24"/>
              </w:rPr>
            </w:rPrChange>
          </w:rPr>
          <w:t>Syntax</w:t>
        </w:r>
      </w:ins>
    </w:p>
    <w:p w14:paraId="1F516E97" w14:textId="50EDC2B1" w:rsidR="00C241DA" w:rsidRPr="008A4192" w:rsidRDefault="00C241DA" w:rsidP="008A4192">
      <w:pPr>
        <w:pStyle w:val="code"/>
        <w:rPr>
          <w:ins w:id="961" w:author="David Singer" w:date="2020-04-28T11:50:00Z"/>
        </w:rPr>
      </w:pPr>
      <w:ins w:id="962" w:author="David Singer" w:date="2020-04-28T11:50:00Z">
        <w:r w:rsidRPr="008A4192">
          <w:t>aligned(8) class KinestheticGeneralConfig</w:t>
        </w:r>
      </w:ins>
      <w:ins w:id="963" w:author="David Singer" w:date="2020-04-28T16:07:00Z">
        <w:r w:rsidR="001158EF">
          <w:t>Box</w:t>
        </w:r>
      </w:ins>
      <w:ins w:id="964" w:author="David Singer" w:date="2020-04-28T11:50:00Z">
        <w:r w:rsidRPr="008A4192">
          <w:t xml:space="preserve"> extends FullBox(‘kinh’) {</w:t>
        </w:r>
        <w:r w:rsidRPr="008A4192">
          <w:br/>
        </w:r>
        <w:r w:rsidRPr="008A4192">
          <w:tab/>
          <w:t xml:space="preserve">template unsigned int actuatorID(4); </w:t>
        </w:r>
      </w:ins>
      <w:ins w:id="965" w:author="David Singer" w:date="2020-04-28T12:57:00Z">
        <w:r w:rsidR="008A4192">
          <w:br/>
        </w:r>
        <w:r w:rsidR="008A4192">
          <w:tab/>
        </w:r>
        <w:r w:rsidR="008A4192">
          <w:tab/>
        </w:r>
      </w:ins>
      <w:ins w:id="966" w:author="David Singer" w:date="2020-04-28T11:50:00Z">
        <w:r w:rsidRPr="008A4192">
          <w:rPr>
            <w:rFonts w:cs="Arial"/>
            <w:rPrChange w:id="967" w:author="David Singer" w:date="2020-04-28T12:56:00Z">
              <w:rPr>
                <w:rFonts w:ascii="Arial" w:hAnsi="Arial" w:cs="Arial"/>
              </w:rPr>
            </w:rPrChange>
          </w:rPr>
          <w:t>// arbitrary value uniquely identifying this actuator</w:t>
        </w:r>
        <w:r w:rsidRPr="008A4192">
          <w:rPr>
            <w:rStyle w:val="normaltextrun"/>
            <w:rFonts w:cs="Arial"/>
            <w:color w:val="000000"/>
            <w:shd w:val="clear" w:color="auto" w:fill="FFFFFF"/>
            <w:rPrChange w:id="968" w:author="David Singer" w:date="2020-04-28T12:56:00Z">
              <w:rPr>
                <w:rStyle w:val="normaltextrun"/>
                <w:rFonts w:ascii="Arial" w:hAnsi="Arial" w:cs="Arial"/>
                <w:color w:val="000000"/>
                <w:shd w:val="clear" w:color="auto" w:fill="FFFFFF"/>
              </w:rPr>
            </w:rPrChange>
          </w:rPr>
          <w:t xml:space="preserve"> configuration</w:t>
        </w:r>
      </w:ins>
      <w:ins w:id="969" w:author="David Singer" w:date="2020-04-28T12:56:00Z">
        <w:r w:rsidR="008A4192" w:rsidRPr="008A4192">
          <w:br/>
        </w:r>
      </w:ins>
      <w:ins w:id="970" w:author="David Singer" w:date="2020-04-28T11:50:00Z">
        <w:r w:rsidRPr="00110862">
          <w:tab/>
          <w:t>template unsigned int controlFrequency(4);</w:t>
        </w:r>
      </w:ins>
      <w:ins w:id="971" w:author="David Singer" w:date="2020-04-28T12:56:00Z">
        <w:r w:rsidR="008A4192" w:rsidRPr="00110862">
          <w:br/>
        </w:r>
      </w:ins>
      <w:ins w:id="972" w:author="David Singer" w:date="2020-04-28T11:50:00Z">
        <w:r w:rsidRPr="00110862">
          <w:tab/>
          <w:t>template unsigned int endpointConfiguration(4);</w:t>
        </w:r>
        <w:r w:rsidRPr="00110862">
          <w:br/>
        </w:r>
        <w:r w:rsidRPr="00110862">
          <w:tab/>
          <w:t xml:space="preserve">unsigned int(4) reserved = 0; </w:t>
        </w:r>
        <w:r w:rsidRPr="008A4192">
          <w:rPr>
            <w:rFonts w:cs="Arial"/>
            <w:szCs w:val="18"/>
            <w:rPrChange w:id="973" w:author="David Singer" w:date="2020-04-28T12:56:00Z">
              <w:rPr>
                <w:rFonts w:ascii="Arial" w:hAnsi="Arial" w:cs="Arial"/>
                <w:szCs w:val="18"/>
              </w:rPr>
            </w:rPrChange>
          </w:rPr>
          <w:t>// to pad to 8 bits</w:t>
        </w:r>
        <w:r w:rsidRPr="008A4192">
          <w:br/>
          <w:t>}</w:t>
        </w:r>
      </w:ins>
    </w:p>
    <w:p w14:paraId="120C6190" w14:textId="77777777" w:rsidR="00C241DA" w:rsidRPr="001158EF" w:rsidRDefault="00C241DA">
      <w:pPr>
        <w:pStyle w:val="Heading4"/>
        <w:rPr>
          <w:ins w:id="974" w:author="David Singer" w:date="2020-04-28T11:50:00Z"/>
          <w:rPrChange w:id="975" w:author="David Singer" w:date="2020-04-28T16:07:00Z">
            <w:rPr>
              <w:ins w:id="976" w:author="David Singer" w:date="2020-04-28T11:50:00Z"/>
              <w:rFonts w:asciiTheme="minorHAnsi" w:hAnsiTheme="minorHAnsi" w:cstheme="minorHAnsi"/>
              <w:sz w:val="24"/>
              <w:szCs w:val="24"/>
            </w:rPr>
          </w:rPrChange>
        </w:rPr>
        <w:pPrChange w:id="977" w:author="David Singer" w:date="2020-04-28T16:07:00Z">
          <w:pPr>
            <w:pStyle w:val="Heading4"/>
            <w:widowControl/>
            <w:numPr>
              <w:numId w:val="3"/>
            </w:numPr>
            <w:tabs>
              <w:tab w:val="clear" w:pos="864"/>
            </w:tabs>
            <w:spacing w:line="240" w:lineRule="auto"/>
          </w:pPr>
        </w:pPrChange>
      </w:pPr>
      <w:ins w:id="978" w:author="David Singer" w:date="2020-04-28T11:50:00Z">
        <w:r w:rsidRPr="001158EF">
          <w:rPr>
            <w:rPrChange w:id="979" w:author="David Singer" w:date="2020-04-28T16:07:00Z">
              <w:rPr>
                <w:rFonts w:asciiTheme="minorHAnsi" w:hAnsiTheme="minorHAnsi" w:cstheme="minorHAnsi"/>
                <w:sz w:val="24"/>
                <w:szCs w:val="24"/>
              </w:rPr>
            </w:rPrChange>
          </w:rPr>
          <w:t>Semantics</w:t>
        </w:r>
      </w:ins>
    </w:p>
    <w:p w14:paraId="000793F7" w14:textId="021171E6" w:rsidR="00C241DA" w:rsidRPr="0014577E" w:rsidRDefault="00C241DA">
      <w:pPr>
        <w:pStyle w:val="fields"/>
        <w:rPr>
          <w:ins w:id="980" w:author="David Singer" w:date="2020-04-28T11:50:00Z"/>
          <w:rStyle w:val="normaltextrun"/>
          <w:rFonts w:cs="Arial"/>
          <w:color w:val="000000"/>
          <w:sz w:val="22"/>
          <w:szCs w:val="22"/>
          <w:shd w:val="clear" w:color="auto" w:fill="FFFFFF"/>
          <w:rPrChange w:id="981" w:author="David Singer" w:date="2020-04-28T12:59:00Z">
            <w:rPr>
              <w:ins w:id="982" w:author="David Singer" w:date="2020-04-28T11:50:00Z"/>
              <w:rStyle w:val="normaltextrun"/>
              <w:rFonts w:ascii="Arial" w:hAnsi="Arial" w:cs="Arial"/>
              <w:b/>
              <w:bCs/>
              <w:color w:val="000000"/>
              <w:sz w:val="20"/>
              <w:szCs w:val="20"/>
              <w:shd w:val="clear" w:color="auto" w:fill="FFFFFF"/>
            </w:rPr>
          </w:rPrChange>
        </w:rPr>
        <w:pPrChange w:id="983" w:author="David Singer" w:date="2020-04-28T12:57:00Z">
          <w:pPr/>
        </w:pPrChange>
      </w:pPr>
      <w:ins w:id="984" w:author="David Singer" w:date="2020-04-28T11:50:00Z">
        <w:r w:rsidRPr="008A4192">
          <w:rPr>
            <w:rStyle w:val="normaltextrun"/>
            <w:rFonts w:ascii="Courier New" w:hAnsi="Courier New" w:cs="Courier New"/>
            <w:color w:val="000000"/>
            <w:sz w:val="22"/>
            <w:szCs w:val="22"/>
            <w:shd w:val="clear" w:color="auto" w:fill="FFFFFF"/>
            <w:rPrChange w:id="985" w:author="David Singer" w:date="2020-04-28T12:59:00Z">
              <w:rPr>
                <w:rStyle w:val="normaltextrun"/>
                <w:rFonts w:ascii="Courier New" w:hAnsi="Courier New" w:cs="Courier New"/>
                <w:color w:val="000000"/>
                <w:shd w:val="clear" w:color="auto" w:fill="FFFFFF"/>
              </w:rPr>
            </w:rPrChange>
          </w:rPr>
          <w:t xml:space="preserve">actuatorID </w:t>
        </w:r>
        <w:r w:rsidRPr="0014577E">
          <w:rPr>
            <w:rStyle w:val="normaltextrun"/>
            <w:rFonts w:cs="Arial"/>
            <w:color w:val="000000"/>
            <w:sz w:val="22"/>
            <w:szCs w:val="22"/>
            <w:shd w:val="clear" w:color="auto" w:fill="FFFFFF"/>
            <w:rPrChange w:id="986" w:author="David Singer" w:date="2020-04-28T12:59:00Z">
              <w:rPr>
                <w:rStyle w:val="normaltextrun"/>
                <w:rFonts w:ascii="Arial" w:hAnsi="Arial" w:cs="Arial"/>
                <w:color w:val="000000"/>
                <w:shd w:val="clear" w:color="auto" w:fill="FFFFFF"/>
              </w:rPr>
            </w:rPrChange>
          </w:rPr>
          <w:t xml:space="preserve">is an arbitrary value that identifies this actuator and must be unique among the </w:t>
        </w:r>
        <w:r w:rsidRPr="008A4192">
          <w:rPr>
            <w:rStyle w:val="normaltextrun"/>
            <w:rFonts w:ascii="Courier New" w:hAnsi="Courier New" w:cs="Courier New"/>
            <w:color w:val="000000"/>
            <w:sz w:val="22"/>
            <w:szCs w:val="22"/>
            <w:shd w:val="clear" w:color="auto" w:fill="FFFFFF"/>
            <w:rPrChange w:id="987" w:author="David Singer" w:date="2020-04-28T12:59:00Z">
              <w:rPr>
                <w:rStyle w:val="normaltextrun"/>
                <w:rFonts w:ascii="Courier New" w:hAnsi="Courier New" w:cs="Courier New"/>
                <w:color w:val="000000"/>
                <w:shd w:val="clear" w:color="auto" w:fill="FFFFFF"/>
              </w:rPr>
            </w:rPrChange>
          </w:rPr>
          <w:t>KinestheticGeneralConfig</w:t>
        </w:r>
      </w:ins>
      <w:ins w:id="988" w:author="David Singer" w:date="2020-04-28T12:59:00Z">
        <w:r w:rsidR="008A4192" w:rsidRPr="008A4192">
          <w:rPr>
            <w:rStyle w:val="normaltextrun"/>
            <w:rFonts w:ascii="Courier New" w:hAnsi="Courier New" w:cs="Courier New"/>
            <w:color w:val="000000"/>
            <w:sz w:val="22"/>
            <w:szCs w:val="22"/>
            <w:shd w:val="clear" w:color="auto" w:fill="FFFFFF"/>
            <w:rPrChange w:id="989" w:author="David Singer" w:date="2020-04-28T12:59:00Z">
              <w:rPr>
                <w:rStyle w:val="normaltextrun"/>
                <w:rFonts w:ascii="Courier New" w:hAnsi="Courier New" w:cs="Courier New"/>
                <w:color w:val="000000"/>
                <w:shd w:val="clear" w:color="auto" w:fill="FFFFFF"/>
              </w:rPr>
            </w:rPrChange>
          </w:rPr>
          <w:t>Box</w:t>
        </w:r>
        <w:r w:rsidR="008A4192" w:rsidRPr="008A4192">
          <w:rPr>
            <w:rStyle w:val="normaltextrun"/>
            <w:color w:val="000000"/>
            <w:sz w:val="22"/>
            <w:szCs w:val="22"/>
            <w:shd w:val="clear" w:color="auto" w:fill="FFFFFF"/>
            <w:rPrChange w:id="990" w:author="David Singer" w:date="2020-04-28T12:59:00Z">
              <w:rPr>
                <w:rStyle w:val="normaltextrun"/>
                <w:rFonts w:ascii="Courier New" w:hAnsi="Courier New" w:cs="Courier New"/>
                <w:color w:val="000000"/>
                <w:shd w:val="clear" w:color="auto" w:fill="FFFFFF"/>
              </w:rPr>
            </w:rPrChange>
          </w:rPr>
          <w:t>es</w:t>
        </w:r>
      </w:ins>
      <w:ins w:id="991" w:author="David Singer" w:date="2020-04-28T11:50:00Z">
        <w:r w:rsidRPr="0014577E">
          <w:rPr>
            <w:rStyle w:val="normaltextrun"/>
            <w:rFonts w:cs="Arial"/>
            <w:color w:val="000000"/>
            <w:sz w:val="22"/>
            <w:szCs w:val="22"/>
            <w:shd w:val="clear" w:color="auto" w:fill="FFFFFF"/>
            <w:rPrChange w:id="992" w:author="David Singer" w:date="2020-04-28T12:59:00Z">
              <w:rPr>
                <w:rStyle w:val="normaltextrun"/>
                <w:rFonts w:ascii="Arial" w:hAnsi="Arial" w:cs="Arial"/>
                <w:color w:val="000000"/>
                <w:shd w:val="clear" w:color="auto" w:fill="FFFFFF"/>
              </w:rPr>
            </w:rPrChange>
          </w:rPr>
          <w:t xml:space="preserve"> in a given sample entry; there are two reserved values, 0 and 0xF, which </w:t>
        </w:r>
      </w:ins>
      <w:ins w:id="993" w:author="David Singer" w:date="2020-04-28T12:59:00Z">
        <w:r w:rsidR="008A4192" w:rsidRPr="0014577E">
          <w:rPr>
            <w:rStyle w:val="normaltextrun"/>
            <w:rFonts w:cs="Arial"/>
            <w:color w:val="000000"/>
            <w:sz w:val="22"/>
            <w:szCs w:val="22"/>
            <w:shd w:val="clear" w:color="auto" w:fill="FFFFFF"/>
            <w:rPrChange w:id="994" w:author="David Singer" w:date="2020-04-28T12:59:00Z">
              <w:rPr>
                <w:rStyle w:val="normaltextrun"/>
                <w:rFonts w:ascii="Arial" w:hAnsi="Arial" w:cs="Arial"/>
                <w:color w:val="000000"/>
                <w:shd w:val="clear" w:color="auto" w:fill="FFFFFF"/>
              </w:rPr>
            </w:rPrChange>
          </w:rPr>
          <w:t>shall</w:t>
        </w:r>
      </w:ins>
      <w:ins w:id="995" w:author="David Singer" w:date="2020-04-28T11:50:00Z">
        <w:r w:rsidRPr="0014577E">
          <w:rPr>
            <w:rStyle w:val="normaltextrun"/>
            <w:rFonts w:cs="Arial"/>
            <w:color w:val="000000"/>
            <w:sz w:val="22"/>
            <w:szCs w:val="22"/>
            <w:shd w:val="clear" w:color="auto" w:fill="FFFFFF"/>
            <w:rPrChange w:id="996" w:author="David Singer" w:date="2020-04-28T12:59:00Z">
              <w:rPr>
                <w:rStyle w:val="normaltextrun"/>
                <w:rFonts w:ascii="Arial" w:hAnsi="Arial" w:cs="Arial"/>
                <w:color w:val="000000"/>
                <w:shd w:val="clear" w:color="auto" w:fill="FFFFFF"/>
              </w:rPr>
            </w:rPrChange>
          </w:rPr>
          <w:t xml:space="preserve"> not be used.</w:t>
        </w:r>
      </w:ins>
    </w:p>
    <w:p w14:paraId="3DC420DE" w14:textId="77777777" w:rsidR="00C241DA" w:rsidRPr="0014577E" w:rsidRDefault="00C241DA">
      <w:pPr>
        <w:pStyle w:val="fields"/>
        <w:rPr>
          <w:ins w:id="997" w:author="David Singer" w:date="2020-04-28T11:50:00Z"/>
          <w:rStyle w:val="normaltextrun"/>
          <w:rFonts w:cs="Arial"/>
          <w:color w:val="000000"/>
          <w:sz w:val="22"/>
          <w:szCs w:val="22"/>
          <w:shd w:val="clear" w:color="auto" w:fill="FFFFFF"/>
          <w:rPrChange w:id="998" w:author="David Singer" w:date="2020-04-28T12:59:00Z">
            <w:rPr>
              <w:ins w:id="999" w:author="David Singer" w:date="2020-04-28T11:50:00Z"/>
              <w:rStyle w:val="normaltextrun"/>
              <w:rFonts w:ascii="Arial" w:hAnsi="Arial" w:cs="Arial"/>
              <w:color w:val="000000"/>
              <w:sz w:val="20"/>
              <w:szCs w:val="20"/>
              <w:shd w:val="clear" w:color="auto" w:fill="FFFFFF"/>
              <w:lang w:val="en-GB" w:eastAsia="ja-JP"/>
            </w:rPr>
          </w:rPrChange>
        </w:rPr>
        <w:pPrChange w:id="1000" w:author="David Singer" w:date="2020-04-28T12:57:00Z">
          <w:pPr/>
        </w:pPrChange>
      </w:pPr>
      <w:ins w:id="1001" w:author="David Singer" w:date="2020-04-28T11:50:00Z">
        <w:r w:rsidRPr="008A4192">
          <w:rPr>
            <w:rStyle w:val="normaltextrun"/>
            <w:rFonts w:ascii="Courier New" w:hAnsi="Courier New" w:cs="Courier New"/>
            <w:color w:val="000000"/>
            <w:sz w:val="22"/>
            <w:szCs w:val="22"/>
            <w:shd w:val="clear" w:color="auto" w:fill="FFFFFF"/>
            <w:rPrChange w:id="1002" w:author="David Singer" w:date="2020-04-28T12:59:00Z">
              <w:rPr>
                <w:rStyle w:val="normaltextrun"/>
                <w:rFonts w:ascii="Courier New" w:hAnsi="Courier New" w:cs="Courier New"/>
                <w:color w:val="000000"/>
                <w:shd w:val="clear" w:color="auto" w:fill="FFFFFF"/>
              </w:rPr>
            </w:rPrChange>
          </w:rPr>
          <w:t>endpointConfiguration</w:t>
        </w:r>
        <w:r w:rsidRPr="0014577E">
          <w:rPr>
            <w:rStyle w:val="normaltextrun"/>
            <w:rFonts w:cs="Arial"/>
            <w:color w:val="000000"/>
            <w:sz w:val="22"/>
            <w:szCs w:val="22"/>
            <w:shd w:val="clear" w:color="auto" w:fill="FFFFFF"/>
            <w:rPrChange w:id="1003" w:author="David Singer" w:date="2020-04-28T12:59:00Z">
              <w:rPr>
                <w:rStyle w:val="normaltextrun"/>
                <w:rFonts w:ascii="Arial" w:hAnsi="Arial" w:cs="Arial"/>
                <w:color w:val="000000"/>
                <w:shd w:val="clear" w:color="auto" w:fill="FFFFFF"/>
              </w:rPr>
            </w:rPrChange>
          </w:rPr>
          <w:t xml:space="preserve"> is a 4-bit value representing the waveform data format to be used by the codec to interpret the haptic media, as described in </w:t>
        </w:r>
        <w:r w:rsidRPr="008A4192">
          <w:rPr>
            <w:rStyle w:val="normaltextrun"/>
            <w:rFonts w:ascii="Arial" w:hAnsi="Arial" w:cs="Arial"/>
            <w:color w:val="000000"/>
            <w:sz w:val="22"/>
            <w:szCs w:val="22"/>
            <w:shd w:val="clear" w:color="auto" w:fill="FFFFFF"/>
            <w:rPrChange w:id="1004" w:author="David Singer" w:date="2020-04-28T12:59:00Z">
              <w:rPr>
                <w:rStyle w:val="normaltextrun"/>
                <w:rFonts w:ascii="Arial" w:hAnsi="Arial" w:cs="Arial"/>
                <w:color w:val="000000"/>
                <w:shd w:val="clear" w:color="auto" w:fill="FFFFFF"/>
              </w:rPr>
            </w:rPrChange>
          </w:rPr>
          <w:fldChar w:fldCharType="begin"/>
        </w:r>
        <w:r w:rsidRPr="008A4192">
          <w:rPr>
            <w:rStyle w:val="normaltextrun"/>
            <w:rFonts w:ascii="Arial" w:hAnsi="Arial" w:cs="Arial"/>
            <w:color w:val="000000"/>
            <w:sz w:val="22"/>
            <w:szCs w:val="22"/>
            <w:shd w:val="clear" w:color="auto" w:fill="FFFFFF"/>
            <w:rPrChange w:id="1005" w:author="David Singer" w:date="2020-04-28T12:59:00Z">
              <w:rPr>
                <w:rStyle w:val="normaltextrun"/>
                <w:rFonts w:ascii="Arial" w:hAnsi="Arial" w:cs="Arial"/>
                <w:color w:val="000000"/>
                <w:shd w:val="clear" w:color="auto" w:fill="FFFFFF"/>
              </w:rPr>
            </w:rPrChange>
          </w:rPr>
          <w:instrText xml:space="preserve"> REF _Ref37776650 \h  \* MERGEFORMAT </w:instrText>
        </w:r>
      </w:ins>
      <w:r w:rsidRPr="008A4192">
        <w:rPr>
          <w:rStyle w:val="normaltextrun"/>
          <w:rFonts w:ascii="Arial" w:hAnsi="Arial" w:cs="Arial"/>
          <w:color w:val="000000"/>
          <w:sz w:val="22"/>
          <w:szCs w:val="22"/>
          <w:shd w:val="clear" w:color="auto" w:fill="FFFFFF"/>
          <w:rPrChange w:id="1006" w:author="David Singer" w:date="2020-04-28T12:59:00Z">
            <w:rPr>
              <w:rStyle w:val="normaltextrun"/>
              <w:rFonts w:ascii="Arial" w:hAnsi="Arial" w:cs="Arial"/>
              <w:color w:val="000000"/>
              <w:shd w:val="clear" w:color="auto" w:fill="FFFFFF"/>
            </w:rPr>
          </w:rPrChange>
        </w:rPr>
      </w:r>
      <w:ins w:id="1007" w:author="David Singer" w:date="2020-04-28T11:50:00Z">
        <w:r w:rsidRPr="008A4192">
          <w:rPr>
            <w:rStyle w:val="normaltextrun"/>
            <w:rFonts w:ascii="Arial" w:hAnsi="Arial" w:cs="Arial"/>
            <w:color w:val="000000"/>
            <w:sz w:val="22"/>
            <w:szCs w:val="22"/>
            <w:shd w:val="clear" w:color="auto" w:fill="FFFFFF"/>
            <w:rPrChange w:id="1008" w:author="David Singer" w:date="2020-04-28T12:59:00Z">
              <w:rPr>
                <w:rStyle w:val="normaltextrun"/>
                <w:rFonts w:ascii="Arial" w:hAnsi="Arial" w:cs="Arial"/>
                <w:color w:val="000000"/>
                <w:shd w:val="clear" w:color="auto" w:fill="FFFFFF"/>
              </w:rPr>
            </w:rPrChange>
          </w:rPr>
          <w:fldChar w:fldCharType="separate"/>
        </w:r>
        <w:r w:rsidRPr="008A4192">
          <w:rPr>
            <w:sz w:val="22"/>
            <w:szCs w:val="22"/>
            <w:rPrChange w:id="1009" w:author="David Singer" w:date="2020-04-28T12:59:00Z">
              <w:rPr/>
            </w:rPrChange>
          </w:rPr>
          <w:t xml:space="preserve">Table </w:t>
        </w:r>
        <w:r w:rsidRPr="008A4192">
          <w:rPr>
            <w:noProof/>
            <w:sz w:val="22"/>
            <w:szCs w:val="22"/>
            <w:rPrChange w:id="1010" w:author="David Singer" w:date="2020-04-28T12:59:00Z">
              <w:rPr>
                <w:noProof/>
              </w:rPr>
            </w:rPrChange>
          </w:rPr>
          <w:t>2</w:t>
        </w:r>
        <w:r w:rsidRPr="008A4192">
          <w:rPr>
            <w:rStyle w:val="normaltextrun"/>
            <w:rFonts w:ascii="Arial" w:hAnsi="Arial" w:cs="Arial"/>
            <w:color w:val="000000"/>
            <w:sz w:val="22"/>
            <w:szCs w:val="22"/>
            <w:shd w:val="clear" w:color="auto" w:fill="FFFFFF"/>
            <w:rPrChange w:id="1011" w:author="David Singer" w:date="2020-04-28T12:59:00Z">
              <w:rPr>
                <w:rStyle w:val="normaltextrun"/>
                <w:rFonts w:ascii="Arial" w:hAnsi="Arial" w:cs="Arial"/>
                <w:color w:val="000000"/>
                <w:shd w:val="clear" w:color="auto" w:fill="FFFFFF"/>
              </w:rPr>
            </w:rPrChange>
          </w:rPr>
          <w:fldChar w:fldCharType="end"/>
        </w:r>
        <w:r w:rsidRPr="0014577E">
          <w:rPr>
            <w:rStyle w:val="normaltextrun"/>
            <w:rFonts w:cs="Arial"/>
            <w:color w:val="000000"/>
            <w:sz w:val="22"/>
            <w:szCs w:val="22"/>
            <w:shd w:val="clear" w:color="auto" w:fill="FFFFFF"/>
            <w:rPrChange w:id="1012" w:author="David Singer" w:date="2020-04-28T12:59:00Z">
              <w:rPr>
                <w:rStyle w:val="normaltextrun"/>
                <w:rFonts w:ascii="Arial" w:hAnsi="Arial" w:cs="Arial"/>
                <w:color w:val="000000"/>
                <w:shd w:val="clear" w:color="auto" w:fill="FFFFFF"/>
              </w:rPr>
            </w:rPrChange>
          </w:rPr>
          <w:t xml:space="preserve"> above. </w:t>
        </w:r>
      </w:ins>
    </w:p>
    <w:p w14:paraId="282DB456" w14:textId="77777777" w:rsidR="00C241DA" w:rsidRPr="008A4192" w:rsidRDefault="00C241DA">
      <w:pPr>
        <w:pStyle w:val="fields"/>
        <w:rPr>
          <w:ins w:id="1013" w:author="David Singer" w:date="2020-04-28T11:50:00Z"/>
          <w:szCs w:val="22"/>
          <w:rPrChange w:id="1014" w:author="David Singer" w:date="2020-04-28T12:59:00Z">
            <w:rPr>
              <w:ins w:id="1015" w:author="David Singer" w:date="2020-04-28T11:50:00Z"/>
            </w:rPr>
          </w:rPrChange>
        </w:rPr>
        <w:pPrChange w:id="1016" w:author="David Singer" w:date="2020-04-28T12:57:00Z">
          <w:pPr>
            <w:pStyle w:val="Heading3"/>
            <w:numPr>
              <w:ilvl w:val="0"/>
              <w:numId w:val="0"/>
            </w:numPr>
            <w:tabs>
              <w:tab w:val="clear" w:pos="720"/>
            </w:tabs>
            <w:ind w:left="0" w:firstLine="0"/>
          </w:pPr>
        </w:pPrChange>
      </w:pPr>
      <w:ins w:id="1017" w:author="David Singer" w:date="2020-04-28T11:50:00Z">
        <w:r w:rsidRPr="008A4192" w:rsidDel="00527611">
          <w:rPr>
            <w:rStyle w:val="normaltextrun"/>
            <w:rFonts w:ascii="Courier New" w:hAnsi="Courier New" w:cs="Courier New"/>
            <w:color w:val="000000"/>
            <w:sz w:val="22"/>
            <w:szCs w:val="22"/>
            <w:shd w:val="clear" w:color="auto" w:fill="FFFFFF"/>
            <w:rPrChange w:id="1018" w:author="David Singer" w:date="2020-04-28T12:59:00Z">
              <w:rPr>
                <w:rStyle w:val="normaltextrun"/>
                <w:rFonts w:ascii="Courier New" w:hAnsi="Courier New" w:cs="Courier New"/>
                <w:b w:val="0"/>
                <w:bCs w:val="0"/>
                <w:color w:val="000000"/>
                <w:szCs w:val="28"/>
                <w:shd w:val="clear" w:color="auto" w:fill="FFFFFF"/>
              </w:rPr>
            </w:rPrChange>
          </w:rPr>
          <w:t>controlFrequency</w:t>
        </w:r>
        <w:r w:rsidRPr="008A4192" w:rsidDel="00527611">
          <w:rPr>
            <w:sz w:val="22"/>
            <w:szCs w:val="22"/>
            <w:rPrChange w:id="1019" w:author="David Singer" w:date="2020-04-28T12:59:00Z">
              <w:rPr/>
            </w:rPrChange>
          </w:rPr>
          <w:t xml:space="preserve"> is a 4-bit field specifying the control frequency of the kinesthetic feedback. </w:t>
        </w:r>
      </w:ins>
    </w:p>
    <w:p w14:paraId="7C6C2247" w14:textId="77777777" w:rsidR="00C241DA" w:rsidRPr="008A4192" w:rsidRDefault="00C241DA">
      <w:pPr>
        <w:pStyle w:val="Heading3"/>
        <w:rPr>
          <w:ins w:id="1020" w:author="David Singer" w:date="2020-04-28T11:50:00Z"/>
        </w:rPr>
        <w:pPrChange w:id="1021" w:author="David Singer" w:date="2020-04-28T12:57:00Z">
          <w:pPr>
            <w:pStyle w:val="Heading3"/>
            <w:widowControl/>
            <w:numPr>
              <w:numId w:val="3"/>
            </w:numPr>
            <w:tabs>
              <w:tab w:val="clear" w:pos="720"/>
            </w:tabs>
            <w:spacing w:line="240" w:lineRule="auto"/>
          </w:pPr>
        </w:pPrChange>
      </w:pPr>
      <w:ins w:id="1022" w:author="David Singer" w:date="2020-04-28T11:50:00Z">
        <w:r w:rsidRPr="008A4192">
          <w:t>Codec-specific Sample Entry Extensions</w:t>
        </w:r>
      </w:ins>
    </w:p>
    <w:p w14:paraId="5B6BF23B" w14:textId="53318FCE" w:rsidR="00C241DA" w:rsidRDefault="00C241DA" w:rsidP="008A4192">
      <w:pPr>
        <w:rPr>
          <w:ins w:id="1023" w:author="David Singer" w:date="2020-04-28T11:50:00Z"/>
        </w:rPr>
      </w:pPr>
      <w:ins w:id="1024" w:author="David Singer" w:date="2020-04-28T11:50:00Z">
        <w:r>
          <w:t>E</w:t>
        </w:r>
        <w:r w:rsidRPr="00FF2043">
          <w:t xml:space="preserve">ach haptic codec </w:t>
        </w:r>
      </w:ins>
      <w:ins w:id="1025" w:author="David Singer" w:date="2020-04-28T12:57:00Z">
        <w:r w:rsidR="008A4192">
          <w:t>may</w:t>
        </w:r>
      </w:ins>
      <w:ins w:id="1026" w:author="David Singer" w:date="2020-04-28T11:50:00Z">
        <w:r w:rsidRPr="00FF2043">
          <w:t xml:space="preserve"> extend </w:t>
        </w:r>
        <w:r w:rsidRPr="00D10DCC">
          <w:rPr>
            <w:rFonts w:ascii="Courier New" w:hAnsi="Courier New" w:cs="Courier New"/>
          </w:rPr>
          <w:t>HapticSampleEntry</w:t>
        </w:r>
        <w:r>
          <w:t xml:space="preserve"> and contain codec-specific information.</w:t>
        </w:r>
      </w:ins>
    </w:p>
    <w:p w14:paraId="5738A5C3" w14:textId="2067F5AF" w:rsidR="00C241DA" w:rsidRPr="00D77AAE" w:rsidRDefault="00C241DA" w:rsidP="008A4192">
      <w:pPr>
        <w:rPr>
          <w:ins w:id="1027" w:author="David Singer" w:date="2020-04-28T11:50:00Z"/>
        </w:rPr>
      </w:pPr>
      <w:ins w:id="1028" w:author="David Singer" w:date="2020-04-28T11:50:00Z">
        <w:r>
          <w:t xml:space="preserve">Each codec-specific sample entry extension </w:t>
        </w:r>
      </w:ins>
      <w:ins w:id="1029" w:author="David Singer" w:date="2020-04-28T13:00:00Z">
        <w:r w:rsidR="008A4192">
          <w:t>may</w:t>
        </w:r>
      </w:ins>
      <w:ins w:id="1030" w:author="David Singer" w:date="2020-04-28T11:50:00Z">
        <w:r>
          <w:t xml:space="preserve"> also specify the maximum number of actuators it needs for rendering the </w:t>
        </w:r>
        <w:r w:rsidR="008A4192">
          <w:t>haptics track</w:t>
        </w:r>
      </w:ins>
      <w:ins w:id="1031" w:author="David Singer" w:date="2020-04-28T13:00:00Z">
        <w:r w:rsidR="008A4192">
          <w:t xml:space="preserve">, using </w:t>
        </w:r>
      </w:ins>
      <w:ins w:id="1032" w:author="David Singer" w:date="2020-04-28T16:08:00Z">
        <w:r w:rsidR="001158EF">
          <w:rPr>
            <w:rFonts w:ascii="Courier New" w:hAnsi="Courier New" w:cs="Courier New"/>
          </w:rPr>
          <w:t>Vibe</w:t>
        </w:r>
      </w:ins>
      <w:ins w:id="1033" w:author="David Singer" w:date="2020-04-28T13:01:00Z">
        <w:r w:rsidR="008A4192" w:rsidRPr="00115951">
          <w:rPr>
            <w:rFonts w:ascii="Courier New" w:hAnsi="Courier New" w:cs="Courier New"/>
          </w:rPr>
          <w:t>GeneralConfig</w:t>
        </w:r>
        <w:r w:rsidR="008A4192">
          <w:rPr>
            <w:rFonts w:ascii="Courier New" w:hAnsi="Courier New" w:cs="Courier New"/>
          </w:rPr>
          <w:t>Box</w:t>
        </w:r>
        <w:r w:rsidR="008A4192">
          <w:t>es</w:t>
        </w:r>
        <w:r w:rsidR="008A4192">
          <w:rPr>
            <w:rFonts w:ascii="Courier New" w:hAnsi="Courier New" w:cs="Courier New"/>
          </w:rPr>
          <w:t xml:space="preserve"> </w:t>
        </w:r>
        <w:r w:rsidR="008A4192">
          <w:t xml:space="preserve">or </w:t>
        </w:r>
        <w:r w:rsidR="008A4192" w:rsidRPr="00115951">
          <w:rPr>
            <w:rFonts w:ascii="Courier New" w:hAnsi="Courier New" w:cs="Courier New"/>
          </w:rPr>
          <w:t>KinestheticGeneralConfig</w:t>
        </w:r>
        <w:r w:rsidR="008A4192">
          <w:rPr>
            <w:rFonts w:ascii="Courier New" w:hAnsi="Courier New" w:cs="Courier New"/>
          </w:rPr>
          <w:t>Box</w:t>
        </w:r>
        <w:r w:rsidR="008A4192">
          <w:t>es.</w:t>
        </w:r>
      </w:ins>
    </w:p>
    <w:p w14:paraId="333C0BFF" w14:textId="77777777" w:rsidR="00C241DA" w:rsidRPr="008A4192" w:rsidRDefault="00C241DA">
      <w:pPr>
        <w:pStyle w:val="Heading3"/>
        <w:rPr>
          <w:ins w:id="1034" w:author="David Singer" w:date="2020-04-28T11:50:00Z"/>
        </w:rPr>
        <w:pPrChange w:id="1035" w:author="David Singer" w:date="2020-04-28T14:16:00Z">
          <w:pPr>
            <w:pStyle w:val="Heading2"/>
            <w:widowControl/>
            <w:numPr>
              <w:numId w:val="3"/>
            </w:numPr>
            <w:tabs>
              <w:tab w:val="clear" w:pos="576"/>
            </w:tabs>
            <w:spacing w:line="240" w:lineRule="auto"/>
          </w:pPr>
        </w:pPrChange>
      </w:pPr>
      <w:ins w:id="1036" w:author="David Singer" w:date="2020-04-28T11:50:00Z">
        <w:r w:rsidRPr="008A4192">
          <w:t>Haptics Sample Format and Sync Samples</w:t>
        </w:r>
      </w:ins>
    </w:p>
    <w:p w14:paraId="21A50D88" w14:textId="77777777" w:rsidR="00C241DA" w:rsidRPr="00E152E3" w:rsidRDefault="00C241DA" w:rsidP="00C241DA">
      <w:pPr>
        <w:rPr>
          <w:ins w:id="1037" w:author="David Singer" w:date="2020-04-28T11:50:00Z"/>
          <w:lang w:val="de-AT"/>
        </w:rPr>
      </w:pPr>
      <w:ins w:id="1038" w:author="David Singer" w:date="2020-04-28T11:50:00Z">
        <w:r w:rsidRPr="0014577E">
          <w:rPr>
            <w:rFonts w:cs="Arial"/>
            <w:sz w:val="20"/>
            <w:szCs w:val="20"/>
          </w:rPr>
          <w:t xml:space="preserve">The haptics coding format defines the format of a haptics sample. It also defines whether the coding format is all </w:t>
        </w:r>
        <w:r w:rsidRPr="0014577E">
          <w:rPr>
            <w:rFonts w:cs="Arial"/>
            <w:sz w:val="20"/>
            <w:szCs w:val="20"/>
          </w:rPr>
          <w:lastRenderedPageBreak/>
          <w:t>sync-sample, and if not, defines what a sync sample is.</w:t>
        </w:r>
      </w:ins>
    </w:p>
    <w:p w14:paraId="3D848C0F" w14:textId="77777777" w:rsidR="002861FE" w:rsidRPr="00C241DA" w:rsidRDefault="002861FE" w:rsidP="0061510D">
      <w:pPr>
        <w:rPr>
          <w:lang w:val="de-AT"/>
          <w:rPrChange w:id="1039" w:author="David Singer" w:date="2020-04-28T11:50:00Z">
            <w:rPr/>
          </w:rPrChange>
        </w:rPr>
      </w:pPr>
    </w:p>
    <w:sectPr w:rsidR="002861FE" w:rsidRPr="00C241DA" w:rsidSect="002553B1">
      <w:pgSz w:w="11894" w:h="16834" w:code="9"/>
      <w:pgMar w:top="1440" w:right="1440" w:bottom="180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13" w:author="David Singer" w:date="2020-04-28T11:52:00Z" w:initials="dws">
    <w:p w14:paraId="21EF9CEF" w14:textId="77777777" w:rsidR="00C241DA" w:rsidRDefault="00C241DA">
      <w:pPr>
        <w:pStyle w:val="CommentText"/>
      </w:pPr>
      <w:r>
        <w:rPr>
          <w:rStyle w:val="CommentReference"/>
        </w:rPr>
        <w:annotationRef/>
      </w:r>
      <w:r>
        <w:t>Xref needed</w:t>
      </w:r>
    </w:p>
    <w:p w14:paraId="4E169FCC" w14:textId="00642E82" w:rsidR="00C241DA" w:rsidRDefault="00C241DA">
      <w:pPr>
        <w:pStyle w:val="CommentText"/>
      </w:pPr>
    </w:p>
  </w:comment>
  <w:comment w:id="723" w:author="David Singer" w:date="2020-04-28T11:52:00Z" w:initials="dws">
    <w:p w14:paraId="1A245D8C" w14:textId="578FBFBD" w:rsidR="00C241DA" w:rsidRDefault="00C241DA">
      <w:pPr>
        <w:pStyle w:val="CommentText"/>
      </w:pPr>
      <w:r>
        <w:rPr>
          <w:rStyle w:val="CommentReference"/>
        </w:rPr>
        <w:annotationRef/>
      </w:r>
      <w:r>
        <w:t>Xref</w:t>
      </w:r>
    </w:p>
    <w:p w14:paraId="3A2DDEA0" w14:textId="002572FE" w:rsidR="00C241DA" w:rsidRDefault="00C241DA">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E169FCC" w15:done="0"/>
  <w15:commentEx w15:paraId="3A2DDEA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169FCC" w16cid:durableId="2252977A"/>
  <w16cid:commentId w16cid:paraId="3A2DDEA0" w16cid:durableId="225297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0D9D4" w14:textId="77777777" w:rsidR="003972C4" w:rsidRDefault="003972C4" w:rsidP="00717E1B">
      <w:pPr>
        <w:spacing w:after="0" w:line="240" w:lineRule="auto"/>
      </w:pPr>
      <w:r>
        <w:separator/>
      </w:r>
    </w:p>
  </w:endnote>
  <w:endnote w:type="continuationSeparator" w:id="0">
    <w:p w14:paraId="0AA008C1" w14:textId="77777777" w:rsidR="003972C4" w:rsidRDefault="003972C4"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OpenSymbol">
    <w:altName w:val="MS Mincho"/>
    <w:panose1 w:val="020B0604020202020204"/>
    <w:charset w:val="01"/>
    <w:family w:val="auto"/>
    <w:pitch w:val="variable"/>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ourier">
    <w:panose1 w:val="00000000000000000000"/>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Times New Roman Bold">
    <w:altName w:val="Times New Roman"/>
    <w:panose1 w:val="02020803070505020304"/>
    <w:charset w:val="00"/>
    <w:family w:val="roman"/>
    <w:pitch w:val="variable"/>
    <w:sig w:usb0="E0002AEF" w:usb1="C0007841"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ｺﾞｼｯｸ">
    <w:panose1 w:val="020B060402020202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ymbolMT">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53DBB" w14:textId="77777777" w:rsidR="003972C4" w:rsidRDefault="003972C4" w:rsidP="00717E1B">
      <w:pPr>
        <w:spacing w:after="0" w:line="240" w:lineRule="auto"/>
      </w:pPr>
      <w:r>
        <w:separator/>
      </w:r>
    </w:p>
  </w:footnote>
  <w:footnote w:type="continuationSeparator" w:id="0">
    <w:p w14:paraId="31B98CEB" w14:textId="77777777" w:rsidR="003972C4" w:rsidRDefault="003972C4"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37D0"/>
    <w:multiLevelType w:val="hybridMultilevel"/>
    <w:tmpl w:val="EA44B730"/>
    <w:lvl w:ilvl="0" w:tplc="171E506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86CDE"/>
    <w:multiLevelType w:val="hybridMultilevel"/>
    <w:tmpl w:val="001A342A"/>
    <w:lvl w:ilvl="0" w:tplc="D9E853D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0D85E93"/>
    <w:multiLevelType w:val="hybridMultilevel"/>
    <w:tmpl w:val="97C6F7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15:restartNumberingAfterBreak="0">
    <w:nsid w:val="1BB80BE4"/>
    <w:multiLevelType w:val="hybridMultilevel"/>
    <w:tmpl w:val="EDF80B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D16A5F"/>
    <w:multiLevelType w:val="hybridMultilevel"/>
    <w:tmpl w:val="2E8C2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B30BF"/>
    <w:multiLevelType w:val="hybridMultilevel"/>
    <w:tmpl w:val="80E8B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7764BE"/>
    <w:multiLevelType w:val="hybridMultilevel"/>
    <w:tmpl w:val="EBAA99FC"/>
    <w:lvl w:ilvl="0" w:tplc="2E421786">
      <w:start w:val="1"/>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6E102A0"/>
    <w:multiLevelType w:val="multilevel"/>
    <w:tmpl w:val="D422D9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94830C0"/>
    <w:multiLevelType w:val="hybridMultilevel"/>
    <w:tmpl w:val="F664EF48"/>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B8696A"/>
    <w:multiLevelType w:val="hybridMultilevel"/>
    <w:tmpl w:val="71621636"/>
    <w:lvl w:ilvl="0" w:tplc="2950436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22"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4FE410E0"/>
    <w:multiLevelType w:val="hybridMultilevel"/>
    <w:tmpl w:val="E384F092"/>
    <w:lvl w:ilvl="0" w:tplc="69C2B276">
      <w:start w:val="1"/>
      <w:numFmt w:val="bullet"/>
      <w:lvlText w:val="-"/>
      <w:lvlJc w:val="left"/>
      <w:pPr>
        <w:ind w:left="792" w:hanging="360"/>
      </w:pPr>
      <w:rPr>
        <w:rFonts w:ascii="Times New Roman" w:eastAsia="MS Mincho" w:hAnsi="Times New Roman" w:cs="Times New Roman"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A0700F5"/>
    <w:multiLevelType w:val="hybridMultilevel"/>
    <w:tmpl w:val="CDF49E70"/>
    <w:lvl w:ilvl="0" w:tplc="2EE2EBD0">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BD4D76"/>
    <w:multiLevelType w:val="hybridMultilevel"/>
    <w:tmpl w:val="9E20E0B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FCF4924"/>
    <w:multiLevelType w:val="hybridMultilevel"/>
    <w:tmpl w:val="6CC0A0C4"/>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9C5738"/>
    <w:multiLevelType w:val="multilevel"/>
    <w:tmpl w:val="6D249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6B2C44B9"/>
    <w:multiLevelType w:val="hybridMultilevel"/>
    <w:tmpl w:val="47DAD2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B22F6A"/>
    <w:multiLevelType w:val="hybridMultilevel"/>
    <w:tmpl w:val="757EEF9C"/>
    <w:lvl w:ilvl="0" w:tplc="08ACEB1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702595"/>
    <w:multiLevelType w:val="multilevel"/>
    <w:tmpl w:val="1EF892A2"/>
    <w:lvl w:ilvl="0">
      <w:start w:val="1"/>
      <w:numFmt w:val="decimal"/>
      <w:pStyle w:val="Heading1"/>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722B22E1"/>
    <w:multiLevelType w:val="hybridMultilevel"/>
    <w:tmpl w:val="87486146"/>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43262B2"/>
    <w:multiLevelType w:val="hybridMultilevel"/>
    <w:tmpl w:val="9ABA6A46"/>
    <w:lvl w:ilvl="0" w:tplc="1F3221A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774C69A2"/>
    <w:multiLevelType w:val="hybridMultilevel"/>
    <w:tmpl w:val="E1122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9005E9"/>
    <w:multiLevelType w:val="hybridMultilevel"/>
    <w:tmpl w:val="D908C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
  </w:num>
  <w:num w:numId="3">
    <w:abstractNumId w:val="41"/>
  </w:num>
  <w:num w:numId="4">
    <w:abstractNumId w:val="15"/>
  </w:num>
  <w:num w:numId="5">
    <w:abstractNumId w:val="20"/>
  </w:num>
  <w:num w:numId="6">
    <w:abstractNumId w:val="4"/>
  </w:num>
  <w:num w:numId="7">
    <w:abstractNumId w:val="2"/>
  </w:num>
  <w:num w:numId="8">
    <w:abstractNumId w:val="13"/>
  </w:num>
  <w:num w:numId="9">
    <w:abstractNumId w:val="38"/>
  </w:num>
  <w:num w:numId="10">
    <w:abstractNumId w:val="0"/>
  </w:num>
  <w:num w:numId="11">
    <w:abstractNumId w:val="21"/>
  </w:num>
  <w:num w:numId="12">
    <w:abstractNumId w:val="24"/>
  </w:num>
  <w:num w:numId="13">
    <w:abstractNumId w:val="34"/>
  </w:num>
  <w:num w:numId="14">
    <w:abstractNumId w:val="27"/>
  </w:num>
  <w:num w:numId="15">
    <w:abstractNumId w:val="28"/>
  </w:num>
  <w:num w:numId="16">
    <w:abstractNumId w:val="12"/>
  </w:num>
  <w:num w:numId="17">
    <w:abstractNumId w:val="42"/>
  </w:num>
  <w:num w:numId="18">
    <w:abstractNumId w:val="33"/>
  </w:num>
  <w:num w:numId="19">
    <w:abstractNumId w:val="23"/>
  </w:num>
  <w:num w:numId="20">
    <w:abstractNumId w:val="1"/>
  </w:num>
  <w:num w:numId="21">
    <w:abstractNumId w:val="26"/>
  </w:num>
  <w:num w:numId="22">
    <w:abstractNumId w:val="18"/>
  </w:num>
  <w:num w:numId="23">
    <w:abstractNumId w:val="8"/>
  </w:num>
  <w:num w:numId="24">
    <w:abstractNumId w:val="40"/>
  </w:num>
  <w:num w:numId="25">
    <w:abstractNumId w:val="11"/>
  </w:num>
  <w:num w:numId="26">
    <w:abstractNumId w:val="35"/>
  </w:num>
  <w:num w:numId="27">
    <w:abstractNumId w:val="35"/>
  </w:num>
  <w:num w:numId="28">
    <w:abstractNumId w:val="5"/>
  </w:num>
  <w:num w:numId="29">
    <w:abstractNumId w:val="37"/>
  </w:num>
  <w:num w:numId="30">
    <w:abstractNumId w:val="6"/>
  </w:num>
  <w:num w:numId="31">
    <w:abstractNumId w:val="14"/>
  </w:num>
  <w:num w:numId="32">
    <w:abstractNumId w:val="16"/>
  </w:num>
  <w:num w:numId="33">
    <w:abstractNumId w:val="22"/>
  </w:num>
  <w:num w:numId="34">
    <w:abstractNumId w:val="7"/>
  </w:num>
  <w:num w:numId="35">
    <w:abstractNumId w:val="32"/>
  </w:num>
  <w:num w:numId="36">
    <w:abstractNumId w:val="19"/>
  </w:num>
  <w:num w:numId="37">
    <w:abstractNumId w:val="31"/>
  </w:num>
  <w:num w:numId="38">
    <w:abstractNumId w:val="25"/>
  </w:num>
  <w:num w:numId="39">
    <w:abstractNumId w:val="9"/>
  </w:num>
  <w:num w:numId="40">
    <w:abstractNumId w:val="30"/>
  </w:num>
  <w:num w:numId="41">
    <w:abstractNumId w:val="10"/>
  </w:num>
  <w:num w:numId="42">
    <w:abstractNumId w:val="39"/>
  </w:num>
  <w:num w:numId="43">
    <w:abstractNumId w:val="43"/>
  </w:num>
  <w:num w:numId="44">
    <w:abstractNumId w:val="29"/>
  </w:num>
  <w:num w:numId="45">
    <w:abstractNumId w:val="36"/>
  </w:num>
  <w:num w:numId="46">
    <w:abstractNumId w:val="1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Singer">
    <w15:presenceInfo w15:providerId="None" w15:userId="David Sing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1512E"/>
    <w:rsid w:val="00020C69"/>
    <w:rsid w:val="000237A2"/>
    <w:rsid w:val="0002499C"/>
    <w:rsid w:val="00030AD0"/>
    <w:rsid w:val="000323CE"/>
    <w:rsid w:val="00032709"/>
    <w:rsid w:val="00032A0E"/>
    <w:rsid w:val="000360D3"/>
    <w:rsid w:val="00037555"/>
    <w:rsid w:val="00045D8C"/>
    <w:rsid w:val="000518B1"/>
    <w:rsid w:val="00051D0D"/>
    <w:rsid w:val="00052EB7"/>
    <w:rsid w:val="00057DA2"/>
    <w:rsid w:val="0006001F"/>
    <w:rsid w:val="0006096E"/>
    <w:rsid w:val="00063D21"/>
    <w:rsid w:val="00064720"/>
    <w:rsid w:val="000651FF"/>
    <w:rsid w:val="000778F8"/>
    <w:rsid w:val="00080DAC"/>
    <w:rsid w:val="0009330F"/>
    <w:rsid w:val="00093F5A"/>
    <w:rsid w:val="00094B3F"/>
    <w:rsid w:val="00097055"/>
    <w:rsid w:val="00097E82"/>
    <w:rsid w:val="000A0BA4"/>
    <w:rsid w:val="000A28E0"/>
    <w:rsid w:val="000A307B"/>
    <w:rsid w:val="000B3FFF"/>
    <w:rsid w:val="000C5808"/>
    <w:rsid w:val="000D34CE"/>
    <w:rsid w:val="000D47B8"/>
    <w:rsid w:val="000D58DC"/>
    <w:rsid w:val="000E6082"/>
    <w:rsid w:val="000E6AA6"/>
    <w:rsid w:val="000F278B"/>
    <w:rsid w:val="000F3F36"/>
    <w:rsid w:val="00104835"/>
    <w:rsid w:val="00104DD9"/>
    <w:rsid w:val="0011060D"/>
    <w:rsid w:val="00110862"/>
    <w:rsid w:val="00111E36"/>
    <w:rsid w:val="001158EF"/>
    <w:rsid w:val="00117067"/>
    <w:rsid w:val="00123F9C"/>
    <w:rsid w:val="00124211"/>
    <w:rsid w:val="00125F4E"/>
    <w:rsid w:val="001301D0"/>
    <w:rsid w:val="001302B6"/>
    <w:rsid w:val="0013302C"/>
    <w:rsid w:val="001347D5"/>
    <w:rsid w:val="0014514A"/>
    <w:rsid w:val="0014577E"/>
    <w:rsid w:val="00146509"/>
    <w:rsid w:val="00146B2F"/>
    <w:rsid w:val="00150931"/>
    <w:rsid w:val="00153023"/>
    <w:rsid w:val="00154BCD"/>
    <w:rsid w:val="001676B9"/>
    <w:rsid w:val="00171211"/>
    <w:rsid w:val="00173A50"/>
    <w:rsid w:val="0017476B"/>
    <w:rsid w:val="00180423"/>
    <w:rsid w:val="00184896"/>
    <w:rsid w:val="00190C98"/>
    <w:rsid w:val="001920B7"/>
    <w:rsid w:val="00194D0D"/>
    <w:rsid w:val="001A0579"/>
    <w:rsid w:val="001A13E2"/>
    <w:rsid w:val="001A2EF3"/>
    <w:rsid w:val="001A60D5"/>
    <w:rsid w:val="001A6786"/>
    <w:rsid w:val="001A77B5"/>
    <w:rsid w:val="001C122D"/>
    <w:rsid w:val="001C2B74"/>
    <w:rsid w:val="001C3C14"/>
    <w:rsid w:val="001C4B6A"/>
    <w:rsid w:val="001C4CCD"/>
    <w:rsid w:val="001D12E4"/>
    <w:rsid w:val="001D3719"/>
    <w:rsid w:val="001D56A9"/>
    <w:rsid w:val="001E4B8A"/>
    <w:rsid w:val="001E4D9B"/>
    <w:rsid w:val="001E6EEC"/>
    <w:rsid w:val="001F0CC7"/>
    <w:rsid w:val="001F3C5D"/>
    <w:rsid w:val="001F57AF"/>
    <w:rsid w:val="00200029"/>
    <w:rsid w:val="00215391"/>
    <w:rsid w:val="002215FF"/>
    <w:rsid w:val="00221F51"/>
    <w:rsid w:val="00226563"/>
    <w:rsid w:val="00235336"/>
    <w:rsid w:val="002479AB"/>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B23C2"/>
    <w:rsid w:val="002B2FD2"/>
    <w:rsid w:val="002C7F0F"/>
    <w:rsid w:val="002D5BA5"/>
    <w:rsid w:val="002D7993"/>
    <w:rsid w:val="002E02B6"/>
    <w:rsid w:val="002E2C1A"/>
    <w:rsid w:val="002E6094"/>
    <w:rsid w:val="003011F3"/>
    <w:rsid w:val="0030631B"/>
    <w:rsid w:val="00306BA6"/>
    <w:rsid w:val="00311615"/>
    <w:rsid w:val="00313A95"/>
    <w:rsid w:val="00317A4B"/>
    <w:rsid w:val="0033190F"/>
    <w:rsid w:val="00352E41"/>
    <w:rsid w:val="003573DE"/>
    <w:rsid w:val="0036721F"/>
    <w:rsid w:val="00373451"/>
    <w:rsid w:val="003761B2"/>
    <w:rsid w:val="00384129"/>
    <w:rsid w:val="00385EA4"/>
    <w:rsid w:val="00391E9B"/>
    <w:rsid w:val="00392645"/>
    <w:rsid w:val="00396830"/>
    <w:rsid w:val="003972C4"/>
    <w:rsid w:val="003976B4"/>
    <w:rsid w:val="003A3207"/>
    <w:rsid w:val="003A38B6"/>
    <w:rsid w:val="003C0AEC"/>
    <w:rsid w:val="003C2BAB"/>
    <w:rsid w:val="003C31FB"/>
    <w:rsid w:val="003C69C4"/>
    <w:rsid w:val="003C7AB6"/>
    <w:rsid w:val="003E104B"/>
    <w:rsid w:val="003E1E52"/>
    <w:rsid w:val="003E6A4C"/>
    <w:rsid w:val="003F6E4A"/>
    <w:rsid w:val="00400239"/>
    <w:rsid w:val="00406247"/>
    <w:rsid w:val="004067A0"/>
    <w:rsid w:val="004070C3"/>
    <w:rsid w:val="0040751A"/>
    <w:rsid w:val="0041116D"/>
    <w:rsid w:val="00417F8B"/>
    <w:rsid w:val="00422044"/>
    <w:rsid w:val="00425379"/>
    <w:rsid w:val="00426E8E"/>
    <w:rsid w:val="00434ADB"/>
    <w:rsid w:val="00435563"/>
    <w:rsid w:val="00441368"/>
    <w:rsid w:val="00455D7E"/>
    <w:rsid w:val="00462D9A"/>
    <w:rsid w:val="00464313"/>
    <w:rsid w:val="0046449E"/>
    <w:rsid w:val="00465389"/>
    <w:rsid w:val="00467971"/>
    <w:rsid w:val="0047210E"/>
    <w:rsid w:val="00472DAE"/>
    <w:rsid w:val="00474C19"/>
    <w:rsid w:val="00485AC9"/>
    <w:rsid w:val="00494821"/>
    <w:rsid w:val="00496675"/>
    <w:rsid w:val="004A44EF"/>
    <w:rsid w:val="004A5585"/>
    <w:rsid w:val="004B38CA"/>
    <w:rsid w:val="004D2FF8"/>
    <w:rsid w:val="004E0C82"/>
    <w:rsid w:val="004E1E01"/>
    <w:rsid w:val="004E49FB"/>
    <w:rsid w:val="004E5FB5"/>
    <w:rsid w:val="004F0ACC"/>
    <w:rsid w:val="004F49FD"/>
    <w:rsid w:val="004F593C"/>
    <w:rsid w:val="00502D36"/>
    <w:rsid w:val="00504AEF"/>
    <w:rsid w:val="005064FD"/>
    <w:rsid w:val="005129EE"/>
    <w:rsid w:val="005132BF"/>
    <w:rsid w:val="00516F9C"/>
    <w:rsid w:val="0052544E"/>
    <w:rsid w:val="0053233B"/>
    <w:rsid w:val="0053563D"/>
    <w:rsid w:val="005403C6"/>
    <w:rsid w:val="0054391B"/>
    <w:rsid w:val="00547B4C"/>
    <w:rsid w:val="005565BE"/>
    <w:rsid w:val="00557EDB"/>
    <w:rsid w:val="00565946"/>
    <w:rsid w:val="005660B5"/>
    <w:rsid w:val="00567A03"/>
    <w:rsid w:val="00573821"/>
    <w:rsid w:val="00573AA0"/>
    <w:rsid w:val="00574298"/>
    <w:rsid w:val="00575F85"/>
    <w:rsid w:val="005769BD"/>
    <w:rsid w:val="0058450E"/>
    <w:rsid w:val="00585F50"/>
    <w:rsid w:val="00591C15"/>
    <w:rsid w:val="005A0486"/>
    <w:rsid w:val="005A05C0"/>
    <w:rsid w:val="005A1575"/>
    <w:rsid w:val="005A2449"/>
    <w:rsid w:val="005A4680"/>
    <w:rsid w:val="005B0DB3"/>
    <w:rsid w:val="005B7CBC"/>
    <w:rsid w:val="005C31DF"/>
    <w:rsid w:val="005C42D8"/>
    <w:rsid w:val="005D1A6F"/>
    <w:rsid w:val="005D561E"/>
    <w:rsid w:val="005D60FC"/>
    <w:rsid w:val="005E063F"/>
    <w:rsid w:val="005E1400"/>
    <w:rsid w:val="005F2AE1"/>
    <w:rsid w:val="005F4896"/>
    <w:rsid w:val="0060019F"/>
    <w:rsid w:val="006074A9"/>
    <w:rsid w:val="00611B7C"/>
    <w:rsid w:val="00612299"/>
    <w:rsid w:val="0061510D"/>
    <w:rsid w:val="00617D69"/>
    <w:rsid w:val="00625A92"/>
    <w:rsid w:val="00627749"/>
    <w:rsid w:val="006323E5"/>
    <w:rsid w:val="00632565"/>
    <w:rsid w:val="00632A62"/>
    <w:rsid w:val="0063414E"/>
    <w:rsid w:val="0063664B"/>
    <w:rsid w:val="00643BD9"/>
    <w:rsid w:val="00650C9A"/>
    <w:rsid w:val="006517F5"/>
    <w:rsid w:val="00656EEB"/>
    <w:rsid w:val="00660793"/>
    <w:rsid w:val="006736C6"/>
    <w:rsid w:val="00677E36"/>
    <w:rsid w:val="00685762"/>
    <w:rsid w:val="00686EE6"/>
    <w:rsid w:val="006A019E"/>
    <w:rsid w:val="006A1802"/>
    <w:rsid w:val="006A5665"/>
    <w:rsid w:val="006B2D08"/>
    <w:rsid w:val="006B3C4A"/>
    <w:rsid w:val="006D4315"/>
    <w:rsid w:val="006D5C63"/>
    <w:rsid w:val="006E2AB0"/>
    <w:rsid w:val="006E2D0D"/>
    <w:rsid w:val="006E3607"/>
    <w:rsid w:val="006E3EF3"/>
    <w:rsid w:val="006F0785"/>
    <w:rsid w:val="006F40EB"/>
    <w:rsid w:val="006F642F"/>
    <w:rsid w:val="006F77A1"/>
    <w:rsid w:val="00713EC3"/>
    <w:rsid w:val="00715DF2"/>
    <w:rsid w:val="00717E1B"/>
    <w:rsid w:val="007212F6"/>
    <w:rsid w:val="00723D77"/>
    <w:rsid w:val="007260D5"/>
    <w:rsid w:val="00727E5A"/>
    <w:rsid w:val="007320EA"/>
    <w:rsid w:val="0074220F"/>
    <w:rsid w:val="0074290E"/>
    <w:rsid w:val="0074602C"/>
    <w:rsid w:val="00751344"/>
    <w:rsid w:val="00770292"/>
    <w:rsid w:val="00786CDC"/>
    <w:rsid w:val="007A5186"/>
    <w:rsid w:val="007B7543"/>
    <w:rsid w:val="007C2FE6"/>
    <w:rsid w:val="007C7F97"/>
    <w:rsid w:val="007D06BF"/>
    <w:rsid w:val="007E1CAC"/>
    <w:rsid w:val="007E4601"/>
    <w:rsid w:val="007F0834"/>
    <w:rsid w:val="007F1565"/>
    <w:rsid w:val="007F27E5"/>
    <w:rsid w:val="007F2E7F"/>
    <w:rsid w:val="007F3FEE"/>
    <w:rsid w:val="007F4EF3"/>
    <w:rsid w:val="007F5148"/>
    <w:rsid w:val="007F6CFB"/>
    <w:rsid w:val="007F7901"/>
    <w:rsid w:val="008010D7"/>
    <w:rsid w:val="00805F0B"/>
    <w:rsid w:val="00813221"/>
    <w:rsid w:val="0081555E"/>
    <w:rsid w:val="008177EE"/>
    <w:rsid w:val="008263BE"/>
    <w:rsid w:val="00830766"/>
    <w:rsid w:val="008312FD"/>
    <w:rsid w:val="008362E7"/>
    <w:rsid w:val="00841D3A"/>
    <w:rsid w:val="00853BF6"/>
    <w:rsid w:val="00856680"/>
    <w:rsid w:val="00860924"/>
    <w:rsid w:val="0086325C"/>
    <w:rsid w:val="0086455B"/>
    <w:rsid w:val="008653AB"/>
    <w:rsid w:val="00865788"/>
    <w:rsid w:val="00872C63"/>
    <w:rsid w:val="00875139"/>
    <w:rsid w:val="008757DF"/>
    <w:rsid w:val="00877C43"/>
    <w:rsid w:val="00877D81"/>
    <w:rsid w:val="00887E3F"/>
    <w:rsid w:val="00892954"/>
    <w:rsid w:val="0089689B"/>
    <w:rsid w:val="008A340E"/>
    <w:rsid w:val="008A4192"/>
    <w:rsid w:val="008B052F"/>
    <w:rsid w:val="008B553A"/>
    <w:rsid w:val="008B6198"/>
    <w:rsid w:val="008B733D"/>
    <w:rsid w:val="008C1FDA"/>
    <w:rsid w:val="008C66C9"/>
    <w:rsid w:val="008C6832"/>
    <w:rsid w:val="008C7A53"/>
    <w:rsid w:val="008D63C4"/>
    <w:rsid w:val="008D6636"/>
    <w:rsid w:val="008E2AD5"/>
    <w:rsid w:val="008E3896"/>
    <w:rsid w:val="008E6FB3"/>
    <w:rsid w:val="008E7E59"/>
    <w:rsid w:val="008F3624"/>
    <w:rsid w:val="00903750"/>
    <w:rsid w:val="00905C89"/>
    <w:rsid w:val="00911052"/>
    <w:rsid w:val="00911FA3"/>
    <w:rsid w:val="009156C9"/>
    <w:rsid w:val="009157D7"/>
    <w:rsid w:val="00915EE0"/>
    <w:rsid w:val="00916286"/>
    <w:rsid w:val="0091630B"/>
    <w:rsid w:val="0091771D"/>
    <w:rsid w:val="009177C6"/>
    <w:rsid w:val="00921230"/>
    <w:rsid w:val="009264CB"/>
    <w:rsid w:val="00930EF2"/>
    <w:rsid w:val="00931335"/>
    <w:rsid w:val="009315F3"/>
    <w:rsid w:val="00931BDE"/>
    <w:rsid w:val="00937076"/>
    <w:rsid w:val="00937AE4"/>
    <w:rsid w:val="00942FA1"/>
    <w:rsid w:val="009438F9"/>
    <w:rsid w:val="009502E5"/>
    <w:rsid w:val="00951E3B"/>
    <w:rsid w:val="00955C60"/>
    <w:rsid w:val="00957A78"/>
    <w:rsid w:val="00960A19"/>
    <w:rsid w:val="00964C27"/>
    <w:rsid w:val="00967B69"/>
    <w:rsid w:val="00972379"/>
    <w:rsid w:val="00976358"/>
    <w:rsid w:val="0097742E"/>
    <w:rsid w:val="00982BB8"/>
    <w:rsid w:val="009836C5"/>
    <w:rsid w:val="00985F1C"/>
    <w:rsid w:val="0099638F"/>
    <w:rsid w:val="00996ED4"/>
    <w:rsid w:val="00997DF9"/>
    <w:rsid w:val="009A2BBB"/>
    <w:rsid w:val="009B3C38"/>
    <w:rsid w:val="009B7467"/>
    <w:rsid w:val="009C0F46"/>
    <w:rsid w:val="009C2020"/>
    <w:rsid w:val="009C2439"/>
    <w:rsid w:val="009C3B82"/>
    <w:rsid w:val="009C7DCE"/>
    <w:rsid w:val="009D0066"/>
    <w:rsid w:val="009D03C3"/>
    <w:rsid w:val="009D2F2A"/>
    <w:rsid w:val="009D3D2F"/>
    <w:rsid w:val="009D67CD"/>
    <w:rsid w:val="009E022F"/>
    <w:rsid w:val="009E3F5E"/>
    <w:rsid w:val="009E5C91"/>
    <w:rsid w:val="009F5345"/>
    <w:rsid w:val="009F559E"/>
    <w:rsid w:val="00A004ED"/>
    <w:rsid w:val="00A10C98"/>
    <w:rsid w:val="00A1197E"/>
    <w:rsid w:val="00A143B3"/>
    <w:rsid w:val="00A147C7"/>
    <w:rsid w:val="00A156E5"/>
    <w:rsid w:val="00A16FD7"/>
    <w:rsid w:val="00A20032"/>
    <w:rsid w:val="00A235C9"/>
    <w:rsid w:val="00A267A7"/>
    <w:rsid w:val="00A34FBB"/>
    <w:rsid w:val="00A42274"/>
    <w:rsid w:val="00A424BC"/>
    <w:rsid w:val="00A42E98"/>
    <w:rsid w:val="00A431D9"/>
    <w:rsid w:val="00A443FF"/>
    <w:rsid w:val="00A464AB"/>
    <w:rsid w:val="00A54B13"/>
    <w:rsid w:val="00A56420"/>
    <w:rsid w:val="00A56E05"/>
    <w:rsid w:val="00A60D13"/>
    <w:rsid w:val="00A67BCE"/>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7246"/>
    <w:rsid w:val="00AB0A71"/>
    <w:rsid w:val="00AB17FC"/>
    <w:rsid w:val="00AB2FC7"/>
    <w:rsid w:val="00AC4B4B"/>
    <w:rsid w:val="00AC6229"/>
    <w:rsid w:val="00AD2059"/>
    <w:rsid w:val="00AD2C70"/>
    <w:rsid w:val="00AD3156"/>
    <w:rsid w:val="00AD67C0"/>
    <w:rsid w:val="00AE175E"/>
    <w:rsid w:val="00AE4A0A"/>
    <w:rsid w:val="00AE5BF6"/>
    <w:rsid w:val="00AE725C"/>
    <w:rsid w:val="00AE7428"/>
    <w:rsid w:val="00AE7985"/>
    <w:rsid w:val="00B037D2"/>
    <w:rsid w:val="00B12E14"/>
    <w:rsid w:val="00B17CFA"/>
    <w:rsid w:val="00B21FC6"/>
    <w:rsid w:val="00B22D13"/>
    <w:rsid w:val="00B26006"/>
    <w:rsid w:val="00B32732"/>
    <w:rsid w:val="00B36C08"/>
    <w:rsid w:val="00B427FD"/>
    <w:rsid w:val="00B44559"/>
    <w:rsid w:val="00B45CC1"/>
    <w:rsid w:val="00B505A3"/>
    <w:rsid w:val="00B514B8"/>
    <w:rsid w:val="00B53088"/>
    <w:rsid w:val="00B5544D"/>
    <w:rsid w:val="00B56717"/>
    <w:rsid w:val="00B5797B"/>
    <w:rsid w:val="00B62CD2"/>
    <w:rsid w:val="00B65EE0"/>
    <w:rsid w:val="00B67855"/>
    <w:rsid w:val="00B72387"/>
    <w:rsid w:val="00B77D79"/>
    <w:rsid w:val="00B809EF"/>
    <w:rsid w:val="00B86BE8"/>
    <w:rsid w:val="00B92491"/>
    <w:rsid w:val="00BA07E2"/>
    <w:rsid w:val="00BB53D3"/>
    <w:rsid w:val="00BD1631"/>
    <w:rsid w:val="00BD4E34"/>
    <w:rsid w:val="00BD5142"/>
    <w:rsid w:val="00C00A61"/>
    <w:rsid w:val="00C0488E"/>
    <w:rsid w:val="00C10A59"/>
    <w:rsid w:val="00C117CF"/>
    <w:rsid w:val="00C17627"/>
    <w:rsid w:val="00C23319"/>
    <w:rsid w:val="00C23643"/>
    <w:rsid w:val="00C241DA"/>
    <w:rsid w:val="00C248F1"/>
    <w:rsid w:val="00C4257E"/>
    <w:rsid w:val="00C433F5"/>
    <w:rsid w:val="00C47D34"/>
    <w:rsid w:val="00C5063F"/>
    <w:rsid w:val="00C530BD"/>
    <w:rsid w:val="00C53647"/>
    <w:rsid w:val="00C666E8"/>
    <w:rsid w:val="00C76BFA"/>
    <w:rsid w:val="00C80F8A"/>
    <w:rsid w:val="00C81B9E"/>
    <w:rsid w:val="00C930D9"/>
    <w:rsid w:val="00C93E00"/>
    <w:rsid w:val="00CA1BC4"/>
    <w:rsid w:val="00CA1DB1"/>
    <w:rsid w:val="00CA66EB"/>
    <w:rsid w:val="00CB3CB3"/>
    <w:rsid w:val="00CB6FF9"/>
    <w:rsid w:val="00CC1CE8"/>
    <w:rsid w:val="00CC2EA8"/>
    <w:rsid w:val="00CC2F3F"/>
    <w:rsid w:val="00CC4CEA"/>
    <w:rsid w:val="00CC654F"/>
    <w:rsid w:val="00CD22B1"/>
    <w:rsid w:val="00CD2982"/>
    <w:rsid w:val="00CD2C38"/>
    <w:rsid w:val="00CE05F0"/>
    <w:rsid w:val="00CE372E"/>
    <w:rsid w:val="00CE5254"/>
    <w:rsid w:val="00CF3FD2"/>
    <w:rsid w:val="00CF73F9"/>
    <w:rsid w:val="00D15E90"/>
    <w:rsid w:val="00D15EFB"/>
    <w:rsid w:val="00D163E3"/>
    <w:rsid w:val="00D20036"/>
    <w:rsid w:val="00D22C70"/>
    <w:rsid w:val="00D22DF7"/>
    <w:rsid w:val="00D23CDA"/>
    <w:rsid w:val="00D357E0"/>
    <w:rsid w:val="00D5018C"/>
    <w:rsid w:val="00D5026A"/>
    <w:rsid w:val="00D56BFA"/>
    <w:rsid w:val="00D6054D"/>
    <w:rsid w:val="00D635B1"/>
    <w:rsid w:val="00D63663"/>
    <w:rsid w:val="00D664D3"/>
    <w:rsid w:val="00D66D9A"/>
    <w:rsid w:val="00D71877"/>
    <w:rsid w:val="00D727A9"/>
    <w:rsid w:val="00D74322"/>
    <w:rsid w:val="00D7560B"/>
    <w:rsid w:val="00D7571F"/>
    <w:rsid w:val="00D91758"/>
    <w:rsid w:val="00D92AB4"/>
    <w:rsid w:val="00D94135"/>
    <w:rsid w:val="00DA0A51"/>
    <w:rsid w:val="00DA4F0C"/>
    <w:rsid w:val="00DA601D"/>
    <w:rsid w:val="00DB3208"/>
    <w:rsid w:val="00DC22E3"/>
    <w:rsid w:val="00DC7747"/>
    <w:rsid w:val="00DD00EE"/>
    <w:rsid w:val="00DD3EFC"/>
    <w:rsid w:val="00DE55A1"/>
    <w:rsid w:val="00DE663F"/>
    <w:rsid w:val="00DE6DAF"/>
    <w:rsid w:val="00DF2E1F"/>
    <w:rsid w:val="00E06288"/>
    <w:rsid w:val="00E069BB"/>
    <w:rsid w:val="00E0712A"/>
    <w:rsid w:val="00E07DA9"/>
    <w:rsid w:val="00E22D05"/>
    <w:rsid w:val="00E33038"/>
    <w:rsid w:val="00E37DC3"/>
    <w:rsid w:val="00E4182D"/>
    <w:rsid w:val="00E41EDE"/>
    <w:rsid w:val="00E44084"/>
    <w:rsid w:val="00E538F6"/>
    <w:rsid w:val="00E547DE"/>
    <w:rsid w:val="00E631CC"/>
    <w:rsid w:val="00E73B5A"/>
    <w:rsid w:val="00E80587"/>
    <w:rsid w:val="00E82434"/>
    <w:rsid w:val="00E90211"/>
    <w:rsid w:val="00E92D8D"/>
    <w:rsid w:val="00EA05B9"/>
    <w:rsid w:val="00EA083B"/>
    <w:rsid w:val="00EA1047"/>
    <w:rsid w:val="00EA2879"/>
    <w:rsid w:val="00EA2EEC"/>
    <w:rsid w:val="00EA48A7"/>
    <w:rsid w:val="00EA5591"/>
    <w:rsid w:val="00EB0E12"/>
    <w:rsid w:val="00EB1DE6"/>
    <w:rsid w:val="00EB3086"/>
    <w:rsid w:val="00EC6552"/>
    <w:rsid w:val="00EE6C36"/>
    <w:rsid w:val="00EE7A50"/>
    <w:rsid w:val="00EF0CB1"/>
    <w:rsid w:val="00EF2BBA"/>
    <w:rsid w:val="00EF5351"/>
    <w:rsid w:val="00EF5675"/>
    <w:rsid w:val="00F00D66"/>
    <w:rsid w:val="00F017EB"/>
    <w:rsid w:val="00F02373"/>
    <w:rsid w:val="00F06FB8"/>
    <w:rsid w:val="00F13407"/>
    <w:rsid w:val="00F17704"/>
    <w:rsid w:val="00F21054"/>
    <w:rsid w:val="00F22337"/>
    <w:rsid w:val="00F228A4"/>
    <w:rsid w:val="00F257A6"/>
    <w:rsid w:val="00F33B32"/>
    <w:rsid w:val="00F349D0"/>
    <w:rsid w:val="00F44EB3"/>
    <w:rsid w:val="00F51345"/>
    <w:rsid w:val="00F516ED"/>
    <w:rsid w:val="00F523A1"/>
    <w:rsid w:val="00F53D9E"/>
    <w:rsid w:val="00F566DF"/>
    <w:rsid w:val="00F601D2"/>
    <w:rsid w:val="00F6422A"/>
    <w:rsid w:val="00F67C2C"/>
    <w:rsid w:val="00F7024F"/>
    <w:rsid w:val="00F74D2F"/>
    <w:rsid w:val="00F80E92"/>
    <w:rsid w:val="00F82DD1"/>
    <w:rsid w:val="00F86398"/>
    <w:rsid w:val="00F92976"/>
    <w:rsid w:val="00F93D03"/>
    <w:rsid w:val="00F94851"/>
    <w:rsid w:val="00FA2BA0"/>
    <w:rsid w:val="00FA4ABF"/>
    <w:rsid w:val="00FA579A"/>
    <w:rsid w:val="00FB4295"/>
    <w:rsid w:val="00FC3AF4"/>
    <w:rsid w:val="00FC4763"/>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CF76FA"/>
  <w15:chartTrackingRefBased/>
  <w15:docId w15:val="{88462E6E-8591-9440-B17B-EE0FD1061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Body Text" w:uiPriority="99"/>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E022F"/>
    <w:pPr>
      <w:widowControl w:val="0"/>
      <w:spacing w:after="200" w:line="276" w:lineRule="auto"/>
      <w:jc w:val="both"/>
    </w:pPr>
    <w:rPr>
      <w:rFonts w:eastAsia="Calibri"/>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qFormat/>
    <w:rsid w:val="00221F51"/>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qFormat/>
    <w:rsid w:val="008A4192"/>
    <w:pPr>
      <w:keepNext/>
      <w:numPr>
        <w:ilvl w:val="3"/>
        <w:numId w:val="1"/>
      </w:numPr>
      <w:spacing w:before="240" w:after="60"/>
      <w:outlineLvl w:val="3"/>
      <w:pPrChange w:id="0" w:author="David Singer" w:date="2020-04-28T12:54:00Z">
        <w:pPr>
          <w:keepNext/>
          <w:widowControl w:val="0"/>
          <w:numPr>
            <w:ilvl w:val="3"/>
            <w:numId w:val="1"/>
          </w:numPr>
          <w:tabs>
            <w:tab w:val="num" w:pos="864"/>
          </w:tabs>
          <w:spacing w:before="240" w:after="60" w:line="276" w:lineRule="auto"/>
          <w:ind w:left="864" w:hanging="864"/>
          <w:jc w:val="both"/>
          <w:outlineLvl w:val="3"/>
        </w:pPr>
      </w:pPrChange>
    </w:pPr>
    <w:rPr>
      <w:b/>
      <w:bCs/>
      <w:szCs w:val="28"/>
      <w:rPrChange w:id="0" w:author="David Singer" w:date="2020-04-28T12:54:00Z">
        <w:rPr>
          <w:rFonts w:eastAsia="Calibri"/>
          <w:b/>
          <w:bCs/>
          <w:i/>
          <w:sz w:val="22"/>
          <w:szCs w:val="28"/>
          <w:lang w:val="en-US" w:eastAsia="en-US" w:bidi="ar-SA"/>
        </w:rPr>
      </w:rPrChange>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A741D6"/>
    <w:rPr>
      <w:rFonts w:ascii="Calibri" w:eastAsia="Calibri" w:hAnsi="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ascii="Calibri" w:eastAsia="Calibri" w:hAnsi="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ascii="Calibri" w:eastAsia="Calibri" w:hAnsi="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ascii="Calibri" w:eastAsia="Calibri" w:hAnsi="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ascii="Calibri" w:eastAsia="Calibri" w:hAnsi="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ascii="Calibri" w:eastAsia="Calibri" w:hAnsi="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ascii="Calibri" w:eastAsia="Calibri" w:hAnsi="Calibri"/>
      <w:i/>
      <w:iCs/>
      <w:sz w:val="22"/>
      <w:szCs w:val="22"/>
    </w:rPr>
  </w:style>
  <w:style w:type="character" w:customStyle="1" w:styleId="Heading9Char">
    <w:name w:val="Heading 9 Char"/>
    <w:aliases w:val="Figure Heading Char,FH Char,Titre 10 Char,tt Char,ft Char,HF Char,Figures Char,Alt+9 Char"/>
    <w:link w:val="Heading9"/>
    <w:uiPriority w:val="9"/>
    <w:rsid w:val="00A741D6"/>
    <w:rPr>
      <w:rFonts w:ascii="Arial" w:eastAsia="Calibri" w:hAnsi="Arial" w:cs="Arial"/>
      <w:sz w:val="22"/>
      <w:szCs w:val="22"/>
    </w:rPr>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177C6"/>
    <w:pPr>
      <w:tabs>
        <w:tab w:val="left" w:pos="480"/>
        <w:tab w:val="right" w:leader="dot" w:pos="9004"/>
      </w:tabs>
      <w:spacing w:after="40"/>
      <w:pPrChange w:id="1" w:author="David Singer" w:date="2020-04-30T14:54:00Z">
        <w:pPr>
          <w:widowControl w:val="0"/>
          <w:spacing w:after="200" w:line="276" w:lineRule="auto"/>
          <w:jc w:val="both"/>
        </w:pPr>
      </w:pPrChange>
    </w:pPr>
    <w:rPr>
      <w:rPrChange w:id="1" w:author="David Singer" w:date="2020-04-30T14:54:00Z">
        <w:rPr>
          <w:rFonts w:eastAsia="Calibri"/>
          <w:sz w:val="22"/>
          <w:szCs w:val="22"/>
          <w:lang w:val="en-US" w:eastAsia="en-US" w:bidi="ar-SA"/>
        </w:rPr>
      </w:rPrChange>
    </w:rPr>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qFormat/>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F53D9E"/>
    <w:pPr>
      <w:keepLines/>
      <w:widowControl/>
      <w:spacing w:after="220" w:line="240" w:lineRule="auto"/>
      <w:jc w:val="left"/>
    </w:pPr>
    <w:rPr>
      <w:rFonts w:ascii="Arial" w:eastAsia="Times New Roman" w:hAnsi="Arial"/>
      <w:sz w:val="20"/>
      <w:szCs w:val="20"/>
      <w:lang w:val="en-GB" w:eastAsia="ja-JP"/>
    </w:rPr>
  </w:style>
  <w:style w:type="paragraph" w:customStyle="1" w:styleId="fields">
    <w:name w:val="fields"/>
    <w:basedOn w:val="Normal"/>
    <w:link w:val="fieldsZchn"/>
    <w:rsid w:val="00097055"/>
    <w:pPr>
      <w:widowControl/>
      <w:tabs>
        <w:tab w:val="left" w:pos="1440"/>
        <w:tab w:val="left" w:pos="8010"/>
      </w:tabs>
      <w:spacing w:after="0" w:line="240" w:lineRule="auto"/>
      <w:ind w:left="720" w:hanging="360"/>
    </w:pPr>
    <w:rPr>
      <w:rFonts w:eastAsia="Times New Roman"/>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rFonts w:ascii="Cambria" w:hAnsi="Cambria"/>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rFonts w:ascii="Cambria" w:hAnsi="Cambria"/>
      <w:b/>
      <w:sz w:val="28"/>
      <w:lang w:val="en-GB"/>
    </w:rPr>
  </w:style>
  <w:style w:type="paragraph" w:styleId="ListNumber4">
    <w:name w:val="List Number 4"/>
    <w:basedOn w:val="Normal"/>
    <w:rsid w:val="00A741D6"/>
    <w:pPr>
      <w:widowControl/>
      <w:tabs>
        <w:tab w:val="left" w:pos="1600"/>
      </w:tabs>
      <w:spacing w:after="240"/>
    </w:pPr>
    <w:rPr>
      <w:rFonts w:ascii="Cambria" w:hAnsi="Cambria"/>
      <w:lang w:val="en-GB"/>
    </w:rPr>
  </w:style>
  <w:style w:type="paragraph" w:styleId="ListNumber5">
    <w:name w:val="List Number 5"/>
    <w:basedOn w:val="Normal"/>
    <w:rsid w:val="00A741D6"/>
    <w:pPr>
      <w:widowControl/>
      <w:spacing w:after="240"/>
    </w:pPr>
    <w:rPr>
      <w:rFonts w:ascii="Cambria" w:hAnsi="Cambria"/>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rFonts w:ascii="Cambria" w:hAnsi="Cambria"/>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rFonts w:ascii="Cambria" w:hAnsi="Cambria"/>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uiPriority w:val="35"/>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ascii="Cambria" w:eastAsia="Times New Roman" w:hAnsi="Cambria"/>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uiPriority w:val="99"/>
    <w:rsid w:val="00A741D6"/>
    <w:pPr>
      <w:widowControl/>
      <w:spacing w:before="60" w:after="60" w:line="210" w:lineRule="atLeast"/>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autoSpaceDE w:val="0"/>
      <w:autoSpaceDN w:val="0"/>
      <w:spacing w:after="160" w:line="240" w:lineRule="auto"/>
      <w:jc w:val="left"/>
    </w:pPr>
    <w:rPr>
      <w:rFonts w:eastAsia="Times New Roman"/>
    </w:rPr>
  </w:style>
  <w:style w:type="character" w:customStyle="1" w:styleId="normaltextrun">
    <w:name w:val="normaltextrun"/>
    <w:basedOn w:val="DefaultParagraphFont"/>
    <w:rsid w:val="00C24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microsoft.com/office/2011/relationships/commentsExtended" Target="commentsExtended.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hyperlink" Target="http://wg11.sc29.org/doc_end_user/documents/128_Geneva/wg11/m50898-v1-m50898.zi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4c87397-5fc1-491e-85e7-d6110dbe9cbd" ContentTypeId="0x0101" PreviousValue="false"/>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3.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4.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5.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6.xml><?xml version="1.0" encoding="utf-8"?>
<ds:datastoreItem xmlns:ds="http://schemas.openxmlformats.org/officeDocument/2006/customXml" ds:itemID="{7275A524-9996-6145-A8D1-6041BE2C0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43</Pages>
  <Words>14575</Words>
  <Characters>78856</Characters>
  <Application>Microsoft Office Word</Application>
  <DocSecurity>0</DocSecurity>
  <Lines>1877</Lines>
  <Paragraphs>925</Paragraphs>
  <ScaleCrop>false</ScaleCrop>
  <HeadingPairs>
    <vt:vector size="2" baseType="variant">
      <vt:variant>
        <vt:lpstr>Title</vt:lpstr>
      </vt:variant>
      <vt:variant>
        <vt:i4>1</vt:i4>
      </vt:variant>
    </vt:vector>
  </HeadingPairs>
  <TitlesOfParts>
    <vt:vector size="1" baseType="lpstr">
      <vt:lpstr>Technologies under Consideration for ISOBMFile Format</vt:lpstr>
    </vt:vector>
  </TitlesOfParts>
  <Manager/>
  <Company>CEDEO</Company>
  <LinksUpToDate>false</LinksUpToDate>
  <CharactersWithSpaces>92506</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ISOBMFile Format</dc:title>
  <dc:subject/>
  <dc:creator>MAZE Frederic</dc:creator>
  <cp:keywords/>
  <dc:description/>
  <cp:lastModifiedBy>David Singer</cp:lastModifiedBy>
  <cp:revision>20</cp:revision>
  <dcterms:created xsi:type="dcterms:W3CDTF">2019-10-22T02:51:00Z</dcterms:created>
  <dcterms:modified xsi:type="dcterms:W3CDTF">2020-04-30T21:55:00Z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0x0101002B68A658EEC4B84288E7CA0555787F64</vt:lpwstr>
  </property>
  <property fmtid="{D5CDD505-2E9C-101B-9397-08002B2CF9AE}" pid="3" name="Docnum">
    <vt:lpwstr>N19257</vt:lpwstr>
  </property>
</Properties>
</file>