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7E1B" w:rsidRDefault="00CB6FF9" w:rsidP="00717E1B">
      <w:pPr>
        <w:spacing w:after="0" w:line="200" w:lineRule="exact"/>
        <w:rPr>
          <w:sz w:val="20"/>
          <w:szCs w:val="20"/>
        </w:rPr>
      </w:pPr>
      <w:r>
        <w:rPr>
          <w:noProof/>
        </w:rPr>
        <mc:AlternateContent>
          <mc:Choice Requires="wps">
            <w:drawing>
              <wp:anchor distT="45720" distB="45720" distL="114300" distR="114300" simplePos="0" relativeHeight="251664384" behindDoc="0" locked="0" layoutInCell="1" allowOverlap="1">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1pt;margin-top:24.6pt;width:468pt;height:69.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v:textbox>
                <w10:wrap type="square"/>
              </v:shape>
            </w:pict>
          </mc:Fallback>
        </mc:AlternateContent>
      </w:r>
      <w:r w:rsidR="00717E1B">
        <w:rPr>
          <w:noProof/>
        </w:rPr>
        <mc:AlternateContent>
          <mc:Choice Requires="wps">
            <w:drawing>
              <wp:anchor distT="0" distB="0" distL="114300" distR="114300" simplePos="0" relativeHeight="251662336" behindDoc="1" locked="0" layoutInCell="1" allowOverlap="1">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7E1B" w:rsidRDefault="00717E1B"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sidR="00540A06">
                              <w:rPr>
                                <w:rFonts w:ascii="Times New Roman" w:eastAsia="Times New Roman" w:hAnsi="Times New Roman"/>
                                <w:b/>
                                <w:bCs/>
                                <w:sz w:val="44"/>
                                <w:szCs w:val="44"/>
                              </w:rPr>
                              <w:t>18</w:t>
                            </w:r>
                            <w:r w:rsidR="00170018">
                              <w:rPr>
                                <w:rFonts w:ascii="Times New Roman" w:eastAsia="Times New Roman" w:hAnsi="Times New Roman"/>
                                <w:b/>
                                <w:bCs/>
                                <w:sz w:val="44"/>
                                <w:szCs w:val="44"/>
                              </w:rPr>
                              <w:t>67</w:t>
                            </w:r>
                            <w:r w:rsidR="00540A06">
                              <w:rPr>
                                <w:rFonts w:ascii="Times New Roman" w:eastAsia="Times New Roman" w:hAnsi="Times New Roman"/>
                                <w:b/>
                                <w:bCs/>
                                <w:sz w:val="44"/>
                                <w:szCs w:val="4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rsidR="00717E1B" w:rsidRDefault="00717E1B"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sidR="00540A06">
                        <w:rPr>
                          <w:rFonts w:ascii="Times New Roman" w:eastAsia="Times New Roman" w:hAnsi="Times New Roman"/>
                          <w:b/>
                          <w:bCs/>
                          <w:sz w:val="44"/>
                          <w:szCs w:val="44"/>
                        </w:rPr>
                        <w:t>18</w:t>
                      </w:r>
                      <w:r w:rsidR="00170018">
                        <w:rPr>
                          <w:rFonts w:ascii="Times New Roman" w:eastAsia="Times New Roman" w:hAnsi="Times New Roman"/>
                          <w:b/>
                          <w:bCs/>
                          <w:sz w:val="44"/>
                          <w:szCs w:val="44"/>
                        </w:rPr>
                        <w:t>67</w:t>
                      </w:r>
                      <w:r w:rsidR="00540A06">
                        <w:rPr>
                          <w:rFonts w:ascii="Times New Roman" w:eastAsia="Times New Roman" w:hAnsi="Times New Roman"/>
                          <w:b/>
                          <w:bCs/>
                          <w:sz w:val="44"/>
                          <w:szCs w:val="44"/>
                        </w:rPr>
                        <w:t>2</w:t>
                      </w:r>
                    </w:p>
                  </w:txbxContent>
                </v:textbox>
                <w10:wrap anchorx="page" anchory="page"/>
              </v:shape>
            </w:pict>
          </mc:Fallback>
        </mc:AlternateContent>
      </w:r>
      <w:r w:rsidR="00717E1B">
        <w:rPr>
          <w:noProof/>
        </w:rPr>
        <w:drawing>
          <wp:anchor distT="0" distB="0" distL="114300" distR="114300" simplePos="0" relativeHeight="251659264" behindDoc="1" locked="0" layoutInCell="1" allowOverlap="1">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E1B">
        <w:rPr>
          <w:noProof/>
        </w:rPr>
        <mc:AlternateContent>
          <mc:Choice Requires="wpg">
            <w:drawing>
              <wp:anchor distT="0" distB="0" distL="114300" distR="114300" simplePos="0" relativeHeight="251660288" behindDoc="1" locked="0" layoutInCell="1" allowOverlap="1">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57C991" id="Group 24" o:spid="_x0000_s1026" style="position:absolute;left:0;text-align:left;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rsidR="009D0066" w:rsidRDefault="009D0066" w:rsidP="007F2E7F"/>
    <w:p w:rsidR="00717E1B" w:rsidRDefault="00717E1B" w:rsidP="00717E1B">
      <w:pPr>
        <w:spacing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6"/>
          <w:w w:val="114"/>
          <w:sz w:val="24"/>
          <w:szCs w:val="24"/>
        </w:rPr>
        <w:t>D</w:t>
      </w:r>
      <w:r>
        <w:rPr>
          <w:rFonts w:ascii="Times New Roman" w:eastAsia="Times New Roman" w:hAnsi="Times New Roman"/>
          <w:b/>
          <w:bCs/>
          <w:spacing w:val="-5"/>
          <w:w w:val="114"/>
          <w:sz w:val="24"/>
          <w:szCs w:val="24"/>
        </w:rPr>
        <w:t>o</w:t>
      </w:r>
      <w:r>
        <w:rPr>
          <w:rFonts w:ascii="Times New Roman" w:eastAsia="Times New Roman" w:hAnsi="Times New Roman"/>
          <w:b/>
          <w:bCs/>
          <w:spacing w:val="2"/>
          <w:w w:val="114"/>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4"/>
          <w:sz w:val="24"/>
          <w:szCs w:val="24"/>
        </w:rPr>
        <w:t>m</w:t>
      </w:r>
      <w:r>
        <w:rPr>
          <w:rFonts w:ascii="Times New Roman" w:eastAsia="Times New Roman" w:hAnsi="Times New Roman"/>
          <w:b/>
          <w:bCs/>
          <w:spacing w:val="-5"/>
          <w:w w:val="114"/>
          <w:sz w:val="24"/>
          <w:szCs w:val="24"/>
        </w:rPr>
        <w:t>e</w:t>
      </w:r>
      <w:r>
        <w:rPr>
          <w:rFonts w:ascii="Times New Roman" w:eastAsia="Times New Roman" w:hAnsi="Times New Roman"/>
          <w:b/>
          <w:bCs/>
          <w:spacing w:val="-2"/>
          <w:w w:val="114"/>
          <w:sz w:val="24"/>
          <w:szCs w:val="24"/>
        </w:rPr>
        <w:t>n</w:t>
      </w:r>
      <w:r>
        <w:rPr>
          <w:rFonts w:ascii="Times New Roman" w:eastAsia="Times New Roman" w:hAnsi="Times New Roman"/>
          <w:b/>
          <w:bCs/>
          <w:w w:val="114"/>
          <w:sz w:val="24"/>
          <w:szCs w:val="24"/>
        </w:rPr>
        <w:t>t</w:t>
      </w:r>
      <w:r>
        <w:rPr>
          <w:rFonts w:ascii="Times New Roman" w:eastAsia="Times New Roman" w:hAnsi="Times New Roman"/>
          <w:b/>
          <w:bCs/>
          <w:spacing w:val="-16"/>
          <w:w w:val="114"/>
          <w:sz w:val="24"/>
          <w:szCs w:val="24"/>
        </w:rPr>
        <w:t xml:space="preserve"> </w:t>
      </w:r>
      <w:r>
        <w:rPr>
          <w:rFonts w:ascii="Times New Roman" w:eastAsia="Times New Roman" w:hAnsi="Times New Roman"/>
          <w:b/>
          <w:bCs/>
          <w:spacing w:val="2"/>
          <w:sz w:val="24"/>
          <w:szCs w:val="24"/>
        </w:rPr>
        <w:t>t</w:t>
      </w:r>
      <w:r>
        <w:rPr>
          <w:rFonts w:ascii="Times New Roman" w:eastAsia="Times New Roman" w:hAnsi="Times New Roman"/>
          <w:b/>
          <w:bCs/>
          <w:spacing w:val="-5"/>
          <w:sz w:val="24"/>
          <w:szCs w:val="24"/>
        </w:rPr>
        <w:t>y</w:t>
      </w:r>
      <w:r>
        <w:rPr>
          <w:rFonts w:ascii="Times New Roman" w:eastAsia="Times New Roman" w:hAnsi="Times New Roman"/>
          <w:b/>
          <w:bCs/>
          <w:spacing w:val="4"/>
          <w:sz w:val="24"/>
          <w:szCs w:val="24"/>
        </w:rPr>
        <w:t>p</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20"/>
          <w:sz w:val="24"/>
          <w:szCs w:val="24"/>
        </w:rPr>
        <w:t xml:space="preserve"> </w:t>
      </w:r>
      <w:r>
        <w:rPr>
          <w:rFonts w:ascii="Times New Roman" w:eastAsia="Times New Roman" w:hAnsi="Times New Roman"/>
          <w:b/>
          <w:bCs/>
          <w:sz w:val="24"/>
          <w:szCs w:val="24"/>
        </w:rPr>
        <w:tab/>
      </w:r>
      <w:r w:rsidR="00985F1C">
        <w:rPr>
          <w:rFonts w:ascii="Times New Roman" w:eastAsia="Times New Roman" w:hAnsi="Times New Roman"/>
          <w:b/>
          <w:bCs/>
          <w:sz w:val="24"/>
          <w:szCs w:val="24"/>
        </w:rPr>
        <w:t>Approved WG 11 document</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sz w:val="24"/>
          <w:szCs w:val="24"/>
        </w:rPr>
        <w:t>T</w:t>
      </w:r>
      <w:r>
        <w:rPr>
          <w:rFonts w:ascii="Times New Roman" w:eastAsia="Times New Roman" w:hAnsi="Times New Roman"/>
          <w:b/>
          <w:bCs/>
          <w:sz w:val="24"/>
          <w:szCs w:val="24"/>
        </w:rPr>
        <w:t>i</w:t>
      </w:r>
      <w:r>
        <w:rPr>
          <w:rFonts w:ascii="Times New Roman" w:eastAsia="Times New Roman" w:hAnsi="Times New Roman"/>
          <w:b/>
          <w:bCs/>
          <w:spacing w:val="2"/>
          <w:sz w:val="24"/>
          <w:szCs w:val="24"/>
        </w:rPr>
        <w:t>t</w:t>
      </w:r>
      <w:r>
        <w:rPr>
          <w:rFonts w:ascii="Times New Roman" w:eastAsia="Times New Roman" w:hAnsi="Times New Roman"/>
          <w:b/>
          <w:bCs/>
          <w:spacing w:val="1"/>
          <w:sz w:val="24"/>
          <w:szCs w:val="24"/>
        </w:rPr>
        <w:t>l</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33"/>
          <w:sz w:val="24"/>
          <w:szCs w:val="24"/>
        </w:rPr>
        <w:t xml:space="preserve"> </w:t>
      </w:r>
      <w:r>
        <w:rPr>
          <w:rFonts w:ascii="Times New Roman" w:eastAsia="Times New Roman" w:hAnsi="Times New Roman"/>
          <w:b/>
          <w:bCs/>
          <w:sz w:val="24"/>
          <w:szCs w:val="24"/>
        </w:rPr>
        <w:tab/>
      </w:r>
      <w:r w:rsidR="00C008DC" w:rsidRPr="00C008DC">
        <w:rPr>
          <w:rFonts w:ascii="Times New Roman" w:eastAsia="Times New Roman" w:hAnsi="Times New Roman"/>
          <w:b/>
          <w:bCs/>
          <w:sz w:val="24"/>
          <w:szCs w:val="24"/>
        </w:rPr>
        <w:t>PCC Core Experiment 0.2 on Content</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w w:val="102"/>
          <w:sz w:val="24"/>
          <w:szCs w:val="24"/>
        </w:rPr>
        <w:t>S</w:t>
      </w:r>
      <w:r>
        <w:rPr>
          <w:rFonts w:ascii="Times New Roman" w:eastAsia="Times New Roman" w:hAnsi="Times New Roman"/>
          <w:b/>
          <w:bCs/>
          <w:spacing w:val="2"/>
          <w:w w:val="112"/>
          <w:sz w:val="24"/>
          <w:szCs w:val="24"/>
        </w:rPr>
        <w:t>t</w:t>
      </w:r>
      <w:r>
        <w:rPr>
          <w:rFonts w:ascii="Times New Roman" w:eastAsia="Times New Roman" w:hAnsi="Times New Roman"/>
          <w:b/>
          <w:bCs/>
          <w:spacing w:val="6"/>
          <w:w w:val="110"/>
          <w:sz w:val="24"/>
          <w:szCs w:val="24"/>
        </w:rPr>
        <w:t>a</w:t>
      </w:r>
      <w:r>
        <w:rPr>
          <w:rFonts w:ascii="Times New Roman" w:eastAsia="Times New Roman" w:hAnsi="Times New Roman"/>
          <w:b/>
          <w:bCs/>
          <w:spacing w:val="2"/>
          <w:w w:val="112"/>
          <w:sz w:val="24"/>
          <w:szCs w:val="24"/>
        </w:rPr>
        <w:t>t</w:t>
      </w:r>
      <w:r>
        <w:rPr>
          <w:rFonts w:ascii="Times New Roman" w:eastAsia="Times New Roman" w:hAnsi="Times New Roman"/>
          <w:b/>
          <w:bCs/>
          <w:w w:val="114"/>
          <w:sz w:val="24"/>
          <w:szCs w:val="24"/>
        </w:rPr>
        <w:t>u</w:t>
      </w:r>
      <w:r>
        <w:rPr>
          <w:rFonts w:ascii="Times New Roman" w:eastAsia="Times New Roman" w:hAnsi="Times New Roman"/>
          <w:b/>
          <w:bCs/>
          <w:spacing w:val="-1"/>
          <w:w w:val="116"/>
          <w:sz w:val="24"/>
          <w:szCs w:val="24"/>
        </w:rPr>
        <w:t>s</w:t>
      </w:r>
      <w:r>
        <w:rPr>
          <w:rFonts w:ascii="Times New Roman" w:eastAsia="Times New Roman" w:hAnsi="Times New Roman"/>
          <w:b/>
          <w:bCs/>
          <w:w w:val="85"/>
          <w:sz w:val="24"/>
          <w:szCs w:val="24"/>
        </w:rPr>
        <w:t>:</w:t>
      </w:r>
      <w:r w:rsidR="00494821">
        <w:rPr>
          <w:rFonts w:ascii="Times New Roman" w:eastAsia="Times New Roman" w:hAnsi="Times New Roman"/>
          <w:b/>
          <w:bCs/>
          <w:w w:val="85"/>
          <w:sz w:val="24"/>
          <w:szCs w:val="24"/>
        </w:rPr>
        <w:tab/>
      </w:r>
      <w:r w:rsidR="00494821" w:rsidRPr="000A43AE">
        <w:rPr>
          <w:rFonts w:ascii="Times New Roman" w:eastAsia="Times New Roman" w:hAnsi="Times New Roman"/>
          <w:b/>
          <w:bCs/>
          <w:w w:val="85"/>
          <w:sz w:val="24"/>
          <w:szCs w:val="24"/>
        </w:rPr>
        <w:t>Approved</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5"/>
          <w:sz w:val="24"/>
          <w:szCs w:val="24"/>
        </w:rPr>
        <w:t>D</w:t>
      </w:r>
      <w:r>
        <w:rPr>
          <w:rFonts w:ascii="Times New Roman" w:eastAsia="Times New Roman" w:hAnsi="Times New Roman"/>
          <w:b/>
          <w:bCs/>
          <w:spacing w:val="6"/>
          <w:sz w:val="24"/>
          <w:szCs w:val="24"/>
        </w:rPr>
        <w:t>a</w:t>
      </w:r>
      <w:r>
        <w:rPr>
          <w:rFonts w:ascii="Times New Roman" w:eastAsia="Times New Roman" w:hAnsi="Times New Roman"/>
          <w:b/>
          <w:bCs/>
          <w:spacing w:val="2"/>
          <w:sz w:val="24"/>
          <w:szCs w:val="24"/>
        </w:rPr>
        <w:t>t</w:t>
      </w:r>
      <w:r>
        <w:rPr>
          <w:rFonts w:ascii="Times New Roman" w:eastAsia="Times New Roman" w:hAnsi="Times New Roman"/>
          <w:b/>
          <w:bCs/>
          <w:sz w:val="24"/>
          <w:szCs w:val="24"/>
        </w:rPr>
        <w:t>e</w:t>
      </w:r>
      <w:r>
        <w:rPr>
          <w:rFonts w:ascii="Times New Roman" w:eastAsia="Times New Roman" w:hAnsi="Times New Roman"/>
          <w:b/>
          <w:bCs/>
          <w:spacing w:val="38"/>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6"/>
          <w:w w:val="110"/>
          <w:sz w:val="24"/>
          <w:szCs w:val="24"/>
        </w:rPr>
        <w:t>d</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3"/>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5"/>
          <w:sz w:val="24"/>
          <w:szCs w:val="24"/>
        </w:rPr>
        <w:t>m</w:t>
      </w:r>
      <w:r>
        <w:rPr>
          <w:rFonts w:ascii="Times New Roman" w:eastAsia="Times New Roman" w:hAnsi="Times New Roman"/>
          <w:b/>
          <w:bCs/>
          <w:spacing w:val="-4"/>
          <w:w w:val="118"/>
          <w:sz w:val="24"/>
          <w:szCs w:val="24"/>
        </w:rPr>
        <w:t>e</w:t>
      </w:r>
      <w:r>
        <w:rPr>
          <w:rFonts w:ascii="Times New Roman" w:eastAsia="Times New Roman" w:hAnsi="Times New Roman"/>
          <w:b/>
          <w:bCs/>
          <w:spacing w:val="-2"/>
          <w:w w:val="116"/>
          <w:sz w:val="24"/>
          <w:szCs w:val="24"/>
        </w:rPr>
        <w:t>n</w:t>
      </w:r>
      <w:r>
        <w:rPr>
          <w:rFonts w:ascii="Times New Roman" w:eastAsia="Times New Roman" w:hAnsi="Times New Roman"/>
          <w:b/>
          <w:bCs/>
          <w:spacing w:val="2"/>
          <w:w w:val="112"/>
          <w:sz w:val="24"/>
          <w:szCs w:val="24"/>
        </w:rPr>
        <w:t>t</w:t>
      </w:r>
      <w:r>
        <w:rPr>
          <w:rFonts w:ascii="Times New Roman" w:eastAsia="Times New Roman" w:hAnsi="Times New Roman"/>
          <w:b/>
          <w:bCs/>
          <w:w w:val="85"/>
          <w:sz w:val="24"/>
          <w:szCs w:val="24"/>
        </w:rPr>
        <w:t>:</w:t>
      </w:r>
      <w:r>
        <w:rPr>
          <w:rFonts w:ascii="Times New Roman" w:eastAsia="Times New Roman" w:hAnsi="Times New Roman"/>
          <w:b/>
          <w:bCs/>
          <w:sz w:val="24"/>
          <w:szCs w:val="24"/>
        </w:rPr>
        <w:tab/>
      </w:r>
      <w:r>
        <w:rPr>
          <w:rFonts w:ascii="Times New Roman" w:eastAsia="Times New Roman" w:hAnsi="Times New Roman"/>
          <w:b/>
          <w:bCs/>
          <w:spacing w:val="-6"/>
          <w:w w:val="107"/>
          <w:sz w:val="24"/>
          <w:szCs w:val="24"/>
        </w:rPr>
        <w:t>2019</w:t>
      </w:r>
      <w:r>
        <w:rPr>
          <w:rFonts w:ascii="Times New Roman" w:eastAsia="Times New Roman" w:hAnsi="Times New Roman"/>
          <w:b/>
          <w:bCs/>
          <w:spacing w:val="-3"/>
          <w:w w:val="119"/>
          <w:sz w:val="24"/>
          <w:szCs w:val="24"/>
        </w:rPr>
        <w:t>-</w:t>
      </w:r>
      <w:r w:rsidR="00494821">
        <w:rPr>
          <w:rFonts w:ascii="Times New Roman" w:eastAsia="Times New Roman" w:hAnsi="Times New Roman"/>
          <w:b/>
          <w:bCs/>
          <w:spacing w:val="-6"/>
          <w:w w:val="107"/>
          <w:sz w:val="24"/>
          <w:szCs w:val="24"/>
        </w:rPr>
        <w:t>0</w:t>
      </w:r>
      <w:r w:rsidR="00170018">
        <w:rPr>
          <w:rFonts w:ascii="Times New Roman" w:eastAsia="Times New Roman" w:hAnsi="Times New Roman"/>
          <w:b/>
          <w:bCs/>
          <w:spacing w:val="-6"/>
          <w:w w:val="107"/>
          <w:sz w:val="24"/>
          <w:szCs w:val="24"/>
        </w:rPr>
        <w:t>7</w:t>
      </w:r>
      <w:r w:rsidR="00494821">
        <w:rPr>
          <w:rFonts w:ascii="Times New Roman" w:eastAsia="Times New Roman" w:hAnsi="Times New Roman"/>
          <w:b/>
          <w:bCs/>
          <w:spacing w:val="-6"/>
          <w:w w:val="107"/>
          <w:sz w:val="24"/>
          <w:szCs w:val="24"/>
        </w:rPr>
        <w:t>-</w:t>
      </w:r>
      <w:r w:rsidR="00170018">
        <w:rPr>
          <w:rFonts w:ascii="Times New Roman" w:eastAsia="Times New Roman" w:hAnsi="Times New Roman"/>
          <w:b/>
          <w:bCs/>
          <w:spacing w:val="-6"/>
          <w:w w:val="107"/>
          <w:sz w:val="24"/>
          <w:szCs w:val="24"/>
        </w:rPr>
        <w:t>12</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sz w:val="24"/>
          <w:szCs w:val="24"/>
        </w:rPr>
        <w:t>S</w:t>
      </w:r>
      <w:r>
        <w:rPr>
          <w:rFonts w:ascii="Times New Roman" w:eastAsia="Times New Roman" w:hAnsi="Times New Roman"/>
          <w:b/>
          <w:bCs/>
          <w:spacing w:val="-4"/>
          <w:sz w:val="24"/>
          <w:szCs w:val="24"/>
        </w:rPr>
        <w:t>o</w:t>
      </w:r>
      <w:r>
        <w:rPr>
          <w:rFonts w:ascii="Times New Roman" w:eastAsia="Times New Roman" w:hAnsi="Times New Roman"/>
          <w:b/>
          <w:bCs/>
          <w:sz w:val="24"/>
          <w:szCs w:val="24"/>
        </w:rPr>
        <w:t>ur</w:t>
      </w:r>
      <w:r>
        <w:rPr>
          <w:rFonts w:ascii="Times New Roman" w:eastAsia="Times New Roman" w:hAnsi="Times New Roman"/>
          <w:b/>
          <w:bCs/>
          <w:spacing w:val="2"/>
          <w:sz w:val="24"/>
          <w:szCs w:val="24"/>
        </w:rPr>
        <w:t>c</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4"/>
          <w:sz w:val="24"/>
          <w:szCs w:val="24"/>
        </w:rPr>
        <w:t xml:space="preserve"> </w:t>
      </w:r>
      <w:r>
        <w:rPr>
          <w:rFonts w:ascii="Times New Roman" w:eastAsia="Times New Roman" w:hAnsi="Times New Roman"/>
          <w:b/>
          <w:bCs/>
          <w:sz w:val="24"/>
          <w:szCs w:val="24"/>
        </w:rPr>
        <w:tab/>
      </w:r>
      <w:r w:rsidR="00C008DC">
        <w:rPr>
          <w:rFonts w:ascii="Times New Roman" w:eastAsia="Times New Roman" w:hAnsi="Times New Roman"/>
          <w:b/>
          <w:bCs/>
          <w:sz w:val="24"/>
          <w:szCs w:val="24"/>
        </w:rPr>
        <w:t>3DG</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w w:val="109"/>
          <w:sz w:val="24"/>
          <w:szCs w:val="24"/>
        </w:rPr>
        <w:t>E</w:t>
      </w:r>
      <w:r>
        <w:rPr>
          <w:rFonts w:ascii="Times New Roman" w:eastAsia="Times New Roman" w:hAnsi="Times New Roman"/>
          <w:b/>
          <w:bCs/>
          <w:spacing w:val="-4"/>
          <w:w w:val="109"/>
          <w:sz w:val="24"/>
          <w:szCs w:val="24"/>
        </w:rPr>
        <w:t>x</w:t>
      </w:r>
      <w:r>
        <w:rPr>
          <w:rFonts w:ascii="Times New Roman" w:eastAsia="Times New Roman" w:hAnsi="Times New Roman"/>
          <w:b/>
          <w:bCs/>
          <w:spacing w:val="4"/>
          <w:w w:val="109"/>
          <w:sz w:val="24"/>
          <w:szCs w:val="24"/>
        </w:rPr>
        <w:t>p</w:t>
      </w:r>
      <w:r>
        <w:rPr>
          <w:rFonts w:ascii="Times New Roman" w:eastAsia="Times New Roman" w:hAnsi="Times New Roman"/>
          <w:b/>
          <w:bCs/>
          <w:spacing w:val="-4"/>
          <w:w w:val="109"/>
          <w:sz w:val="24"/>
          <w:szCs w:val="24"/>
        </w:rPr>
        <w:t>e</w:t>
      </w:r>
      <w:r>
        <w:rPr>
          <w:rFonts w:ascii="Times New Roman" w:eastAsia="Times New Roman" w:hAnsi="Times New Roman"/>
          <w:b/>
          <w:bCs/>
          <w:spacing w:val="2"/>
          <w:w w:val="109"/>
          <w:sz w:val="24"/>
          <w:szCs w:val="24"/>
        </w:rPr>
        <w:t>ct</w:t>
      </w:r>
      <w:r>
        <w:rPr>
          <w:rFonts w:ascii="Times New Roman" w:eastAsia="Times New Roman" w:hAnsi="Times New Roman"/>
          <w:b/>
          <w:bCs/>
          <w:spacing w:val="-4"/>
          <w:w w:val="109"/>
          <w:sz w:val="24"/>
          <w:szCs w:val="24"/>
        </w:rPr>
        <w:t>e</w:t>
      </w:r>
      <w:r>
        <w:rPr>
          <w:rFonts w:ascii="Times New Roman" w:eastAsia="Times New Roman" w:hAnsi="Times New Roman"/>
          <w:b/>
          <w:bCs/>
          <w:w w:val="109"/>
          <w:sz w:val="24"/>
          <w:szCs w:val="24"/>
        </w:rPr>
        <w:t>d</w:t>
      </w:r>
      <w:r>
        <w:rPr>
          <w:rFonts w:ascii="Times New Roman" w:eastAsia="Times New Roman" w:hAnsi="Times New Roman"/>
          <w:b/>
          <w:bCs/>
          <w:spacing w:val="-8"/>
          <w:w w:val="109"/>
          <w:sz w:val="24"/>
          <w:szCs w:val="24"/>
        </w:rPr>
        <w:t xml:space="preserve"> </w:t>
      </w:r>
      <w:r>
        <w:rPr>
          <w:rFonts w:ascii="Times New Roman" w:eastAsia="Times New Roman" w:hAnsi="Times New Roman"/>
          <w:b/>
          <w:bCs/>
          <w:spacing w:val="6"/>
          <w:w w:val="110"/>
          <w:sz w:val="24"/>
          <w:szCs w:val="24"/>
        </w:rPr>
        <w:t>a</w:t>
      </w:r>
      <w:r>
        <w:rPr>
          <w:rFonts w:ascii="Times New Roman" w:eastAsia="Times New Roman" w:hAnsi="Times New Roman"/>
          <w:b/>
          <w:bCs/>
          <w:spacing w:val="2"/>
          <w:w w:val="113"/>
          <w:sz w:val="24"/>
          <w:szCs w:val="24"/>
        </w:rPr>
        <w:t>c</w:t>
      </w:r>
      <w:r>
        <w:rPr>
          <w:rFonts w:ascii="Times New Roman" w:eastAsia="Times New Roman" w:hAnsi="Times New Roman"/>
          <w:b/>
          <w:bCs/>
          <w:spacing w:val="2"/>
          <w:w w:val="112"/>
          <w:sz w:val="24"/>
          <w:szCs w:val="24"/>
        </w:rPr>
        <w:t>t</w:t>
      </w:r>
      <w:r>
        <w:rPr>
          <w:rFonts w:ascii="Times New Roman" w:eastAsia="Times New Roman" w:hAnsi="Times New Roman"/>
          <w:b/>
          <w:bCs/>
          <w:w w:val="115"/>
          <w:sz w:val="24"/>
          <w:szCs w:val="24"/>
        </w:rPr>
        <w:t>i</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6"/>
          <w:sz w:val="24"/>
          <w:szCs w:val="24"/>
        </w:rPr>
        <w:t>n</w:t>
      </w:r>
      <w:r>
        <w:rPr>
          <w:rFonts w:ascii="Times New Roman" w:eastAsia="Times New Roman" w:hAnsi="Times New Roman"/>
          <w:b/>
          <w:bCs/>
          <w:w w:val="85"/>
          <w:sz w:val="24"/>
          <w:szCs w:val="24"/>
        </w:rPr>
        <w:t>:</w:t>
      </w:r>
      <w:r>
        <w:rPr>
          <w:rFonts w:ascii="Times New Roman" w:eastAsia="Times New Roman" w:hAnsi="Times New Roman"/>
          <w:b/>
          <w:bCs/>
          <w:sz w:val="24"/>
          <w:szCs w:val="24"/>
        </w:rPr>
        <w:tab/>
      </w:r>
    </w:p>
    <w:p w:rsidR="00717E1B" w:rsidRDefault="00717E1B" w:rsidP="00494821">
      <w:pPr>
        <w:tabs>
          <w:tab w:val="left" w:pos="2880"/>
        </w:tabs>
        <w:spacing w:after="0" w:line="200" w:lineRule="exact"/>
        <w:rPr>
          <w:sz w:val="20"/>
          <w:szCs w:val="20"/>
        </w:rPr>
      </w:pPr>
      <w:bookmarkStart w:id="0" w:name="_GoBack"/>
      <w:bookmarkEnd w:id="0"/>
    </w:p>
    <w:p w:rsidR="00717E1B" w:rsidRDefault="00717E1B" w:rsidP="00494821">
      <w:pPr>
        <w:tabs>
          <w:tab w:val="left" w:pos="2880"/>
        </w:tabs>
        <w:spacing w:before="15"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4"/>
          <w:sz w:val="24"/>
          <w:szCs w:val="24"/>
        </w:rPr>
        <w:t>N</w:t>
      </w:r>
      <w:r>
        <w:rPr>
          <w:rFonts w:ascii="Times New Roman" w:eastAsia="Times New Roman" w:hAnsi="Times New Roman"/>
          <w:b/>
          <w:bCs/>
          <w:spacing w:val="-4"/>
          <w:sz w:val="24"/>
          <w:szCs w:val="24"/>
        </w:rPr>
        <w:t>o</w:t>
      </w:r>
      <w:r>
        <w:rPr>
          <w:rFonts w:ascii="Times New Roman" w:eastAsia="Times New Roman" w:hAnsi="Times New Roman"/>
          <w:b/>
          <w:bCs/>
          <w:sz w:val="24"/>
          <w:szCs w:val="24"/>
        </w:rPr>
        <w:t>.</w:t>
      </w:r>
      <w:r>
        <w:rPr>
          <w:rFonts w:ascii="Times New Roman" w:eastAsia="Times New Roman" w:hAnsi="Times New Roman"/>
          <w:b/>
          <w:bCs/>
          <w:spacing w:val="14"/>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4"/>
          <w:sz w:val="24"/>
          <w:szCs w:val="24"/>
        </w:rPr>
        <w:t>p</w:t>
      </w:r>
      <w:r>
        <w:rPr>
          <w:rFonts w:ascii="Times New Roman" w:eastAsia="Times New Roman" w:hAnsi="Times New Roman"/>
          <w:b/>
          <w:bCs/>
          <w:spacing w:val="6"/>
          <w:sz w:val="24"/>
          <w:szCs w:val="24"/>
        </w:rPr>
        <w:t>a</w:t>
      </w:r>
      <w:r>
        <w:rPr>
          <w:rFonts w:ascii="Times New Roman" w:eastAsia="Times New Roman" w:hAnsi="Times New Roman"/>
          <w:b/>
          <w:bCs/>
          <w:spacing w:val="8"/>
          <w:sz w:val="24"/>
          <w:szCs w:val="24"/>
        </w:rPr>
        <w:t>g</w:t>
      </w:r>
      <w:r>
        <w:rPr>
          <w:rFonts w:ascii="Times New Roman" w:eastAsia="Times New Roman" w:hAnsi="Times New Roman"/>
          <w:b/>
          <w:bCs/>
          <w:spacing w:val="-4"/>
          <w:sz w:val="24"/>
          <w:szCs w:val="24"/>
        </w:rPr>
        <w:t>e</w:t>
      </w:r>
      <w:r>
        <w:rPr>
          <w:rFonts w:ascii="Times New Roman" w:eastAsia="Times New Roman" w:hAnsi="Times New Roman"/>
          <w:b/>
          <w:bCs/>
          <w:spacing w:val="-1"/>
          <w:sz w:val="24"/>
          <w:szCs w:val="24"/>
        </w:rPr>
        <w:t>s</w:t>
      </w:r>
      <w:r>
        <w:rPr>
          <w:rFonts w:ascii="Times New Roman" w:eastAsia="Times New Roman" w:hAnsi="Times New Roman"/>
          <w:b/>
          <w:bCs/>
          <w:sz w:val="24"/>
          <w:szCs w:val="24"/>
        </w:rPr>
        <w:t xml:space="preserve">: </w:t>
      </w:r>
      <w:r>
        <w:rPr>
          <w:rFonts w:ascii="Times New Roman" w:eastAsia="Times New Roman" w:hAnsi="Times New Roman"/>
          <w:b/>
          <w:bCs/>
          <w:sz w:val="24"/>
          <w:szCs w:val="24"/>
        </w:rPr>
        <w:tab/>
      </w:r>
      <w:ins w:id="1" w:author="Nakagami, Ohji (SONY)" w:date="2019-07-17T09:41:00Z">
        <w:r w:rsidR="009646B2">
          <w:rPr>
            <w:rFonts w:ascii="Times New Roman" w:eastAsia="Times New Roman" w:hAnsi="Times New Roman"/>
            <w:b/>
            <w:bCs/>
            <w:sz w:val="24"/>
            <w:szCs w:val="24"/>
          </w:rPr>
          <w:t>4</w:t>
        </w:r>
      </w:ins>
      <w:del w:id="2" w:author="Nakagami, Ohji (SONY)" w:date="2019-07-17T09:41:00Z">
        <w:r w:rsidR="00367632" w:rsidDel="009646B2">
          <w:rPr>
            <w:rFonts w:ascii="Times New Roman" w:eastAsia="Times New Roman" w:hAnsi="Times New Roman"/>
            <w:b/>
            <w:bCs/>
            <w:sz w:val="24"/>
            <w:szCs w:val="24"/>
          </w:rPr>
          <w:delText>5</w:delText>
        </w:r>
      </w:del>
    </w:p>
    <w:p w:rsidR="00717E1B" w:rsidRDefault="00717E1B" w:rsidP="00494821">
      <w:pPr>
        <w:tabs>
          <w:tab w:val="left" w:pos="2880"/>
        </w:tabs>
        <w:spacing w:after="0" w:line="200" w:lineRule="exact"/>
        <w:rPr>
          <w:sz w:val="20"/>
          <w:szCs w:val="20"/>
        </w:rPr>
      </w:pPr>
    </w:p>
    <w:p w:rsidR="00717E1B" w:rsidRDefault="00717E1B" w:rsidP="00717E1B">
      <w:pPr>
        <w:spacing w:before="15" w:after="0" w:line="200" w:lineRule="exact"/>
        <w:rPr>
          <w:sz w:val="20"/>
          <w:szCs w:val="20"/>
        </w:rPr>
      </w:pPr>
    </w:p>
    <w:p w:rsidR="00717E1B" w:rsidRDefault="00717E1B" w:rsidP="00717E1B">
      <w:pPr>
        <w:tabs>
          <w:tab w:val="left" w:pos="262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z w:val="24"/>
          <w:szCs w:val="24"/>
        </w:rPr>
        <w:t>E</w:t>
      </w:r>
      <w:r>
        <w:rPr>
          <w:rFonts w:ascii="Times New Roman" w:eastAsia="Times New Roman" w:hAnsi="Times New Roman"/>
          <w:b/>
          <w:bCs/>
          <w:spacing w:val="-1"/>
          <w:sz w:val="24"/>
          <w:szCs w:val="24"/>
        </w:rPr>
        <w:t>m</w:t>
      </w:r>
      <w:r>
        <w:rPr>
          <w:rFonts w:ascii="Times New Roman" w:eastAsia="Times New Roman" w:hAnsi="Times New Roman"/>
          <w:b/>
          <w:bCs/>
          <w:spacing w:val="6"/>
          <w:sz w:val="24"/>
          <w:szCs w:val="24"/>
        </w:rPr>
        <w:t>a</w:t>
      </w:r>
      <w:r>
        <w:rPr>
          <w:rFonts w:ascii="Times New Roman" w:eastAsia="Times New Roman" w:hAnsi="Times New Roman"/>
          <w:b/>
          <w:bCs/>
          <w:sz w:val="24"/>
          <w:szCs w:val="24"/>
        </w:rPr>
        <w:t>il</w:t>
      </w:r>
      <w:r>
        <w:rPr>
          <w:rFonts w:ascii="Times New Roman" w:eastAsia="Times New Roman" w:hAnsi="Times New Roman"/>
          <w:b/>
          <w:bCs/>
          <w:spacing w:val="40"/>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proofErr w:type="spellStart"/>
      <w:r>
        <w:rPr>
          <w:rFonts w:ascii="Times New Roman" w:eastAsia="Times New Roman" w:hAnsi="Times New Roman"/>
          <w:b/>
          <w:bCs/>
          <w:spacing w:val="2"/>
          <w:w w:val="113"/>
          <w:sz w:val="24"/>
          <w:szCs w:val="24"/>
        </w:rPr>
        <w:t>c</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6"/>
          <w:sz w:val="24"/>
          <w:szCs w:val="24"/>
        </w:rPr>
        <w:t>n</w:t>
      </w:r>
      <w:r>
        <w:rPr>
          <w:rFonts w:ascii="Times New Roman" w:eastAsia="Times New Roman" w:hAnsi="Times New Roman"/>
          <w:b/>
          <w:bCs/>
          <w:spacing w:val="-4"/>
          <w:w w:val="105"/>
          <w:sz w:val="24"/>
          <w:szCs w:val="24"/>
        </w:rPr>
        <w:t>v</w:t>
      </w:r>
      <w:r>
        <w:rPr>
          <w:rFonts w:ascii="Times New Roman" w:eastAsia="Times New Roman" w:hAnsi="Times New Roman"/>
          <w:b/>
          <w:bCs/>
          <w:spacing w:val="-4"/>
          <w:w w:val="118"/>
          <w:sz w:val="24"/>
          <w:szCs w:val="24"/>
        </w:rPr>
        <w:t>e</w:t>
      </w:r>
      <w:r>
        <w:rPr>
          <w:rFonts w:ascii="Times New Roman" w:eastAsia="Times New Roman" w:hAnsi="Times New Roman"/>
          <w:b/>
          <w:bCs/>
          <w:spacing w:val="-2"/>
          <w:w w:val="116"/>
          <w:sz w:val="24"/>
          <w:szCs w:val="24"/>
        </w:rPr>
        <w:t>n</w:t>
      </w:r>
      <w:r>
        <w:rPr>
          <w:rFonts w:ascii="Times New Roman" w:eastAsia="Times New Roman" w:hAnsi="Times New Roman"/>
          <w:b/>
          <w:bCs/>
          <w:spacing w:val="-4"/>
          <w:w w:val="118"/>
          <w:sz w:val="24"/>
          <w:szCs w:val="24"/>
        </w:rPr>
        <w:t>o</w:t>
      </w:r>
      <w:r>
        <w:rPr>
          <w:rFonts w:ascii="Times New Roman" w:eastAsia="Times New Roman" w:hAnsi="Times New Roman"/>
          <w:b/>
          <w:bCs/>
          <w:sz w:val="24"/>
          <w:szCs w:val="24"/>
        </w:rPr>
        <w:t>r</w:t>
      </w:r>
      <w:proofErr w:type="spellEnd"/>
      <w:r>
        <w:rPr>
          <w:rFonts w:ascii="Times New Roman" w:eastAsia="Times New Roman" w:hAnsi="Times New Roman"/>
          <w:b/>
          <w:bCs/>
          <w:w w:val="85"/>
          <w:sz w:val="24"/>
          <w:szCs w:val="24"/>
        </w:rPr>
        <w:t>:</w:t>
      </w:r>
      <w:r w:rsidR="00985F1C">
        <w:rPr>
          <w:rFonts w:ascii="Times New Roman" w:eastAsia="Times New Roman" w:hAnsi="Times New Roman"/>
          <w:b/>
          <w:bCs/>
          <w:w w:val="85"/>
          <w:sz w:val="24"/>
          <w:szCs w:val="24"/>
        </w:rPr>
        <w:t xml:space="preserve"> leonardo@chiariglione.org</w:t>
      </w:r>
      <w:ins w:id="3" w:author="Nakagami, Ohji (SONY)" w:date="2019-07-17T09:39:00Z">
        <w:r w:rsidR="000A43AE" w:rsidDel="000A43AE">
          <w:rPr>
            <w:rFonts w:ascii="Times New Roman" w:eastAsia="Times New Roman" w:hAnsi="Times New Roman"/>
            <w:b/>
            <w:bCs/>
            <w:sz w:val="24"/>
            <w:szCs w:val="24"/>
          </w:rPr>
          <w:t xml:space="preserve"> </w:t>
        </w:r>
      </w:ins>
      <w:del w:id="4" w:author="Nakagami, Ohji (SONY)" w:date="2019-07-17T09:39:00Z">
        <w:r w:rsidDel="000A43AE">
          <w:rPr>
            <w:rFonts w:ascii="Times New Roman" w:eastAsia="Times New Roman" w:hAnsi="Times New Roman"/>
            <w:b/>
            <w:bCs/>
            <w:sz w:val="24"/>
            <w:szCs w:val="24"/>
          </w:rPr>
          <w:tab/>
        </w:r>
        <w:r w:rsidR="00172FA6" w:rsidDel="000A43AE">
          <w:fldChar w:fldCharType="begin"/>
        </w:r>
        <w:r w:rsidR="00172FA6" w:rsidDel="000A43AE">
          <w:delInstrText xml:space="preserve"> HYPERLINK "mailto:qianheng@sdis.cn" \h </w:delInstrText>
        </w:r>
        <w:r w:rsidR="00172FA6" w:rsidDel="000A43AE">
          <w:fldChar w:fldCharType="separate"/>
        </w:r>
      </w:del>
      <w:ins w:id="5" w:author="Nakagami, Ohji (Sony)" w:date="2019-07-12T12:17:00Z">
        <w:del w:id="6" w:author="Nakagami, Ohji (SONY)" w:date="2019-07-17T09:39:00Z">
          <w:r w:rsidR="007B2498" w:rsidRPr="007B2498" w:rsidDel="000A43AE">
            <w:rPr>
              <w:rStyle w:val="a9"/>
            </w:rPr>
            <w:delText>mailto:qianheng@sdis.cn</w:delText>
          </w:r>
        </w:del>
      </w:ins>
      <w:del w:id="7" w:author="Nakagami, Ohji (SONY)" w:date="2019-07-17T09:39:00Z">
        <w:r w:rsidR="00172FA6" w:rsidDel="000A43AE">
          <w:fldChar w:fldCharType="end"/>
        </w:r>
      </w:del>
    </w:p>
    <w:p w:rsidR="00717E1B" w:rsidRDefault="00717E1B" w:rsidP="00717E1B">
      <w:pPr>
        <w:spacing w:before="6" w:after="0" w:line="180" w:lineRule="exact"/>
        <w:rPr>
          <w:sz w:val="18"/>
          <w:szCs w:val="18"/>
        </w:rPr>
      </w:pPr>
    </w:p>
    <w:p w:rsidR="00717E1B" w:rsidRDefault="00717E1B" w:rsidP="00717E1B">
      <w:pPr>
        <w:spacing w:after="0" w:line="200" w:lineRule="exact"/>
        <w:rPr>
          <w:sz w:val="20"/>
          <w:szCs w:val="20"/>
        </w:rPr>
      </w:pPr>
    </w:p>
    <w:p w:rsidR="00717E1B" w:rsidRDefault="00717E1B" w:rsidP="00985F1C">
      <w:pPr>
        <w:tabs>
          <w:tab w:val="left" w:pos="2620"/>
        </w:tabs>
        <w:spacing w:before="29" w:after="0" w:line="240" w:lineRule="auto"/>
        <w:ind w:left="124" w:right="-20"/>
        <w:rPr>
          <w:rFonts w:ascii="Times New Roman" w:eastAsia="Times New Roman" w:hAnsi="Times New Roman"/>
          <w:b/>
          <w:bCs/>
          <w:sz w:val="24"/>
          <w:szCs w:val="24"/>
        </w:rPr>
      </w:pPr>
      <w:r>
        <w:rPr>
          <w:rFonts w:ascii="Times New Roman" w:eastAsia="Times New Roman" w:hAnsi="Times New Roman"/>
          <w:b/>
          <w:bCs/>
          <w:spacing w:val="1"/>
          <w:w w:val="112"/>
          <w:sz w:val="24"/>
          <w:szCs w:val="24"/>
        </w:rPr>
        <w:t>C</w:t>
      </w:r>
      <w:r>
        <w:rPr>
          <w:rFonts w:ascii="Times New Roman" w:eastAsia="Times New Roman" w:hAnsi="Times New Roman"/>
          <w:b/>
          <w:bCs/>
          <w:spacing w:val="-4"/>
          <w:w w:val="112"/>
          <w:sz w:val="24"/>
          <w:szCs w:val="24"/>
        </w:rPr>
        <w:t>o</w:t>
      </w:r>
      <w:r>
        <w:rPr>
          <w:rFonts w:ascii="Times New Roman" w:eastAsia="Times New Roman" w:hAnsi="Times New Roman"/>
          <w:b/>
          <w:bCs/>
          <w:spacing w:val="-1"/>
          <w:w w:val="112"/>
          <w:sz w:val="24"/>
          <w:szCs w:val="24"/>
        </w:rPr>
        <w:t>mm</w:t>
      </w:r>
      <w:r>
        <w:rPr>
          <w:rFonts w:ascii="Times New Roman" w:eastAsia="Times New Roman" w:hAnsi="Times New Roman"/>
          <w:b/>
          <w:bCs/>
          <w:w w:val="112"/>
          <w:sz w:val="24"/>
          <w:szCs w:val="24"/>
        </w:rPr>
        <w:t>i</w:t>
      </w:r>
      <w:r>
        <w:rPr>
          <w:rFonts w:ascii="Times New Roman" w:eastAsia="Times New Roman" w:hAnsi="Times New Roman"/>
          <w:b/>
          <w:bCs/>
          <w:spacing w:val="2"/>
          <w:w w:val="112"/>
          <w:sz w:val="24"/>
          <w:szCs w:val="24"/>
        </w:rPr>
        <w:t>tt</w:t>
      </w:r>
      <w:r>
        <w:rPr>
          <w:rFonts w:ascii="Times New Roman" w:eastAsia="Times New Roman" w:hAnsi="Times New Roman"/>
          <w:b/>
          <w:bCs/>
          <w:spacing w:val="-4"/>
          <w:w w:val="112"/>
          <w:sz w:val="24"/>
          <w:szCs w:val="24"/>
        </w:rPr>
        <w:t>e</w:t>
      </w:r>
      <w:r>
        <w:rPr>
          <w:rFonts w:ascii="Times New Roman" w:eastAsia="Times New Roman" w:hAnsi="Times New Roman"/>
          <w:b/>
          <w:bCs/>
          <w:w w:val="112"/>
          <w:sz w:val="24"/>
          <w:szCs w:val="24"/>
        </w:rPr>
        <w:t>e</w:t>
      </w:r>
      <w:r>
        <w:rPr>
          <w:rFonts w:ascii="Times New Roman" w:eastAsia="Times New Roman" w:hAnsi="Times New Roman"/>
          <w:b/>
          <w:bCs/>
          <w:spacing w:val="-18"/>
          <w:w w:val="112"/>
          <w:sz w:val="24"/>
          <w:szCs w:val="24"/>
        </w:rPr>
        <w:t xml:space="preserve"> </w:t>
      </w:r>
      <w:r>
        <w:rPr>
          <w:rFonts w:ascii="Times New Roman" w:eastAsia="Times New Roman" w:hAnsi="Times New Roman"/>
          <w:b/>
          <w:bCs/>
          <w:spacing w:val="8"/>
          <w:sz w:val="24"/>
          <w:szCs w:val="24"/>
        </w:rPr>
        <w:t>U</w:t>
      </w:r>
      <w:r>
        <w:rPr>
          <w:rFonts w:ascii="Times New Roman" w:eastAsia="Times New Roman" w:hAnsi="Times New Roman"/>
          <w:b/>
          <w:bCs/>
          <w:spacing w:val="2"/>
          <w:sz w:val="24"/>
          <w:szCs w:val="24"/>
        </w:rPr>
        <w:t>R</w:t>
      </w:r>
      <w:r>
        <w:rPr>
          <w:rFonts w:ascii="Times New Roman" w:eastAsia="Times New Roman" w:hAnsi="Times New Roman"/>
          <w:b/>
          <w:bCs/>
          <w:spacing w:val="-4"/>
          <w:sz w:val="24"/>
          <w:szCs w:val="24"/>
        </w:rPr>
        <w:t>L</w:t>
      </w:r>
      <w:r>
        <w:rPr>
          <w:rFonts w:ascii="Times New Roman" w:eastAsia="Times New Roman" w:hAnsi="Times New Roman"/>
          <w:b/>
          <w:bCs/>
          <w:sz w:val="24"/>
          <w:szCs w:val="24"/>
        </w:rPr>
        <w:t>:</w:t>
      </w:r>
      <w:r w:rsidR="00985F1C">
        <w:rPr>
          <w:rFonts w:ascii="Times New Roman" w:eastAsia="Times New Roman" w:hAnsi="Times New Roman"/>
          <w:b/>
          <w:bCs/>
          <w:sz w:val="24"/>
          <w:szCs w:val="24"/>
        </w:rPr>
        <w:t xml:space="preserve"> mpeg.chiariglione.org</w:t>
      </w:r>
    </w:p>
    <w:p w:rsidR="00960A19" w:rsidRDefault="00960A19">
      <w:pPr>
        <w:widowControl/>
        <w:spacing w:after="0" w:line="240" w:lineRule="auto"/>
        <w:rPr>
          <w:rFonts w:ascii="Times New Roman" w:eastAsia="Times New Roman" w:hAnsi="Times New Roman"/>
          <w:b/>
          <w:bCs/>
          <w:spacing w:val="1"/>
          <w:w w:val="112"/>
          <w:sz w:val="24"/>
          <w:szCs w:val="24"/>
        </w:rPr>
      </w:pPr>
      <w:r>
        <w:rPr>
          <w:rFonts w:ascii="Times New Roman" w:eastAsia="Times New Roman" w:hAnsi="Times New Roman"/>
          <w:b/>
          <w:bCs/>
          <w:spacing w:val="1"/>
          <w:w w:val="112"/>
          <w:sz w:val="24"/>
          <w:szCs w:val="24"/>
        </w:rPr>
        <w:br w:type="page"/>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lastRenderedPageBreak/>
        <w:t>INTERNATIONAL ORGANISATION FOR STANDARDISATION</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ORGANISATION INTERNATIONALE DE NORMALISATION</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ISO/IEC JTC 1/SC 29/WG 11</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CODING OF MOVING PICTURES AND AUDIO</w:t>
      </w:r>
    </w:p>
    <w:p w:rsidR="00CB6FF9" w:rsidRDefault="00CB6FF9" w:rsidP="00CB6FF9"/>
    <w:p w:rsidR="00CB6FF9" w:rsidRPr="00CB6FF9" w:rsidRDefault="00CB6FF9" w:rsidP="00CB6FF9">
      <w:pPr>
        <w:widowControl/>
        <w:spacing w:after="0" w:line="240" w:lineRule="auto"/>
        <w:jc w:val="right"/>
        <w:rPr>
          <w:rFonts w:ascii="Times New Roman" w:eastAsia="SimSun" w:hAnsi="Times New Roman"/>
          <w:b/>
          <w:sz w:val="48"/>
          <w:szCs w:val="24"/>
          <w:lang w:val="fr-FR" w:eastAsia="zh-CN"/>
        </w:rPr>
      </w:pPr>
      <w:r w:rsidRPr="00CB6FF9">
        <w:rPr>
          <w:rFonts w:ascii="Times New Roman" w:eastAsia="SimSun" w:hAnsi="Times New Roman"/>
          <w:b/>
          <w:sz w:val="28"/>
          <w:szCs w:val="24"/>
          <w:lang w:val="fr-FR" w:eastAsia="zh-CN"/>
        </w:rPr>
        <w:t xml:space="preserve">ISO/IEC JTC 1/SC 29/WG 11 </w:t>
      </w:r>
      <w:r w:rsidRPr="00CB6FF9">
        <w:rPr>
          <w:rFonts w:ascii="Times New Roman" w:eastAsia="SimSun" w:hAnsi="Times New Roman"/>
          <w:b/>
          <w:sz w:val="48"/>
          <w:szCs w:val="24"/>
          <w:lang w:val="fr-FR" w:eastAsia="zh-CN"/>
        </w:rPr>
        <w:t>N</w:t>
      </w:r>
      <w:r w:rsidR="00C008DC" w:rsidRPr="00C008DC">
        <w:rPr>
          <w:rFonts w:ascii="Times New Roman" w:eastAsia="SimSun" w:hAnsi="Times New Roman"/>
          <w:b/>
          <w:sz w:val="48"/>
          <w:szCs w:val="24"/>
          <w:lang w:val="fr-FR" w:eastAsia="zh-CN"/>
        </w:rPr>
        <w:t>18</w:t>
      </w:r>
      <w:r w:rsidR="00170018">
        <w:rPr>
          <w:rFonts w:ascii="Times New Roman" w:eastAsia="SimSun" w:hAnsi="Times New Roman"/>
          <w:b/>
          <w:sz w:val="48"/>
          <w:szCs w:val="24"/>
          <w:lang w:val="fr-FR" w:eastAsia="zh-CN"/>
        </w:rPr>
        <w:t>67</w:t>
      </w:r>
      <w:r w:rsidR="00C008DC" w:rsidRPr="00C008DC">
        <w:rPr>
          <w:rFonts w:ascii="Times New Roman" w:eastAsia="SimSun" w:hAnsi="Times New Roman"/>
          <w:b/>
          <w:sz w:val="48"/>
          <w:szCs w:val="24"/>
          <w:lang w:val="fr-FR" w:eastAsia="zh-CN"/>
        </w:rPr>
        <w:t>2</w:t>
      </w:r>
    </w:p>
    <w:p w:rsidR="00CB6FF9" w:rsidRPr="00CB6FF9" w:rsidRDefault="00C008DC" w:rsidP="00CB6FF9">
      <w:pPr>
        <w:widowControl/>
        <w:spacing w:after="0" w:line="240" w:lineRule="auto"/>
        <w:jc w:val="right"/>
        <w:rPr>
          <w:rFonts w:ascii="Times New Roman" w:eastAsia="SimSun" w:hAnsi="Times New Roman"/>
          <w:b/>
          <w:sz w:val="28"/>
          <w:szCs w:val="24"/>
          <w:lang w:val="fr-FR" w:eastAsia="zh-CN"/>
        </w:rPr>
      </w:pPr>
      <w:del w:id="8" w:author="Nakagami, Ohji (Sony)" w:date="2019-07-12T10:02:00Z">
        <w:r w:rsidDel="00DA520E">
          <w:rPr>
            <w:rFonts w:ascii="Times New Roman" w:eastAsia="SimSun" w:hAnsi="Times New Roman"/>
            <w:b/>
            <w:sz w:val="28"/>
            <w:szCs w:val="24"/>
            <w:lang w:val="fr-FR" w:eastAsia="zh-CN"/>
          </w:rPr>
          <w:delText>Geneva</w:delText>
        </w:r>
      </w:del>
      <w:proofErr w:type="spellStart"/>
      <w:ins w:id="9" w:author="Nakagami, Ohji (Sony)" w:date="2019-07-12T10:02:00Z">
        <w:r w:rsidR="00DA520E">
          <w:rPr>
            <w:rFonts w:ascii="Times New Roman" w:eastAsia="SimSun" w:hAnsi="Times New Roman"/>
            <w:b/>
            <w:sz w:val="28"/>
            <w:szCs w:val="24"/>
            <w:lang w:val="fr-FR" w:eastAsia="zh-CN"/>
          </w:rPr>
          <w:t>Gothenburg</w:t>
        </w:r>
      </w:ins>
      <w:proofErr w:type="spellEnd"/>
      <w:r w:rsidR="00CB6FF9" w:rsidRPr="00CB6FF9">
        <w:rPr>
          <w:rFonts w:ascii="Times New Roman" w:eastAsia="SimSun" w:hAnsi="Times New Roman"/>
          <w:b/>
          <w:sz w:val="28"/>
          <w:szCs w:val="24"/>
          <w:lang w:val="fr-FR" w:eastAsia="zh-CN"/>
        </w:rPr>
        <w:t xml:space="preserve">, </w:t>
      </w:r>
      <w:del w:id="10" w:author="Nakagami, Ohji (Sony)" w:date="2019-07-12T10:02:00Z">
        <w:r w:rsidDel="00DA520E">
          <w:rPr>
            <w:rFonts w:ascii="Times New Roman" w:eastAsia="SimSun" w:hAnsi="Times New Roman"/>
            <w:b/>
            <w:sz w:val="28"/>
            <w:szCs w:val="24"/>
            <w:lang w:val="fr-FR" w:eastAsia="zh-CN"/>
          </w:rPr>
          <w:delText>CH</w:delText>
        </w:r>
        <w:r w:rsidR="00CB6FF9" w:rsidRPr="00CB6FF9" w:rsidDel="00DA520E">
          <w:rPr>
            <w:rFonts w:ascii="Times New Roman" w:eastAsia="SimSun" w:hAnsi="Times New Roman"/>
            <w:b/>
            <w:sz w:val="28"/>
            <w:szCs w:val="24"/>
            <w:lang w:val="fr-FR" w:eastAsia="zh-CN"/>
          </w:rPr>
          <w:delText xml:space="preserve"> </w:delText>
        </w:r>
      </w:del>
      <w:ins w:id="11" w:author="Nakagami, Ohji (Sony)" w:date="2019-07-12T10:02:00Z">
        <w:r w:rsidR="00DA520E">
          <w:rPr>
            <w:rFonts w:ascii="Times New Roman" w:eastAsia="SimSun" w:hAnsi="Times New Roman"/>
            <w:b/>
            <w:sz w:val="28"/>
            <w:szCs w:val="24"/>
            <w:lang w:val="fr-FR" w:eastAsia="zh-CN"/>
          </w:rPr>
          <w:t>SE</w:t>
        </w:r>
        <w:r w:rsidR="00DA520E" w:rsidRPr="00CB6FF9">
          <w:rPr>
            <w:rFonts w:ascii="Times New Roman" w:eastAsia="SimSun" w:hAnsi="Times New Roman"/>
            <w:b/>
            <w:sz w:val="28"/>
            <w:szCs w:val="24"/>
            <w:lang w:val="fr-FR" w:eastAsia="zh-CN"/>
          </w:rPr>
          <w:t xml:space="preserve"> </w:t>
        </w:r>
      </w:ins>
      <w:r w:rsidR="00CB6FF9" w:rsidRPr="00CB6FF9">
        <w:rPr>
          <w:rFonts w:ascii="Times New Roman" w:eastAsia="SimSun" w:hAnsi="Times New Roman"/>
          <w:b/>
          <w:sz w:val="28"/>
          <w:szCs w:val="24"/>
          <w:lang w:val="fr-FR" w:eastAsia="zh-CN"/>
        </w:rPr>
        <w:t xml:space="preserve">– </w:t>
      </w:r>
      <w:del w:id="12" w:author="Nakagami, Ohji (Sony)" w:date="2019-07-12T10:02:00Z">
        <w:r w:rsidDel="00DA520E">
          <w:rPr>
            <w:rFonts w:ascii="Times New Roman" w:eastAsia="SimSun" w:hAnsi="Times New Roman"/>
            <w:b/>
            <w:sz w:val="28"/>
            <w:szCs w:val="24"/>
            <w:lang w:val="fr-FR" w:eastAsia="zh-CN"/>
          </w:rPr>
          <w:delText>March</w:delText>
        </w:r>
        <w:r w:rsidR="00CB6FF9" w:rsidRPr="00CB6FF9" w:rsidDel="00DA520E">
          <w:rPr>
            <w:rFonts w:ascii="Times New Roman" w:eastAsia="SimSun" w:hAnsi="Times New Roman"/>
            <w:b/>
            <w:sz w:val="28"/>
            <w:szCs w:val="24"/>
            <w:lang w:val="fr-FR" w:eastAsia="zh-CN"/>
          </w:rPr>
          <w:delText xml:space="preserve"> </w:delText>
        </w:r>
      </w:del>
      <w:ins w:id="13" w:author="Nakagami, Ohji (Sony)" w:date="2019-07-12T10:02:00Z">
        <w:r w:rsidR="00DA520E">
          <w:rPr>
            <w:rFonts w:ascii="Times New Roman" w:eastAsia="SimSun" w:hAnsi="Times New Roman"/>
            <w:b/>
            <w:sz w:val="28"/>
            <w:szCs w:val="24"/>
            <w:lang w:val="fr-FR" w:eastAsia="zh-CN"/>
          </w:rPr>
          <w:t>July</w:t>
        </w:r>
        <w:r w:rsidR="00DA520E" w:rsidRPr="00CB6FF9">
          <w:rPr>
            <w:rFonts w:ascii="Times New Roman" w:eastAsia="SimSun" w:hAnsi="Times New Roman"/>
            <w:b/>
            <w:sz w:val="28"/>
            <w:szCs w:val="24"/>
            <w:lang w:val="fr-FR" w:eastAsia="zh-CN"/>
          </w:rPr>
          <w:t xml:space="preserve"> </w:t>
        </w:r>
      </w:ins>
      <w:r>
        <w:rPr>
          <w:rFonts w:ascii="Times New Roman" w:eastAsia="SimSun" w:hAnsi="Times New Roman"/>
          <w:b/>
          <w:sz w:val="28"/>
          <w:szCs w:val="24"/>
          <w:lang w:val="fr-FR" w:eastAsia="zh-CN"/>
        </w:rPr>
        <w:t>2019</w:t>
      </w:r>
    </w:p>
    <w:p w:rsidR="00CB6FF9" w:rsidRPr="00CB6FF9" w:rsidRDefault="00CB6FF9" w:rsidP="00CB6FF9">
      <w:pPr>
        <w:widowControl/>
        <w:spacing w:after="0" w:line="240" w:lineRule="auto"/>
        <w:rPr>
          <w:rFonts w:ascii="Times New Roman" w:eastAsia="SimSun" w:hAnsi="Times New Roman"/>
          <w:sz w:val="24"/>
          <w:szCs w:val="24"/>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4758"/>
      </w:tblGrid>
      <w:tr w:rsidR="00CB6FF9" w:rsidRPr="00CB6FF9" w:rsidTr="006176FE">
        <w:tc>
          <w:tcPr>
            <w:tcW w:w="0" w:type="auto"/>
            <w:shd w:val="clear" w:color="auto" w:fill="auto"/>
          </w:tcPr>
          <w:p w:rsidR="00CB6FF9" w:rsidRPr="00CB6FF9" w:rsidRDefault="00CB6FF9" w:rsidP="00CB6FF9">
            <w:pPr>
              <w:widowControl/>
              <w:spacing w:after="0" w:line="240" w:lineRule="auto"/>
              <w:rPr>
                <w:rFonts w:ascii="Times New Roman" w:eastAsia="SimSun" w:hAnsi="Times New Roman"/>
                <w:b/>
                <w:sz w:val="28"/>
                <w:szCs w:val="24"/>
                <w:lang w:val="fr-FR" w:eastAsia="zh-CN"/>
              </w:rPr>
            </w:pPr>
            <w:proofErr w:type="gramStart"/>
            <w:r w:rsidRPr="00CB6FF9">
              <w:rPr>
                <w:rFonts w:ascii="Times New Roman" w:eastAsia="SimSun" w:hAnsi="Times New Roman"/>
                <w:b/>
                <w:sz w:val="28"/>
                <w:szCs w:val="24"/>
                <w:lang w:val="fr-FR" w:eastAsia="zh-CN"/>
              </w:rPr>
              <w:t>Source:</w:t>
            </w:r>
            <w:proofErr w:type="gramEnd"/>
          </w:p>
        </w:tc>
        <w:tc>
          <w:tcPr>
            <w:tcW w:w="0" w:type="auto"/>
            <w:shd w:val="clear" w:color="auto" w:fill="auto"/>
          </w:tcPr>
          <w:p w:rsidR="00CB6FF9" w:rsidRPr="00C008DC" w:rsidRDefault="00C008DC" w:rsidP="00CB6FF9">
            <w:pPr>
              <w:widowControl/>
              <w:spacing w:after="0" w:line="240" w:lineRule="auto"/>
              <w:rPr>
                <w:rFonts w:ascii="Times New Roman" w:eastAsiaTheme="minorEastAsia" w:hAnsi="Times New Roman"/>
                <w:b/>
                <w:sz w:val="28"/>
                <w:szCs w:val="24"/>
                <w:lang w:val="fr-FR" w:eastAsia="ja-JP"/>
              </w:rPr>
            </w:pPr>
            <w:r>
              <w:rPr>
                <w:rFonts w:ascii="Times New Roman" w:eastAsiaTheme="minorEastAsia" w:hAnsi="Times New Roman" w:hint="eastAsia"/>
                <w:b/>
                <w:sz w:val="28"/>
                <w:szCs w:val="24"/>
                <w:lang w:val="fr-FR" w:eastAsia="ja-JP"/>
              </w:rPr>
              <w:t>3</w:t>
            </w:r>
            <w:r>
              <w:rPr>
                <w:rFonts w:ascii="Times New Roman" w:eastAsiaTheme="minorEastAsia" w:hAnsi="Times New Roman"/>
                <w:b/>
                <w:sz w:val="28"/>
                <w:szCs w:val="24"/>
                <w:lang w:val="fr-FR" w:eastAsia="ja-JP"/>
              </w:rPr>
              <w:t>DG</w:t>
            </w:r>
          </w:p>
        </w:tc>
      </w:tr>
      <w:tr w:rsidR="00CB6FF9" w:rsidRPr="00CB6FF9" w:rsidTr="006176FE">
        <w:tc>
          <w:tcPr>
            <w:tcW w:w="0" w:type="auto"/>
            <w:shd w:val="clear" w:color="auto" w:fill="auto"/>
          </w:tcPr>
          <w:p w:rsidR="00CB6FF9" w:rsidRPr="00CB6FF9" w:rsidRDefault="00CB6FF9" w:rsidP="00CB6FF9">
            <w:pPr>
              <w:widowControl/>
              <w:spacing w:after="0" w:line="240" w:lineRule="auto"/>
              <w:rPr>
                <w:rFonts w:ascii="Times New Roman" w:eastAsia="SimSun" w:hAnsi="Times New Roman"/>
                <w:b/>
                <w:sz w:val="28"/>
                <w:szCs w:val="24"/>
                <w:lang w:val="fr-FR" w:eastAsia="zh-CN"/>
              </w:rPr>
            </w:pPr>
            <w:proofErr w:type="spellStart"/>
            <w:proofErr w:type="gramStart"/>
            <w:r w:rsidRPr="00CB6FF9">
              <w:rPr>
                <w:rFonts w:ascii="Times New Roman" w:eastAsia="SimSun" w:hAnsi="Times New Roman"/>
                <w:b/>
                <w:sz w:val="28"/>
                <w:szCs w:val="24"/>
                <w:lang w:val="fr-FR" w:eastAsia="zh-CN"/>
              </w:rPr>
              <w:t>Title</w:t>
            </w:r>
            <w:proofErr w:type="spellEnd"/>
            <w:r w:rsidRPr="00CB6FF9">
              <w:rPr>
                <w:rFonts w:ascii="Times New Roman" w:eastAsia="SimSun" w:hAnsi="Times New Roman"/>
                <w:b/>
                <w:sz w:val="28"/>
                <w:szCs w:val="24"/>
                <w:lang w:val="fr-FR" w:eastAsia="zh-CN"/>
              </w:rPr>
              <w:t>:</w:t>
            </w:r>
            <w:proofErr w:type="gramEnd"/>
          </w:p>
        </w:tc>
        <w:tc>
          <w:tcPr>
            <w:tcW w:w="0" w:type="auto"/>
            <w:shd w:val="clear" w:color="auto" w:fill="auto"/>
          </w:tcPr>
          <w:p w:rsidR="00CB6FF9" w:rsidRPr="00CB6FF9" w:rsidRDefault="00C008DC" w:rsidP="00CB6FF9">
            <w:pPr>
              <w:widowControl/>
              <w:spacing w:after="0" w:line="240" w:lineRule="auto"/>
              <w:rPr>
                <w:rFonts w:ascii="Times New Roman" w:eastAsia="SimSun" w:hAnsi="Times New Roman"/>
                <w:b/>
                <w:sz w:val="28"/>
                <w:szCs w:val="24"/>
                <w:lang w:val="fr-FR" w:eastAsia="zh-CN"/>
              </w:rPr>
            </w:pPr>
            <w:r w:rsidRPr="00C008DC">
              <w:rPr>
                <w:rFonts w:ascii="Times New Roman" w:eastAsia="SimSun" w:hAnsi="Times New Roman"/>
                <w:b/>
                <w:sz w:val="28"/>
                <w:szCs w:val="24"/>
                <w:lang w:val="fr-FR" w:eastAsia="zh-CN"/>
              </w:rPr>
              <w:t xml:space="preserve">PCC </w:t>
            </w:r>
            <w:proofErr w:type="spellStart"/>
            <w:r w:rsidRPr="00C008DC">
              <w:rPr>
                <w:rFonts w:ascii="Times New Roman" w:eastAsia="SimSun" w:hAnsi="Times New Roman"/>
                <w:b/>
                <w:sz w:val="28"/>
                <w:szCs w:val="24"/>
                <w:lang w:val="fr-FR" w:eastAsia="zh-CN"/>
              </w:rPr>
              <w:t>Core</w:t>
            </w:r>
            <w:proofErr w:type="spellEnd"/>
            <w:r w:rsidRPr="00C008DC">
              <w:rPr>
                <w:rFonts w:ascii="Times New Roman" w:eastAsia="SimSun" w:hAnsi="Times New Roman"/>
                <w:b/>
                <w:sz w:val="28"/>
                <w:szCs w:val="24"/>
                <w:lang w:val="fr-FR" w:eastAsia="zh-CN"/>
              </w:rPr>
              <w:t xml:space="preserve"> </w:t>
            </w:r>
            <w:proofErr w:type="spellStart"/>
            <w:r w:rsidRPr="00C008DC">
              <w:rPr>
                <w:rFonts w:ascii="Times New Roman" w:eastAsia="SimSun" w:hAnsi="Times New Roman"/>
                <w:b/>
                <w:sz w:val="28"/>
                <w:szCs w:val="24"/>
                <w:lang w:val="fr-FR" w:eastAsia="zh-CN"/>
              </w:rPr>
              <w:t>Experiment</w:t>
            </w:r>
            <w:proofErr w:type="spellEnd"/>
            <w:r w:rsidRPr="00C008DC">
              <w:rPr>
                <w:rFonts w:ascii="Times New Roman" w:eastAsia="SimSun" w:hAnsi="Times New Roman"/>
                <w:b/>
                <w:sz w:val="28"/>
                <w:szCs w:val="24"/>
                <w:lang w:val="fr-FR" w:eastAsia="zh-CN"/>
              </w:rPr>
              <w:t xml:space="preserve"> 0.2 on Content</w:t>
            </w:r>
          </w:p>
        </w:tc>
      </w:tr>
    </w:tbl>
    <w:p w:rsidR="00CB6FF9" w:rsidRPr="00CB6FF9" w:rsidRDefault="00CB6FF9" w:rsidP="00CB6FF9">
      <w:pPr>
        <w:widowControl/>
        <w:spacing w:after="0" w:line="240" w:lineRule="auto"/>
        <w:rPr>
          <w:rFonts w:ascii="Times New Roman" w:eastAsia="SimSun" w:hAnsi="Times New Roman"/>
          <w:sz w:val="24"/>
          <w:szCs w:val="24"/>
          <w:lang w:val="en-GB" w:eastAsia="zh-CN"/>
        </w:rPr>
      </w:pPr>
    </w:p>
    <w:p w:rsidR="00CB6FF9" w:rsidRPr="00CB6FF9" w:rsidRDefault="00CB6FF9" w:rsidP="00CB6FF9">
      <w:pPr>
        <w:widowControl/>
        <w:spacing w:after="0" w:line="240" w:lineRule="auto"/>
        <w:rPr>
          <w:rFonts w:ascii="Times New Roman" w:eastAsia="SimSun" w:hAnsi="Times New Roman"/>
          <w:sz w:val="24"/>
          <w:szCs w:val="24"/>
          <w:lang w:val="en-GB" w:eastAsia="zh-CN"/>
        </w:rPr>
      </w:pPr>
    </w:p>
    <w:p w:rsidR="00CB6FF9" w:rsidRPr="00CB6FF9" w:rsidRDefault="00C008DC" w:rsidP="00C008DC">
      <w:pPr>
        <w:widowControl/>
        <w:spacing w:after="0" w:line="240" w:lineRule="auto"/>
        <w:jc w:val="center"/>
        <w:rPr>
          <w:rFonts w:ascii="Times New Roman" w:eastAsia="SimSun" w:hAnsi="Times New Roman"/>
          <w:sz w:val="24"/>
          <w:szCs w:val="24"/>
          <w:lang w:val="en-GB" w:eastAsia="zh-CN"/>
        </w:rPr>
      </w:pPr>
      <w:r w:rsidRPr="00C008DC">
        <w:rPr>
          <w:rFonts w:ascii="Times New Roman" w:eastAsia="SimSun" w:hAnsi="Times New Roman"/>
          <w:b/>
          <w:sz w:val="28"/>
          <w:szCs w:val="24"/>
          <w:lang w:val="fr-FR" w:eastAsia="zh-CN"/>
        </w:rPr>
        <w:t xml:space="preserve">PCC </w:t>
      </w:r>
      <w:proofErr w:type="spellStart"/>
      <w:r w:rsidRPr="00C008DC">
        <w:rPr>
          <w:rFonts w:ascii="Times New Roman" w:eastAsia="SimSun" w:hAnsi="Times New Roman"/>
          <w:b/>
          <w:sz w:val="28"/>
          <w:szCs w:val="24"/>
          <w:lang w:val="fr-FR" w:eastAsia="zh-CN"/>
        </w:rPr>
        <w:t>Core</w:t>
      </w:r>
      <w:proofErr w:type="spellEnd"/>
      <w:r w:rsidRPr="00C008DC">
        <w:rPr>
          <w:rFonts w:ascii="Times New Roman" w:eastAsia="SimSun" w:hAnsi="Times New Roman"/>
          <w:b/>
          <w:sz w:val="28"/>
          <w:szCs w:val="24"/>
          <w:lang w:val="fr-FR" w:eastAsia="zh-CN"/>
        </w:rPr>
        <w:t xml:space="preserve"> </w:t>
      </w:r>
      <w:proofErr w:type="spellStart"/>
      <w:r w:rsidRPr="00C008DC">
        <w:rPr>
          <w:rFonts w:ascii="Times New Roman" w:eastAsia="SimSun" w:hAnsi="Times New Roman"/>
          <w:b/>
          <w:sz w:val="28"/>
          <w:szCs w:val="24"/>
          <w:lang w:val="fr-FR" w:eastAsia="zh-CN"/>
        </w:rPr>
        <w:t>Experiment</w:t>
      </w:r>
      <w:proofErr w:type="spellEnd"/>
      <w:r w:rsidRPr="00C008DC">
        <w:rPr>
          <w:rFonts w:ascii="Times New Roman" w:eastAsia="SimSun" w:hAnsi="Times New Roman"/>
          <w:b/>
          <w:sz w:val="28"/>
          <w:szCs w:val="24"/>
          <w:lang w:val="fr-FR" w:eastAsia="zh-CN"/>
        </w:rPr>
        <w:t xml:space="preserve"> 0.2 on Content</w:t>
      </w:r>
    </w:p>
    <w:p w:rsidR="00CB6FF9" w:rsidRPr="00CB6FF9" w:rsidRDefault="00CB6FF9" w:rsidP="00CB6FF9">
      <w:pPr>
        <w:widowControl/>
        <w:spacing w:after="0" w:line="240" w:lineRule="auto"/>
        <w:rPr>
          <w:rFonts w:ascii="Times New Roman" w:eastAsia="SimSun" w:hAnsi="Times New Roman"/>
          <w:sz w:val="24"/>
          <w:szCs w:val="24"/>
          <w:lang w:val="en-GB" w:eastAsia="zh-CN"/>
        </w:rPr>
      </w:pPr>
    </w:p>
    <w:p w:rsidR="00C008DC" w:rsidRPr="001D3DF3" w:rsidRDefault="00C008DC" w:rsidP="00C008DC">
      <w:pPr>
        <w:pStyle w:val="1"/>
        <w:widowControl/>
        <w:numPr>
          <w:ilvl w:val="0"/>
          <w:numId w:val="30"/>
        </w:numPr>
        <w:spacing w:line="240" w:lineRule="auto"/>
        <w:jc w:val="both"/>
        <w:rPr>
          <w:lang w:val="en-CA"/>
        </w:rPr>
      </w:pPr>
      <w:r w:rsidRPr="001D3DF3">
        <w:rPr>
          <w:lang w:val="en-CA"/>
        </w:rPr>
        <w:t>Abstract</w:t>
      </w:r>
    </w:p>
    <w:p w:rsidR="00C008DC" w:rsidRPr="001D3DF3" w:rsidRDefault="00C008DC" w:rsidP="00C008DC">
      <w:pPr>
        <w:rPr>
          <w:szCs w:val="21"/>
          <w:lang w:val="en-CA"/>
        </w:rPr>
      </w:pPr>
      <w:r w:rsidRPr="001D3DF3">
        <w:rPr>
          <w:szCs w:val="21"/>
          <w:lang w:val="en-CA"/>
        </w:rPr>
        <w:t>This document provides a description of Core Experiment 0.2 on the new PCC content that was contributed to the PCC group in recent MPEG PCC meetings but has not yet been included in the PCC CTC.</w:t>
      </w:r>
    </w:p>
    <w:p w:rsidR="00C008DC" w:rsidRPr="001D3DF3" w:rsidRDefault="00C008DC" w:rsidP="00C008DC">
      <w:pPr>
        <w:pStyle w:val="1"/>
        <w:widowControl/>
        <w:numPr>
          <w:ilvl w:val="0"/>
          <w:numId w:val="30"/>
        </w:numPr>
        <w:spacing w:line="240" w:lineRule="auto"/>
        <w:jc w:val="both"/>
        <w:rPr>
          <w:lang w:val="en-CA"/>
        </w:rPr>
      </w:pPr>
      <w:r w:rsidRPr="001D3DF3">
        <w:t>Introduction</w:t>
      </w:r>
    </w:p>
    <w:p w:rsidR="00C008DC" w:rsidRPr="001D3DF3" w:rsidRDefault="00C008DC" w:rsidP="00C008DC">
      <w:pPr>
        <w:rPr>
          <w:szCs w:val="21"/>
          <w:lang w:val="en-CA"/>
        </w:rPr>
      </w:pPr>
      <w:r w:rsidRPr="001D3DF3">
        <w:rPr>
          <w:szCs w:val="21"/>
          <w:lang w:val="en-CA"/>
        </w:rPr>
        <w:t>The goals of CE0.2 are to:</w:t>
      </w:r>
    </w:p>
    <w:p w:rsidR="00C008DC" w:rsidRPr="001D3DF3" w:rsidRDefault="00C008DC" w:rsidP="00C008DC">
      <w:pPr>
        <w:pStyle w:val="af4"/>
        <w:widowControl/>
        <w:numPr>
          <w:ilvl w:val="0"/>
          <w:numId w:val="32"/>
        </w:numPr>
        <w:autoSpaceDN/>
        <w:spacing w:after="0" w:line="240" w:lineRule="auto"/>
        <w:contextualSpacing w:val="0"/>
        <w:textAlignment w:val="auto"/>
        <w:rPr>
          <w:szCs w:val="21"/>
          <w:lang w:val="en-NZ"/>
        </w:rPr>
      </w:pPr>
      <w:r w:rsidRPr="001D3DF3">
        <w:rPr>
          <w:szCs w:val="21"/>
          <w:lang w:val="en-NZ"/>
        </w:rPr>
        <w:t>Investigate the new MPEG PCC content</w:t>
      </w:r>
      <w:r>
        <w:rPr>
          <w:szCs w:val="21"/>
          <w:lang w:val="en-NZ"/>
        </w:rPr>
        <w:t xml:space="preserve">. </w:t>
      </w:r>
      <w:r>
        <w:rPr>
          <w:szCs w:val="21"/>
          <w:lang w:val="en-CA"/>
        </w:rPr>
        <w:t>D</w:t>
      </w:r>
      <w:r w:rsidRPr="001D3DF3">
        <w:rPr>
          <w:szCs w:val="21"/>
          <w:lang w:val="en-CA"/>
        </w:rPr>
        <w:t xml:space="preserve">ecide what (if anything) needs to be modified in the content so that it is in a state where the </w:t>
      </w:r>
      <w:r>
        <w:rPr>
          <w:rFonts w:hint="eastAsia"/>
          <w:szCs w:val="21"/>
          <w:lang w:val="en-CA" w:eastAsia="ja-JP"/>
        </w:rPr>
        <w:t>V-</w:t>
      </w:r>
      <w:r w:rsidRPr="001D3DF3">
        <w:rPr>
          <w:szCs w:val="21"/>
          <w:lang w:val="en-CA"/>
        </w:rPr>
        <w:t xml:space="preserve">PCC </w:t>
      </w:r>
      <w:r>
        <w:rPr>
          <w:rFonts w:hint="eastAsia"/>
          <w:szCs w:val="21"/>
          <w:lang w:val="en-CA" w:eastAsia="ja-JP"/>
        </w:rPr>
        <w:t xml:space="preserve">and G-PCC </w:t>
      </w:r>
      <w:r w:rsidRPr="001D3DF3">
        <w:rPr>
          <w:szCs w:val="21"/>
          <w:lang w:val="en-CA"/>
        </w:rPr>
        <w:t>Test Model</w:t>
      </w:r>
      <w:r>
        <w:rPr>
          <w:rFonts w:hint="eastAsia"/>
          <w:szCs w:val="21"/>
          <w:lang w:val="en-CA" w:eastAsia="ja-JP"/>
        </w:rPr>
        <w:t>s (PCC TMs)</w:t>
      </w:r>
      <w:r w:rsidRPr="001D3DF3">
        <w:rPr>
          <w:szCs w:val="21"/>
          <w:lang w:val="en-CA"/>
        </w:rPr>
        <w:t xml:space="preserve"> can be run on it, and so that it fits within the requirements outlined in the CTC document</w:t>
      </w:r>
      <w:r>
        <w:rPr>
          <w:rFonts w:hint="eastAsia"/>
          <w:szCs w:val="21"/>
          <w:lang w:val="en-CA" w:eastAsia="ja-JP"/>
        </w:rPr>
        <w:t>.</w:t>
      </w:r>
    </w:p>
    <w:p w:rsidR="00C008DC" w:rsidRPr="001D3DF3" w:rsidRDefault="00C008DC" w:rsidP="00C008DC">
      <w:pPr>
        <w:pStyle w:val="af4"/>
        <w:widowControl/>
        <w:numPr>
          <w:ilvl w:val="0"/>
          <w:numId w:val="32"/>
        </w:numPr>
        <w:autoSpaceDN/>
        <w:spacing w:after="0" w:line="240" w:lineRule="auto"/>
        <w:contextualSpacing w:val="0"/>
        <w:textAlignment w:val="auto"/>
        <w:rPr>
          <w:szCs w:val="21"/>
          <w:lang w:val="en-NZ"/>
        </w:rPr>
      </w:pPr>
      <w:r w:rsidRPr="001D3DF3">
        <w:rPr>
          <w:szCs w:val="21"/>
          <w:lang w:val="en-NZ"/>
        </w:rPr>
        <w:t>Prepare the content according to the decisions made in step 1.</w:t>
      </w:r>
    </w:p>
    <w:p w:rsidR="00C008DC" w:rsidRPr="001D3DF3" w:rsidRDefault="00C008DC" w:rsidP="00C008DC">
      <w:pPr>
        <w:pStyle w:val="af4"/>
        <w:widowControl/>
        <w:numPr>
          <w:ilvl w:val="0"/>
          <w:numId w:val="32"/>
        </w:numPr>
        <w:autoSpaceDN/>
        <w:spacing w:after="0" w:line="240" w:lineRule="auto"/>
        <w:contextualSpacing w:val="0"/>
        <w:textAlignment w:val="auto"/>
        <w:rPr>
          <w:szCs w:val="21"/>
          <w:lang w:val="en-NZ"/>
        </w:rPr>
      </w:pPr>
      <w:r w:rsidRPr="001D3DF3">
        <w:rPr>
          <w:szCs w:val="21"/>
          <w:lang w:val="en-CA"/>
        </w:rPr>
        <w:t xml:space="preserve">Run the PCC TMs on the new content, for the category for which the content was intended by the contributors, under the corresponding CTC conditions, to make sure that the PCC TMs and </w:t>
      </w:r>
      <w:r>
        <w:rPr>
          <w:szCs w:val="21"/>
          <w:lang w:val="en-CA" w:eastAsia="ja-JP"/>
        </w:rPr>
        <w:t>the</w:t>
      </w:r>
      <w:r>
        <w:rPr>
          <w:rFonts w:hint="eastAsia"/>
          <w:szCs w:val="21"/>
          <w:lang w:val="en-CA" w:eastAsia="ja-JP"/>
        </w:rPr>
        <w:t xml:space="preserve"> metric</w:t>
      </w:r>
      <w:r w:rsidRPr="001D3DF3">
        <w:rPr>
          <w:szCs w:val="21"/>
          <w:lang w:val="en-CA"/>
        </w:rPr>
        <w:t xml:space="preserve"> software works as expected, and to produce anchor results for the new datasets.</w:t>
      </w:r>
    </w:p>
    <w:p w:rsidR="00C008DC" w:rsidRPr="001D3DF3" w:rsidRDefault="00C008DC" w:rsidP="00C008DC">
      <w:pPr>
        <w:rPr>
          <w:szCs w:val="21"/>
          <w:lang w:val="en-CA"/>
        </w:rPr>
      </w:pPr>
    </w:p>
    <w:p w:rsidR="00C008DC" w:rsidRDefault="00C008DC" w:rsidP="00C008DC">
      <w:pPr>
        <w:rPr>
          <w:szCs w:val="21"/>
          <w:lang w:val="en-CA" w:eastAsia="ja-JP"/>
        </w:rPr>
      </w:pPr>
      <w:r w:rsidRPr="001D3DF3">
        <w:rPr>
          <w:szCs w:val="21"/>
          <w:lang w:val="en-CA"/>
        </w:rPr>
        <w:t xml:space="preserve">The experimental results of this CE will be evaluated by the 3DG/PCC </w:t>
      </w:r>
      <w:proofErr w:type="spellStart"/>
      <w:r w:rsidRPr="001D3DF3">
        <w:rPr>
          <w:szCs w:val="21"/>
          <w:lang w:val="en-CA"/>
        </w:rPr>
        <w:t>AhG</w:t>
      </w:r>
      <w:proofErr w:type="spellEnd"/>
      <w:r w:rsidRPr="001D3DF3">
        <w:rPr>
          <w:szCs w:val="21"/>
          <w:lang w:val="en-CA"/>
        </w:rPr>
        <w:t>.  The desired end goal is that the new content will then be recommended for inclusion in the PCC CTC, for the category/</w:t>
      </w:r>
      <w:proofErr w:type="spellStart"/>
      <w:r w:rsidRPr="001D3DF3">
        <w:rPr>
          <w:szCs w:val="21"/>
          <w:lang w:val="en-CA"/>
        </w:rPr>
        <w:t>ies</w:t>
      </w:r>
      <w:proofErr w:type="spellEnd"/>
      <w:r w:rsidRPr="001D3DF3">
        <w:rPr>
          <w:szCs w:val="21"/>
          <w:lang w:val="en-CA"/>
        </w:rPr>
        <w:t xml:space="preserve"> for which the content was intended by the contributors.</w:t>
      </w:r>
    </w:p>
    <w:p w:rsidR="00C008DC" w:rsidRPr="001D3DF3" w:rsidRDefault="00C008DC" w:rsidP="00C008DC">
      <w:pPr>
        <w:rPr>
          <w:szCs w:val="21"/>
          <w:lang w:val="en-CA" w:eastAsia="ja-JP"/>
        </w:rPr>
      </w:pPr>
    </w:p>
    <w:p w:rsidR="00C008DC" w:rsidRPr="001D3DF3" w:rsidRDefault="00C008DC" w:rsidP="00C008DC">
      <w:pPr>
        <w:pStyle w:val="1"/>
        <w:widowControl/>
        <w:numPr>
          <w:ilvl w:val="0"/>
          <w:numId w:val="30"/>
        </w:numPr>
        <w:spacing w:line="240" w:lineRule="auto"/>
        <w:jc w:val="both"/>
        <w:rPr>
          <w:lang w:val="en-CA"/>
        </w:rPr>
      </w:pPr>
      <w:r w:rsidRPr="001D3DF3">
        <w:rPr>
          <w:lang w:val="en-CA"/>
        </w:rPr>
        <w:t>Descriptions of Contributed Datasets</w:t>
      </w:r>
    </w:p>
    <w:p w:rsidR="00C008DC" w:rsidRPr="001D3DF3" w:rsidRDefault="00C008DC" w:rsidP="00C008DC">
      <w:pPr>
        <w:rPr>
          <w:szCs w:val="21"/>
          <w:lang w:val="en-CA"/>
        </w:rPr>
      </w:pPr>
      <w:r w:rsidRPr="001D3DF3">
        <w:rPr>
          <w:szCs w:val="21"/>
          <w:lang w:val="en-CA"/>
        </w:rPr>
        <w:t>The contributed datasets in question contain: dynamic (multi-frame) point cloud sequences.  The contributed dynamic (excluding dynamically captured) datasets represent a single person in the scene.  The contributions are summarized below:</w:t>
      </w:r>
    </w:p>
    <w:p w:rsidR="00C008DC" w:rsidRPr="001D3DF3" w:rsidRDefault="00C008DC" w:rsidP="00C008DC">
      <w:pPr>
        <w:rPr>
          <w:szCs w:val="21"/>
          <w:lang w:val="en-CA"/>
        </w:rPr>
      </w:pPr>
    </w:p>
    <w:p w:rsidR="00C008DC" w:rsidRPr="001D3DF3" w:rsidRDefault="00C008DC" w:rsidP="00C008DC">
      <w:pPr>
        <w:pStyle w:val="2"/>
        <w:widowControl/>
        <w:numPr>
          <w:ilvl w:val="1"/>
          <w:numId w:val="30"/>
        </w:numPr>
        <w:spacing w:line="240" w:lineRule="auto"/>
        <w:jc w:val="both"/>
        <w:rPr>
          <w:lang w:val="en-CA"/>
        </w:rPr>
      </w:pPr>
      <w:r w:rsidRPr="001D3DF3">
        <w:rPr>
          <w:rFonts w:eastAsiaTheme="minorEastAsia"/>
          <w:lang w:val="en-CA" w:eastAsia="ja-JP"/>
        </w:rPr>
        <w:lastRenderedPageBreak/>
        <w:t>Fraunhofer HHI sequences</w:t>
      </w:r>
    </w:p>
    <w:p w:rsidR="00C008DC" w:rsidRPr="00E7709A" w:rsidRDefault="00C008DC" w:rsidP="00C008DC">
      <w:pPr>
        <w:rPr>
          <w:szCs w:val="21"/>
          <w:lang w:val="en-CA"/>
        </w:rPr>
      </w:pPr>
      <w:r w:rsidRPr="001D3DF3">
        <w:rPr>
          <w:szCs w:val="21"/>
          <w:lang w:val="en-CA"/>
        </w:rPr>
        <w:t xml:space="preserve">Fraunhofer HHI [2, 3] contributed 2 dynamic, 200-frame (8 s) point cloud sequences, intended for </w:t>
      </w:r>
      <w:r>
        <w:rPr>
          <w:szCs w:val="21"/>
          <w:lang w:val="en-CA"/>
        </w:rPr>
        <w:t>Category 2</w:t>
      </w:r>
      <w:r w:rsidRPr="001D3DF3">
        <w:rPr>
          <w:szCs w:val="21"/>
          <w:lang w:val="en-CA"/>
        </w:rPr>
        <w:t>.  The point x, y, z positions are floating-point values, and the R, G, B colour values are 8-bit integers.  The images in Figure 2 show the point clouds from one example frame and one example viewpoint in each case.</w:t>
      </w:r>
    </w:p>
    <w:p w:rsidR="00C008DC" w:rsidRPr="001D3DF3" w:rsidRDefault="00C008DC" w:rsidP="00C008DC">
      <w:pPr>
        <w:rPr>
          <w:szCs w:val="21"/>
          <w:lang w:val="en-CA"/>
        </w:rPr>
      </w:pPr>
    </w:p>
    <w:p w:rsidR="00C008DC" w:rsidRPr="001D3DF3" w:rsidRDefault="00C008DC" w:rsidP="00C008DC">
      <w:pPr>
        <w:pStyle w:val="af4"/>
        <w:keepNext/>
        <w:ind w:left="960"/>
        <w:jc w:val="center"/>
        <w:rPr>
          <w:szCs w:val="21"/>
        </w:rPr>
      </w:pPr>
      <w:r w:rsidRPr="001D3DF3">
        <w:rPr>
          <w:noProof/>
          <w:szCs w:val="21"/>
          <w:lang w:eastAsia="ja-JP"/>
        </w:rPr>
        <w:drawing>
          <wp:inline distT="0" distB="0" distL="0" distR="0" wp14:anchorId="07A12B26" wp14:editId="4D00F4B2">
            <wp:extent cx="3625850" cy="302895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l="-2" r="-25" b="7915"/>
                    <a:stretch/>
                  </pic:blipFill>
                  <pic:spPr bwMode="auto">
                    <a:xfrm>
                      <a:off x="0" y="0"/>
                      <a:ext cx="3627432" cy="3030271"/>
                    </a:xfrm>
                    <a:prstGeom prst="rect">
                      <a:avLst/>
                    </a:prstGeom>
                    <a:noFill/>
                    <a:ln>
                      <a:noFill/>
                    </a:ln>
                    <a:extLst>
                      <a:ext uri="{53640926-AAD7-44D8-BBD7-CCE9431645EC}">
                        <a14:shadowObscured xmlns:a14="http://schemas.microsoft.com/office/drawing/2010/main"/>
                      </a:ext>
                    </a:extLst>
                  </pic:spPr>
                </pic:pic>
              </a:graphicData>
            </a:graphic>
          </wp:inline>
        </w:drawing>
      </w:r>
    </w:p>
    <w:p w:rsidR="00C008DC" w:rsidRPr="001D3DF3" w:rsidRDefault="00C008DC" w:rsidP="00C008DC">
      <w:pPr>
        <w:pStyle w:val="afb"/>
        <w:jc w:val="center"/>
        <w:rPr>
          <w:sz w:val="22"/>
          <w:szCs w:val="21"/>
          <w:lang w:val="en-CA"/>
        </w:rPr>
      </w:pPr>
      <w:r w:rsidRPr="001D3DF3">
        <w:rPr>
          <w:sz w:val="22"/>
          <w:szCs w:val="21"/>
        </w:rPr>
        <w:t xml:space="preserve">Figure </w:t>
      </w:r>
      <w:r w:rsidRPr="001D3DF3">
        <w:rPr>
          <w:i w:val="0"/>
          <w:iCs w:val="0"/>
          <w:sz w:val="22"/>
          <w:szCs w:val="21"/>
        </w:rPr>
        <w:fldChar w:fldCharType="begin"/>
      </w:r>
      <w:r w:rsidRPr="001D3DF3">
        <w:rPr>
          <w:sz w:val="22"/>
          <w:szCs w:val="21"/>
        </w:rPr>
        <w:instrText xml:space="preserve"> SEQ Figure \* ARABIC </w:instrText>
      </w:r>
      <w:r w:rsidRPr="001D3DF3">
        <w:rPr>
          <w:i w:val="0"/>
          <w:iCs w:val="0"/>
          <w:sz w:val="22"/>
          <w:szCs w:val="21"/>
        </w:rPr>
        <w:fldChar w:fldCharType="separate"/>
      </w:r>
      <w:ins w:id="14" w:author="Nakagami, Ohji (Sony)" w:date="2019-07-12T12:17:00Z">
        <w:r w:rsidR="007B2498">
          <w:rPr>
            <w:noProof/>
            <w:sz w:val="22"/>
            <w:szCs w:val="21"/>
          </w:rPr>
          <w:t>1</w:t>
        </w:r>
      </w:ins>
      <w:del w:id="15" w:author="Nakagami, Ohji (Sony)" w:date="2019-07-12T12:17:00Z">
        <w:r w:rsidDel="007B2498">
          <w:rPr>
            <w:noProof/>
            <w:sz w:val="22"/>
            <w:szCs w:val="21"/>
          </w:rPr>
          <w:delText>2</w:delText>
        </w:r>
      </w:del>
      <w:r w:rsidRPr="001D3DF3">
        <w:rPr>
          <w:i w:val="0"/>
          <w:iCs w:val="0"/>
          <w:sz w:val="22"/>
          <w:szCs w:val="21"/>
        </w:rPr>
        <w:fldChar w:fldCharType="end"/>
      </w:r>
      <w:r w:rsidRPr="001D3DF3">
        <w:rPr>
          <w:sz w:val="22"/>
          <w:szCs w:val="21"/>
        </w:rPr>
        <w:t xml:space="preserve"> Fraunhofer HHI content</w:t>
      </w:r>
    </w:p>
    <w:p w:rsidR="00C008DC" w:rsidRPr="001D3DF3" w:rsidRDefault="00C008DC" w:rsidP="00C008DC">
      <w:pPr>
        <w:rPr>
          <w:szCs w:val="21"/>
          <w:lang w:val="en-CA"/>
        </w:rPr>
      </w:pPr>
    </w:p>
    <w:p w:rsidR="00C008DC" w:rsidRPr="001D3DF3" w:rsidRDefault="00C008DC" w:rsidP="00C008DC">
      <w:pPr>
        <w:pStyle w:val="2"/>
        <w:widowControl/>
        <w:numPr>
          <w:ilvl w:val="1"/>
          <w:numId w:val="30"/>
        </w:numPr>
        <w:spacing w:line="240" w:lineRule="auto"/>
        <w:jc w:val="both"/>
        <w:rPr>
          <w:rFonts w:ascii="Times New Roman" w:hAnsi="Times New Roman"/>
          <w:lang w:val="en-CA"/>
        </w:rPr>
      </w:pPr>
      <w:r w:rsidRPr="001D3DF3">
        <w:rPr>
          <w:lang w:val="en-CA" w:eastAsia="ja-JP"/>
        </w:rPr>
        <w:t>Samsung sequences</w:t>
      </w:r>
    </w:p>
    <w:p w:rsidR="00C008DC" w:rsidRPr="00E7709A" w:rsidRDefault="00C008DC" w:rsidP="00C008DC">
      <w:pPr>
        <w:rPr>
          <w:szCs w:val="21"/>
          <w:lang w:val="en-CA"/>
        </w:rPr>
      </w:pPr>
      <w:r w:rsidRPr="001D3DF3">
        <w:rPr>
          <w:szCs w:val="21"/>
          <w:lang w:val="en-CA"/>
        </w:rPr>
        <w:t>Samsung [5] contributed one 300-frame (10 s) point cloud sequence</w:t>
      </w:r>
      <w:r>
        <w:rPr>
          <w:szCs w:val="21"/>
          <w:lang w:val="en-CA"/>
        </w:rPr>
        <w:t>, intended for Category 2</w:t>
      </w:r>
      <w:r w:rsidRPr="001D3DF3">
        <w:rPr>
          <w:szCs w:val="21"/>
          <w:lang w:val="en-CA"/>
        </w:rPr>
        <w:t>.  The point x, y, z positions are floating-point values, and the R, G, B colour values are 8-bit integers.  The image in Figure 4 shows the point cloud from one example frame and one example viewpoint.</w:t>
      </w:r>
    </w:p>
    <w:p w:rsidR="00C008DC" w:rsidRPr="003214FB" w:rsidDel="003214FB" w:rsidRDefault="00C008DC">
      <w:pPr>
        <w:rPr>
          <w:del w:id="16" w:author="Nakagami, Ohji (Sony)" w:date="2019-07-12T12:17:00Z"/>
          <w:szCs w:val="21"/>
          <w:lang w:val="en-CA"/>
          <w:rPrChange w:id="17" w:author="Nakagami, Ohji (Sony)" w:date="2019-07-12T12:17:00Z">
            <w:rPr>
              <w:del w:id="18" w:author="Nakagami, Ohji (Sony)" w:date="2019-07-12T12:17:00Z"/>
              <w:lang w:val="en-CA"/>
            </w:rPr>
          </w:rPrChange>
        </w:rPr>
        <w:pPrChange w:id="19" w:author="Nakagami, Ohji (Sony)" w:date="2019-07-12T12:17:00Z">
          <w:pPr>
            <w:pStyle w:val="af4"/>
            <w:ind w:left="960"/>
          </w:pPr>
        </w:pPrChange>
      </w:pPr>
    </w:p>
    <w:p w:rsidR="00C008DC" w:rsidRPr="001D3DF3" w:rsidRDefault="00C008DC" w:rsidP="00C008DC">
      <w:pPr>
        <w:pStyle w:val="af4"/>
        <w:keepNext/>
        <w:ind w:left="960"/>
        <w:jc w:val="center"/>
        <w:rPr>
          <w:szCs w:val="21"/>
        </w:rPr>
      </w:pPr>
      <w:r w:rsidRPr="001D3DF3">
        <w:rPr>
          <w:noProof/>
          <w:szCs w:val="21"/>
          <w:lang w:eastAsia="ja-JP"/>
        </w:rPr>
        <w:drawing>
          <wp:inline distT="0" distB="0" distL="0" distR="0" wp14:anchorId="38B82ABB" wp14:editId="0C4C0827">
            <wp:extent cx="1646018" cy="3382471"/>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48666" cy="3387912"/>
                    </a:xfrm>
                    <a:prstGeom prst="rect">
                      <a:avLst/>
                    </a:prstGeom>
                    <a:noFill/>
                    <a:ln>
                      <a:noFill/>
                    </a:ln>
                  </pic:spPr>
                </pic:pic>
              </a:graphicData>
            </a:graphic>
          </wp:inline>
        </w:drawing>
      </w:r>
    </w:p>
    <w:p w:rsidR="00C008DC" w:rsidRPr="001D3DF3" w:rsidRDefault="00C008DC" w:rsidP="00C008DC">
      <w:pPr>
        <w:pStyle w:val="afb"/>
        <w:jc w:val="center"/>
        <w:rPr>
          <w:sz w:val="22"/>
          <w:szCs w:val="21"/>
        </w:rPr>
      </w:pPr>
      <w:r w:rsidRPr="001D3DF3">
        <w:rPr>
          <w:sz w:val="22"/>
          <w:szCs w:val="21"/>
        </w:rPr>
        <w:t xml:space="preserve">Figure </w:t>
      </w:r>
      <w:r w:rsidRPr="001D3DF3">
        <w:rPr>
          <w:sz w:val="22"/>
          <w:szCs w:val="21"/>
        </w:rPr>
        <w:fldChar w:fldCharType="begin"/>
      </w:r>
      <w:r w:rsidRPr="001D3DF3">
        <w:rPr>
          <w:sz w:val="22"/>
          <w:szCs w:val="21"/>
        </w:rPr>
        <w:instrText xml:space="preserve"> SEQ Figure \* ARABIC </w:instrText>
      </w:r>
      <w:r w:rsidRPr="001D3DF3">
        <w:rPr>
          <w:sz w:val="22"/>
          <w:szCs w:val="21"/>
        </w:rPr>
        <w:fldChar w:fldCharType="separate"/>
      </w:r>
      <w:ins w:id="20" w:author="Nakagami, Ohji (Sony)" w:date="2019-07-12T12:17:00Z">
        <w:r w:rsidR="007B2498">
          <w:rPr>
            <w:noProof/>
            <w:sz w:val="22"/>
            <w:szCs w:val="21"/>
          </w:rPr>
          <w:t>2</w:t>
        </w:r>
      </w:ins>
      <w:del w:id="21" w:author="Nakagami, Ohji (Sony)" w:date="2019-07-12T12:17:00Z">
        <w:r w:rsidDel="007B2498">
          <w:rPr>
            <w:noProof/>
            <w:sz w:val="22"/>
            <w:szCs w:val="21"/>
          </w:rPr>
          <w:delText>4</w:delText>
        </w:r>
      </w:del>
      <w:r w:rsidRPr="001D3DF3">
        <w:rPr>
          <w:sz w:val="22"/>
          <w:szCs w:val="21"/>
        </w:rPr>
        <w:fldChar w:fldCharType="end"/>
      </w:r>
      <w:r w:rsidRPr="001D3DF3">
        <w:rPr>
          <w:sz w:val="22"/>
          <w:szCs w:val="21"/>
        </w:rPr>
        <w:t xml:space="preserve"> </w:t>
      </w:r>
      <w:proofErr w:type="spellStart"/>
      <w:r w:rsidRPr="001D3DF3">
        <w:rPr>
          <w:sz w:val="22"/>
          <w:szCs w:val="21"/>
        </w:rPr>
        <w:t>Samusung</w:t>
      </w:r>
      <w:proofErr w:type="spellEnd"/>
      <w:r w:rsidRPr="001D3DF3">
        <w:rPr>
          <w:sz w:val="22"/>
          <w:szCs w:val="21"/>
        </w:rPr>
        <w:t xml:space="preserve"> content</w:t>
      </w:r>
    </w:p>
    <w:p w:rsidR="00C008DC" w:rsidRPr="00E7709A" w:rsidRDefault="00C008DC" w:rsidP="00C008DC">
      <w:pPr>
        <w:rPr>
          <w:szCs w:val="21"/>
          <w:lang w:val="en-CA"/>
        </w:rPr>
      </w:pPr>
    </w:p>
    <w:p w:rsidR="00C008DC" w:rsidRPr="001D3DF3" w:rsidRDefault="00C008DC" w:rsidP="00C008DC">
      <w:pPr>
        <w:pStyle w:val="1"/>
        <w:widowControl/>
        <w:numPr>
          <w:ilvl w:val="0"/>
          <w:numId w:val="30"/>
        </w:numPr>
        <w:spacing w:line="240" w:lineRule="auto"/>
        <w:jc w:val="both"/>
        <w:rPr>
          <w:lang w:val="en-CA"/>
        </w:rPr>
      </w:pPr>
      <w:r w:rsidRPr="001D3DF3">
        <w:rPr>
          <w:lang w:val="en-CA"/>
        </w:rPr>
        <w:t xml:space="preserve">Mandates </w:t>
      </w:r>
    </w:p>
    <w:p w:rsidR="00C008DC" w:rsidRPr="001D3DF3" w:rsidRDefault="00C008DC" w:rsidP="00C008DC">
      <w:pPr>
        <w:rPr>
          <w:szCs w:val="21"/>
          <w:lang w:val="pt-BR" w:eastAsia="ko-KR"/>
        </w:rPr>
      </w:pPr>
      <w:r w:rsidRPr="001D3DF3">
        <w:rPr>
          <w:szCs w:val="21"/>
          <w:lang w:val="pt-BR" w:eastAsia="ko-KR"/>
        </w:rPr>
        <w:t>The mandates for CE0.2 are as follows:</w:t>
      </w:r>
    </w:p>
    <w:p w:rsidR="00C008DC" w:rsidRPr="001D3DF3" w:rsidDel="000A43AE" w:rsidRDefault="00C008DC" w:rsidP="000C0BF0">
      <w:pPr>
        <w:pStyle w:val="af4"/>
        <w:widowControl/>
        <w:numPr>
          <w:ilvl w:val="0"/>
          <w:numId w:val="33"/>
        </w:numPr>
        <w:autoSpaceDN/>
        <w:spacing w:after="0" w:line="240" w:lineRule="auto"/>
        <w:contextualSpacing w:val="0"/>
        <w:textAlignment w:val="auto"/>
        <w:rPr>
          <w:del w:id="22" w:author="Nakagami, Ohji (SONY)" w:date="2019-07-17T09:40:00Z"/>
          <w:szCs w:val="21"/>
          <w:lang w:val="pt-BR" w:eastAsia="ko-KR"/>
        </w:rPr>
        <w:pPrChange w:id="23" w:author="Nakagami, Ohji (SONY)" w:date="2019-07-17T09:40:00Z">
          <w:pPr>
            <w:pStyle w:val="af4"/>
            <w:widowControl/>
            <w:numPr>
              <w:numId w:val="33"/>
            </w:numPr>
            <w:autoSpaceDN/>
            <w:spacing w:after="0" w:line="240" w:lineRule="auto"/>
            <w:ind w:hanging="360"/>
            <w:contextualSpacing w:val="0"/>
            <w:textAlignment w:val="auto"/>
          </w:pPr>
        </w:pPrChange>
      </w:pPr>
      <w:r w:rsidRPr="000A43AE">
        <w:rPr>
          <w:szCs w:val="21"/>
          <w:lang w:val="pt-BR"/>
          <w:rPrChange w:id="24" w:author="Nakagami, Ohji (SONY)" w:date="2019-07-17T09:40:00Z">
            <w:rPr>
              <w:szCs w:val="21"/>
              <w:lang w:val="en-NZ"/>
            </w:rPr>
          </w:rPrChange>
        </w:rPr>
        <w:t xml:space="preserve">Investigate the new MPEG PCC content that was recently contributed by </w:t>
      </w:r>
      <w:r w:rsidRPr="000A43AE">
        <w:rPr>
          <w:szCs w:val="21"/>
          <w:lang w:val="pt-BR"/>
          <w:rPrChange w:id="25" w:author="Nakagami, Ohji (SONY)" w:date="2019-07-17T09:40:00Z">
            <w:rPr>
              <w:szCs w:val="21"/>
              <w:lang w:val="en-CA"/>
            </w:rPr>
          </w:rPrChange>
        </w:rPr>
        <w:t>Fraunhofer HHI [2, 3] and Samsung [5], and decide what (if anything) needs to be modified in the content so that it is in a state where the appropriate TM</w:t>
      </w:r>
      <w:r w:rsidRPr="000A43AE">
        <w:rPr>
          <w:rFonts w:hint="eastAsia"/>
          <w:szCs w:val="21"/>
          <w:lang w:val="pt-BR" w:eastAsia="ja-JP"/>
          <w:rPrChange w:id="26" w:author="Nakagami, Ohji (SONY)" w:date="2019-07-17T09:40:00Z">
            <w:rPr>
              <w:rFonts w:hint="eastAsia"/>
              <w:szCs w:val="21"/>
              <w:lang w:val="en-CA" w:eastAsia="ja-JP"/>
            </w:rPr>
          </w:rPrChange>
        </w:rPr>
        <w:t>s</w:t>
      </w:r>
      <w:r w:rsidRPr="000A43AE">
        <w:rPr>
          <w:szCs w:val="21"/>
          <w:lang w:val="pt-BR"/>
          <w:rPrChange w:id="27" w:author="Nakagami, Ohji (SONY)" w:date="2019-07-17T09:40:00Z">
            <w:rPr>
              <w:szCs w:val="21"/>
              <w:lang w:val="en-CA"/>
            </w:rPr>
          </w:rPrChange>
        </w:rPr>
        <w:t xml:space="preserve"> and </w:t>
      </w:r>
      <w:r w:rsidRPr="000A43AE">
        <w:rPr>
          <w:rFonts w:hint="eastAsia"/>
          <w:szCs w:val="21"/>
          <w:lang w:val="pt-BR" w:eastAsia="ja-JP"/>
          <w:rPrChange w:id="28" w:author="Nakagami, Ohji (SONY)" w:date="2019-07-17T09:40:00Z">
            <w:rPr>
              <w:rFonts w:hint="eastAsia"/>
              <w:szCs w:val="21"/>
              <w:lang w:val="en-CA" w:eastAsia="ja-JP"/>
            </w:rPr>
          </w:rPrChange>
        </w:rPr>
        <w:t>the metric</w:t>
      </w:r>
      <w:r w:rsidRPr="000A43AE">
        <w:rPr>
          <w:szCs w:val="21"/>
          <w:lang w:val="pt-BR"/>
          <w:rPrChange w:id="29" w:author="Nakagami, Ohji (SONY)" w:date="2019-07-17T09:40:00Z">
            <w:rPr>
              <w:szCs w:val="21"/>
              <w:lang w:val="en-CA"/>
            </w:rPr>
          </w:rPrChange>
        </w:rPr>
        <w:t xml:space="preserve"> can be run on it, and so that it fits within the requirements outlined in the CTC document</w:t>
      </w:r>
      <w:ins w:id="30" w:author="Nakagami, Ohji (SONY)" w:date="2019-07-17T09:40:00Z">
        <w:r w:rsidR="000A43AE">
          <w:rPr>
            <w:rFonts w:ascii="ＭＳ 明朝" w:eastAsia="ＭＳ 明朝" w:hAnsi="ＭＳ 明朝" w:cs="ＭＳ 明朝" w:hint="eastAsia"/>
            <w:szCs w:val="21"/>
            <w:lang w:val="pt-BR" w:eastAsia="ja-JP"/>
          </w:rPr>
          <w:t>.</w:t>
        </w:r>
      </w:ins>
      <w:del w:id="31" w:author="Nakagami, Ohji (SONY)" w:date="2019-07-17T09:40:00Z">
        <w:r w:rsidRPr="000A43AE" w:rsidDel="000A43AE">
          <w:rPr>
            <w:szCs w:val="21"/>
            <w:lang w:val="pt-BR"/>
            <w:rPrChange w:id="32" w:author="Nakagami, Ohji (SONY)" w:date="2019-07-17T09:38:00Z">
              <w:rPr>
                <w:szCs w:val="21"/>
                <w:lang w:val="en-CA"/>
              </w:rPr>
            </w:rPrChange>
          </w:rPr>
          <w:delText xml:space="preserve"> </w:delText>
        </w:r>
        <w:r w:rsidDel="000A43AE">
          <w:rPr>
            <w:szCs w:val="21"/>
            <w:lang w:val="en-CA"/>
          </w:rPr>
          <w:fldChar w:fldCharType="begin"/>
        </w:r>
        <w:r w:rsidRPr="000A43AE" w:rsidDel="000A43AE">
          <w:rPr>
            <w:szCs w:val="21"/>
            <w:lang w:val="pt-BR"/>
            <w:rPrChange w:id="33" w:author="Nakagami, Ohji (SONY)" w:date="2019-07-17T09:38:00Z">
              <w:rPr>
                <w:szCs w:val="21"/>
                <w:lang w:val="en-CA"/>
              </w:rPr>
            </w:rPrChange>
          </w:rPr>
          <w:delInstrText xml:space="preserve"> REF _Ref527633239 \n \h </w:delInstrText>
        </w:r>
        <w:r w:rsidDel="000A43AE">
          <w:rPr>
            <w:szCs w:val="21"/>
            <w:lang w:val="en-CA"/>
          </w:rPr>
        </w:r>
        <w:r w:rsidDel="000A43AE">
          <w:rPr>
            <w:szCs w:val="21"/>
            <w:lang w:val="en-CA"/>
          </w:rPr>
          <w:fldChar w:fldCharType="separate"/>
        </w:r>
      </w:del>
      <w:ins w:id="34" w:author="Nakagami, Ohji (Sony)" w:date="2019-07-12T12:17:00Z">
        <w:del w:id="35" w:author="Nakagami, Ohji (SONY)" w:date="2019-07-17T09:40:00Z">
          <w:r w:rsidR="007B2498" w:rsidDel="000A43AE">
            <w:rPr>
              <w:rFonts w:eastAsia="ＭＳ 明朝" w:hint="eastAsia"/>
              <w:b/>
              <w:bCs/>
              <w:szCs w:val="21"/>
              <w:lang w:val="en-CA" w:eastAsia="ja-JP"/>
            </w:rPr>
            <w:delText>エラー</w:delText>
          </w:r>
          <w:r w:rsidR="007B2498" w:rsidRPr="000A43AE" w:rsidDel="000A43AE">
            <w:rPr>
              <w:rFonts w:eastAsia="ＭＳ 明朝" w:hint="eastAsia"/>
              <w:b/>
              <w:bCs/>
              <w:szCs w:val="21"/>
              <w:lang w:val="pt-BR" w:eastAsia="ja-JP"/>
              <w:rPrChange w:id="36" w:author="Nakagami, Ohji (SONY)" w:date="2019-07-17T09:38:00Z">
                <w:rPr>
                  <w:rFonts w:eastAsia="ＭＳ 明朝" w:hint="eastAsia"/>
                  <w:b/>
                  <w:bCs/>
                  <w:szCs w:val="21"/>
                  <w:lang w:val="en-CA" w:eastAsia="ja-JP"/>
                </w:rPr>
              </w:rPrChange>
            </w:rPr>
            <w:delText xml:space="preserve">! </w:delText>
          </w:r>
          <w:r w:rsidR="007B2498" w:rsidDel="000A43AE">
            <w:rPr>
              <w:rFonts w:eastAsia="ＭＳ 明朝" w:hint="eastAsia"/>
              <w:b/>
              <w:bCs/>
              <w:szCs w:val="21"/>
              <w:lang w:val="en-CA" w:eastAsia="ja-JP"/>
            </w:rPr>
            <w:delText>参照元が見つかりません。</w:delText>
          </w:r>
        </w:del>
      </w:ins>
      <w:del w:id="37" w:author="Nakagami, Ohji (SONY)" w:date="2019-07-17T09:40:00Z">
        <w:r w:rsidRPr="000A43AE" w:rsidDel="000A43AE">
          <w:rPr>
            <w:szCs w:val="21"/>
            <w:lang w:val="pt-BR"/>
            <w:rPrChange w:id="38" w:author="Nakagami, Ohji (SONY)" w:date="2019-07-17T09:38:00Z">
              <w:rPr>
                <w:szCs w:val="21"/>
                <w:lang w:val="en-CA"/>
              </w:rPr>
            </w:rPrChange>
          </w:rPr>
          <w:delText>[6]</w:delText>
        </w:r>
        <w:r w:rsidDel="000A43AE">
          <w:rPr>
            <w:szCs w:val="21"/>
            <w:lang w:val="en-CA"/>
          </w:rPr>
          <w:fldChar w:fldCharType="end"/>
        </w:r>
        <w:r w:rsidDel="000A43AE">
          <w:rPr>
            <w:szCs w:val="21"/>
            <w:lang w:val="en-CA"/>
          </w:rPr>
          <w:fldChar w:fldCharType="begin"/>
        </w:r>
        <w:r w:rsidRPr="000A43AE" w:rsidDel="000A43AE">
          <w:rPr>
            <w:szCs w:val="21"/>
            <w:lang w:val="pt-BR"/>
            <w:rPrChange w:id="39" w:author="Nakagami, Ohji (SONY)" w:date="2019-07-17T09:38:00Z">
              <w:rPr>
                <w:szCs w:val="21"/>
                <w:lang w:val="en-CA"/>
              </w:rPr>
            </w:rPrChange>
          </w:rPr>
          <w:delInstrText xml:space="preserve"> REF _Ref527617988 \n \h </w:delInstrText>
        </w:r>
        <w:r w:rsidDel="000A43AE">
          <w:rPr>
            <w:szCs w:val="21"/>
            <w:lang w:val="en-CA"/>
          </w:rPr>
        </w:r>
        <w:r w:rsidDel="000A43AE">
          <w:rPr>
            <w:szCs w:val="21"/>
            <w:lang w:val="en-CA"/>
          </w:rPr>
          <w:fldChar w:fldCharType="separate"/>
        </w:r>
      </w:del>
      <w:ins w:id="40" w:author="Nakagami, Ohji (Sony)" w:date="2019-07-12T12:17:00Z">
        <w:del w:id="41" w:author="Nakagami, Ohji (SONY)" w:date="2019-07-17T09:40:00Z">
          <w:r w:rsidR="007B2498" w:rsidDel="000A43AE">
            <w:rPr>
              <w:rFonts w:eastAsia="ＭＳ 明朝" w:hint="eastAsia"/>
              <w:b/>
              <w:bCs/>
              <w:szCs w:val="21"/>
              <w:lang w:val="en-CA" w:eastAsia="ja-JP"/>
            </w:rPr>
            <w:delText>エラー</w:delText>
          </w:r>
          <w:r w:rsidR="007B2498" w:rsidDel="000A43AE">
            <w:rPr>
              <w:rFonts w:eastAsia="ＭＳ 明朝" w:hint="eastAsia"/>
              <w:b/>
              <w:bCs/>
              <w:szCs w:val="21"/>
              <w:lang w:val="en-CA" w:eastAsia="ja-JP"/>
            </w:rPr>
            <w:delText xml:space="preserve">! </w:delText>
          </w:r>
          <w:r w:rsidR="007B2498" w:rsidDel="000A43AE">
            <w:rPr>
              <w:rFonts w:eastAsia="ＭＳ 明朝" w:hint="eastAsia"/>
              <w:b/>
              <w:bCs/>
              <w:szCs w:val="21"/>
              <w:lang w:val="en-CA" w:eastAsia="ja-JP"/>
            </w:rPr>
            <w:delText>参照元が見つかりません。</w:delText>
          </w:r>
        </w:del>
      </w:ins>
      <w:del w:id="42" w:author="Nakagami, Ohji (SONY)" w:date="2019-07-17T09:40:00Z">
        <w:r w:rsidDel="000A43AE">
          <w:rPr>
            <w:szCs w:val="21"/>
            <w:lang w:val="en-CA"/>
          </w:rPr>
          <w:fldChar w:fldCharType="end"/>
        </w:r>
        <w:r w:rsidRPr="001D3DF3" w:rsidDel="000A43AE">
          <w:rPr>
            <w:szCs w:val="21"/>
            <w:lang w:val="en-CA"/>
          </w:rPr>
          <w:delText>.</w:delText>
        </w:r>
      </w:del>
    </w:p>
    <w:p w:rsidR="00C008DC" w:rsidRPr="000A43AE" w:rsidRDefault="00C008DC" w:rsidP="000C0BF0">
      <w:pPr>
        <w:pStyle w:val="af4"/>
        <w:widowControl/>
        <w:numPr>
          <w:ilvl w:val="0"/>
          <w:numId w:val="33"/>
        </w:numPr>
        <w:autoSpaceDN/>
        <w:spacing w:after="0" w:line="240" w:lineRule="auto"/>
        <w:contextualSpacing w:val="0"/>
        <w:textAlignment w:val="auto"/>
        <w:rPr>
          <w:szCs w:val="21"/>
          <w:lang w:val="pt-BR" w:eastAsia="ko-KR"/>
          <w:rPrChange w:id="43" w:author="Nakagami, Ohji (SONY)" w:date="2019-07-17T09:40:00Z">
            <w:rPr>
              <w:szCs w:val="21"/>
              <w:lang w:val="pt-BR" w:eastAsia="ko-KR"/>
            </w:rPr>
          </w:rPrChange>
        </w:rPr>
        <w:pPrChange w:id="44" w:author="Nakagami, Ohji (SONY)" w:date="2019-07-17T09:40:00Z">
          <w:pPr>
            <w:pStyle w:val="af4"/>
            <w:widowControl/>
            <w:numPr>
              <w:numId w:val="33"/>
            </w:numPr>
            <w:autoSpaceDN/>
            <w:spacing w:after="0" w:line="240" w:lineRule="auto"/>
            <w:ind w:hanging="360"/>
            <w:contextualSpacing w:val="0"/>
            <w:textAlignment w:val="auto"/>
          </w:pPr>
        </w:pPrChange>
      </w:pPr>
      <w:r w:rsidRPr="000A43AE">
        <w:rPr>
          <w:szCs w:val="21"/>
          <w:lang w:val="en-NZ"/>
          <w:rPrChange w:id="45" w:author="Nakagami, Ohji (SONY)" w:date="2019-07-17T09:40:00Z">
            <w:rPr>
              <w:szCs w:val="21"/>
              <w:lang w:val="en-NZ"/>
            </w:rPr>
          </w:rPrChange>
        </w:rPr>
        <w:t>Prepare the content according to the decisions made in step 1.</w:t>
      </w:r>
    </w:p>
    <w:p w:rsidR="00C008DC" w:rsidRPr="001D3DF3" w:rsidRDefault="00C008DC" w:rsidP="00C008DC">
      <w:pPr>
        <w:pStyle w:val="af4"/>
        <w:widowControl/>
        <w:numPr>
          <w:ilvl w:val="0"/>
          <w:numId w:val="33"/>
        </w:numPr>
        <w:autoSpaceDN/>
        <w:spacing w:after="0" w:line="240" w:lineRule="auto"/>
        <w:contextualSpacing w:val="0"/>
        <w:textAlignment w:val="auto"/>
        <w:rPr>
          <w:szCs w:val="21"/>
          <w:lang w:val="en-NZ"/>
        </w:rPr>
      </w:pPr>
      <w:r w:rsidRPr="001D3DF3">
        <w:rPr>
          <w:szCs w:val="21"/>
          <w:lang w:val="en-CA"/>
        </w:rPr>
        <w:t>Run the TM</w:t>
      </w:r>
      <w:r>
        <w:rPr>
          <w:rFonts w:hint="eastAsia"/>
          <w:szCs w:val="21"/>
          <w:lang w:val="en-CA" w:eastAsia="ja-JP"/>
        </w:rPr>
        <w:t>s</w:t>
      </w:r>
      <w:r w:rsidRPr="001D3DF3">
        <w:rPr>
          <w:szCs w:val="21"/>
          <w:lang w:val="en-CA"/>
        </w:rPr>
        <w:t xml:space="preserve"> on the new content, for the category for which the content was intended by the contributors, under all the corresponding CTC conditions, to make sure that the TMC software, and to produce anchor results for the new datasets.</w:t>
      </w:r>
    </w:p>
    <w:p w:rsidR="00C008DC" w:rsidRPr="001D3DF3" w:rsidRDefault="00C008DC" w:rsidP="00C008DC">
      <w:pPr>
        <w:pStyle w:val="af4"/>
        <w:widowControl/>
        <w:numPr>
          <w:ilvl w:val="0"/>
          <w:numId w:val="33"/>
        </w:numPr>
        <w:autoSpaceDN/>
        <w:spacing w:after="0" w:line="240" w:lineRule="auto"/>
        <w:contextualSpacing w:val="0"/>
        <w:textAlignment w:val="auto"/>
        <w:rPr>
          <w:szCs w:val="21"/>
          <w:lang w:val="pt-BR" w:eastAsia="ko-KR"/>
        </w:rPr>
      </w:pPr>
      <w:r w:rsidRPr="001D3DF3">
        <w:rPr>
          <w:szCs w:val="21"/>
          <w:lang w:val="pt-BR" w:eastAsia="ko-KR"/>
        </w:rPr>
        <w:t xml:space="preserve">Provided that the content is deemed usable by the PCC group according to the results of the investigation and experiments described above, recommend the content for inclusion </w:t>
      </w:r>
      <w:r>
        <w:rPr>
          <w:szCs w:val="21"/>
          <w:lang w:val="en-CA"/>
        </w:rPr>
        <w:t>in the PCC CTC</w:t>
      </w:r>
      <w:r w:rsidRPr="001D3DF3">
        <w:rPr>
          <w:szCs w:val="21"/>
          <w:lang w:val="en-CA"/>
        </w:rPr>
        <w:t>, for the category/</w:t>
      </w:r>
      <w:proofErr w:type="spellStart"/>
      <w:r w:rsidRPr="001D3DF3">
        <w:rPr>
          <w:szCs w:val="21"/>
          <w:lang w:val="en-CA"/>
        </w:rPr>
        <w:t>ies</w:t>
      </w:r>
      <w:proofErr w:type="spellEnd"/>
      <w:r w:rsidRPr="001D3DF3">
        <w:rPr>
          <w:szCs w:val="21"/>
          <w:lang w:val="en-CA"/>
        </w:rPr>
        <w:t xml:space="preserve"> for which the content was intended by the contributors.</w:t>
      </w:r>
    </w:p>
    <w:p w:rsidR="00C008DC" w:rsidRPr="001D3DF3" w:rsidRDefault="00C008DC" w:rsidP="00C008DC">
      <w:pPr>
        <w:pStyle w:val="2"/>
        <w:widowControl/>
        <w:numPr>
          <w:ilvl w:val="1"/>
          <w:numId w:val="30"/>
        </w:numPr>
        <w:spacing w:line="240" w:lineRule="auto"/>
        <w:jc w:val="both"/>
      </w:pPr>
      <w:r w:rsidRPr="001D3DF3">
        <w:t>Proposed tests</w:t>
      </w:r>
    </w:p>
    <w:p w:rsidR="00C008DC" w:rsidRPr="001D3DF3" w:rsidRDefault="00C008DC" w:rsidP="00C008DC">
      <w:pPr>
        <w:pStyle w:val="af4"/>
        <w:widowControl/>
        <w:numPr>
          <w:ilvl w:val="0"/>
          <w:numId w:val="35"/>
        </w:numPr>
        <w:autoSpaceDN/>
        <w:spacing w:after="0" w:line="240" w:lineRule="auto"/>
        <w:contextualSpacing w:val="0"/>
        <w:textAlignment w:val="auto"/>
        <w:rPr>
          <w:szCs w:val="21"/>
          <w:lang w:val="pt-BR"/>
        </w:rPr>
      </w:pPr>
      <w:r w:rsidRPr="001D3DF3">
        <w:rPr>
          <w:szCs w:val="21"/>
          <w:lang w:val="pt-BR"/>
        </w:rPr>
        <w:t>Prepare the content to enable it to be used with the latest versions of the TM</w:t>
      </w:r>
      <w:r>
        <w:rPr>
          <w:rFonts w:hint="eastAsia"/>
          <w:szCs w:val="21"/>
          <w:lang w:val="pt-BR" w:eastAsia="ja-JP"/>
        </w:rPr>
        <w:t>s</w:t>
      </w:r>
      <w:r w:rsidRPr="001D3DF3">
        <w:rPr>
          <w:szCs w:val="21"/>
          <w:lang w:val="pt-BR"/>
        </w:rPr>
        <w:t xml:space="preserve"> (according to the category/ies for which the content was intended by the contributors) and </w:t>
      </w:r>
      <w:r>
        <w:rPr>
          <w:rFonts w:hint="eastAsia"/>
          <w:szCs w:val="21"/>
          <w:lang w:val="pt-BR" w:eastAsia="ja-JP"/>
        </w:rPr>
        <w:t>the metric software</w:t>
      </w:r>
      <w:r w:rsidRPr="001D3DF3">
        <w:rPr>
          <w:szCs w:val="21"/>
          <w:lang w:val="pt-BR"/>
        </w:rPr>
        <w:t>, and so that it fits within the CTC conditions.  In most cases, the companies that provided the content will be responsible for preparing their own content; if this is not possible, another company in the PCC group has been assigned to this task, as described below.</w:t>
      </w:r>
    </w:p>
    <w:p w:rsidR="00C008DC" w:rsidRPr="001D3DF3" w:rsidRDefault="00C008DC" w:rsidP="00C008DC">
      <w:pPr>
        <w:pStyle w:val="af4"/>
        <w:widowControl/>
        <w:numPr>
          <w:ilvl w:val="1"/>
          <w:numId w:val="35"/>
        </w:numPr>
        <w:autoSpaceDN/>
        <w:spacing w:after="0" w:line="240" w:lineRule="auto"/>
        <w:contextualSpacing w:val="0"/>
        <w:textAlignment w:val="auto"/>
        <w:rPr>
          <w:szCs w:val="21"/>
          <w:lang w:val="pt-BR"/>
        </w:rPr>
      </w:pPr>
      <w:r w:rsidRPr="001D3DF3">
        <w:rPr>
          <w:szCs w:val="21"/>
          <w:lang w:val="pt-BR"/>
        </w:rPr>
        <w:t>HHI</w:t>
      </w:r>
      <w:r>
        <w:rPr>
          <w:szCs w:val="21"/>
          <w:lang w:val="pt-BR"/>
        </w:rPr>
        <w:t xml:space="preserve"> content</w:t>
      </w:r>
      <w:r w:rsidRPr="001D3DF3">
        <w:rPr>
          <w:szCs w:val="21"/>
          <w:lang w:val="pt-BR"/>
        </w:rPr>
        <w:t>:</w:t>
      </w:r>
    </w:p>
    <w:p w:rsidR="00C008DC" w:rsidRPr="009D2BD4" w:rsidRDefault="00C008DC" w:rsidP="00C008DC">
      <w:pPr>
        <w:pStyle w:val="af4"/>
        <w:widowControl/>
        <w:numPr>
          <w:ilvl w:val="2"/>
          <w:numId w:val="35"/>
        </w:numPr>
        <w:autoSpaceDN/>
        <w:spacing w:after="0" w:line="240" w:lineRule="auto"/>
        <w:contextualSpacing w:val="0"/>
        <w:textAlignment w:val="auto"/>
        <w:rPr>
          <w:szCs w:val="21"/>
          <w:lang w:val="pt-BR"/>
        </w:rPr>
      </w:pPr>
      <w:r w:rsidRPr="008C193F">
        <w:rPr>
          <w:szCs w:val="21"/>
          <w:lang w:val="pt-BR"/>
        </w:rPr>
        <w:t xml:space="preserve">Provide a cleaner version of the original datasets and </w:t>
      </w:r>
      <w:r>
        <w:rPr>
          <w:rFonts w:eastAsiaTheme="minorHAnsi"/>
          <w:szCs w:val="21"/>
          <w:lang w:val="pt-BR"/>
        </w:rPr>
        <w:t>i</w:t>
      </w:r>
      <w:r w:rsidRPr="008C193F">
        <w:rPr>
          <w:rFonts w:eastAsiaTheme="minorHAnsi"/>
          <w:szCs w:val="21"/>
          <w:lang w:val="pt-BR"/>
        </w:rPr>
        <w:t>ntegerize x, y, z values for both datasets.</w:t>
      </w:r>
    </w:p>
    <w:p w:rsidR="00C008DC" w:rsidRPr="008C193F" w:rsidRDefault="00C008DC" w:rsidP="00C008DC">
      <w:pPr>
        <w:pStyle w:val="af4"/>
        <w:widowControl/>
        <w:numPr>
          <w:ilvl w:val="2"/>
          <w:numId w:val="35"/>
        </w:numPr>
        <w:autoSpaceDN/>
        <w:spacing w:after="0" w:line="240" w:lineRule="auto"/>
        <w:contextualSpacing w:val="0"/>
        <w:textAlignment w:val="auto"/>
        <w:rPr>
          <w:szCs w:val="21"/>
          <w:lang w:val="pt-BR"/>
        </w:rPr>
      </w:pPr>
      <w:r w:rsidRPr="008C193F">
        <w:rPr>
          <w:szCs w:val="21"/>
          <w:lang w:val="pt-BR"/>
        </w:rPr>
        <w:t>The action is coordinated by Technicolor.</w:t>
      </w:r>
    </w:p>
    <w:p w:rsidR="00C008DC" w:rsidRPr="00231301" w:rsidRDefault="00C008DC" w:rsidP="00C008DC">
      <w:pPr>
        <w:pStyle w:val="af4"/>
        <w:widowControl/>
        <w:numPr>
          <w:ilvl w:val="1"/>
          <w:numId w:val="35"/>
        </w:numPr>
        <w:autoSpaceDN/>
        <w:spacing w:after="0" w:line="240" w:lineRule="auto"/>
        <w:contextualSpacing w:val="0"/>
        <w:textAlignment w:val="auto"/>
        <w:rPr>
          <w:szCs w:val="21"/>
          <w:lang w:val="pt-BR"/>
        </w:rPr>
      </w:pPr>
      <w:r w:rsidRPr="00231301">
        <w:rPr>
          <w:szCs w:val="21"/>
          <w:lang w:val="pt-BR"/>
        </w:rPr>
        <w:t>Samsung</w:t>
      </w:r>
      <w:r>
        <w:rPr>
          <w:szCs w:val="21"/>
          <w:lang w:val="pt-BR"/>
        </w:rPr>
        <w:t xml:space="preserve"> content</w:t>
      </w:r>
      <w:r w:rsidRPr="00231301">
        <w:rPr>
          <w:szCs w:val="21"/>
          <w:lang w:val="pt-BR"/>
        </w:rPr>
        <w:t>:</w:t>
      </w:r>
    </w:p>
    <w:p w:rsidR="00C008DC" w:rsidRPr="008C193F" w:rsidRDefault="00C008DC" w:rsidP="00C008DC">
      <w:pPr>
        <w:pStyle w:val="af4"/>
        <w:widowControl/>
        <w:numPr>
          <w:ilvl w:val="2"/>
          <w:numId w:val="35"/>
        </w:numPr>
        <w:autoSpaceDN/>
        <w:spacing w:after="0" w:line="240" w:lineRule="auto"/>
        <w:contextualSpacing w:val="0"/>
        <w:textAlignment w:val="auto"/>
        <w:rPr>
          <w:szCs w:val="21"/>
          <w:lang w:val="pt-BR"/>
        </w:rPr>
      </w:pPr>
      <w:r w:rsidRPr="008C193F">
        <w:rPr>
          <w:szCs w:val="21"/>
          <w:lang w:val="pt-BR"/>
        </w:rPr>
        <w:lastRenderedPageBreak/>
        <w:t xml:space="preserve">Provide a cleaner version of the original dataset. (Samsung staff outsde the PCC group), and </w:t>
      </w:r>
      <w:r>
        <w:rPr>
          <w:szCs w:val="21"/>
          <w:lang w:val="pt-BR"/>
        </w:rPr>
        <w:t>i</w:t>
      </w:r>
      <w:r w:rsidRPr="008C193F">
        <w:rPr>
          <w:szCs w:val="21"/>
          <w:lang w:val="pt-BR"/>
        </w:rPr>
        <w:t>ntegerize x, y, z values.</w:t>
      </w:r>
    </w:p>
    <w:p w:rsidR="00C008DC" w:rsidRPr="008C193F" w:rsidRDefault="00C008DC" w:rsidP="00C008DC">
      <w:pPr>
        <w:pStyle w:val="af4"/>
        <w:widowControl/>
        <w:numPr>
          <w:ilvl w:val="2"/>
          <w:numId w:val="35"/>
        </w:numPr>
        <w:autoSpaceDN/>
        <w:spacing w:after="0" w:line="240" w:lineRule="auto"/>
        <w:contextualSpacing w:val="0"/>
        <w:textAlignment w:val="auto"/>
        <w:rPr>
          <w:szCs w:val="21"/>
          <w:lang w:val="pt-BR"/>
        </w:rPr>
      </w:pPr>
      <w:r w:rsidRPr="008C193F">
        <w:rPr>
          <w:szCs w:val="21"/>
          <w:lang w:val="pt-BR"/>
        </w:rPr>
        <w:t>The action is coordinated by Samsung (MPEG delegates).</w:t>
      </w:r>
    </w:p>
    <w:p w:rsidR="00C008DC" w:rsidRPr="00E7709A" w:rsidRDefault="00C008DC" w:rsidP="00C008DC">
      <w:pPr>
        <w:rPr>
          <w:szCs w:val="21"/>
          <w:lang w:val="pt-BR"/>
        </w:rPr>
      </w:pPr>
    </w:p>
    <w:p w:rsidR="00C008DC" w:rsidRPr="00231301" w:rsidRDefault="00C008DC" w:rsidP="00C008DC">
      <w:pPr>
        <w:pStyle w:val="af4"/>
        <w:widowControl/>
        <w:numPr>
          <w:ilvl w:val="0"/>
          <w:numId w:val="35"/>
        </w:numPr>
        <w:autoSpaceDN/>
        <w:spacing w:after="0" w:line="240" w:lineRule="auto"/>
        <w:contextualSpacing w:val="0"/>
        <w:textAlignment w:val="auto"/>
        <w:rPr>
          <w:szCs w:val="21"/>
          <w:lang w:val="pt-BR"/>
        </w:rPr>
      </w:pPr>
      <w:r w:rsidRPr="001D3DF3">
        <w:rPr>
          <w:szCs w:val="21"/>
          <w:lang w:val="pt-BR"/>
        </w:rPr>
        <w:t>Each proponent (or a company acting on their behalf, as noted in step 1, above) will test their own content with the latest TM</w:t>
      </w:r>
      <w:r>
        <w:rPr>
          <w:rFonts w:hint="eastAsia"/>
          <w:szCs w:val="21"/>
          <w:lang w:val="pt-BR" w:eastAsia="ja-JP"/>
        </w:rPr>
        <w:t>s</w:t>
      </w:r>
      <w:r w:rsidRPr="001D3DF3">
        <w:rPr>
          <w:szCs w:val="21"/>
          <w:lang w:val="pt-BR"/>
        </w:rPr>
        <w:t xml:space="preserve">, for the category/ies for which they intended the content to be used, under all the test conditions for those categories, as specified in the CTC document and the associated Excel spreadsheet. </w:t>
      </w:r>
      <w:r w:rsidRPr="00231301">
        <w:rPr>
          <w:szCs w:val="21"/>
          <w:lang w:val="pt-BR"/>
        </w:rPr>
        <w:t>All the test</w:t>
      </w:r>
      <w:r w:rsidRPr="00231301">
        <w:rPr>
          <w:rFonts w:hint="eastAsia"/>
          <w:szCs w:val="21"/>
          <w:lang w:val="pt-BR" w:eastAsia="ja-JP"/>
        </w:rPr>
        <w:t>s</w:t>
      </w:r>
      <w:r w:rsidRPr="00231301">
        <w:rPr>
          <w:szCs w:val="21"/>
          <w:lang w:val="pt-BR"/>
        </w:rPr>
        <w:t xml:space="preserve"> </w:t>
      </w:r>
      <w:r w:rsidRPr="00231301">
        <w:rPr>
          <w:rFonts w:hint="eastAsia"/>
          <w:szCs w:val="21"/>
          <w:lang w:val="pt-BR" w:eastAsia="ja-JP"/>
        </w:rPr>
        <w:t>are</w:t>
      </w:r>
      <w:r w:rsidRPr="00231301">
        <w:rPr>
          <w:szCs w:val="21"/>
          <w:lang w:val="pt-BR"/>
        </w:rPr>
        <w:t xml:space="preserve"> conducted on </w:t>
      </w:r>
      <w:r w:rsidRPr="00231301">
        <w:rPr>
          <w:rFonts w:hint="eastAsia"/>
          <w:szCs w:val="21"/>
          <w:lang w:val="pt-BR" w:eastAsia="ja-JP"/>
        </w:rPr>
        <w:t>V-PCC Test Model</w:t>
      </w:r>
      <w:r w:rsidRPr="00231301">
        <w:rPr>
          <w:szCs w:val="21"/>
          <w:lang w:val="pt-BR"/>
        </w:rPr>
        <w:t xml:space="preserve">. The Owlii content test will </w:t>
      </w:r>
      <w:r w:rsidRPr="00231301">
        <w:rPr>
          <w:rFonts w:hint="eastAsia"/>
          <w:szCs w:val="21"/>
          <w:lang w:val="pt-BR" w:eastAsia="ja-JP"/>
        </w:rPr>
        <w:t xml:space="preserve">also </w:t>
      </w:r>
      <w:r w:rsidRPr="00231301">
        <w:rPr>
          <w:szCs w:val="21"/>
          <w:lang w:val="pt-BR"/>
        </w:rPr>
        <w:t xml:space="preserve">be conducted on </w:t>
      </w:r>
      <w:r w:rsidRPr="00231301">
        <w:rPr>
          <w:rFonts w:hint="eastAsia"/>
          <w:szCs w:val="21"/>
          <w:lang w:val="pt-BR" w:eastAsia="ja-JP"/>
        </w:rPr>
        <w:t>G-PCC Test Model</w:t>
      </w:r>
      <w:r w:rsidRPr="00231301">
        <w:rPr>
          <w:szCs w:val="21"/>
          <w:lang w:val="pt-BR"/>
        </w:rPr>
        <w:t xml:space="preserve">. </w:t>
      </w:r>
    </w:p>
    <w:p w:rsidR="00C008DC" w:rsidRPr="001D3DF3" w:rsidRDefault="00C008DC" w:rsidP="00C008DC">
      <w:pPr>
        <w:pStyle w:val="af4"/>
        <w:spacing w:after="0"/>
        <w:ind w:left="360"/>
        <w:rPr>
          <w:szCs w:val="21"/>
          <w:lang w:val="pt-BR"/>
        </w:rPr>
      </w:pPr>
      <w:r w:rsidRPr="001D3DF3">
        <w:rPr>
          <w:szCs w:val="21"/>
          <w:lang w:val="pt-BR"/>
        </w:rPr>
        <w:t xml:space="preserve"> The goals of these tests are to:</w:t>
      </w:r>
    </w:p>
    <w:p w:rsidR="00C008DC" w:rsidRPr="001D3DF3" w:rsidRDefault="00C008DC" w:rsidP="00C008DC">
      <w:pPr>
        <w:pStyle w:val="af4"/>
        <w:widowControl/>
        <w:numPr>
          <w:ilvl w:val="1"/>
          <w:numId w:val="34"/>
        </w:numPr>
        <w:autoSpaceDN/>
        <w:spacing w:after="0" w:line="240" w:lineRule="auto"/>
        <w:contextualSpacing w:val="0"/>
        <w:textAlignment w:val="auto"/>
        <w:rPr>
          <w:szCs w:val="21"/>
          <w:lang w:val="pt-BR"/>
        </w:rPr>
      </w:pPr>
      <w:r w:rsidRPr="001D3DF3">
        <w:rPr>
          <w:szCs w:val="21"/>
          <w:lang w:val="pt-BR"/>
        </w:rPr>
        <w:t>Check that the corresponding TM</w:t>
      </w:r>
      <w:r>
        <w:rPr>
          <w:rFonts w:hint="eastAsia"/>
          <w:szCs w:val="21"/>
          <w:lang w:val="pt-BR" w:eastAsia="ja-JP"/>
        </w:rPr>
        <w:t>s</w:t>
      </w:r>
      <w:r w:rsidRPr="001D3DF3">
        <w:rPr>
          <w:szCs w:val="21"/>
          <w:lang w:val="pt-BR"/>
        </w:rPr>
        <w:t xml:space="preserve">, as well as </w:t>
      </w:r>
      <w:r>
        <w:rPr>
          <w:rFonts w:hint="eastAsia"/>
          <w:szCs w:val="21"/>
          <w:lang w:val="pt-BR" w:eastAsia="ja-JP"/>
        </w:rPr>
        <w:t>the metric software</w:t>
      </w:r>
      <w:r w:rsidRPr="001D3DF3">
        <w:rPr>
          <w:szCs w:val="21"/>
          <w:lang w:val="pt-BR"/>
        </w:rPr>
        <w:t>, can read in the input data.  If the software crashes or does not work as expected, contact the software coordinator to see if it can be fixed quickly; if not, provide an input document for the next MPEG meeting, to detail what needs to be changed in the software to enable it to be used with the new content, or else propose how the content should be modified further in order to be able to use it with the software.</w:t>
      </w:r>
    </w:p>
    <w:p w:rsidR="00C008DC" w:rsidRPr="001D3DF3" w:rsidRDefault="00C008DC" w:rsidP="00C008DC">
      <w:pPr>
        <w:pStyle w:val="af4"/>
        <w:widowControl/>
        <w:numPr>
          <w:ilvl w:val="1"/>
          <w:numId w:val="34"/>
        </w:numPr>
        <w:autoSpaceDN/>
        <w:spacing w:after="0" w:line="240" w:lineRule="auto"/>
        <w:contextualSpacing w:val="0"/>
        <w:textAlignment w:val="auto"/>
        <w:rPr>
          <w:szCs w:val="21"/>
          <w:lang w:val="pt-BR"/>
        </w:rPr>
      </w:pPr>
      <w:r w:rsidRPr="001D3DF3">
        <w:rPr>
          <w:szCs w:val="21"/>
          <w:lang w:val="pt-BR"/>
        </w:rPr>
        <w:t>Provide the anchor results for the new content, using the appropriate test conditions specified in the CTC.</w:t>
      </w:r>
    </w:p>
    <w:p w:rsidR="00C008DC" w:rsidRPr="001D3DF3" w:rsidRDefault="00C008DC" w:rsidP="00C008DC">
      <w:pPr>
        <w:rPr>
          <w:szCs w:val="21"/>
          <w:lang w:val="pt-BR" w:eastAsia="ja-JP"/>
        </w:rPr>
      </w:pPr>
    </w:p>
    <w:p w:rsidR="00C008DC" w:rsidRPr="001D3DF3" w:rsidRDefault="00C008DC" w:rsidP="00C008DC">
      <w:pPr>
        <w:pStyle w:val="2"/>
        <w:widowControl/>
        <w:numPr>
          <w:ilvl w:val="1"/>
          <w:numId w:val="30"/>
        </w:numPr>
        <w:spacing w:line="240" w:lineRule="auto"/>
        <w:jc w:val="both"/>
        <w:rPr>
          <w:lang w:val="en-CA"/>
        </w:rPr>
      </w:pPr>
      <w:r w:rsidRPr="001D3DF3">
        <w:rPr>
          <w:lang w:val="en-CA"/>
        </w:rPr>
        <w:t>Participants</w:t>
      </w:r>
    </w:p>
    <w:tbl>
      <w:tblPr>
        <w:tblW w:w="10048" w:type="dxa"/>
        <w:jc w:val="center"/>
        <w:tblLayout w:type="fixed"/>
        <w:tblCellMar>
          <w:left w:w="0" w:type="dxa"/>
          <w:right w:w="0" w:type="dxa"/>
        </w:tblCellMar>
        <w:tblLook w:val="04A0" w:firstRow="1" w:lastRow="0" w:firstColumn="1" w:lastColumn="0" w:noHBand="0" w:noVBand="1"/>
        <w:tblPrChange w:id="46" w:author="Nakagami, Ohji (SONY)" w:date="2019-07-17T09:41:00Z">
          <w:tblPr>
            <w:tblW w:w="10048" w:type="dxa"/>
            <w:jc w:val="center"/>
            <w:tblLayout w:type="fixed"/>
            <w:tblCellMar>
              <w:left w:w="0" w:type="dxa"/>
              <w:right w:w="0" w:type="dxa"/>
            </w:tblCellMar>
            <w:tblLook w:val="04A0" w:firstRow="1" w:lastRow="0" w:firstColumn="1" w:lastColumn="0" w:noHBand="0" w:noVBand="1"/>
          </w:tblPr>
        </w:tblPrChange>
      </w:tblPr>
      <w:tblGrid>
        <w:gridCol w:w="1550"/>
        <w:gridCol w:w="2268"/>
        <w:gridCol w:w="3260"/>
        <w:gridCol w:w="2513"/>
        <w:gridCol w:w="457"/>
        <w:tblGridChange w:id="47">
          <w:tblGrid>
            <w:gridCol w:w="1833"/>
            <w:gridCol w:w="2410"/>
            <w:gridCol w:w="425"/>
            <w:gridCol w:w="3260"/>
            <w:gridCol w:w="1663"/>
            <w:gridCol w:w="457"/>
          </w:tblGrid>
        </w:tblGridChange>
      </w:tblGrid>
      <w:tr w:rsidR="00EA38B5" w:rsidRPr="00853DD2" w:rsidTr="00E32EED">
        <w:trPr>
          <w:jc w:val="center"/>
          <w:trPrChange w:id="48" w:author="Nakagami, Ohji (SONY)" w:date="2019-07-17T09:41:00Z">
            <w:trPr>
              <w:jc w:val="center"/>
            </w:trPr>
          </w:trPrChange>
        </w:trPr>
        <w:tc>
          <w:tcPr>
            <w:tcW w:w="1550"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hideMark/>
            <w:tcPrChange w:id="49" w:author="Nakagami, Ohji (SONY)" w:date="2019-07-17T09:41:00Z">
              <w:tcPr>
                <w:tcW w:w="1833"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hideMark/>
              </w:tcPr>
            </w:tcPrChange>
          </w:tcPr>
          <w:p w:rsidR="00C008DC" w:rsidRPr="001D3DF3" w:rsidRDefault="00C008DC" w:rsidP="009C7D3B">
            <w:pPr>
              <w:keepNext/>
              <w:keepLines/>
              <w:jc w:val="center"/>
              <w:rPr>
                <w:rFonts w:eastAsiaTheme="minorEastAsia"/>
                <w:szCs w:val="21"/>
                <w:lang w:eastAsia="zh-CN"/>
              </w:rPr>
            </w:pPr>
            <w:r w:rsidRPr="001D3DF3">
              <w:rPr>
                <w:rFonts w:eastAsiaTheme="minorEastAsia"/>
                <w:b/>
                <w:bCs/>
                <w:i/>
                <w:iCs/>
                <w:szCs w:val="21"/>
                <w:lang w:eastAsia="zh-CN"/>
              </w:rPr>
              <w:t>Participant</w:t>
            </w:r>
          </w:p>
        </w:tc>
        <w:tc>
          <w:tcPr>
            <w:tcW w:w="2268"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hideMark/>
            <w:tcPrChange w:id="50" w:author="Nakagami, Ohji (SONY)" w:date="2019-07-17T09:41:00Z">
              <w:tcPr>
                <w:tcW w:w="2410"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hideMark/>
              </w:tcPr>
            </w:tcPrChange>
          </w:tcPr>
          <w:p w:rsidR="00C008DC" w:rsidRPr="001D3DF3" w:rsidRDefault="00C008DC" w:rsidP="009C7D3B">
            <w:pPr>
              <w:keepNext/>
              <w:keepLines/>
              <w:jc w:val="center"/>
              <w:rPr>
                <w:rFonts w:eastAsiaTheme="minorEastAsia"/>
                <w:szCs w:val="21"/>
                <w:lang w:eastAsia="zh-CN"/>
              </w:rPr>
            </w:pPr>
            <w:r w:rsidRPr="001D3DF3">
              <w:rPr>
                <w:rFonts w:eastAsiaTheme="minorEastAsia"/>
                <w:b/>
                <w:bCs/>
                <w:i/>
                <w:iCs/>
                <w:szCs w:val="21"/>
                <w:lang w:eastAsia="zh-CN"/>
              </w:rPr>
              <w:t>Contact</w:t>
            </w:r>
          </w:p>
        </w:tc>
        <w:tc>
          <w:tcPr>
            <w:tcW w:w="3260" w:type="dxa"/>
            <w:tcBorders>
              <w:top w:val="single" w:sz="8" w:space="0" w:color="000000"/>
              <w:left w:val="nil"/>
              <w:bottom w:val="single" w:sz="8" w:space="0" w:color="000000"/>
              <w:right w:val="single" w:sz="8" w:space="0" w:color="000000"/>
            </w:tcBorders>
            <w:shd w:val="clear" w:color="auto" w:fill="E0E0E0"/>
            <w:hideMark/>
            <w:tcPrChange w:id="51" w:author="Nakagami, Ohji (SONY)" w:date="2019-07-17T09:41:00Z">
              <w:tcPr>
                <w:tcW w:w="3685" w:type="dxa"/>
                <w:gridSpan w:val="2"/>
                <w:tcBorders>
                  <w:top w:val="single" w:sz="8" w:space="0" w:color="000000"/>
                  <w:left w:val="nil"/>
                  <w:bottom w:val="single" w:sz="8" w:space="0" w:color="000000"/>
                  <w:right w:val="single" w:sz="8" w:space="0" w:color="000000"/>
                </w:tcBorders>
                <w:shd w:val="clear" w:color="auto" w:fill="E0E0E0"/>
                <w:hideMark/>
              </w:tcPr>
            </w:tcPrChange>
          </w:tcPr>
          <w:p w:rsidR="00C008DC" w:rsidRPr="001D3DF3" w:rsidRDefault="00C008DC" w:rsidP="009C7D3B">
            <w:pPr>
              <w:keepNext/>
              <w:keepLines/>
              <w:jc w:val="center"/>
              <w:rPr>
                <w:rFonts w:eastAsiaTheme="minorEastAsia"/>
                <w:b/>
                <w:bCs/>
                <w:i/>
                <w:iCs/>
                <w:szCs w:val="21"/>
                <w:lang w:eastAsia="zh-CN"/>
              </w:rPr>
            </w:pPr>
            <w:r w:rsidRPr="001D3DF3">
              <w:rPr>
                <w:rFonts w:eastAsiaTheme="minorEastAsia"/>
                <w:b/>
                <w:bCs/>
                <w:i/>
                <w:iCs/>
                <w:szCs w:val="21"/>
                <w:lang w:eastAsia="zh-CN"/>
              </w:rPr>
              <w:t>Email</w:t>
            </w:r>
          </w:p>
        </w:tc>
        <w:tc>
          <w:tcPr>
            <w:tcW w:w="2513" w:type="dxa"/>
            <w:tcBorders>
              <w:top w:val="single" w:sz="8" w:space="0" w:color="000000"/>
              <w:left w:val="nil"/>
              <w:bottom w:val="single" w:sz="8" w:space="0" w:color="000000"/>
              <w:right w:val="single" w:sz="8" w:space="0" w:color="000000"/>
            </w:tcBorders>
            <w:shd w:val="clear" w:color="auto" w:fill="E0E0E0"/>
            <w:hideMark/>
            <w:tcPrChange w:id="52" w:author="Nakagami, Ohji (SONY)" w:date="2019-07-17T09:41:00Z">
              <w:tcPr>
                <w:tcW w:w="1663" w:type="dxa"/>
                <w:tcBorders>
                  <w:top w:val="single" w:sz="8" w:space="0" w:color="000000"/>
                  <w:left w:val="nil"/>
                  <w:bottom w:val="single" w:sz="8" w:space="0" w:color="000000"/>
                  <w:right w:val="single" w:sz="8" w:space="0" w:color="000000"/>
                </w:tcBorders>
                <w:shd w:val="clear" w:color="auto" w:fill="E0E0E0"/>
                <w:hideMark/>
              </w:tcPr>
            </w:tcPrChange>
          </w:tcPr>
          <w:p w:rsidR="00C008DC" w:rsidRPr="001D3DF3" w:rsidRDefault="00C008DC" w:rsidP="009C7D3B">
            <w:pPr>
              <w:keepNext/>
              <w:keepLines/>
              <w:jc w:val="center"/>
              <w:rPr>
                <w:rFonts w:eastAsiaTheme="minorEastAsia"/>
                <w:b/>
                <w:bCs/>
                <w:i/>
                <w:iCs/>
                <w:szCs w:val="21"/>
                <w:lang w:eastAsia="ko-KR"/>
              </w:rPr>
            </w:pPr>
            <w:r w:rsidRPr="001D3DF3">
              <w:rPr>
                <w:rFonts w:eastAsiaTheme="minorEastAsia"/>
                <w:b/>
                <w:bCs/>
                <w:i/>
                <w:iCs/>
                <w:szCs w:val="21"/>
                <w:lang w:eastAsia="ko-KR"/>
              </w:rPr>
              <w:t>topic</w:t>
            </w:r>
          </w:p>
        </w:tc>
        <w:tc>
          <w:tcPr>
            <w:tcW w:w="457" w:type="dxa"/>
            <w:tcBorders>
              <w:top w:val="single" w:sz="8" w:space="0" w:color="000000"/>
              <w:left w:val="nil"/>
              <w:bottom w:val="single" w:sz="8" w:space="0" w:color="000000"/>
              <w:right w:val="single" w:sz="8" w:space="0" w:color="000000"/>
            </w:tcBorders>
            <w:shd w:val="clear" w:color="auto" w:fill="E0E0E0"/>
            <w:tcPrChange w:id="53" w:author="Nakagami, Ohji (SONY)" w:date="2019-07-17T09:41:00Z">
              <w:tcPr>
                <w:tcW w:w="457" w:type="dxa"/>
                <w:tcBorders>
                  <w:top w:val="single" w:sz="8" w:space="0" w:color="000000"/>
                  <w:left w:val="nil"/>
                  <w:bottom w:val="single" w:sz="8" w:space="0" w:color="000000"/>
                  <w:right w:val="single" w:sz="8" w:space="0" w:color="000000"/>
                </w:tcBorders>
                <w:shd w:val="clear" w:color="auto" w:fill="E0E0E0"/>
              </w:tcPr>
            </w:tcPrChange>
          </w:tcPr>
          <w:p w:rsidR="00C008DC" w:rsidRPr="001D3DF3" w:rsidRDefault="00C008DC" w:rsidP="009C7D3B">
            <w:pPr>
              <w:keepNext/>
              <w:keepLines/>
              <w:jc w:val="center"/>
              <w:rPr>
                <w:rFonts w:eastAsiaTheme="minorEastAsia"/>
                <w:b/>
                <w:bCs/>
                <w:i/>
                <w:iCs/>
                <w:szCs w:val="21"/>
                <w:lang w:eastAsia="ko-KR"/>
              </w:rPr>
            </w:pPr>
            <w:r w:rsidRPr="001D3DF3">
              <w:rPr>
                <w:rFonts w:eastAsiaTheme="minorEastAsia"/>
                <w:b/>
                <w:bCs/>
                <w:i/>
                <w:iCs/>
                <w:szCs w:val="21"/>
                <w:lang w:eastAsia="ko-KR"/>
              </w:rPr>
              <w:t>Type</w:t>
            </w:r>
          </w:p>
        </w:tc>
      </w:tr>
      <w:tr w:rsidR="00EA38B5" w:rsidRPr="00853DD2" w:rsidTr="00E32EED">
        <w:trPr>
          <w:jc w:val="center"/>
          <w:trPrChange w:id="54" w:author="Nakagami, Ohji (SONY)" w:date="2019-07-17T09:41:00Z">
            <w:trPr>
              <w:jc w:val="center"/>
            </w:trPr>
          </w:trPrChange>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Change w:id="55" w:author="Nakagami, Ohji (SONY)" w:date="2019-07-17T09:41:00Z">
              <w:tcPr>
                <w:tcW w:w="18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tcPrChange>
          </w:tcPr>
          <w:p w:rsidR="00C008DC" w:rsidRPr="001D3DF3" w:rsidRDefault="00C008DC" w:rsidP="009C7D3B">
            <w:pPr>
              <w:jc w:val="center"/>
              <w:rPr>
                <w:rFonts w:eastAsia="Times New Roman"/>
                <w:szCs w:val="21"/>
                <w:lang w:eastAsia="zh-CN"/>
              </w:rPr>
            </w:pPr>
            <w:r w:rsidRPr="001D3DF3">
              <w:rPr>
                <w:rFonts w:eastAsia="Times New Roman"/>
                <w:szCs w:val="21"/>
                <w:lang w:eastAsia="zh-CN"/>
              </w:rPr>
              <w:t>Sony</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Change w:id="56" w:author="Nakagami, Ohji (SONY)" w:date="2019-07-17T09:41:00Z">
              <w:tcPr>
                <w:tcW w:w="283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tcPrChange>
          </w:tcPr>
          <w:p w:rsidR="00C008DC" w:rsidRPr="001D3DF3" w:rsidRDefault="00C008DC" w:rsidP="009C7D3B">
            <w:pPr>
              <w:jc w:val="center"/>
              <w:rPr>
                <w:rFonts w:eastAsia="Times New Roman"/>
                <w:szCs w:val="21"/>
                <w:lang w:eastAsia="zh-CN"/>
              </w:rPr>
            </w:pPr>
            <w:r w:rsidRPr="001D3DF3">
              <w:rPr>
                <w:rFonts w:eastAsia="Times New Roman"/>
                <w:szCs w:val="21"/>
                <w:lang w:eastAsia="zh-CN"/>
              </w:rPr>
              <w:t>Ohji Nakagami</w:t>
            </w:r>
          </w:p>
        </w:tc>
        <w:tc>
          <w:tcPr>
            <w:tcW w:w="3260" w:type="dxa"/>
            <w:tcBorders>
              <w:top w:val="single" w:sz="4" w:space="0" w:color="auto"/>
              <w:left w:val="single" w:sz="4" w:space="0" w:color="auto"/>
              <w:bottom w:val="single" w:sz="4" w:space="0" w:color="auto"/>
              <w:right w:val="single" w:sz="4" w:space="0" w:color="auto"/>
            </w:tcBorders>
            <w:tcPrChange w:id="57" w:author="Nakagami, Ohji (SONY)" w:date="2019-07-17T09:41:00Z">
              <w:tcPr>
                <w:tcW w:w="3260" w:type="dxa"/>
                <w:tcBorders>
                  <w:top w:val="single" w:sz="4" w:space="0" w:color="auto"/>
                  <w:left w:val="single" w:sz="4" w:space="0" w:color="auto"/>
                  <w:bottom w:val="single" w:sz="4" w:space="0" w:color="auto"/>
                  <w:right w:val="single" w:sz="4" w:space="0" w:color="auto"/>
                </w:tcBorders>
              </w:tcPr>
            </w:tcPrChange>
          </w:tcPr>
          <w:p w:rsidR="00C008DC" w:rsidRPr="001D3DF3" w:rsidRDefault="00C008DC" w:rsidP="009C7D3B">
            <w:pPr>
              <w:keepNext/>
              <w:keepLines/>
              <w:jc w:val="center"/>
              <w:rPr>
                <w:rFonts w:eastAsia="Times New Roman"/>
                <w:szCs w:val="21"/>
                <w:lang w:eastAsia="zh-CN"/>
              </w:rPr>
            </w:pPr>
            <w:r w:rsidRPr="001D3DF3">
              <w:rPr>
                <w:rFonts w:eastAsia="Times New Roman"/>
                <w:szCs w:val="21"/>
                <w:lang w:eastAsia="zh-CN"/>
              </w:rPr>
              <w:t>ohji.nakagami@sony.com</w:t>
            </w:r>
          </w:p>
        </w:tc>
        <w:tc>
          <w:tcPr>
            <w:tcW w:w="2513" w:type="dxa"/>
            <w:tcBorders>
              <w:top w:val="single" w:sz="4" w:space="0" w:color="auto"/>
              <w:left w:val="single" w:sz="4" w:space="0" w:color="auto"/>
              <w:bottom w:val="single" w:sz="4" w:space="0" w:color="auto"/>
              <w:right w:val="single" w:sz="4" w:space="0" w:color="auto"/>
            </w:tcBorders>
            <w:tcPrChange w:id="58" w:author="Nakagami, Ohji (SONY)" w:date="2019-07-17T09:41:00Z">
              <w:tcPr>
                <w:tcW w:w="1663" w:type="dxa"/>
                <w:tcBorders>
                  <w:top w:val="single" w:sz="4" w:space="0" w:color="auto"/>
                  <w:left w:val="single" w:sz="4" w:space="0" w:color="auto"/>
                  <w:bottom w:val="single" w:sz="4" w:space="0" w:color="auto"/>
                  <w:right w:val="single" w:sz="4" w:space="0" w:color="auto"/>
                </w:tcBorders>
              </w:tcPr>
            </w:tcPrChange>
          </w:tcPr>
          <w:p w:rsidR="00C008DC" w:rsidRPr="001D3DF3" w:rsidRDefault="00C008DC" w:rsidP="009C7D3B">
            <w:pPr>
              <w:keepNext/>
              <w:keepLines/>
              <w:jc w:val="center"/>
              <w:rPr>
                <w:rFonts w:eastAsiaTheme="minorEastAsia"/>
                <w:szCs w:val="21"/>
                <w:lang w:eastAsia="zh-CN"/>
              </w:rPr>
            </w:pPr>
          </w:p>
        </w:tc>
        <w:tc>
          <w:tcPr>
            <w:tcW w:w="457" w:type="dxa"/>
            <w:tcBorders>
              <w:top w:val="single" w:sz="4" w:space="0" w:color="auto"/>
              <w:left w:val="single" w:sz="4" w:space="0" w:color="auto"/>
              <w:bottom w:val="single" w:sz="4" w:space="0" w:color="auto"/>
              <w:right w:val="single" w:sz="4" w:space="0" w:color="auto"/>
            </w:tcBorders>
            <w:tcPrChange w:id="59" w:author="Nakagami, Ohji (SONY)" w:date="2019-07-17T09:41:00Z">
              <w:tcPr>
                <w:tcW w:w="457" w:type="dxa"/>
                <w:tcBorders>
                  <w:top w:val="single" w:sz="4" w:space="0" w:color="auto"/>
                  <w:left w:val="single" w:sz="4" w:space="0" w:color="auto"/>
                  <w:bottom w:val="single" w:sz="4" w:space="0" w:color="auto"/>
                  <w:right w:val="single" w:sz="4" w:space="0" w:color="auto"/>
                </w:tcBorders>
              </w:tcPr>
            </w:tcPrChange>
          </w:tcPr>
          <w:p w:rsidR="00C008DC" w:rsidRPr="001D3DF3" w:rsidRDefault="00C008DC" w:rsidP="009C7D3B">
            <w:pPr>
              <w:keepNext/>
              <w:keepLines/>
              <w:jc w:val="center"/>
              <w:rPr>
                <w:rFonts w:eastAsiaTheme="minorEastAsia"/>
                <w:szCs w:val="21"/>
                <w:lang w:eastAsia="zh-CN"/>
              </w:rPr>
            </w:pPr>
            <w:r w:rsidRPr="001D3DF3">
              <w:rPr>
                <w:rFonts w:eastAsiaTheme="minorEastAsia"/>
                <w:szCs w:val="21"/>
                <w:lang w:eastAsia="zh-CN"/>
              </w:rPr>
              <w:t>C</w:t>
            </w:r>
          </w:p>
        </w:tc>
      </w:tr>
      <w:tr w:rsidR="00EA38B5" w:rsidRPr="00853DD2" w:rsidTr="00E32EED">
        <w:trPr>
          <w:jc w:val="center"/>
          <w:trPrChange w:id="60" w:author="Nakagami, Ohji (SONY)" w:date="2019-07-17T09:41:00Z">
            <w:trPr>
              <w:jc w:val="center"/>
            </w:trPr>
          </w:trPrChange>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Change w:id="61" w:author="Nakagami, Ohji (SONY)" w:date="2019-07-17T09:41:00Z">
              <w:tcPr>
                <w:tcW w:w="18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tcPrChange>
          </w:tcPr>
          <w:p w:rsidR="00C008DC" w:rsidRPr="001D3DF3" w:rsidRDefault="00C008DC" w:rsidP="009C7D3B">
            <w:pPr>
              <w:jc w:val="center"/>
              <w:rPr>
                <w:rFonts w:eastAsia="Times New Roman"/>
                <w:szCs w:val="21"/>
                <w:lang w:eastAsia="zh-CN"/>
              </w:rPr>
            </w:pPr>
            <w:r w:rsidRPr="001D3DF3">
              <w:rPr>
                <w:rFonts w:eastAsia="Times New Roman"/>
                <w:szCs w:val="21"/>
                <w:lang w:eastAsia="zh-CN"/>
              </w:rPr>
              <w:t>Samsung</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Change w:id="62" w:author="Nakagami, Ohji (SONY)" w:date="2019-07-17T09:41:00Z">
              <w:tcPr>
                <w:tcW w:w="283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tcPrChange>
          </w:tcPr>
          <w:p w:rsidR="00C008DC" w:rsidRPr="001D3DF3" w:rsidRDefault="00C008DC" w:rsidP="00C008DC">
            <w:pPr>
              <w:jc w:val="center"/>
              <w:rPr>
                <w:rFonts w:eastAsia="Times New Roman"/>
                <w:szCs w:val="21"/>
                <w:lang w:eastAsia="zh-CN"/>
              </w:rPr>
            </w:pPr>
            <w:proofErr w:type="spellStart"/>
            <w:r w:rsidRPr="001D3DF3">
              <w:rPr>
                <w:rFonts w:eastAsia="Times New Roman"/>
                <w:szCs w:val="21"/>
                <w:lang w:eastAsia="zh-CN"/>
              </w:rPr>
              <w:t>Indranil</w:t>
            </w:r>
            <w:proofErr w:type="spellEnd"/>
            <w:r w:rsidRPr="001D3DF3">
              <w:rPr>
                <w:rFonts w:eastAsia="Times New Roman"/>
                <w:szCs w:val="21"/>
                <w:lang w:eastAsia="zh-CN"/>
              </w:rPr>
              <w:t xml:space="preserve"> </w:t>
            </w:r>
            <w:proofErr w:type="spellStart"/>
            <w:r w:rsidRPr="001D3DF3">
              <w:rPr>
                <w:rFonts w:eastAsia="Times New Roman"/>
                <w:szCs w:val="21"/>
                <w:lang w:eastAsia="zh-CN"/>
              </w:rPr>
              <w:t>Sinharoy</w:t>
            </w:r>
            <w:proofErr w:type="spellEnd"/>
            <w:r>
              <w:rPr>
                <w:rFonts w:eastAsia="Times New Roman"/>
                <w:szCs w:val="21"/>
                <w:lang w:eastAsia="zh-CN"/>
              </w:rPr>
              <w:br/>
            </w:r>
            <w:proofErr w:type="spellStart"/>
            <w:r>
              <w:rPr>
                <w:rFonts w:eastAsia="游明朝" w:hint="eastAsia"/>
                <w:szCs w:val="21"/>
                <w:lang w:eastAsia="ja-JP"/>
              </w:rPr>
              <w:t>Rajan</w:t>
            </w:r>
            <w:proofErr w:type="spellEnd"/>
            <w:r>
              <w:rPr>
                <w:rFonts w:eastAsia="游明朝" w:hint="eastAsia"/>
                <w:szCs w:val="21"/>
                <w:lang w:eastAsia="ja-JP"/>
              </w:rPr>
              <w:t xml:space="preserve"> Laxman Joshi</w:t>
            </w:r>
            <w:r>
              <w:rPr>
                <w:rFonts w:eastAsia="游明朝"/>
                <w:szCs w:val="21"/>
                <w:lang w:eastAsia="ja-JP"/>
              </w:rPr>
              <w:br/>
            </w:r>
            <w:proofErr w:type="spellStart"/>
            <w:r w:rsidRPr="001D3DF3">
              <w:rPr>
                <w:rFonts w:eastAsia="Times New Roman"/>
                <w:szCs w:val="21"/>
                <w:lang w:eastAsia="zh-CN"/>
              </w:rPr>
              <w:t>Madhkuar</w:t>
            </w:r>
            <w:proofErr w:type="spellEnd"/>
            <w:r w:rsidRPr="001D3DF3">
              <w:rPr>
                <w:rFonts w:eastAsia="Times New Roman"/>
                <w:szCs w:val="21"/>
                <w:lang w:eastAsia="zh-CN"/>
              </w:rPr>
              <w:t xml:space="preserve"> Budagavi</w:t>
            </w:r>
          </w:p>
        </w:tc>
        <w:tc>
          <w:tcPr>
            <w:tcW w:w="3260" w:type="dxa"/>
            <w:tcBorders>
              <w:top w:val="single" w:sz="4" w:space="0" w:color="auto"/>
              <w:left w:val="single" w:sz="4" w:space="0" w:color="auto"/>
              <w:bottom w:val="single" w:sz="4" w:space="0" w:color="auto"/>
              <w:right w:val="single" w:sz="4" w:space="0" w:color="auto"/>
            </w:tcBorders>
            <w:tcPrChange w:id="63" w:author="Nakagami, Ohji (SONY)" w:date="2019-07-17T09:41:00Z">
              <w:tcPr>
                <w:tcW w:w="3260" w:type="dxa"/>
                <w:tcBorders>
                  <w:top w:val="single" w:sz="4" w:space="0" w:color="auto"/>
                  <w:left w:val="single" w:sz="4" w:space="0" w:color="auto"/>
                  <w:bottom w:val="single" w:sz="4" w:space="0" w:color="auto"/>
                  <w:right w:val="single" w:sz="4" w:space="0" w:color="auto"/>
                </w:tcBorders>
              </w:tcPr>
            </w:tcPrChange>
          </w:tcPr>
          <w:p w:rsidR="00C008DC" w:rsidRPr="001D3DF3" w:rsidRDefault="0037754D" w:rsidP="00C008DC">
            <w:pPr>
              <w:keepNext/>
              <w:keepLines/>
              <w:jc w:val="center"/>
              <w:rPr>
                <w:rFonts w:eastAsia="Times New Roman"/>
                <w:szCs w:val="21"/>
                <w:lang w:eastAsia="zh-CN"/>
              </w:rPr>
            </w:pPr>
            <w:r>
              <w:rPr>
                <w:rStyle w:val="a9"/>
                <w:rFonts w:eastAsia="Times New Roman"/>
                <w:szCs w:val="21"/>
                <w:lang w:eastAsia="zh-CN"/>
              </w:rPr>
              <w:fldChar w:fldCharType="begin"/>
            </w:r>
            <w:r>
              <w:rPr>
                <w:rStyle w:val="a9"/>
                <w:rFonts w:eastAsia="Times New Roman"/>
                <w:szCs w:val="21"/>
                <w:lang w:eastAsia="zh-CN"/>
              </w:rPr>
              <w:instrText xml:space="preserve"> HYPERLINK "mailto:indranil.s@samsung.com" </w:instrText>
            </w:r>
            <w:r>
              <w:rPr>
                <w:rStyle w:val="a9"/>
                <w:rFonts w:eastAsia="Times New Roman"/>
                <w:szCs w:val="21"/>
                <w:lang w:eastAsia="zh-CN"/>
              </w:rPr>
              <w:fldChar w:fldCharType="separate"/>
            </w:r>
            <w:r w:rsidR="00C008DC" w:rsidRPr="006E08C9">
              <w:rPr>
                <w:rStyle w:val="a9"/>
                <w:rFonts w:eastAsia="Times New Roman"/>
                <w:szCs w:val="21"/>
                <w:lang w:eastAsia="zh-CN"/>
              </w:rPr>
              <w:t>indranil.s@samsung.com</w:t>
            </w:r>
            <w:r>
              <w:rPr>
                <w:rStyle w:val="a9"/>
                <w:rFonts w:eastAsia="Times New Roman"/>
                <w:szCs w:val="21"/>
                <w:lang w:eastAsia="zh-CN"/>
              </w:rPr>
              <w:fldChar w:fldCharType="end"/>
            </w:r>
            <w:r w:rsidR="00C008DC">
              <w:rPr>
                <w:rFonts w:eastAsia="Times New Roman"/>
                <w:szCs w:val="21"/>
                <w:lang w:eastAsia="zh-CN"/>
              </w:rPr>
              <w:br/>
            </w:r>
            <w:r>
              <w:rPr>
                <w:rStyle w:val="a9"/>
                <w:rFonts w:eastAsia="游明朝"/>
                <w:szCs w:val="21"/>
                <w:lang w:eastAsia="ja-JP"/>
              </w:rPr>
              <w:fldChar w:fldCharType="begin"/>
            </w:r>
            <w:r>
              <w:rPr>
                <w:rStyle w:val="a9"/>
                <w:rFonts w:eastAsia="游明朝"/>
                <w:szCs w:val="21"/>
                <w:lang w:eastAsia="ja-JP"/>
              </w:rPr>
              <w:instrText xml:space="preserve"> HYPERLINK "mailto:r.joshi@samsung.com" </w:instrText>
            </w:r>
            <w:r>
              <w:rPr>
                <w:rStyle w:val="a9"/>
                <w:rFonts w:eastAsia="游明朝"/>
                <w:szCs w:val="21"/>
                <w:lang w:eastAsia="ja-JP"/>
              </w:rPr>
              <w:fldChar w:fldCharType="separate"/>
            </w:r>
            <w:r w:rsidR="00C008DC" w:rsidRPr="006E08C9">
              <w:rPr>
                <w:rStyle w:val="a9"/>
                <w:rFonts w:eastAsia="游明朝"/>
                <w:szCs w:val="21"/>
                <w:lang w:eastAsia="ja-JP"/>
              </w:rPr>
              <w:t>r.joshi@samsung.com</w:t>
            </w:r>
            <w:r>
              <w:rPr>
                <w:rStyle w:val="a9"/>
                <w:rFonts w:eastAsia="游明朝"/>
                <w:szCs w:val="21"/>
                <w:lang w:eastAsia="ja-JP"/>
              </w:rPr>
              <w:fldChar w:fldCharType="end"/>
            </w:r>
            <w:r w:rsidR="00C008DC">
              <w:rPr>
                <w:rFonts w:eastAsia="游明朝"/>
                <w:szCs w:val="21"/>
                <w:lang w:eastAsia="ja-JP"/>
              </w:rPr>
              <w:br/>
            </w:r>
            <w:r w:rsidR="00C008DC" w:rsidRPr="001D3DF3">
              <w:rPr>
                <w:rFonts w:eastAsia="Times New Roman"/>
                <w:szCs w:val="21"/>
                <w:lang w:eastAsia="zh-CN"/>
              </w:rPr>
              <w:t>m.budagavi@samsung.com</w:t>
            </w:r>
          </w:p>
        </w:tc>
        <w:tc>
          <w:tcPr>
            <w:tcW w:w="2513" w:type="dxa"/>
            <w:tcBorders>
              <w:top w:val="single" w:sz="4" w:space="0" w:color="auto"/>
              <w:left w:val="single" w:sz="4" w:space="0" w:color="auto"/>
              <w:bottom w:val="single" w:sz="4" w:space="0" w:color="auto"/>
              <w:right w:val="single" w:sz="4" w:space="0" w:color="auto"/>
            </w:tcBorders>
            <w:tcPrChange w:id="64" w:author="Nakagami, Ohji (SONY)" w:date="2019-07-17T09:41:00Z">
              <w:tcPr>
                <w:tcW w:w="1663" w:type="dxa"/>
                <w:tcBorders>
                  <w:top w:val="single" w:sz="4" w:space="0" w:color="auto"/>
                  <w:left w:val="single" w:sz="4" w:space="0" w:color="auto"/>
                  <w:bottom w:val="single" w:sz="4" w:space="0" w:color="auto"/>
                  <w:right w:val="single" w:sz="4" w:space="0" w:color="auto"/>
                </w:tcBorders>
              </w:tcPr>
            </w:tcPrChange>
          </w:tcPr>
          <w:p w:rsidR="00C008DC" w:rsidRPr="001D3DF3" w:rsidRDefault="00C008DC" w:rsidP="009C7D3B">
            <w:pPr>
              <w:keepNext/>
              <w:keepLines/>
              <w:jc w:val="center"/>
              <w:rPr>
                <w:rFonts w:eastAsia="Times New Roman"/>
                <w:szCs w:val="21"/>
                <w:lang w:eastAsia="zh-CN"/>
              </w:rPr>
            </w:pPr>
            <w:r w:rsidRPr="001D3DF3">
              <w:rPr>
                <w:rFonts w:eastAsia="Times New Roman"/>
                <w:szCs w:val="21"/>
                <w:lang w:eastAsia="zh-CN"/>
              </w:rPr>
              <w:t xml:space="preserve">Samsung </w:t>
            </w:r>
            <w:r w:rsidRPr="001D3DF3">
              <w:rPr>
                <w:rFonts w:eastAsiaTheme="minorEastAsia"/>
                <w:szCs w:val="21"/>
                <w:lang w:eastAsia="zh-CN"/>
              </w:rPr>
              <w:t>dataset</w:t>
            </w:r>
            <w:r w:rsidRPr="001D3DF3">
              <w:rPr>
                <w:rFonts w:eastAsia="Times New Roman"/>
                <w:szCs w:val="21"/>
                <w:lang w:eastAsia="zh-CN"/>
              </w:rPr>
              <w:t xml:space="preserve"> (Cat 2)</w:t>
            </w:r>
          </w:p>
        </w:tc>
        <w:tc>
          <w:tcPr>
            <w:tcW w:w="457" w:type="dxa"/>
            <w:tcBorders>
              <w:top w:val="single" w:sz="4" w:space="0" w:color="auto"/>
              <w:left w:val="single" w:sz="4" w:space="0" w:color="auto"/>
              <w:bottom w:val="single" w:sz="4" w:space="0" w:color="auto"/>
              <w:right w:val="single" w:sz="4" w:space="0" w:color="auto"/>
            </w:tcBorders>
            <w:tcPrChange w:id="65" w:author="Nakagami, Ohji (SONY)" w:date="2019-07-17T09:41:00Z">
              <w:tcPr>
                <w:tcW w:w="457" w:type="dxa"/>
                <w:tcBorders>
                  <w:top w:val="single" w:sz="4" w:space="0" w:color="auto"/>
                  <w:left w:val="single" w:sz="4" w:space="0" w:color="auto"/>
                  <w:bottom w:val="single" w:sz="4" w:space="0" w:color="auto"/>
                  <w:right w:val="single" w:sz="4" w:space="0" w:color="auto"/>
                </w:tcBorders>
              </w:tcPr>
            </w:tcPrChange>
          </w:tcPr>
          <w:p w:rsidR="00C008DC" w:rsidRPr="001D3DF3" w:rsidRDefault="00C008DC" w:rsidP="009C7D3B">
            <w:pPr>
              <w:keepNext/>
              <w:keepLines/>
              <w:jc w:val="center"/>
              <w:rPr>
                <w:rFonts w:eastAsia="Times New Roman"/>
                <w:szCs w:val="21"/>
                <w:lang w:eastAsia="zh-CN"/>
              </w:rPr>
            </w:pPr>
            <w:r w:rsidRPr="001D3DF3">
              <w:rPr>
                <w:rFonts w:eastAsia="Times New Roman"/>
                <w:szCs w:val="21"/>
                <w:lang w:eastAsia="zh-CN"/>
              </w:rPr>
              <w:t>P</w:t>
            </w:r>
          </w:p>
        </w:tc>
      </w:tr>
      <w:tr w:rsidR="00EA38B5" w:rsidRPr="00853DD2" w:rsidTr="00E32EED">
        <w:trPr>
          <w:jc w:val="center"/>
          <w:trPrChange w:id="66" w:author="Nakagami, Ohji (SONY)" w:date="2019-07-17T09:41:00Z">
            <w:trPr>
              <w:jc w:val="center"/>
            </w:trPr>
          </w:trPrChange>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Change w:id="67" w:author="Nakagami, Ohji (SONY)" w:date="2019-07-17T09:41:00Z">
              <w:tcPr>
                <w:tcW w:w="18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tcPrChange>
          </w:tcPr>
          <w:p w:rsidR="00C008DC" w:rsidRPr="001D3DF3" w:rsidRDefault="00C008DC" w:rsidP="009C7D3B">
            <w:pPr>
              <w:jc w:val="center"/>
              <w:rPr>
                <w:rFonts w:eastAsiaTheme="minorEastAsia"/>
                <w:szCs w:val="21"/>
                <w:lang w:eastAsia="ja-JP"/>
              </w:rPr>
            </w:pPr>
            <w:r w:rsidRPr="001D3DF3">
              <w:rPr>
                <w:rFonts w:eastAsiaTheme="minorEastAsia"/>
                <w:szCs w:val="21"/>
                <w:lang w:eastAsia="ja-JP"/>
              </w:rPr>
              <w:t>Fraunhofer HHI</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Change w:id="68" w:author="Nakagami, Ohji (SONY)" w:date="2019-07-17T09:41:00Z">
              <w:tcPr>
                <w:tcW w:w="283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tcPrChange>
          </w:tcPr>
          <w:p w:rsidR="00C008DC" w:rsidRPr="001D3DF3" w:rsidRDefault="00C008DC" w:rsidP="009C7D3B">
            <w:pPr>
              <w:jc w:val="center"/>
              <w:rPr>
                <w:rFonts w:eastAsiaTheme="minorEastAsia"/>
                <w:szCs w:val="21"/>
                <w:lang w:eastAsia="ja-JP"/>
              </w:rPr>
            </w:pPr>
            <w:r w:rsidRPr="001D3DF3">
              <w:rPr>
                <w:rFonts w:eastAsiaTheme="minorEastAsia"/>
                <w:szCs w:val="21"/>
                <w:lang w:eastAsia="ja-JP"/>
              </w:rPr>
              <w:t>Thomas Ebner</w:t>
            </w:r>
          </w:p>
        </w:tc>
        <w:tc>
          <w:tcPr>
            <w:tcW w:w="3260" w:type="dxa"/>
            <w:tcBorders>
              <w:top w:val="single" w:sz="4" w:space="0" w:color="auto"/>
              <w:left w:val="single" w:sz="4" w:space="0" w:color="auto"/>
              <w:bottom w:val="single" w:sz="4" w:space="0" w:color="auto"/>
              <w:right w:val="single" w:sz="4" w:space="0" w:color="auto"/>
            </w:tcBorders>
            <w:tcPrChange w:id="69" w:author="Nakagami, Ohji (SONY)" w:date="2019-07-17T09:41:00Z">
              <w:tcPr>
                <w:tcW w:w="3260" w:type="dxa"/>
                <w:tcBorders>
                  <w:top w:val="single" w:sz="4" w:space="0" w:color="auto"/>
                  <w:left w:val="single" w:sz="4" w:space="0" w:color="auto"/>
                  <w:bottom w:val="single" w:sz="4" w:space="0" w:color="auto"/>
                  <w:right w:val="single" w:sz="4" w:space="0" w:color="auto"/>
                </w:tcBorders>
              </w:tcPr>
            </w:tcPrChange>
          </w:tcPr>
          <w:p w:rsidR="00C008DC" w:rsidRPr="001D3DF3" w:rsidRDefault="00C008DC" w:rsidP="009C7D3B">
            <w:pPr>
              <w:keepNext/>
              <w:keepLines/>
              <w:jc w:val="center"/>
              <w:rPr>
                <w:szCs w:val="21"/>
              </w:rPr>
            </w:pPr>
            <w:r w:rsidRPr="001D3DF3">
              <w:rPr>
                <w:szCs w:val="21"/>
              </w:rPr>
              <w:t>thomas.ebner@hhi.fraunhofer.de</w:t>
            </w:r>
          </w:p>
        </w:tc>
        <w:tc>
          <w:tcPr>
            <w:tcW w:w="2513" w:type="dxa"/>
            <w:tcBorders>
              <w:top w:val="single" w:sz="4" w:space="0" w:color="auto"/>
              <w:left w:val="single" w:sz="4" w:space="0" w:color="auto"/>
              <w:bottom w:val="single" w:sz="4" w:space="0" w:color="auto"/>
              <w:right w:val="single" w:sz="4" w:space="0" w:color="auto"/>
            </w:tcBorders>
            <w:tcPrChange w:id="70" w:author="Nakagami, Ohji (SONY)" w:date="2019-07-17T09:41:00Z">
              <w:tcPr>
                <w:tcW w:w="1663" w:type="dxa"/>
                <w:tcBorders>
                  <w:top w:val="single" w:sz="4" w:space="0" w:color="auto"/>
                  <w:left w:val="single" w:sz="4" w:space="0" w:color="auto"/>
                  <w:bottom w:val="single" w:sz="4" w:space="0" w:color="auto"/>
                  <w:right w:val="single" w:sz="4" w:space="0" w:color="auto"/>
                </w:tcBorders>
              </w:tcPr>
            </w:tcPrChange>
          </w:tcPr>
          <w:p w:rsidR="00C008DC" w:rsidRPr="001D3DF3" w:rsidRDefault="00C008DC" w:rsidP="009C7D3B">
            <w:pPr>
              <w:keepNext/>
              <w:keepLines/>
              <w:jc w:val="center"/>
              <w:rPr>
                <w:rFonts w:eastAsiaTheme="minorEastAsia"/>
                <w:szCs w:val="21"/>
                <w:lang w:eastAsia="ja-JP"/>
              </w:rPr>
            </w:pPr>
            <w:r w:rsidRPr="001D3DF3">
              <w:rPr>
                <w:rFonts w:eastAsiaTheme="minorEastAsia"/>
                <w:szCs w:val="21"/>
                <w:lang w:eastAsia="ja-JP"/>
              </w:rPr>
              <w:t xml:space="preserve">HHI </w:t>
            </w:r>
            <w:r w:rsidRPr="001D3DF3">
              <w:rPr>
                <w:rFonts w:eastAsiaTheme="minorEastAsia"/>
                <w:szCs w:val="21"/>
                <w:lang w:eastAsia="zh-CN"/>
              </w:rPr>
              <w:t xml:space="preserve">dataset </w:t>
            </w:r>
            <w:r w:rsidRPr="001D3DF3">
              <w:rPr>
                <w:rFonts w:eastAsiaTheme="minorEastAsia"/>
                <w:szCs w:val="21"/>
                <w:lang w:eastAsia="ja-JP"/>
              </w:rPr>
              <w:t>(Cat 2)</w:t>
            </w:r>
          </w:p>
        </w:tc>
        <w:tc>
          <w:tcPr>
            <w:tcW w:w="457" w:type="dxa"/>
            <w:tcBorders>
              <w:top w:val="single" w:sz="4" w:space="0" w:color="auto"/>
              <w:left w:val="single" w:sz="4" w:space="0" w:color="auto"/>
              <w:bottom w:val="single" w:sz="4" w:space="0" w:color="auto"/>
              <w:right w:val="single" w:sz="4" w:space="0" w:color="auto"/>
            </w:tcBorders>
            <w:tcPrChange w:id="71" w:author="Nakagami, Ohji (SONY)" w:date="2019-07-17T09:41:00Z">
              <w:tcPr>
                <w:tcW w:w="457" w:type="dxa"/>
                <w:tcBorders>
                  <w:top w:val="single" w:sz="4" w:space="0" w:color="auto"/>
                  <w:left w:val="single" w:sz="4" w:space="0" w:color="auto"/>
                  <w:bottom w:val="single" w:sz="4" w:space="0" w:color="auto"/>
                  <w:right w:val="single" w:sz="4" w:space="0" w:color="auto"/>
                </w:tcBorders>
              </w:tcPr>
            </w:tcPrChange>
          </w:tcPr>
          <w:p w:rsidR="00C008DC" w:rsidRPr="001D3DF3" w:rsidRDefault="00C008DC" w:rsidP="009C7D3B">
            <w:pPr>
              <w:keepNext/>
              <w:keepLines/>
              <w:jc w:val="center"/>
              <w:rPr>
                <w:rFonts w:eastAsiaTheme="minorEastAsia"/>
                <w:szCs w:val="21"/>
                <w:lang w:eastAsia="ja-JP"/>
              </w:rPr>
            </w:pPr>
            <w:r w:rsidRPr="001D3DF3">
              <w:rPr>
                <w:rFonts w:eastAsiaTheme="minorEastAsia"/>
                <w:szCs w:val="21"/>
                <w:lang w:eastAsia="ja-JP"/>
              </w:rPr>
              <w:t>P</w:t>
            </w:r>
          </w:p>
        </w:tc>
      </w:tr>
      <w:tr w:rsidR="00EA38B5" w:rsidRPr="00853DD2" w:rsidTr="00E32EED">
        <w:trPr>
          <w:jc w:val="center"/>
          <w:trPrChange w:id="72" w:author="Nakagami, Ohji (SONY)" w:date="2019-07-17T09:41:00Z">
            <w:trPr>
              <w:jc w:val="center"/>
            </w:trPr>
          </w:trPrChange>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Change w:id="73" w:author="Nakagami, Ohji (SONY)" w:date="2019-07-17T09:41:00Z">
              <w:tcPr>
                <w:tcW w:w="18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tcPrChange>
          </w:tcPr>
          <w:p w:rsidR="00C008DC" w:rsidRPr="001D3DF3" w:rsidRDefault="00C008DC" w:rsidP="009C7D3B">
            <w:pPr>
              <w:jc w:val="center"/>
              <w:rPr>
                <w:rFonts w:eastAsia="Times New Roman"/>
                <w:szCs w:val="21"/>
                <w:lang w:eastAsia="zh-CN"/>
              </w:rPr>
            </w:pPr>
            <w:del w:id="74" w:author="Nakagami, Ohji (Sony)" w:date="2019-07-12T09:00:00Z">
              <w:r w:rsidRPr="001D3DF3" w:rsidDel="001813BD">
                <w:rPr>
                  <w:rFonts w:eastAsia="Times New Roman"/>
                  <w:szCs w:val="21"/>
                  <w:lang w:eastAsia="zh-CN"/>
                </w:rPr>
                <w:delText>Technicolor</w:delText>
              </w:r>
            </w:del>
            <w:proofErr w:type="spellStart"/>
            <w:ins w:id="75" w:author="Nakagami, Ohji (Sony)" w:date="2019-07-12T09:00:00Z">
              <w:r w:rsidR="001813BD">
                <w:rPr>
                  <w:rFonts w:eastAsia="Times New Roman"/>
                  <w:szCs w:val="21"/>
                  <w:lang w:eastAsia="zh-CN"/>
                </w:rPr>
                <w:t>InterDIgital</w:t>
              </w:r>
            </w:ins>
            <w:proofErr w:type="spellEnd"/>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Change w:id="76" w:author="Nakagami, Ohji (SONY)" w:date="2019-07-17T09:41:00Z">
              <w:tcPr>
                <w:tcW w:w="283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tcPrChange>
          </w:tcPr>
          <w:p w:rsidR="00C008DC" w:rsidRPr="001D3DF3" w:rsidRDefault="00C008DC" w:rsidP="009C7D3B">
            <w:pPr>
              <w:jc w:val="center"/>
              <w:rPr>
                <w:rFonts w:eastAsia="Times New Roman"/>
                <w:szCs w:val="21"/>
                <w:lang w:eastAsia="zh-CN"/>
              </w:rPr>
            </w:pPr>
            <w:r w:rsidRPr="001D3DF3">
              <w:rPr>
                <w:rFonts w:eastAsia="Times New Roman"/>
                <w:szCs w:val="21"/>
                <w:lang w:eastAsia="zh-CN"/>
              </w:rPr>
              <w:t>Ralf Schaefer</w:t>
            </w:r>
          </w:p>
        </w:tc>
        <w:tc>
          <w:tcPr>
            <w:tcW w:w="3260" w:type="dxa"/>
            <w:tcBorders>
              <w:top w:val="single" w:sz="4" w:space="0" w:color="auto"/>
              <w:left w:val="single" w:sz="4" w:space="0" w:color="auto"/>
              <w:bottom w:val="single" w:sz="4" w:space="0" w:color="auto"/>
              <w:right w:val="single" w:sz="4" w:space="0" w:color="auto"/>
            </w:tcBorders>
            <w:tcPrChange w:id="77" w:author="Nakagami, Ohji (SONY)" w:date="2019-07-17T09:41:00Z">
              <w:tcPr>
                <w:tcW w:w="3260" w:type="dxa"/>
                <w:tcBorders>
                  <w:top w:val="single" w:sz="4" w:space="0" w:color="auto"/>
                  <w:left w:val="single" w:sz="4" w:space="0" w:color="auto"/>
                  <w:bottom w:val="single" w:sz="4" w:space="0" w:color="auto"/>
                  <w:right w:val="single" w:sz="4" w:space="0" w:color="auto"/>
                </w:tcBorders>
              </w:tcPr>
            </w:tcPrChange>
          </w:tcPr>
          <w:p w:rsidR="00C008DC" w:rsidRPr="001D3DF3" w:rsidRDefault="001813BD" w:rsidP="009C7D3B">
            <w:pPr>
              <w:keepNext/>
              <w:keepLines/>
              <w:jc w:val="center"/>
              <w:rPr>
                <w:rFonts w:eastAsia="Times New Roman"/>
                <w:szCs w:val="21"/>
                <w:lang w:eastAsia="zh-CN"/>
              </w:rPr>
            </w:pPr>
            <w:ins w:id="78" w:author="Nakagami, Ohji (Sony)" w:date="2019-07-12T09:00:00Z">
              <w:r w:rsidRPr="001813BD">
                <w:rPr>
                  <w:rFonts w:eastAsia="Times New Roman"/>
                  <w:szCs w:val="21"/>
                  <w:lang w:eastAsia="zh-CN"/>
                </w:rPr>
                <w:t>ralf.schaefer@interdigital.com</w:t>
              </w:r>
            </w:ins>
            <w:del w:id="79" w:author="Nakagami, Ohji (Sony)" w:date="2019-07-12T09:00:00Z">
              <w:r w:rsidR="00C008DC" w:rsidRPr="001D3DF3" w:rsidDel="001813BD">
                <w:rPr>
                  <w:rFonts w:eastAsia="Times New Roman"/>
                  <w:szCs w:val="21"/>
                  <w:lang w:eastAsia="zh-CN"/>
                </w:rPr>
                <w:delText>ralf.schaefer@technicolor.com</w:delText>
              </w:r>
            </w:del>
          </w:p>
        </w:tc>
        <w:tc>
          <w:tcPr>
            <w:tcW w:w="2513" w:type="dxa"/>
            <w:tcBorders>
              <w:top w:val="single" w:sz="4" w:space="0" w:color="auto"/>
              <w:left w:val="single" w:sz="4" w:space="0" w:color="auto"/>
              <w:bottom w:val="single" w:sz="4" w:space="0" w:color="auto"/>
              <w:right w:val="single" w:sz="4" w:space="0" w:color="auto"/>
            </w:tcBorders>
            <w:tcPrChange w:id="80" w:author="Nakagami, Ohji (SONY)" w:date="2019-07-17T09:41:00Z">
              <w:tcPr>
                <w:tcW w:w="1663" w:type="dxa"/>
                <w:tcBorders>
                  <w:top w:val="single" w:sz="4" w:space="0" w:color="auto"/>
                  <w:left w:val="single" w:sz="4" w:space="0" w:color="auto"/>
                  <w:bottom w:val="single" w:sz="4" w:space="0" w:color="auto"/>
                  <w:right w:val="single" w:sz="4" w:space="0" w:color="auto"/>
                </w:tcBorders>
              </w:tcPr>
            </w:tcPrChange>
          </w:tcPr>
          <w:p w:rsidR="00C008DC" w:rsidRPr="00566412" w:rsidRDefault="00C008DC" w:rsidP="009C7D3B">
            <w:pPr>
              <w:keepNext/>
              <w:keepLines/>
              <w:jc w:val="center"/>
              <w:rPr>
                <w:rFonts w:eastAsia="游明朝"/>
                <w:szCs w:val="21"/>
                <w:lang w:eastAsia="ja-JP"/>
              </w:rPr>
            </w:pPr>
            <w:r w:rsidRPr="001D3DF3">
              <w:rPr>
                <w:rFonts w:eastAsia="Times New Roman"/>
                <w:szCs w:val="21"/>
                <w:lang w:eastAsia="zh-CN"/>
              </w:rPr>
              <w:t xml:space="preserve">HHI </w:t>
            </w:r>
            <w:r w:rsidRPr="001D3DF3">
              <w:rPr>
                <w:rFonts w:eastAsiaTheme="minorEastAsia"/>
                <w:szCs w:val="21"/>
                <w:lang w:eastAsia="zh-CN"/>
              </w:rPr>
              <w:t xml:space="preserve">dataset </w:t>
            </w:r>
            <w:r w:rsidRPr="001D3DF3">
              <w:rPr>
                <w:rFonts w:eastAsia="Times New Roman"/>
                <w:szCs w:val="21"/>
                <w:lang w:eastAsia="zh-CN"/>
              </w:rPr>
              <w:t>(Cat 2)</w:t>
            </w:r>
          </w:p>
        </w:tc>
        <w:tc>
          <w:tcPr>
            <w:tcW w:w="457" w:type="dxa"/>
            <w:tcBorders>
              <w:top w:val="single" w:sz="4" w:space="0" w:color="auto"/>
              <w:left w:val="single" w:sz="4" w:space="0" w:color="auto"/>
              <w:bottom w:val="single" w:sz="4" w:space="0" w:color="auto"/>
              <w:right w:val="single" w:sz="4" w:space="0" w:color="auto"/>
            </w:tcBorders>
            <w:tcPrChange w:id="81" w:author="Nakagami, Ohji (SONY)" w:date="2019-07-17T09:41:00Z">
              <w:tcPr>
                <w:tcW w:w="457" w:type="dxa"/>
                <w:tcBorders>
                  <w:top w:val="single" w:sz="4" w:space="0" w:color="auto"/>
                  <w:left w:val="single" w:sz="4" w:space="0" w:color="auto"/>
                  <w:bottom w:val="single" w:sz="4" w:space="0" w:color="auto"/>
                  <w:right w:val="single" w:sz="4" w:space="0" w:color="auto"/>
                </w:tcBorders>
              </w:tcPr>
            </w:tcPrChange>
          </w:tcPr>
          <w:p w:rsidR="00C008DC" w:rsidRPr="00566412" w:rsidRDefault="00C008DC" w:rsidP="009C7D3B">
            <w:pPr>
              <w:keepNext/>
              <w:keepLines/>
              <w:jc w:val="center"/>
              <w:rPr>
                <w:rFonts w:eastAsia="游明朝"/>
                <w:szCs w:val="21"/>
                <w:lang w:eastAsia="ja-JP"/>
              </w:rPr>
            </w:pPr>
            <w:r w:rsidRPr="001D3DF3">
              <w:rPr>
                <w:rFonts w:eastAsia="Times New Roman"/>
                <w:szCs w:val="21"/>
                <w:lang w:eastAsia="zh-CN"/>
              </w:rPr>
              <w:t>C</w:t>
            </w:r>
          </w:p>
        </w:tc>
      </w:tr>
      <w:tr w:rsidR="00EA38B5" w:rsidRPr="00853DD2" w:rsidDel="001813BD" w:rsidTr="00E32EED">
        <w:trPr>
          <w:jc w:val="center"/>
          <w:del w:id="82" w:author="Nakagami, Ohji (Sony)" w:date="2019-07-12T09:00:00Z"/>
          <w:trPrChange w:id="83" w:author="Nakagami, Ohji (SONY)" w:date="2019-07-17T09:41:00Z">
            <w:trPr>
              <w:jc w:val="center"/>
            </w:trPr>
          </w:trPrChange>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Change w:id="84" w:author="Nakagami, Ohji (SONY)" w:date="2019-07-17T09:41:00Z">
              <w:tcPr>
                <w:tcW w:w="18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tcPrChange>
          </w:tcPr>
          <w:p w:rsidR="00C008DC" w:rsidRPr="00566412" w:rsidDel="001813BD" w:rsidRDefault="00C008DC" w:rsidP="009C7D3B">
            <w:pPr>
              <w:jc w:val="center"/>
              <w:rPr>
                <w:del w:id="85" w:author="Nakagami, Ohji (Sony)" w:date="2019-07-12T09:00:00Z"/>
                <w:rFonts w:eastAsia="游明朝"/>
                <w:szCs w:val="21"/>
                <w:lang w:eastAsia="ja-JP"/>
              </w:rPr>
            </w:pPr>
            <w:del w:id="86" w:author="Nakagami, Ohji (Sony)" w:date="2019-07-12T09:00:00Z">
              <w:r w:rsidDel="001813BD">
                <w:rPr>
                  <w:rFonts w:eastAsia="游明朝" w:hint="eastAsia"/>
                  <w:szCs w:val="21"/>
                  <w:lang w:eastAsia="ja-JP"/>
                </w:rPr>
                <w:delText>Blackberry</w:delText>
              </w:r>
            </w:del>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Change w:id="87" w:author="Nakagami, Ohji (SONY)" w:date="2019-07-17T09:41:00Z">
              <w:tcPr>
                <w:tcW w:w="283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tcPrChange>
          </w:tcPr>
          <w:p w:rsidR="00C008DC" w:rsidRPr="00566412" w:rsidDel="001813BD" w:rsidRDefault="00C008DC" w:rsidP="009C7D3B">
            <w:pPr>
              <w:jc w:val="center"/>
              <w:rPr>
                <w:del w:id="88" w:author="Nakagami, Ohji (Sony)" w:date="2019-07-12T09:00:00Z"/>
                <w:rFonts w:eastAsia="游明朝"/>
                <w:szCs w:val="21"/>
                <w:lang w:eastAsia="ja-JP"/>
              </w:rPr>
            </w:pPr>
            <w:del w:id="89" w:author="Nakagami, Ohji (Sony)" w:date="2019-07-12T09:00:00Z">
              <w:r w:rsidDel="001813BD">
                <w:rPr>
                  <w:rFonts w:eastAsia="游明朝" w:hint="eastAsia"/>
                  <w:szCs w:val="21"/>
                  <w:lang w:eastAsia="ja-JP"/>
                </w:rPr>
                <w:delText>David Flynn</w:delText>
              </w:r>
            </w:del>
          </w:p>
        </w:tc>
        <w:tc>
          <w:tcPr>
            <w:tcW w:w="3260" w:type="dxa"/>
            <w:tcBorders>
              <w:top w:val="single" w:sz="4" w:space="0" w:color="auto"/>
              <w:left w:val="single" w:sz="4" w:space="0" w:color="auto"/>
              <w:bottom w:val="single" w:sz="4" w:space="0" w:color="auto"/>
              <w:right w:val="single" w:sz="4" w:space="0" w:color="auto"/>
            </w:tcBorders>
            <w:tcPrChange w:id="90" w:author="Nakagami, Ohji (SONY)" w:date="2019-07-17T09:41:00Z">
              <w:tcPr>
                <w:tcW w:w="3260" w:type="dxa"/>
                <w:tcBorders>
                  <w:top w:val="single" w:sz="4" w:space="0" w:color="auto"/>
                  <w:left w:val="single" w:sz="4" w:space="0" w:color="auto"/>
                  <w:bottom w:val="single" w:sz="4" w:space="0" w:color="auto"/>
                  <w:right w:val="single" w:sz="4" w:space="0" w:color="auto"/>
                </w:tcBorders>
              </w:tcPr>
            </w:tcPrChange>
          </w:tcPr>
          <w:p w:rsidR="00C008DC" w:rsidRPr="001D3DF3" w:rsidDel="001813BD" w:rsidRDefault="00C008DC" w:rsidP="009C7D3B">
            <w:pPr>
              <w:keepNext/>
              <w:keepLines/>
              <w:jc w:val="center"/>
              <w:rPr>
                <w:del w:id="91" w:author="Nakagami, Ohji (Sony)" w:date="2019-07-12T09:00:00Z"/>
                <w:rFonts w:eastAsia="Times New Roman"/>
                <w:szCs w:val="21"/>
                <w:lang w:eastAsia="zh-CN"/>
              </w:rPr>
            </w:pPr>
            <w:del w:id="92" w:author="Nakagami, Ohji (Sony)" w:date="2019-07-12T09:00:00Z">
              <w:r w:rsidRPr="00566412" w:rsidDel="001813BD">
                <w:rPr>
                  <w:rFonts w:eastAsia="Times New Roman"/>
                  <w:szCs w:val="21"/>
                  <w:lang w:eastAsia="zh-CN"/>
                </w:rPr>
                <w:delText>dflynn@blackberry.com</w:delText>
              </w:r>
            </w:del>
          </w:p>
        </w:tc>
        <w:tc>
          <w:tcPr>
            <w:tcW w:w="2513" w:type="dxa"/>
            <w:tcBorders>
              <w:top w:val="single" w:sz="4" w:space="0" w:color="auto"/>
              <w:left w:val="single" w:sz="4" w:space="0" w:color="auto"/>
              <w:bottom w:val="single" w:sz="4" w:space="0" w:color="auto"/>
              <w:right w:val="single" w:sz="4" w:space="0" w:color="auto"/>
            </w:tcBorders>
            <w:tcPrChange w:id="93" w:author="Nakagami, Ohji (SONY)" w:date="2019-07-17T09:41:00Z">
              <w:tcPr>
                <w:tcW w:w="1663" w:type="dxa"/>
                <w:tcBorders>
                  <w:top w:val="single" w:sz="4" w:space="0" w:color="auto"/>
                  <w:left w:val="single" w:sz="4" w:space="0" w:color="auto"/>
                  <w:bottom w:val="single" w:sz="4" w:space="0" w:color="auto"/>
                  <w:right w:val="single" w:sz="4" w:space="0" w:color="auto"/>
                </w:tcBorders>
              </w:tcPr>
            </w:tcPrChange>
          </w:tcPr>
          <w:p w:rsidR="00C008DC" w:rsidRPr="0044549D" w:rsidDel="001813BD" w:rsidRDefault="00C008DC" w:rsidP="009C7D3B">
            <w:pPr>
              <w:keepNext/>
              <w:keepLines/>
              <w:jc w:val="center"/>
              <w:rPr>
                <w:del w:id="94" w:author="Nakagami, Ohji (Sony)" w:date="2019-07-12T09:00:00Z"/>
                <w:rFonts w:eastAsia="游明朝"/>
                <w:szCs w:val="21"/>
                <w:lang w:eastAsia="ja-JP"/>
              </w:rPr>
            </w:pPr>
            <w:del w:id="95" w:author="Nakagami, Ohji (Sony)" w:date="2019-07-12T09:00:00Z">
              <w:r w:rsidDel="001813BD">
                <w:rPr>
                  <w:rFonts w:eastAsia="游明朝" w:hint="eastAsia"/>
                  <w:szCs w:val="21"/>
                  <w:lang w:eastAsia="ja-JP"/>
                </w:rPr>
                <w:delText>-</w:delText>
              </w:r>
            </w:del>
          </w:p>
        </w:tc>
        <w:tc>
          <w:tcPr>
            <w:tcW w:w="457" w:type="dxa"/>
            <w:tcBorders>
              <w:top w:val="single" w:sz="4" w:space="0" w:color="auto"/>
              <w:left w:val="single" w:sz="4" w:space="0" w:color="auto"/>
              <w:bottom w:val="single" w:sz="4" w:space="0" w:color="auto"/>
              <w:right w:val="single" w:sz="4" w:space="0" w:color="auto"/>
            </w:tcBorders>
            <w:tcPrChange w:id="96" w:author="Nakagami, Ohji (SONY)" w:date="2019-07-17T09:41:00Z">
              <w:tcPr>
                <w:tcW w:w="457" w:type="dxa"/>
                <w:tcBorders>
                  <w:top w:val="single" w:sz="4" w:space="0" w:color="auto"/>
                  <w:left w:val="single" w:sz="4" w:space="0" w:color="auto"/>
                  <w:bottom w:val="single" w:sz="4" w:space="0" w:color="auto"/>
                  <w:right w:val="single" w:sz="4" w:space="0" w:color="auto"/>
                </w:tcBorders>
              </w:tcPr>
            </w:tcPrChange>
          </w:tcPr>
          <w:p w:rsidR="00C008DC" w:rsidRPr="00566412" w:rsidDel="001813BD" w:rsidRDefault="00C008DC" w:rsidP="009C7D3B">
            <w:pPr>
              <w:keepNext/>
              <w:keepLines/>
              <w:jc w:val="center"/>
              <w:rPr>
                <w:del w:id="97" w:author="Nakagami, Ohji (Sony)" w:date="2019-07-12T09:00:00Z"/>
                <w:rFonts w:eastAsia="游明朝"/>
                <w:szCs w:val="21"/>
                <w:lang w:eastAsia="ja-JP"/>
              </w:rPr>
            </w:pPr>
            <w:del w:id="98" w:author="Nakagami, Ohji (Sony)" w:date="2019-07-12T09:00:00Z">
              <w:r w:rsidDel="001813BD">
                <w:rPr>
                  <w:rFonts w:eastAsia="游明朝" w:hint="eastAsia"/>
                  <w:szCs w:val="21"/>
                  <w:lang w:eastAsia="ja-JP"/>
                </w:rPr>
                <w:delText>R</w:delText>
              </w:r>
            </w:del>
          </w:p>
        </w:tc>
      </w:tr>
      <w:tr w:rsidR="00EA38B5" w:rsidRPr="00853DD2" w:rsidDel="001813BD" w:rsidTr="00E32EED">
        <w:trPr>
          <w:jc w:val="center"/>
          <w:del w:id="99" w:author="Nakagami, Ohji (Sony)" w:date="2019-07-12T09:00:00Z"/>
          <w:trPrChange w:id="100" w:author="Nakagami, Ohji (SONY)" w:date="2019-07-17T09:41:00Z">
            <w:trPr>
              <w:jc w:val="center"/>
            </w:trPr>
          </w:trPrChange>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Change w:id="101" w:author="Nakagami, Ohji (SONY)" w:date="2019-07-17T09:41:00Z">
              <w:tcPr>
                <w:tcW w:w="18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tcPrChange>
          </w:tcPr>
          <w:p w:rsidR="00C008DC" w:rsidRPr="001D3DF3" w:rsidDel="001813BD" w:rsidRDefault="00C008DC" w:rsidP="009C7D3B">
            <w:pPr>
              <w:jc w:val="center"/>
              <w:rPr>
                <w:del w:id="102" w:author="Nakagami, Ohji (Sony)" w:date="2019-07-12T09:00:00Z"/>
                <w:rFonts w:eastAsia="Times New Roman"/>
                <w:szCs w:val="21"/>
                <w:lang w:eastAsia="zh-CN"/>
              </w:rPr>
            </w:pPr>
            <w:del w:id="103" w:author="Nakagami, Ohji (Sony)" w:date="2019-07-12T09:00:00Z">
              <w:r w:rsidRPr="001D3DF3" w:rsidDel="001813BD">
                <w:rPr>
                  <w:rFonts w:eastAsia="Times New Roman"/>
                  <w:szCs w:val="21"/>
                  <w:lang w:eastAsia="zh-CN"/>
                </w:rPr>
                <w:delText>Nokia</w:delText>
              </w:r>
            </w:del>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Change w:id="104" w:author="Nakagami, Ohji (SONY)" w:date="2019-07-17T09:41:00Z">
              <w:tcPr>
                <w:tcW w:w="283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tcPrChange>
          </w:tcPr>
          <w:p w:rsidR="00C008DC" w:rsidRPr="001D3DF3" w:rsidDel="001813BD" w:rsidRDefault="00C008DC" w:rsidP="009C7D3B">
            <w:pPr>
              <w:jc w:val="center"/>
              <w:rPr>
                <w:del w:id="105" w:author="Nakagami, Ohji (Sony)" w:date="2019-07-12T09:00:00Z"/>
                <w:rFonts w:eastAsia="Times New Roman"/>
                <w:szCs w:val="21"/>
                <w:lang w:eastAsia="zh-CN"/>
              </w:rPr>
            </w:pPr>
            <w:del w:id="106" w:author="Nakagami, Ohji (Sony)" w:date="2019-07-12T09:00:00Z">
              <w:r w:rsidRPr="001D3DF3" w:rsidDel="001813BD">
                <w:rPr>
                  <w:rFonts w:eastAsia="Times New Roman"/>
                  <w:szCs w:val="21"/>
                  <w:lang w:eastAsia="zh-CN"/>
                </w:rPr>
                <w:delText>Mika Pesonen</w:delText>
              </w:r>
            </w:del>
          </w:p>
        </w:tc>
        <w:tc>
          <w:tcPr>
            <w:tcW w:w="3260" w:type="dxa"/>
            <w:tcBorders>
              <w:top w:val="single" w:sz="4" w:space="0" w:color="auto"/>
              <w:left w:val="single" w:sz="4" w:space="0" w:color="auto"/>
              <w:bottom w:val="single" w:sz="4" w:space="0" w:color="auto"/>
              <w:right w:val="single" w:sz="4" w:space="0" w:color="auto"/>
            </w:tcBorders>
            <w:tcPrChange w:id="107" w:author="Nakagami, Ohji (SONY)" w:date="2019-07-17T09:41:00Z">
              <w:tcPr>
                <w:tcW w:w="3260" w:type="dxa"/>
                <w:tcBorders>
                  <w:top w:val="single" w:sz="4" w:space="0" w:color="auto"/>
                  <w:left w:val="single" w:sz="4" w:space="0" w:color="auto"/>
                  <w:bottom w:val="single" w:sz="4" w:space="0" w:color="auto"/>
                  <w:right w:val="single" w:sz="4" w:space="0" w:color="auto"/>
                </w:tcBorders>
              </w:tcPr>
            </w:tcPrChange>
          </w:tcPr>
          <w:p w:rsidR="00C008DC" w:rsidRPr="001D3DF3" w:rsidDel="001813BD" w:rsidRDefault="00C008DC" w:rsidP="009C7D3B">
            <w:pPr>
              <w:keepNext/>
              <w:keepLines/>
              <w:jc w:val="center"/>
              <w:rPr>
                <w:del w:id="108" w:author="Nakagami, Ohji (Sony)" w:date="2019-07-12T09:00:00Z"/>
                <w:rFonts w:eastAsia="Times New Roman"/>
                <w:szCs w:val="21"/>
                <w:lang w:eastAsia="zh-CN"/>
              </w:rPr>
            </w:pPr>
            <w:del w:id="109" w:author="Nakagami, Ohji (Sony)" w:date="2019-07-12T09:00:00Z">
              <w:r w:rsidRPr="0044549D" w:rsidDel="001813BD">
                <w:rPr>
                  <w:szCs w:val="21"/>
                </w:rPr>
                <w:delText>m</w:delText>
              </w:r>
              <w:r w:rsidRPr="0044549D" w:rsidDel="001813BD">
                <w:rPr>
                  <w:rFonts w:eastAsia="Times New Roman"/>
                  <w:szCs w:val="21"/>
                  <w:lang w:eastAsia="zh-CN"/>
                </w:rPr>
                <w:delText>ika.pesonen@nokia.com</w:delText>
              </w:r>
            </w:del>
          </w:p>
        </w:tc>
        <w:tc>
          <w:tcPr>
            <w:tcW w:w="2513" w:type="dxa"/>
            <w:tcBorders>
              <w:top w:val="single" w:sz="4" w:space="0" w:color="auto"/>
              <w:left w:val="single" w:sz="4" w:space="0" w:color="auto"/>
              <w:bottom w:val="single" w:sz="4" w:space="0" w:color="auto"/>
              <w:right w:val="single" w:sz="4" w:space="0" w:color="auto"/>
            </w:tcBorders>
            <w:tcPrChange w:id="110" w:author="Nakagami, Ohji (SONY)" w:date="2019-07-17T09:41:00Z">
              <w:tcPr>
                <w:tcW w:w="1663" w:type="dxa"/>
                <w:tcBorders>
                  <w:top w:val="single" w:sz="4" w:space="0" w:color="auto"/>
                  <w:left w:val="single" w:sz="4" w:space="0" w:color="auto"/>
                  <w:bottom w:val="single" w:sz="4" w:space="0" w:color="auto"/>
                  <w:right w:val="single" w:sz="4" w:space="0" w:color="auto"/>
                </w:tcBorders>
              </w:tcPr>
            </w:tcPrChange>
          </w:tcPr>
          <w:p w:rsidR="00C008DC" w:rsidRPr="0044549D" w:rsidDel="001813BD" w:rsidRDefault="00C008DC" w:rsidP="009C7D3B">
            <w:pPr>
              <w:keepNext/>
              <w:keepLines/>
              <w:jc w:val="center"/>
              <w:rPr>
                <w:del w:id="111" w:author="Nakagami, Ohji (Sony)" w:date="2019-07-12T09:00:00Z"/>
                <w:rFonts w:eastAsia="游明朝"/>
                <w:szCs w:val="21"/>
                <w:lang w:eastAsia="ja-JP"/>
              </w:rPr>
            </w:pPr>
            <w:del w:id="112" w:author="Nakagami, Ohji (Sony)" w:date="2019-07-12T09:00:00Z">
              <w:r w:rsidDel="001813BD">
                <w:rPr>
                  <w:rFonts w:eastAsia="游明朝" w:hint="eastAsia"/>
                  <w:szCs w:val="21"/>
                  <w:lang w:eastAsia="ja-JP"/>
                </w:rPr>
                <w:delText>-</w:delText>
              </w:r>
            </w:del>
          </w:p>
        </w:tc>
        <w:tc>
          <w:tcPr>
            <w:tcW w:w="457" w:type="dxa"/>
            <w:tcBorders>
              <w:top w:val="single" w:sz="4" w:space="0" w:color="auto"/>
              <w:left w:val="single" w:sz="4" w:space="0" w:color="auto"/>
              <w:bottom w:val="single" w:sz="4" w:space="0" w:color="auto"/>
              <w:right w:val="single" w:sz="4" w:space="0" w:color="auto"/>
            </w:tcBorders>
            <w:tcPrChange w:id="113" w:author="Nakagami, Ohji (SONY)" w:date="2019-07-17T09:41:00Z">
              <w:tcPr>
                <w:tcW w:w="457" w:type="dxa"/>
                <w:tcBorders>
                  <w:top w:val="single" w:sz="4" w:space="0" w:color="auto"/>
                  <w:left w:val="single" w:sz="4" w:space="0" w:color="auto"/>
                  <w:bottom w:val="single" w:sz="4" w:space="0" w:color="auto"/>
                  <w:right w:val="single" w:sz="4" w:space="0" w:color="auto"/>
                </w:tcBorders>
              </w:tcPr>
            </w:tcPrChange>
          </w:tcPr>
          <w:p w:rsidR="00C008DC" w:rsidRPr="001D3DF3" w:rsidDel="001813BD" w:rsidRDefault="00C008DC" w:rsidP="009C7D3B">
            <w:pPr>
              <w:keepNext/>
              <w:keepLines/>
              <w:jc w:val="center"/>
              <w:rPr>
                <w:del w:id="114" w:author="Nakagami, Ohji (Sony)" w:date="2019-07-12T09:00:00Z"/>
                <w:rFonts w:eastAsia="Times New Roman"/>
                <w:szCs w:val="21"/>
                <w:lang w:eastAsia="zh-CN"/>
              </w:rPr>
            </w:pPr>
            <w:del w:id="115" w:author="Nakagami, Ohji (Sony)" w:date="2019-07-12T09:00:00Z">
              <w:r w:rsidRPr="001D3DF3" w:rsidDel="001813BD">
                <w:rPr>
                  <w:rFonts w:eastAsia="Times New Roman"/>
                  <w:szCs w:val="21"/>
                  <w:lang w:eastAsia="zh-CN"/>
                </w:rPr>
                <w:delText>R</w:delText>
              </w:r>
            </w:del>
          </w:p>
        </w:tc>
      </w:tr>
    </w:tbl>
    <w:p w:rsidR="00C008DC" w:rsidRPr="00E7709A" w:rsidRDefault="00C008DC" w:rsidP="00C008DC">
      <w:pPr>
        <w:jc w:val="center"/>
        <w:rPr>
          <w:rFonts w:eastAsia="Times New Roman"/>
          <w:szCs w:val="21"/>
          <w:lang w:val="pt-BR" w:eastAsia="ja-JP"/>
        </w:rPr>
      </w:pPr>
      <w:r w:rsidRPr="001D3DF3">
        <w:rPr>
          <w:szCs w:val="21"/>
          <w:lang w:val="pt-BR"/>
        </w:rPr>
        <w:t>(P = proponent, C = cross checker</w:t>
      </w:r>
      <w:del w:id="116" w:author="Nakagami, Ohji (Sony)" w:date="2019-07-12T09:01:00Z">
        <w:r w:rsidRPr="001D3DF3" w:rsidDel="001813BD">
          <w:rPr>
            <w:szCs w:val="21"/>
            <w:lang w:val="pt-BR"/>
          </w:rPr>
          <w:delText>, R = reviewer (will be kept in the loop on the CE0.2 activities, but is not required to actively participate)</w:delText>
        </w:r>
      </w:del>
      <w:r w:rsidRPr="001D3DF3">
        <w:rPr>
          <w:szCs w:val="21"/>
          <w:lang w:val="pt-BR"/>
        </w:rPr>
        <w:t>)</w:t>
      </w:r>
    </w:p>
    <w:p w:rsidR="00C008DC" w:rsidDel="00465F78" w:rsidRDefault="00C008DC" w:rsidP="00C008DC">
      <w:pPr>
        <w:pStyle w:val="1"/>
        <w:widowControl/>
        <w:numPr>
          <w:ilvl w:val="0"/>
          <w:numId w:val="30"/>
        </w:numPr>
        <w:spacing w:line="240" w:lineRule="auto"/>
        <w:jc w:val="both"/>
        <w:rPr>
          <w:del w:id="117" w:author="Nakagami, Ohji (Sony)" w:date="2019-07-12T12:36:00Z"/>
        </w:rPr>
      </w:pPr>
      <w:del w:id="118" w:author="Nakagami, Ohji (Sony)" w:date="2019-07-12T12:36:00Z">
        <w:r w:rsidRPr="001D3DF3" w:rsidDel="00465F78">
          <w:delText>Timeline</w:delText>
        </w:r>
      </w:del>
    </w:p>
    <w:p w:rsidR="001871DA" w:rsidDel="00465F78" w:rsidRDefault="001871DA" w:rsidP="001871DA">
      <w:pPr>
        <w:rPr>
          <w:del w:id="119" w:author="Nakagami, Ohji (Sony)" w:date="2019-07-12T09:01:00Z"/>
          <w:lang w:eastAsia="ja-JP"/>
        </w:rPr>
      </w:pPr>
      <w:del w:id="120" w:author="Nakagami, Ohji (Sony)" w:date="2019-07-12T09:01:00Z">
        <w:r w:rsidDel="001813BD">
          <w:rPr>
            <w:lang w:eastAsia="ja-JP"/>
          </w:rPr>
          <w:delText>2019-03-29     MPEG #126 meeting ends.</w:delText>
        </w:r>
      </w:del>
    </w:p>
    <w:p w:rsidR="001871DA" w:rsidDel="001813BD" w:rsidRDefault="001871DA" w:rsidP="00583B9E">
      <w:pPr>
        <w:pStyle w:val="af4"/>
        <w:numPr>
          <w:ilvl w:val="0"/>
          <w:numId w:val="37"/>
        </w:numPr>
        <w:rPr>
          <w:del w:id="121" w:author="Nakagami, Ohji (Sony)" w:date="2019-07-12T09:01:00Z"/>
          <w:lang w:eastAsia="ja-JP"/>
        </w:rPr>
      </w:pPr>
      <w:del w:id="122" w:author="Nakagami, Ohji (Sony)" w:date="2019-07-12T09:01:00Z">
        <w:r w:rsidDel="001813BD">
          <w:rPr>
            <w:lang w:eastAsia="ja-JP"/>
          </w:rPr>
          <w:delText xml:space="preserve">2019-04-15     V-PCC Expected date for release of finalized CE description, CTC </w:delText>
        </w:r>
      </w:del>
    </w:p>
    <w:p w:rsidR="001871DA" w:rsidDel="001813BD" w:rsidRDefault="001871DA" w:rsidP="00583B9E">
      <w:pPr>
        <w:pStyle w:val="af4"/>
        <w:numPr>
          <w:ilvl w:val="0"/>
          <w:numId w:val="37"/>
        </w:numPr>
        <w:rPr>
          <w:del w:id="123" w:author="Nakagami, Ohji (Sony)" w:date="2019-07-12T09:01:00Z"/>
          <w:lang w:eastAsia="ja-JP"/>
        </w:rPr>
      </w:pPr>
      <w:del w:id="124" w:author="Nakagami, Ohji (Sony)" w:date="2019-07-12T09:01:00Z">
        <w:r w:rsidDel="001813BD">
          <w:rPr>
            <w:lang w:eastAsia="ja-JP"/>
          </w:rPr>
          <w:delText>2019-05-10     V-PCCv6 software.</w:delText>
        </w:r>
      </w:del>
    </w:p>
    <w:p w:rsidR="001871DA" w:rsidDel="001813BD" w:rsidRDefault="001871DA" w:rsidP="00583B9E">
      <w:pPr>
        <w:pStyle w:val="af4"/>
        <w:numPr>
          <w:ilvl w:val="0"/>
          <w:numId w:val="37"/>
        </w:numPr>
        <w:rPr>
          <w:del w:id="125" w:author="Nakagami, Ohji (Sony)" w:date="2019-07-12T09:01:00Z"/>
          <w:lang w:eastAsia="ja-JP"/>
        </w:rPr>
      </w:pPr>
      <w:del w:id="126" w:author="Nakagami, Ohji (Sony)" w:date="2019-07-12T09:01:00Z">
        <w:r w:rsidDel="001813BD">
          <w:rPr>
            <w:lang w:eastAsia="ja-JP"/>
          </w:rPr>
          <w:delText>2019-05-08     Expected date for release of cross-verified V-PCCv</w:delText>
        </w:r>
        <w:r w:rsidR="007E79ED" w:rsidDel="001813BD">
          <w:rPr>
            <w:lang w:eastAsia="ja-JP"/>
          </w:rPr>
          <w:delText>6</w:delText>
        </w:r>
        <w:r w:rsidDel="001813BD">
          <w:rPr>
            <w:lang w:eastAsia="ja-JP"/>
          </w:rPr>
          <w:delText>.0 software and anchors</w:delText>
        </w:r>
      </w:del>
    </w:p>
    <w:p w:rsidR="001871DA" w:rsidDel="001813BD" w:rsidRDefault="001871DA" w:rsidP="00583B9E">
      <w:pPr>
        <w:pStyle w:val="af4"/>
        <w:numPr>
          <w:ilvl w:val="0"/>
          <w:numId w:val="37"/>
        </w:numPr>
        <w:rPr>
          <w:del w:id="127" w:author="Nakagami, Ohji (Sony)" w:date="2019-07-12T09:01:00Z"/>
          <w:lang w:eastAsia="ja-JP"/>
        </w:rPr>
      </w:pPr>
      <w:del w:id="128" w:author="Nakagami, Ohji (Sony)" w:date="2019-07-12T09:01:00Z">
        <w:r w:rsidDel="001813BD">
          <w:rPr>
            <w:lang w:eastAsia="ja-JP"/>
          </w:rPr>
          <w:delText>2019-06-19     V-PCC CE Software and results are released to cross-checkers</w:delText>
        </w:r>
      </w:del>
    </w:p>
    <w:p w:rsidR="001871DA" w:rsidDel="001813BD" w:rsidRDefault="001871DA" w:rsidP="00583B9E">
      <w:pPr>
        <w:pStyle w:val="af4"/>
        <w:numPr>
          <w:ilvl w:val="0"/>
          <w:numId w:val="37"/>
        </w:numPr>
        <w:rPr>
          <w:del w:id="129" w:author="Nakagami, Ohji (Sony)" w:date="2019-07-12T09:01:00Z"/>
          <w:lang w:eastAsia="ja-JP"/>
        </w:rPr>
      </w:pPr>
      <w:del w:id="130" w:author="Nakagami, Ohji (Sony)" w:date="2019-07-12T09:01:00Z">
        <w:r w:rsidDel="001813BD">
          <w:rPr>
            <w:lang w:eastAsia="ja-JP"/>
          </w:rPr>
          <w:delText>2019-06-26     V-PCC Preliminary feedback from cross-checkers to proponents</w:delText>
        </w:r>
      </w:del>
    </w:p>
    <w:p w:rsidR="001871DA" w:rsidDel="001813BD" w:rsidRDefault="001871DA" w:rsidP="00583B9E">
      <w:pPr>
        <w:pStyle w:val="af4"/>
        <w:numPr>
          <w:ilvl w:val="0"/>
          <w:numId w:val="37"/>
        </w:numPr>
        <w:rPr>
          <w:del w:id="131" w:author="Nakagami, Ohji (Sony)" w:date="2019-07-12T09:01:00Z"/>
          <w:lang w:eastAsia="ja-JP"/>
        </w:rPr>
      </w:pPr>
      <w:del w:id="132" w:author="Nakagami, Ohji (Sony)" w:date="2019-07-12T09:01:00Z">
        <w:r w:rsidDel="001813BD">
          <w:rPr>
            <w:lang w:eastAsia="ja-JP"/>
          </w:rPr>
          <w:delText>2019-07-03     MPEG document upload deadline</w:delText>
        </w:r>
      </w:del>
    </w:p>
    <w:p w:rsidR="00C008DC" w:rsidDel="001813BD" w:rsidRDefault="001871DA" w:rsidP="00583B9E">
      <w:pPr>
        <w:pStyle w:val="af4"/>
        <w:numPr>
          <w:ilvl w:val="0"/>
          <w:numId w:val="37"/>
        </w:numPr>
        <w:rPr>
          <w:del w:id="133" w:author="Nakagami, Ohji (Sony)" w:date="2019-07-12T09:01:00Z"/>
          <w:lang w:eastAsia="ja-JP"/>
        </w:rPr>
      </w:pPr>
      <w:del w:id="134" w:author="Nakagami, Ohji (Sony)" w:date="2019-07-12T09:01:00Z">
        <w:r w:rsidDel="001813BD">
          <w:rPr>
            <w:lang w:eastAsia="ja-JP"/>
          </w:rPr>
          <w:delText>2019-07-08     MPEG #127 (</w:delText>
        </w:r>
        <w:r w:rsidR="007E79ED" w:rsidRPr="007E79ED" w:rsidDel="001813BD">
          <w:rPr>
            <w:lang w:eastAsia="ja-JP"/>
          </w:rPr>
          <w:delText>Gothenburg</w:delText>
        </w:r>
        <w:r w:rsidDel="001813BD">
          <w:rPr>
            <w:lang w:eastAsia="ja-JP"/>
          </w:rPr>
          <w:delText>) meeting starts.</w:delText>
        </w:r>
      </w:del>
    </w:p>
    <w:p w:rsidR="007E79ED" w:rsidRPr="007E79ED" w:rsidRDefault="007E79ED" w:rsidP="001871DA">
      <w:pPr>
        <w:rPr>
          <w:rFonts w:eastAsiaTheme="minorEastAsia"/>
          <w:lang w:eastAsia="ja-JP"/>
        </w:rPr>
      </w:pPr>
    </w:p>
    <w:p w:rsidR="00C008DC" w:rsidRPr="001D3DF3" w:rsidRDefault="00C008DC" w:rsidP="00C008DC">
      <w:pPr>
        <w:pStyle w:val="1"/>
        <w:widowControl/>
        <w:numPr>
          <w:ilvl w:val="0"/>
          <w:numId w:val="30"/>
        </w:numPr>
        <w:spacing w:line="240" w:lineRule="auto"/>
        <w:jc w:val="both"/>
      </w:pPr>
      <w:r w:rsidRPr="001D3DF3">
        <w:t>Document and Software References</w:t>
      </w:r>
    </w:p>
    <w:p w:rsidR="00C008DC" w:rsidRPr="001D3DF3" w:rsidRDefault="00C008DC" w:rsidP="00C008DC">
      <w:pPr>
        <w:pStyle w:val="af4"/>
        <w:widowControl/>
        <w:numPr>
          <w:ilvl w:val="0"/>
          <w:numId w:val="31"/>
        </w:numPr>
        <w:autoSpaceDN/>
        <w:spacing w:after="0" w:line="240" w:lineRule="auto"/>
        <w:ind w:leftChars="-50" w:left="250"/>
        <w:contextualSpacing w:val="0"/>
        <w:textAlignment w:val="auto"/>
        <w:rPr>
          <w:szCs w:val="21"/>
        </w:rPr>
      </w:pPr>
      <w:r w:rsidRPr="001D3DF3">
        <w:rPr>
          <w:szCs w:val="21"/>
        </w:rPr>
        <w:t xml:space="preserve">Thomas Ebner, Ingo Feldmann, Oliver </w:t>
      </w:r>
      <w:proofErr w:type="spellStart"/>
      <w:r w:rsidRPr="001D3DF3">
        <w:rPr>
          <w:szCs w:val="21"/>
        </w:rPr>
        <w:t>Schreer</w:t>
      </w:r>
      <w:proofErr w:type="spellEnd"/>
      <w:r w:rsidRPr="001D3DF3">
        <w:rPr>
          <w:szCs w:val="21"/>
        </w:rPr>
        <w:t xml:space="preserve">, Peter </w:t>
      </w:r>
      <w:proofErr w:type="spellStart"/>
      <w:r w:rsidRPr="001D3DF3">
        <w:rPr>
          <w:szCs w:val="21"/>
        </w:rPr>
        <w:t>Kauff</w:t>
      </w:r>
      <w:proofErr w:type="spellEnd"/>
      <w:r w:rsidRPr="001D3DF3">
        <w:rPr>
          <w:szCs w:val="21"/>
        </w:rPr>
        <w:t>, and Tanja v. Unger, “HHI Point cloud dataset of a boxing trainer,” ISO/IEC JTC1/SC29 WG11 (MPEG) input document m42921, Ljubljana, July 2018</w:t>
      </w:r>
      <w:del w:id="135" w:author="Nakagami, Ohji (Sony)" w:date="2019-07-12T09:02:00Z">
        <w:r w:rsidRPr="001D3DF3" w:rsidDel="001813BD">
          <w:rPr>
            <w:szCs w:val="21"/>
          </w:rPr>
          <w:delText>.</w:delText>
        </w:r>
      </w:del>
    </w:p>
    <w:p w:rsidR="00C008DC" w:rsidRPr="001D3DF3" w:rsidRDefault="00C008DC" w:rsidP="00C008DC">
      <w:pPr>
        <w:pStyle w:val="af4"/>
        <w:widowControl/>
        <w:numPr>
          <w:ilvl w:val="0"/>
          <w:numId w:val="31"/>
        </w:numPr>
        <w:autoSpaceDN/>
        <w:spacing w:after="0" w:line="240" w:lineRule="auto"/>
        <w:ind w:leftChars="-50" w:left="250"/>
        <w:contextualSpacing w:val="0"/>
        <w:textAlignment w:val="auto"/>
        <w:rPr>
          <w:szCs w:val="21"/>
        </w:rPr>
      </w:pPr>
      <w:r w:rsidRPr="001D3DF3">
        <w:rPr>
          <w:szCs w:val="21"/>
        </w:rPr>
        <w:t xml:space="preserve">Abhishek Nagar, Jace Miller, Narasimhan </w:t>
      </w:r>
      <w:proofErr w:type="spellStart"/>
      <w:r w:rsidRPr="001D3DF3">
        <w:rPr>
          <w:szCs w:val="21"/>
        </w:rPr>
        <w:t>Venkataramana</w:t>
      </w:r>
      <w:proofErr w:type="spellEnd"/>
      <w:r w:rsidRPr="001D3DF3">
        <w:rPr>
          <w:szCs w:val="21"/>
        </w:rPr>
        <w:t>, and Andrew J. Dickerson, “Samsung Stereo-reconstructed Point-cloud Video Dataset,” ISO/IEC JTC1/SC29 WG11 (MPEG) input document m42748, San Diego, April 2018</w:t>
      </w:r>
      <w:del w:id="136" w:author="Nakagami, Ohji (Sony)" w:date="2019-07-12T09:02:00Z">
        <w:r w:rsidRPr="001D3DF3" w:rsidDel="001813BD">
          <w:rPr>
            <w:szCs w:val="21"/>
          </w:rPr>
          <w:delText>.</w:delText>
        </w:r>
      </w:del>
    </w:p>
    <w:p w:rsidR="00C008DC" w:rsidRDefault="00C008DC" w:rsidP="00C008DC">
      <w:pPr>
        <w:pStyle w:val="af4"/>
        <w:widowControl/>
        <w:numPr>
          <w:ilvl w:val="0"/>
          <w:numId w:val="31"/>
        </w:numPr>
        <w:autoSpaceDN/>
        <w:spacing w:after="0" w:line="240" w:lineRule="auto"/>
        <w:ind w:leftChars="-50" w:left="250"/>
        <w:contextualSpacing w:val="0"/>
        <w:textAlignment w:val="auto"/>
        <w:rPr>
          <w:ins w:id="137" w:author="Nakagami, Ohji (Sony)" w:date="2019-07-12T09:02:00Z"/>
          <w:szCs w:val="21"/>
        </w:rPr>
      </w:pPr>
      <w:r w:rsidRPr="00F93FB7">
        <w:rPr>
          <w:szCs w:val="21"/>
        </w:rPr>
        <w:t xml:space="preserve"> “CE 0.2 on content”, ISO/IEC JTC1/SC29 WG11 (MPEG) output document </w:t>
      </w:r>
      <w:del w:id="138" w:author="Nakagami, Ohji (Sony)" w:date="2019-07-12T09:01:00Z">
        <w:r w:rsidRPr="00F93FB7" w:rsidDel="001813BD">
          <w:rPr>
            <w:szCs w:val="21"/>
          </w:rPr>
          <w:delText>N18183</w:delText>
        </w:r>
      </w:del>
      <w:ins w:id="139" w:author="Nakagami, Ohji (Sony)" w:date="2019-07-12T09:01:00Z">
        <w:r w:rsidR="001813BD" w:rsidRPr="00F93FB7">
          <w:rPr>
            <w:szCs w:val="21"/>
          </w:rPr>
          <w:t>N18</w:t>
        </w:r>
        <w:r w:rsidR="001813BD">
          <w:rPr>
            <w:szCs w:val="21"/>
          </w:rPr>
          <w:t>482</w:t>
        </w:r>
      </w:ins>
      <w:r w:rsidRPr="00F93FB7">
        <w:rPr>
          <w:szCs w:val="21"/>
        </w:rPr>
        <w:t xml:space="preserve">, </w:t>
      </w:r>
      <w:del w:id="140" w:author="Nakagami, Ohji (Sony)" w:date="2019-07-12T09:01:00Z">
        <w:r w:rsidDel="001813BD">
          <w:rPr>
            <w:szCs w:val="21"/>
          </w:rPr>
          <w:delText>Marrakesh</w:delText>
        </w:r>
      </w:del>
      <w:ins w:id="141" w:author="Nakagami, Ohji (Sony)" w:date="2019-07-12T09:01:00Z">
        <w:r w:rsidR="001813BD">
          <w:rPr>
            <w:szCs w:val="21"/>
          </w:rPr>
          <w:t>Geneva</w:t>
        </w:r>
      </w:ins>
      <w:r w:rsidRPr="00303988">
        <w:rPr>
          <w:szCs w:val="21"/>
        </w:rPr>
        <w:t xml:space="preserve">, </w:t>
      </w:r>
      <w:del w:id="142" w:author="Nakagami, Ohji (Sony)" w:date="2019-07-12T09:01:00Z">
        <w:r w:rsidDel="001813BD">
          <w:rPr>
            <w:szCs w:val="21"/>
          </w:rPr>
          <w:delText>Morocco</w:delText>
        </w:r>
      </w:del>
      <w:ins w:id="143" w:author="Nakagami, Ohji (Sony)" w:date="2019-07-12T09:02:00Z">
        <w:r w:rsidR="001813BD">
          <w:rPr>
            <w:szCs w:val="21"/>
          </w:rPr>
          <w:t>CH</w:t>
        </w:r>
      </w:ins>
      <w:r>
        <w:rPr>
          <w:szCs w:val="21"/>
        </w:rPr>
        <w:t xml:space="preserve">, </w:t>
      </w:r>
      <w:del w:id="144" w:author="Nakagami, Ohji (Sony)" w:date="2019-07-12T09:02:00Z">
        <w:r w:rsidDel="001813BD">
          <w:rPr>
            <w:szCs w:val="21"/>
          </w:rPr>
          <w:delText>January</w:delText>
        </w:r>
        <w:r w:rsidRPr="00303988" w:rsidDel="001813BD">
          <w:rPr>
            <w:szCs w:val="21"/>
          </w:rPr>
          <w:delText xml:space="preserve"> </w:delText>
        </w:r>
      </w:del>
      <w:ins w:id="145" w:author="Nakagami, Ohji (Sony)" w:date="2019-07-12T09:02:00Z">
        <w:r w:rsidR="001813BD">
          <w:rPr>
            <w:szCs w:val="21"/>
          </w:rPr>
          <w:t>March</w:t>
        </w:r>
        <w:r w:rsidR="001813BD" w:rsidRPr="00303988">
          <w:rPr>
            <w:szCs w:val="21"/>
          </w:rPr>
          <w:t xml:space="preserve"> </w:t>
        </w:r>
      </w:ins>
      <w:r w:rsidRPr="00303988">
        <w:rPr>
          <w:szCs w:val="21"/>
        </w:rPr>
        <w:t>201</w:t>
      </w:r>
      <w:r>
        <w:rPr>
          <w:szCs w:val="21"/>
        </w:rPr>
        <w:t>9</w:t>
      </w:r>
      <w:del w:id="146" w:author="Nakagami, Ohji (Sony)" w:date="2019-07-12T09:02:00Z">
        <w:r w:rsidRPr="00303988" w:rsidDel="001813BD">
          <w:rPr>
            <w:szCs w:val="21"/>
          </w:rPr>
          <w:delText>.</w:delText>
        </w:r>
      </w:del>
    </w:p>
    <w:p w:rsidR="001813BD" w:rsidRPr="00303988" w:rsidDel="001813BD" w:rsidRDefault="001813BD" w:rsidP="00C008DC">
      <w:pPr>
        <w:pStyle w:val="af4"/>
        <w:widowControl/>
        <w:numPr>
          <w:ilvl w:val="0"/>
          <w:numId w:val="31"/>
        </w:numPr>
        <w:autoSpaceDN/>
        <w:spacing w:after="0" w:line="240" w:lineRule="auto"/>
        <w:ind w:leftChars="-50" w:left="250"/>
        <w:contextualSpacing w:val="0"/>
        <w:textAlignment w:val="auto"/>
        <w:rPr>
          <w:del w:id="147" w:author="Nakagami, Ohji (Sony)" w:date="2019-07-12T09:02:00Z"/>
          <w:szCs w:val="21"/>
        </w:rPr>
      </w:pPr>
    </w:p>
    <w:p w:rsidR="00C008DC" w:rsidRDefault="00C008DC">
      <w:pPr>
        <w:pStyle w:val="af4"/>
        <w:widowControl/>
        <w:numPr>
          <w:ilvl w:val="0"/>
          <w:numId w:val="31"/>
        </w:numPr>
        <w:autoSpaceDN/>
        <w:spacing w:after="0" w:line="240" w:lineRule="auto"/>
        <w:ind w:leftChars="-50" w:left="250"/>
        <w:contextualSpacing w:val="0"/>
        <w:textAlignment w:val="auto"/>
        <w:pPrChange w:id="148" w:author="Nakagami, Ohji (Sony)" w:date="2019-07-12T09:02:00Z">
          <w:pPr/>
        </w:pPrChange>
      </w:pPr>
      <w:del w:id="149" w:author="Nakagami, Ohji (Sony)" w:date="2019-07-12T09:02:00Z">
        <w:r w:rsidRPr="00F93FB7" w:rsidDel="001813BD">
          <w:delText xml:space="preserve"> </w:delText>
        </w:r>
      </w:del>
      <w:r w:rsidRPr="00F93FB7">
        <w:t xml:space="preserve">“[PCC] CE0.2 </w:t>
      </w:r>
      <w:r>
        <w:t>report</w:t>
      </w:r>
      <w:r w:rsidRPr="00F93FB7">
        <w:t xml:space="preserve">”, ISO/IEC JTC1/SC29 WG11 (MPEG) </w:t>
      </w:r>
      <w:r w:rsidRPr="001813BD">
        <w:rPr>
          <w:rFonts w:eastAsiaTheme="minorEastAsia"/>
          <w:lang w:eastAsia="ja-JP"/>
        </w:rPr>
        <w:t>in</w:t>
      </w:r>
      <w:r w:rsidRPr="00F93FB7">
        <w:t>put document</w:t>
      </w:r>
      <w:r w:rsidRPr="001813BD">
        <w:rPr>
          <w:rFonts w:eastAsiaTheme="minorEastAsia"/>
          <w:lang w:eastAsia="ja-JP"/>
        </w:rPr>
        <w:t xml:space="preserve"> </w:t>
      </w:r>
      <w:ins w:id="150" w:author="Nakagami, Ohji (Sony)" w:date="2019-07-12T09:02:00Z">
        <w:r w:rsidR="001813BD" w:rsidRPr="001813BD">
          <w:rPr>
            <w:rFonts w:eastAsiaTheme="minorEastAsia"/>
            <w:lang w:eastAsia="ja-JP"/>
          </w:rPr>
          <w:t>m49131</w:t>
        </w:r>
      </w:ins>
      <w:del w:id="151" w:author="Nakagami, Ohji (Sony)" w:date="2019-07-12T09:02:00Z">
        <w:r w:rsidRPr="001813BD" w:rsidDel="001813BD">
          <w:rPr>
            <w:rFonts w:eastAsiaTheme="minorEastAsia"/>
            <w:lang w:eastAsia="ja-JP"/>
          </w:rPr>
          <w:delText>m47347</w:delText>
        </w:r>
      </w:del>
      <w:r w:rsidRPr="00F93FB7">
        <w:t xml:space="preserve">, </w:t>
      </w:r>
      <w:r>
        <w:t>Geneva</w:t>
      </w:r>
      <w:r w:rsidRPr="00F93FB7">
        <w:t xml:space="preserve">, </w:t>
      </w:r>
      <w:r>
        <w:t>CH, March</w:t>
      </w:r>
      <w:r w:rsidRPr="00F93FB7">
        <w:t xml:space="preserve"> 2019</w:t>
      </w:r>
      <w:del w:id="152" w:author="Nakagami, Ohji (Sony)" w:date="2019-07-12T09:02:00Z">
        <w:r w:rsidRPr="00F93FB7" w:rsidDel="001813BD">
          <w:delText>.</w:delText>
        </w:r>
      </w:del>
    </w:p>
    <w:p w:rsidR="00960A19" w:rsidRPr="00CB6FF9" w:rsidRDefault="00960A19" w:rsidP="00CB6FF9">
      <w:pPr>
        <w:widowControl/>
        <w:spacing w:after="0" w:line="240" w:lineRule="auto"/>
        <w:rPr>
          <w:rFonts w:ascii="Times New Roman" w:eastAsia="SimSun" w:hAnsi="Times New Roman"/>
          <w:sz w:val="24"/>
          <w:szCs w:val="24"/>
          <w:lang w:val="en-GB" w:eastAsia="zh-CN"/>
        </w:rPr>
      </w:pPr>
    </w:p>
    <w:sectPr w:rsidR="00960A19" w:rsidRPr="00CB6FF9"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4D28" w:rsidRDefault="007D4D28" w:rsidP="00717E1B">
      <w:pPr>
        <w:spacing w:after="0" w:line="240" w:lineRule="auto"/>
      </w:pPr>
      <w:r>
        <w:separator/>
      </w:r>
    </w:p>
  </w:endnote>
  <w:endnote w:type="continuationSeparator" w:id="0">
    <w:p w:rsidR="007D4D28" w:rsidRDefault="007D4D28"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4D28" w:rsidRDefault="007D4D28" w:rsidP="00717E1B">
      <w:pPr>
        <w:spacing w:after="0" w:line="240" w:lineRule="auto"/>
      </w:pPr>
      <w:r>
        <w:separator/>
      </w:r>
    </w:p>
  </w:footnote>
  <w:footnote w:type="continuationSeparator" w:id="0">
    <w:p w:rsidR="007D4D28" w:rsidRDefault="007D4D28"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326A6A"/>
    <w:multiLevelType w:val="hybridMultilevel"/>
    <w:tmpl w:val="8B0CB49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253384C"/>
    <w:multiLevelType w:val="hybridMultilevel"/>
    <w:tmpl w:val="07BCF5FC"/>
    <w:lvl w:ilvl="0" w:tplc="1409000F">
      <w:start w:val="1"/>
      <w:numFmt w:val="decimal"/>
      <w:lvlText w:val="%1."/>
      <w:lvlJc w:val="left"/>
      <w:pPr>
        <w:ind w:left="360" w:hanging="360"/>
      </w:pPr>
    </w:lvl>
    <w:lvl w:ilvl="1" w:tplc="14090019">
      <w:start w:val="1"/>
      <w:numFmt w:val="lowerLetter"/>
      <w:lvlText w:val="%2."/>
      <w:lvlJc w:val="left"/>
      <w:pPr>
        <w:ind w:left="1080" w:hanging="360"/>
      </w:pPr>
    </w:lvl>
    <w:lvl w:ilvl="2" w:tplc="1409001B">
      <w:start w:val="1"/>
      <w:numFmt w:val="lowerRoman"/>
      <w:lvlText w:val="%3."/>
      <w:lvlJc w:val="right"/>
      <w:pPr>
        <w:ind w:left="1800" w:hanging="180"/>
      </w:pPr>
    </w:lvl>
    <w:lvl w:ilvl="3" w:tplc="1409000F">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7"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200CFD"/>
    <w:multiLevelType w:val="hybridMultilevel"/>
    <w:tmpl w:val="F738EA48"/>
    <w:lvl w:ilvl="0" w:tplc="1409000F">
      <w:start w:val="1"/>
      <w:numFmt w:val="decimal"/>
      <w:lvlText w:val="%1."/>
      <w:lvlJc w:val="left"/>
      <w:pPr>
        <w:ind w:left="780" w:hanging="360"/>
      </w:pPr>
    </w:lvl>
    <w:lvl w:ilvl="1" w:tplc="14090019" w:tentative="1">
      <w:start w:val="1"/>
      <w:numFmt w:val="lowerLetter"/>
      <w:lvlText w:val="%2."/>
      <w:lvlJc w:val="left"/>
      <w:pPr>
        <w:ind w:left="1500" w:hanging="360"/>
      </w:pPr>
    </w:lvl>
    <w:lvl w:ilvl="2" w:tplc="1409001B" w:tentative="1">
      <w:start w:val="1"/>
      <w:numFmt w:val="lowerRoman"/>
      <w:lvlText w:val="%3."/>
      <w:lvlJc w:val="right"/>
      <w:pPr>
        <w:ind w:left="2220" w:hanging="180"/>
      </w:pPr>
    </w:lvl>
    <w:lvl w:ilvl="3" w:tplc="1409000F" w:tentative="1">
      <w:start w:val="1"/>
      <w:numFmt w:val="decimal"/>
      <w:lvlText w:val="%4."/>
      <w:lvlJc w:val="left"/>
      <w:pPr>
        <w:ind w:left="2940" w:hanging="360"/>
      </w:pPr>
    </w:lvl>
    <w:lvl w:ilvl="4" w:tplc="14090019" w:tentative="1">
      <w:start w:val="1"/>
      <w:numFmt w:val="lowerLetter"/>
      <w:lvlText w:val="%5."/>
      <w:lvlJc w:val="left"/>
      <w:pPr>
        <w:ind w:left="3660" w:hanging="360"/>
      </w:pPr>
    </w:lvl>
    <w:lvl w:ilvl="5" w:tplc="1409001B" w:tentative="1">
      <w:start w:val="1"/>
      <w:numFmt w:val="lowerRoman"/>
      <w:lvlText w:val="%6."/>
      <w:lvlJc w:val="right"/>
      <w:pPr>
        <w:ind w:left="4380" w:hanging="180"/>
      </w:pPr>
    </w:lvl>
    <w:lvl w:ilvl="6" w:tplc="1409000F" w:tentative="1">
      <w:start w:val="1"/>
      <w:numFmt w:val="decimal"/>
      <w:lvlText w:val="%7."/>
      <w:lvlJc w:val="left"/>
      <w:pPr>
        <w:ind w:left="5100" w:hanging="360"/>
      </w:pPr>
    </w:lvl>
    <w:lvl w:ilvl="7" w:tplc="14090019" w:tentative="1">
      <w:start w:val="1"/>
      <w:numFmt w:val="lowerLetter"/>
      <w:lvlText w:val="%8."/>
      <w:lvlJc w:val="left"/>
      <w:pPr>
        <w:ind w:left="5820" w:hanging="360"/>
      </w:pPr>
    </w:lvl>
    <w:lvl w:ilvl="8" w:tplc="1409001B" w:tentative="1">
      <w:start w:val="1"/>
      <w:numFmt w:val="lowerRoman"/>
      <w:lvlText w:val="%9."/>
      <w:lvlJc w:val="right"/>
      <w:pPr>
        <w:ind w:left="6540" w:hanging="180"/>
      </w:pPr>
    </w:lvl>
  </w:abstractNum>
  <w:abstractNum w:abstractNumId="10"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1633CE"/>
    <w:multiLevelType w:val="hybridMultilevel"/>
    <w:tmpl w:val="AD448622"/>
    <w:lvl w:ilvl="0" w:tplc="1409000F">
      <w:start w:val="1"/>
      <w:numFmt w:val="decimal"/>
      <w:lvlText w:val="%1."/>
      <w:lvlJc w:val="left"/>
      <w:pPr>
        <w:ind w:left="720" w:hanging="360"/>
      </w:pPr>
      <w:rPr>
        <w:rFonts w:hint="default"/>
      </w:rPr>
    </w:lvl>
    <w:lvl w:ilvl="1" w:tplc="1409001B">
      <w:start w:val="1"/>
      <w:numFmt w:val="lowerRoman"/>
      <w:lvlText w:val="%2."/>
      <w:lvlJc w:val="righ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AF304D"/>
    <w:multiLevelType w:val="hybridMultilevel"/>
    <w:tmpl w:val="5860CCEA"/>
    <w:lvl w:ilvl="0" w:tplc="9DE8535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7908F2"/>
    <w:multiLevelType w:val="hybridMultilevel"/>
    <w:tmpl w:val="94564D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702595"/>
    <w:multiLevelType w:val="multilevel"/>
    <w:tmpl w:val="040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5"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4"/>
  </w:num>
  <w:num w:numId="2">
    <w:abstractNumId w:val="2"/>
  </w:num>
  <w:num w:numId="3">
    <w:abstractNumId w:val="28"/>
  </w:num>
  <w:num w:numId="4">
    <w:abstractNumId w:val="10"/>
  </w:num>
  <w:num w:numId="5">
    <w:abstractNumId w:val="23"/>
  </w:num>
  <w:num w:numId="6">
    <w:abstractNumId w:val="35"/>
  </w:num>
  <w:num w:numId="7">
    <w:abstractNumId w:val="25"/>
  </w:num>
  <w:num w:numId="8">
    <w:abstractNumId w:val="3"/>
  </w:num>
  <w:num w:numId="9">
    <w:abstractNumId w:val="7"/>
  </w:num>
  <w:num w:numId="10">
    <w:abstractNumId w:val="15"/>
  </w:num>
  <w:num w:numId="11">
    <w:abstractNumId w:val="26"/>
  </w:num>
  <w:num w:numId="12">
    <w:abstractNumId w:val="17"/>
  </w:num>
  <w:num w:numId="13">
    <w:abstractNumId w:val="0"/>
  </w:num>
  <w:num w:numId="14">
    <w:abstractNumId w:val="12"/>
  </w:num>
  <w:num w:numId="15">
    <w:abstractNumId w:val="32"/>
  </w:num>
  <w:num w:numId="16">
    <w:abstractNumId w:val="16"/>
  </w:num>
  <w:num w:numId="17">
    <w:abstractNumId w:val="11"/>
  </w:num>
  <w:num w:numId="18">
    <w:abstractNumId w:val="8"/>
  </w:num>
  <w:num w:numId="19">
    <w:abstractNumId w:val="5"/>
  </w:num>
  <w:num w:numId="20">
    <w:abstractNumId w:val="14"/>
  </w:num>
  <w:num w:numId="21">
    <w:abstractNumId w:val="22"/>
  </w:num>
  <w:num w:numId="22">
    <w:abstractNumId w:val="29"/>
  </w:num>
  <w:num w:numId="23">
    <w:abstractNumId w:val="19"/>
  </w:num>
  <w:num w:numId="24">
    <w:abstractNumId w:val="27"/>
  </w:num>
  <w:num w:numId="25">
    <w:abstractNumId w:val="30"/>
  </w:num>
  <w:num w:numId="26">
    <w:abstractNumId w:val="1"/>
  </w:num>
  <w:num w:numId="27">
    <w:abstractNumId w:val="20"/>
  </w:num>
  <w:num w:numId="28">
    <w:abstractNumId w:val="31"/>
  </w:num>
  <w:num w:numId="29">
    <w:abstractNumId w:val="24"/>
  </w:num>
  <w:num w:numId="30">
    <w:abstractNumId w:val="36"/>
  </w:num>
  <w:num w:numId="31">
    <w:abstractNumId w:val="33"/>
  </w:num>
  <w:num w:numId="32">
    <w:abstractNumId w:val="9"/>
  </w:num>
  <w:num w:numId="33">
    <w:abstractNumId w:val="4"/>
  </w:num>
  <w:num w:numId="34">
    <w:abstractNumId w:val="13"/>
  </w:num>
  <w:num w:numId="35">
    <w:abstractNumId w:val="6"/>
  </w:num>
  <w:num w:numId="36">
    <w:abstractNumId w:val="21"/>
  </w:num>
  <w:num w:numId="37">
    <w:abstractNumId w:val="18"/>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akagami, Ohji (SONY)">
    <w15:presenceInfo w15:providerId="None" w15:userId="Nakagami, Ohji (SONY)"/>
  </w15:person>
  <w15:person w15:author="Nakagami, Ohji (Sony)">
    <w15:presenceInfo w15:providerId="None" w15:userId="Nakagami, Ohji (Son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501"/>
    <w:rsid w:val="00002217"/>
    <w:rsid w:val="0001512E"/>
    <w:rsid w:val="00020C69"/>
    <w:rsid w:val="0002499C"/>
    <w:rsid w:val="00030AD0"/>
    <w:rsid w:val="00032A0E"/>
    <w:rsid w:val="000360D3"/>
    <w:rsid w:val="00045D8C"/>
    <w:rsid w:val="00057DA2"/>
    <w:rsid w:val="0006001F"/>
    <w:rsid w:val="00064720"/>
    <w:rsid w:val="000778F8"/>
    <w:rsid w:val="00080DAC"/>
    <w:rsid w:val="00093F5A"/>
    <w:rsid w:val="000A43AE"/>
    <w:rsid w:val="000B5F56"/>
    <w:rsid w:val="000C5808"/>
    <w:rsid w:val="000D58DC"/>
    <w:rsid w:val="000E6AA6"/>
    <w:rsid w:val="00104DD9"/>
    <w:rsid w:val="00124211"/>
    <w:rsid w:val="00125F4E"/>
    <w:rsid w:val="001302B6"/>
    <w:rsid w:val="0013302C"/>
    <w:rsid w:val="001347D5"/>
    <w:rsid w:val="00146509"/>
    <w:rsid w:val="00150931"/>
    <w:rsid w:val="001676B9"/>
    <w:rsid w:val="00170018"/>
    <w:rsid w:val="00171211"/>
    <w:rsid w:val="00172FA6"/>
    <w:rsid w:val="0017476B"/>
    <w:rsid w:val="001813BD"/>
    <w:rsid w:val="00184896"/>
    <w:rsid w:val="001871DA"/>
    <w:rsid w:val="001920B7"/>
    <w:rsid w:val="001A13E2"/>
    <w:rsid w:val="001A60D5"/>
    <w:rsid w:val="001A77B5"/>
    <w:rsid w:val="001C122D"/>
    <w:rsid w:val="001C2B74"/>
    <w:rsid w:val="001C4CCD"/>
    <w:rsid w:val="001D56A9"/>
    <w:rsid w:val="001E4B8A"/>
    <w:rsid w:val="001E6EEC"/>
    <w:rsid w:val="001F3C5D"/>
    <w:rsid w:val="00221F51"/>
    <w:rsid w:val="00262DE7"/>
    <w:rsid w:val="00272D6B"/>
    <w:rsid w:val="002739A4"/>
    <w:rsid w:val="002869A6"/>
    <w:rsid w:val="00286C15"/>
    <w:rsid w:val="0028710D"/>
    <w:rsid w:val="002A6BFB"/>
    <w:rsid w:val="002B2FD2"/>
    <w:rsid w:val="002C7F0F"/>
    <w:rsid w:val="002D5BA5"/>
    <w:rsid w:val="002D7993"/>
    <w:rsid w:val="002E02B6"/>
    <w:rsid w:val="0030631B"/>
    <w:rsid w:val="00317A4B"/>
    <w:rsid w:val="003214FB"/>
    <w:rsid w:val="0033190F"/>
    <w:rsid w:val="003573DE"/>
    <w:rsid w:val="0036721F"/>
    <w:rsid w:val="00367632"/>
    <w:rsid w:val="00373451"/>
    <w:rsid w:val="0037754D"/>
    <w:rsid w:val="00385EA4"/>
    <w:rsid w:val="00391E9B"/>
    <w:rsid w:val="00396830"/>
    <w:rsid w:val="003976B4"/>
    <w:rsid w:val="003A3207"/>
    <w:rsid w:val="003C0AEC"/>
    <w:rsid w:val="003C2BAB"/>
    <w:rsid w:val="003C7AB6"/>
    <w:rsid w:val="003E1E52"/>
    <w:rsid w:val="003F6E4A"/>
    <w:rsid w:val="00400239"/>
    <w:rsid w:val="00406247"/>
    <w:rsid w:val="004070C3"/>
    <w:rsid w:val="0040751A"/>
    <w:rsid w:val="0041116D"/>
    <w:rsid w:val="00422044"/>
    <w:rsid w:val="00425379"/>
    <w:rsid w:val="00426E8E"/>
    <w:rsid w:val="00430501"/>
    <w:rsid w:val="00434ADB"/>
    <w:rsid w:val="00441368"/>
    <w:rsid w:val="00462D9A"/>
    <w:rsid w:val="0046449E"/>
    <w:rsid w:val="00465F78"/>
    <w:rsid w:val="00467971"/>
    <w:rsid w:val="0047210E"/>
    <w:rsid w:val="00494821"/>
    <w:rsid w:val="004A44EF"/>
    <w:rsid w:val="004A5585"/>
    <w:rsid w:val="004D2FF8"/>
    <w:rsid w:val="004E0C82"/>
    <w:rsid w:val="004E1E01"/>
    <w:rsid w:val="004E5FB5"/>
    <w:rsid w:val="004F0ACC"/>
    <w:rsid w:val="004F593C"/>
    <w:rsid w:val="005132BF"/>
    <w:rsid w:val="00516F9C"/>
    <w:rsid w:val="0052544E"/>
    <w:rsid w:val="00540A06"/>
    <w:rsid w:val="0054391B"/>
    <w:rsid w:val="005565BE"/>
    <w:rsid w:val="00557EDB"/>
    <w:rsid w:val="00573821"/>
    <w:rsid w:val="00574298"/>
    <w:rsid w:val="005769BD"/>
    <w:rsid w:val="00583B9E"/>
    <w:rsid w:val="00585F50"/>
    <w:rsid w:val="005A05C0"/>
    <w:rsid w:val="005A1575"/>
    <w:rsid w:val="005A2449"/>
    <w:rsid w:val="005B0DB3"/>
    <w:rsid w:val="005B7CBC"/>
    <w:rsid w:val="005C2A20"/>
    <w:rsid w:val="005C42D8"/>
    <w:rsid w:val="005D1A6F"/>
    <w:rsid w:val="005D561E"/>
    <w:rsid w:val="005E1400"/>
    <w:rsid w:val="0060019F"/>
    <w:rsid w:val="006074A9"/>
    <w:rsid w:val="00625A92"/>
    <w:rsid w:val="006323E5"/>
    <w:rsid w:val="00632565"/>
    <w:rsid w:val="0063664B"/>
    <w:rsid w:val="0064036D"/>
    <w:rsid w:val="00643BD9"/>
    <w:rsid w:val="00650C9A"/>
    <w:rsid w:val="00660793"/>
    <w:rsid w:val="00685762"/>
    <w:rsid w:val="00686EE6"/>
    <w:rsid w:val="006A019E"/>
    <w:rsid w:val="006B2D08"/>
    <w:rsid w:val="006D4315"/>
    <w:rsid w:val="006D5C63"/>
    <w:rsid w:val="006E2AB0"/>
    <w:rsid w:val="006E2D0D"/>
    <w:rsid w:val="006E3EF3"/>
    <w:rsid w:val="006F0785"/>
    <w:rsid w:val="006F40EB"/>
    <w:rsid w:val="00715DF2"/>
    <w:rsid w:val="00717E1B"/>
    <w:rsid w:val="007212F6"/>
    <w:rsid w:val="00727E5A"/>
    <w:rsid w:val="007320EA"/>
    <w:rsid w:val="0074220F"/>
    <w:rsid w:val="00770292"/>
    <w:rsid w:val="007B2498"/>
    <w:rsid w:val="007B7543"/>
    <w:rsid w:val="007C2FE6"/>
    <w:rsid w:val="007C6BF9"/>
    <w:rsid w:val="007D4D28"/>
    <w:rsid w:val="007E1CAC"/>
    <w:rsid w:val="007E4601"/>
    <w:rsid w:val="007E79ED"/>
    <w:rsid w:val="007F2E7F"/>
    <w:rsid w:val="007F3FEE"/>
    <w:rsid w:val="007F5148"/>
    <w:rsid w:val="007F6CFB"/>
    <w:rsid w:val="007F7901"/>
    <w:rsid w:val="00805F0B"/>
    <w:rsid w:val="00813221"/>
    <w:rsid w:val="0081555E"/>
    <w:rsid w:val="008177EE"/>
    <w:rsid w:val="008312FD"/>
    <w:rsid w:val="008362E7"/>
    <w:rsid w:val="00856680"/>
    <w:rsid w:val="0086455B"/>
    <w:rsid w:val="00865788"/>
    <w:rsid w:val="00875139"/>
    <w:rsid w:val="008757DF"/>
    <w:rsid w:val="00877D81"/>
    <w:rsid w:val="00887E3F"/>
    <w:rsid w:val="00892954"/>
    <w:rsid w:val="008B553A"/>
    <w:rsid w:val="008D63C4"/>
    <w:rsid w:val="008D6636"/>
    <w:rsid w:val="008E2AD5"/>
    <w:rsid w:val="008E3896"/>
    <w:rsid w:val="008E7E59"/>
    <w:rsid w:val="008F3624"/>
    <w:rsid w:val="00903750"/>
    <w:rsid w:val="00911052"/>
    <w:rsid w:val="009156C9"/>
    <w:rsid w:val="00915EE0"/>
    <w:rsid w:val="0091630B"/>
    <w:rsid w:val="009264CB"/>
    <w:rsid w:val="00930EF2"/>
    <w:rsid w:val="009315F3"/>
    <w:rsid w:val="00937076"/>
    <w:rsid w:val="00942FA1"/>
    <w:rsid w:val="009438F9"/>
    <w:rsid w:val="009502E5"/>
    <w:rsid w:val="00951E3B"/>
    <w:rsid w:val="00960A19"/>
    <w:rsid w:val="009646B2"/>
    <w:rsid w:val="00964C27"/>
    <w:rsid w:val="00972379"/>
    <w:rsid w:val="00976358"/>
    <w:rsid w:val="0097742E"/>
    <w:rsid w:val="00985F1C"/>
    <w:rsid w:val="0099638F"/>
    <w:rsid w:val="00996ED4"/>
    <w:rsid w:val="009B7467"/>
    <w:rsid w:val="009C2439"/>
    <w:rsid w:val="009C3B82"/>
    <w:rsid w:val="009D0066"/>
    <w:rsid w:val="009D2F2A"/>
    <w:rsid w:val="009D67CD"/>
    <w:rsid w:val="009E5C91"/>
    <w:rsid w:val="009F559E"/>
    <w:rsid w:val="00A147C7"/>
    <w:rsid w:val="00A16FD7"/>
    <w:rsid w:val="00A20032"/>
    <w:rsid w:val="00A235C9"/>
    <w:rsid w:val="00A267A7"/>
    <w:rsid w:val="00A42274"/>
    <w:rsid w:val="00A424BC"/>
    <w:rsid w:val="00A431D9"/>
    <w:rsid w:val="00A464AB"/>
    <w:rsid w:val="00A56E05"/>
    <w:rsid w:val="00A84784"/>
    <w:rsid w:val="00A877C5"/>
    <w:rsid w:val="00A9007A"/>
    <w:rsid w:val="00A948E4"/>
    <w:rsid w:val="00A97C60"/>
    <w:rsid w:val="00AA7246"/>
    <w:rsid w:val="00AB0A71"/>
    <w:rsid w:val="00AB2FC7"/>
    <w:rsid w:val="00AD3156"/>
    <w:rsid w:val="00AE175E"/>
    <w:rsid w:val="00AE5BF6"/>
    <w:rsid w:val="00AE7428"/>
    <w:rsid w:val="00B12E14"/>
    <w:rsid w:val="00B21FC6"/>
    <w:rsid w:val="00B22D13"/>
    <w:rsid w:val="00B45CC1"/>
    <w:rsid w:val="00B514B8"/>
    <w:rsid w:val="00B62CD2"/>
    <w:rsid w:val="00B72387"/>
    <w:rsid w:val="00BB53D3"/>
    <w:rsid w:val="00BD1631"/>
    <w:rsid w:val="00BD4E34"/>
    <w:rsid w:val="00BD5142"/>
    <w:rsid w:val="00C008DC"/>
    <w:rsid w:val="00C00A61"/>
    <w:rsid w:val="00C10A59"/>
    <w:rsid w:val="00C117CF"/>
    <w:rsid w:val="00C14871"/>
    <w:rsid w:val="00C433F5"/>
    <w:rsid w:val="00C5063F"/>
    <w:rsid w:val="00C530BD"/>
    <w:rsid w:val="00C666E8"/>
    <w:rsid w:val="00C81B9E"/>
    <w:rsid w:val="00C930D9"/>
    <w:rsid w:val="00CA1BC4"/>
    <w:rsid w:val="00CA66EB"/>
    <w:rsid w:val="00CB6FF9"/>
    <w:rsid w:val="00CC1CE8"/>
    <w:rsid w:val="00CC2EA8"/>
    <w:rsid w:val="00CC2F3F"/>
    <w:rsid w:val="00CC654F"/>
    <w:rsid w:val="00CD22B1"/>
    <w:rsid w:val="00CD2C38"/>
    <w:rsid w:val="00CE372E"/>
    <w:rsid w:val="00CF3FD2"/>
    <w:rsid w:val="00D15E90"/>
    <w:rsid w:val="00D15EFB"/>
    <w:rsid w:val="00D20036"/>
    <w:rsid w:val="00D22C70"/>
    <w:rsid w:val="00D6054D"/>
    <w:rsid w:val="00D635B1"/>
    <w:rsid w:val="00D63663"/>
    <w:rsid w:val="00D664D3"/>
    <w:rsid w:val="00D66D9A"/>
    <w:rsid w:val="00D727A9"/>
    <w:rsid w:val="00D74322"/>
    <w:rsid w:val="00D7571F"/>
    <w:rsid w:val="00D94135"/>
    <w:rsid w:val="00DA0A51"/>
    <w:rsid w:val="00DA520E"/>
    <w:rsid w:val="00DB3208"/>
    <w:rsid w:val="00DC7747"/>
    <w:rsid w:val="00DD00EE"/>
    <w:rsid w:val="00DE55A1"/>
    <w:rsid w:val="00DE663F"/>
    <w:rsid w:val="00E06288"/>
    <w:rsid w:val="00E07DA9"/>
    <w:rsid w:val="00E32EED"/>
    <w:rsid w:val="00E4182D"/>
    <w:rsid w:val="00E41EDE"/>
    <w:rsid w:val="00E44084"/>
    <w:rsid w:val="00E547DE"/>
    <w:rsid w:val="00E80587"/>
    <w:rsid w:val="00E82434"/>
    <w:rsid w:val="00E90211"/>
    <w:rsid w:val="00E92D8D"/>
    <w:rsid w:val="00EA05B9"/>
    <w:rsid w:val="00EA083B"/>
    <w:rsid w:val="00EA38B5"/>
    <w:rsid w:val="00EA5591"/>
    <w:rsid w:val="00EB3086"/>
    <w:rsid w:val="00EE7A50"/>
    <w:rsid w:val="00EF0CB1"/>
    <w:rsid w:val="00EF2BBA"/>
    <w:rsid w:val="00EF5675"/>
    <w:rsid w:val="00F00D66"/>
    <w:rsid w:val="00F017EB"/>
    <w:rsid w:val="00F06FB8"/>
    <w:rsid w:val="00F22337"/>
    <w:rsid w:val="00F228A4"/>
    <w:rsid w:val="00F33B32"/>
    <w:rsid w:val="00F349D0"/>
    <w:rsid w:val="00F44EB3"/>
    <w:rsid w:val="00F523A1"/>
    <w:rsid w:val="00F566DF"/>
    <w:rsid w:val="00F601D2"/>
    <w:rsid w:val="00F6422A"/>
    <w:rsid w:val="00F67C2C"/>
    <w:rsid w:val="00F7024F"/>
    <w:rsid w:val="00F80E92"/>
    <w:rsid w:val="00F82DD1"/>
    <w:rsid w:val="00F92976"/>
    <w:rsid w:val="00F94851"/>
    <w:rsid w:val="00FA2BA0"/>
    <w:rsid w:val="00FC4763"/>
    <w:rsid w:val="00FF1D8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B721E66"/>
  <w15:chartTrackingRefBased/>
  <w15:docId w15:val="{B82D8F65-1394-434D-8A10-C5F7B1106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iPriority="35"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17E1B"/>
    <w:pPr>
      <w:widowControl w:val="0"/>
      <w:spacing w:after="200" w:line="276" w:lineRule="auto"/>
    </w:pPr>
    <w:rPr>
      <w:rFonts w:ascii="Calibri" w:eastAsia="Calibri" w:hAnsi="Calibri"/>
      <w:sz w:val="22"/>
      <w:szCs w:val="22"/>
      <w:lang w:val="en-US" w:eastAsia="en-US"/>
    </w:rPr>
  </w:style>
  <w:style w:type="paragraph" w:styleId="1">
    <w:name w:val="heading 1"/>
    <w:aliases w:val="h1,Heading U,H1,H11,Œ©o‚µ 1,?co??E 1,뙥,?c,?co?ƒÊ 1,?,Œ,Œ©,Titre Partie,Heading,título 1,DO NOT USE_h1,Œ...,?co?ƒÊ"/>
    <w:basedOn w:val="a"/>
    <w:next w:val="a"/>
    <w:qFormat/>
    <w:rsid w:val="00221F51"/>
    <w:pPr>
      <w:keepNext/>
      <w:numPr>
        <w:numId w:val="1"/>
      </w:numPr>
      <w:spacing w:before="240" w:after="60"/>
      <w:outlineLvl w:val="0"/>
    </w:pPr>
    <w:rPr>
      <w:rFonts w:cs="Arial"/>
      <w:b/>
      <w:bCs/>
      <w:kern w:val="32"/>
      <w:sz w:val="28"/>
      <w:szCs w:val="32"/>
    </w:rPr>
  </w:style>
  <w:style w:type="paragraph" w:styleId="2">
    <w:name w:val="heading 2"/>
    <w:aliases w:val="h2,H2,H21,Œ©o‚µ 2,?co??E 2,?2,?c1,?co?ƒÊ 2,Œ1,Œ2,Œ©1,Œ©2,Œ©_o‚µ 2,뙥2,2,Header 2,2nd level,DO NOT USE_h2,título 2,..."/>
    <w:basedOn w:val="a"/>
    <w:next w:val="a"/>
    <w:link w:val="20"/>
    <w:qFormat/>
    <w:rsid w:val="00A42274"/>
    <w:pPr>
      <w:keepNext/>
      <w:numPr>
        <w:ilvl w:val="1"/>
        <w:numId w:val="1"/>
      </w:numPr>
      <w:spacing w:before="240" w:after="60"/>
      <w:outlineLvl w:val="1"/>
    </w:pPr>
    <w:rPr>
      <w:b/>
      <w:bCs/>
      <w:iCs/>
      <w:sz w:val="26"/>
      <w:szCs w:val="28"/>
      <w:lang w:val="x-none"/>
    </w:rPr>
  </w:style>
  <w:style w:type="paragraph" w:styleId="3">
    <w:name w:val="heading 3"/>
    <w:aliases w:val="h3,H3,H31,Org Heading 1"/>
    <w:basedOn w:val="a"/>
    <w:next w:val="a"/>
    <w:link w:val="30"/>
    <w:qFormat/>
    <w:rsid w:val="00221F51"/>
    <w:pPr>
      <w:keepNext/>
      <w:numPr>
        <w:ilvl w:val="2"/>
        <w:numId w:val="1"/>
      </w:numPr>
      <w:spacing w:before="240" w:after="60"/>
      <w:outlineLvl w:val="2"/>
    </w:pPr>
    <w:rPr>
      <w:b/>
      <w:bCs/>
      <w:szCs w:val="26"/>
      <w:lang w:val="x-none"/>
    </w:rPr>
  </w:style>
  <w:style w:type="paragraph" w:styleId="4">
    <w:name w:val="heading 4"/>
    <w:aliases w:val="h4,H4,H41,Org Heading 2,0.1.1.1 Titre 4 + Left:  0&quot;,First line:  0&quot;,0.1.1...,0.1.1.1 Titre 4"/>
    <w:basedOn w:val="a"/>
    <w:next w:val="a"/>
    <w:qFormat/>
    <w:rsid w:val="00221F51"/>
    <w:pPr>
      <w:keepNext/>
      <w:numPr>
        <w:ilvl w:val="3"/>
        <w:numId w:val="1"/>
      </w:numPr>
      <w:spacing w:before="240" w:after="60"/>
      <w:outlineLvl w:val="3"/>
    </w:pPr>
    <w:rPr>
      <w:b/>
      <w:bCs/>
      <w:i/>
      <w:szCs w:val="28"/>
    </w:rPr>
  </w:style>
  <w:style w:type="paragraph" w:styleId="5">
    <w:name w:val="heading 5"/>
    <w:aliases w:val="h5,H5,H51,DO NOT USE_h5"/>
    <w:basedOn w:val="a"/>
    <w:next w:val="a"/>
    <w:qFormat/>
    <w:rsid w:val="00171211"/>
    <w:pPr>
      <w:numPr>
        <w:ilvl w:val="4"/>
        <w:numId w:val="1"/>
      </w:numPr>
      <w:spacing w:before="240" w:after="60"/>
      <w:outlineLvl w:val="4"/>
    </w:pPr>
    <w:rPr>
      <w:b/>
      <w:bCs/>
      <w:i/>
      <w:iCs/>
      <w:sz w:val="26"/>
      <w:szCs w:val="26"/>
    </w:rPr>
  </w:style>
  <w:style w:type="paragraph" w:styleId="6">
    <w:name w:val="heading 6"/>
    <w:aliases w:val="h6,H6,H61"/>
    <w:basedOn w:val="a"/>
    <w:next w:val="a"/>
    <w:qFormat/>
    <w:rsid w:val="00171211"/>
    <w:pPr>
      <w:numPr>
        <w:ilvl w:val="5"/>
        <w:numId w:val="1"/>
      </w:numPr>
      <w:spacing w:before="240" w:after="60"/>
      <w:outlineLvl w:val="5"/>
    </w:pPr>
    <w:rPr>
      <w:b/>
      <w:bCs/>
    </w:rPr>
  </w:style>
  <w:style w:type="paragraph" w:styleId="7">
    <w:name w:val="heading 7"/>
    <w:basedOn w:val="a"/>
    <w:next w:val="a"/>
    <w:qFormat/>
    <w:rsid w:val="00171211"/>
    <w:pPr>
      <w:numPr>
        <w:ilvl w:val="6"/>
        <w:numId w:val="1"/>
      </w:numPr>
      <w:spacing w:before="240" w:after="60"/>
      <w:outlineLvl w:val="6"/>
    </w:pPr>
  </w:style>
  <w:style w:type="paragraph" w:styleId="8">
    <w:name w:val="heading 8"/>
    <w:basedOn w:val="a"/>
    <w:next w:val="a"/>
    <w:qFormat/>
    <w:rsid w:val="00171211"/>
    <w:pPr>
      <w:numPr>
        <w:ilvl w:val="7"/>
        <w:numId w:val="1"/>
      </w:numPr>
      <w:spacing w:before="240" w:after="60"/>
      <w:outlineLvl w:val="7"/>
    </w:pPr>
    <w:rPr>
      <w:i/>
      <w:iCs/>
    </w:rPr>
  </w:style>
  <w:style w:type="paragraph" w:styleId="9">
    <w:name w:val="heading 9"/>
    <w:basedOn w:val="a"/>
    <w:next w:val="a"/>
    <w:qFormat/>
    <w:rsid w:val="00171211"/>
    <w:pPr>
      <w:numPr>
        <w:ilvl w:val="8"/>
        <w:numId w:val="1"/>
      </w:num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table" w:styleId="a8">
    <w:name w:val="Table Grid"/>
    <w:basedOn w:val="a1"/>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2"/>
    <w:next w:val="a"/>
    <w:rsid w:val="00AA7246"/>
    <w:pPr>
      <w:numPr>
        <w:numId w:val="2"/>
      </w:numPr>
      <w:tabs>
        <w:tab w:val="left" w:pos="500"/>
        <w:tab w:val="left" w:pos="720"/>
      </w:tabs>
      <w:suppressAutoHyphens/>
      <w:spacing w:before="270" w:after="240" w:line="270" w:lineRule="exact"/>
    </w:pPr>
    <w:rPr>
      <w:rFonts w:ascii="Arial" w:eastAsia="ＭＳ 明朝" w:hAnsi="Arial"/>
      <w:iCs w:val="0"/>
      <w:sz w:val="24"/>
      <w:szCs w:val="24"/>
      <w:lang w:eastAsia="ja-JP"/>
    </w:rPr>
  </w:style>
  <w:style w:type="paragraph" w:customStyle="1" w:styleId="a3">
    <w:name w:val="a3"/>
    <w:basedOn w:val="3"/>
    <w:next w:val="a"/>
    <w:rsid w:val="00AA7246"/>
    <w:pPr>
      <w:numPr>
        <w:numId w:val="2"/>
      </w:numPr>
      <w:tabs>
        <w:tab w:val="left" w:pos="640"/>
        <w:tab w:val="left" w:pos="880"/>
      </w:tabs>
      <w:suppressAutoHyphens/>
      <w:spacing w:before="60" w:after="240" w:line="250" w:lineRule="exact"/>
    </w:pPr>
    <w:rPr>
      <w:rFonts w:ascii="Arial" w:eastAsia="ＭＳ 明朝" w:hAnsi="Arial"/>
      <w:szCs w:val="22"/>
      <w:lang w:eastAsia="ja-JP"/>
    </w:rPr>
  </w:style>
  <w:style w:type="paragraph" w:customStyle="1" w:styleId="a4">
    <w:name w:val="a4"/>
    <w:basedOn w:val="4"/>
    <w:next w:val="a"/>
    <w:rsid w:val="00AA7246"/>
    <w:pPr>
      <w:numPr>
        <w:numId w:val="2"/>
      </w:numPr>
      <w:tabs>
        <w:tab w:val="left" w:pos="880"/>
      </w:tabs>
      <w:suppressAutoHyphens/>
      <w:spacing w:before="60" w:after="240" w:line="230" w:lineRule="exact"/>
    </w:pPr>
    <w:rPr>
      <w:rFonts w:ascii="Arial" w:eastAsia="ＭＳ 明朝" w:hAnsi="Arial" w:cs="Arial"/>
      <w:i w:val="0"/>
      <w:sz w:val="20"/>
      <w:szCs w:val="20"/>
      <w:lang w:eastAsia="ja-JP"/>
    </w:rPr>
  </w:style>
  <w:style w:type="paragraph" w:customStyle="1" w:styleId="a5">
    <w:name w:val="a5"/>
    <w:basedOn w:val="5"/>
    <w:next w:val="a"/>
    <w:rsid w:val="00AA7246"/>
    <w:pPr>
      <w:keepNext/>
      <w:numPr>
        <w:numId w:val="2"/>
      </w:numPr>
      <w:tabs>
        <w:tab w:val="left" w:pos="1140"/>
        <w:tab w:val="left" w:pos="1360"/>
      </w:tabs>
      <w:suppressAutoHyphens/>
      <w:spacing w:before="60" w:after="240" w:line="230" w:lineRule="exact"/>
    </w:pPr>
    <w:rPr>
      <w:rFonts w:ascii="Arial" w:eastAsia="ＭＳ 明朝" w:hAnsi="Arial" w:cs="Arial"/>
      <w:i w:val="0"/>
      <w:iCs w:val="0"/>
      <w:sz w:val="20"/>
      <w:szCs w:val="20"/>
      <w:lang w:eastAsia="ja-JP"/>
    </w:rPr>
  </w:style>
  <w:style w:type="paragraph" w:customStyle="1" w:styleId="a6">
    <w:name w:val="a6"/>
    <w:basedOn w:val="6"/>
    <w:next w:val="a"/>
    <w:rsid w:val="00AA7246"/>
    <w:pPr>
      <w:keepNext/>
      <w:numPr>
        <w:numId w:val="2"/>
      </w:numPr>
      <w:tabs>
        <w:tab w:val="left" w:pos="1140"/>
        <w:tab w:val="left" w:pos="1360"/>
      </w:tabs>
      <w:suppressAutoHyphens/>
      <w:spacing w:before="60" w:after="240" w:line="230" w:lineRule="exact"/>
    </w:pPr>
    <w:rPr>
      <w:rFonts w:ascii="Arial" w:eastAsia="ＭＳ 明朝" w:hAnsi="Arial" w:cs="Arial"/>
      <w:sz w:val="20"/>
      <w:szCs w:val="20"/>
      <w:lang w:eastAsia="ja-JP"/>
    </w:rPr>
  </w:style>
  <w:style w:type="paragraph" w:customStyle="1" w:styleId="ANNEX">
    <w:name w:val="ANNEX"/>
    <w:basedOn w:val="a"/>
    <w:next w:val="a"/>
    <w:rsid w:val="00AA7246"/>
    <w:pPr>
      <w:keepNext/>
      <w:pageBreakBefore/>
      <w:numPr>
        <w:numId w:val="2"/>
      </w:numPr>
      <w:spacing w:after="760" w:line="310" w:lineRule="exact"/>
      <w:jc w:val="center"/>
      <w:outlineLvl w:val="0"/>
    </w:pPr>
    <w:rPr>
      <w:rFonts w:ascii="Arial" w:eastAsia="ＭＳ 明朝"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10">
    <w:name w:val="toc 1"/>
    <w:basedOn w:val="a"/>
    <w:next w:val="a"/>
    <w:autoRedefine/>
    <w:uiPriority w:val="39"/>
    <w:rsid w:val="00903750"/>
  </w:style>
  <w:style w:type="paragraph" w:styleId="21">
    <w:name w:val="toc 2"/>
    <w:basedOn w:val="a"/>
    <w:next w:val="a"/>
    <w:autoRedefine/>
    <w:uiPriority w:val="39"/>
    <w:rsid w:val="00903750"/>
    <w:pPr>
      <w:ind w:left="240"/>
    </w:pPr>
  </w:style>
  <w:style w:type="paragraph" w:styleId="31">
    <w:name w:val="toc 3"/>
    <w:basedOn w:val="a"/>
    <w:next w:val="a"/>
    <w:autoRedefine/>
    <w:uiPriority w:val="39"/>
    <w:rsid w:val="00903750"/>
    <w:pPr>
      <w:ind w:left="480"/>
    </w:pPr>
  </w:style>
  <w:style w:type="character" w:styleId="a9">
    <w:name w:val="Hyperlink"/>
    <w:uiPriority w:val="99"/>
    <w:rsid w:val="00915EE0"/>
    <w:rPr>
      <w:color w:val="0000FF"/>
      <w:u w:val="single"/>
    </w:rPr>
  </w:style>
  <w:style w:type="paragraph" w:styleId="40">
    <w:name w:val="toc 4"/>
    <w:basedOn w:val="a"/>
    <w:next w:val="a"/>
    <w:autoRedefine/>
    <w:semiHidden/>
    <w:rsid w:val="002B2FD2"/>
    <w:pPr>
      <w:ind w:left="720"/>
    </w:pPr>
  </w:style>
  <w:style w:type="paragraph" w:customStyle="1" w:styleId="TableContents">
    <w:name w:val="Table Contents"/>
    <w:basedOn w:val="a"/>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aa">
    <w:name w:val="Balloon Text"/>
    <w:basedOn w:val="a"/>
    <w:link w:val="ab"/>
    <w:rsid w:val="00CC1CE8"/>
    <w:rPr>
      <w:rFonts w:ascii="Lucida Grande" w:hAnsi="Lucida Grande"/>
      <w:sz w:val="18"/>
      <w:szCs w:val="18"/>
    </w:rPr>
  </w:style>
  <w:style w:type="character" w:customStyle="1" w:styleId="ab">
    <w:name w:val="吹き出し (文字)"/>
    <w:link w:val="aa"/>
    <w:rsid w:val="00CC1CE8"/>
    <w:rPr>
      <w:rFonts w:ascii="Lucida Grande" w:eastAsia="SimSun" w:hAnsi="Lucida Grande"/>
      <w:sz w:val="18"/>
      <w:szCs w:val="18"/>
      <w:lang w:eastAsia="zh-CN"/>
    </w:rPr>
  </w:style>
  <w:style w:type="paragraph" w:styleId="ac">
    <w:name w:val="Document Map"/>
    <w:basedOn w:val="a"/>
    <w:link w:val="ad"/>
    <w:rsid w:val="00CC1CE8"/>
    <w:rPr>
      <w:rFonts w:ascii="Lucida Grande" w:hAnsi="Lucida Grande"/>
    </w:rPr>
  </w:style>
  <w:style w:type="character" w:customStyle="1" w:styleId="ad">
    <w:name w:val="見出しマップ (文字)"/>
    <w:link w:val="ac"/>
    <w:rsid w:val="00CC1CE8"/>
    <w:rPr>
      <w:rFonts w:ascii="Lucida Grande" w:eastAsia="SimSun" w:hAnsi="Lucida Grande"/>
      <w:sz w:val="24"/>
      <w:szCs w:val="24"/>
      <w:lang w:eastAsia="zh-CN"/>
    </w:rPr>
  </w:style>
  <w:style w:type="character" w:customStyle="1" w:styleId="30">
    <w:name w:val="見出し 3 (文字)"/>
    <w:aliases w:val="h3 (文字),H3 (文字),H31 (文字),Org Heading 1 (文字)"/>
    <w:link w:val="3"/>
    <w:rsid w:val="00CC1CE8"/>
    <w:rPr>
      <w:rFonts w:eastAsia="SimSun"/>
      <w:b/>
      <w:bCs/>
      <w:sz w:val="24"/>
      <w:szCs w:val="26"/>
      <w:lang w:val="x-none" w:eastAsia="zh-CN"/>
    </w:rPr>
  </w:style>
  <w:style w:type="paragraph" w:customStyle="1" w:styleId="TOCHeading1">
    <w:name w:val="TOC Heading1"/>
    <w:basedOn w:val="1"/>
    <w:next w:val="a"/>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ae">
    <w:name w:val="annotation reference"/>
    <w:rsid w:val="00CC1CE8"/>
    <w:rPr>
      <w:sz w:val="16"/>
      <w:szCs w:val="16"/>
    </w:rPr>
  </w:style>
  <w:style w:type="paragraph" w:styleId="af">
    <w:name w:val="annotation text"/>
    <w:basedOn w:val="a"/>
    <w:link w:val="af0"/>
    <w:rsid w:val="00CC1CE8"/>
    <w:rPr>
      <w:sz w:val="20"/>
      <w:szCs w:val="20"/>
    </w:rPr>
  </w:style>
  <w:style w:type="character" w:customStyle="1" w:styleId="af0">
    <w:name w:val="コメント文字列 (文字)"/>
    <w:link w:val="af"/>
    <w:rsid w:val="00CC1CE8"/>
    <w:rPr>
      <w:rFonts w:eastAsia="SimSun"/>
      <w:lang w:eastAsia="zh-CN"/>
    </w:rPr>
  </w:style>
  <w:style w:type="paragraph" w:styleId="af1">
    <w:name w:val="annotation subject"/>
    <w:basedOn w:val="af"/>
    <w:next w:val="af"/>
    <w:link w:val="af2"/>
    <w:rsid w:val="00CC1CE8"/>
    <w:rPr>
      <w:b/>
      <w:bCs/>
    </w:rPr>
  </w:style>
  <w:style w:type="character" w:customStyle="1" w:styleId="af2">
    <w:name w:val="コメント内容 (文字)"/>
    <w:link w:val="af1"/>
    <w:rsid w:val="00CC1CE8"/>
    <w:rPr>
      <w:rFonts w:eastAsia="SimSun"/>
      <w:b/>
      <w:bCs/>
      <w:lang w:eastAsia="zh-CN"/>
    </w:rPr>
  </w:style>
  <w:style w:type="paragraph" w:customStyle="1" w:styleId="western">
    <w:name w:val="western"/>
    <w:basedOn w:val="a"/>
    <w:rsid w:val="00CC1CE8"/>
    <w:rPr>
      <w:rFonts w:eastAsia="Times New Roman"/>
      <w:lang w:val="it-IT" w:eastAsia="it-IT"/>
    </w:rPr>
  </w:style>
  <w:style w:type="character" w:customStyle="1" w:styleId="20">
    <w:name w:val="見出し 2 (文字)"/>
    <w:aliases w:val="h2 (文字),H2 (文字),H21 (文字),Œ©o‚µ 2 (文字),?co??E 2 (文字),?2 (文字),?c1 (文字),?co?ƒÊ 2 (文字),Œ1 (文字),Œ2 (文字),Œ©1 (文字),Œ©2 (文字),Œ©_o‚µ 2 (文字),뙥2 (文字),2 (文字),Header 2 (文字),2nd level (文字),DO NOT USE_h2 (文字),título 2 (文字),... (文字)"/>
    <w:link w:val="2"/>
    <w:rsid w:val="00CC1CE8"/>
    <w:rPr>
      <w:rFonts w:eastAsia="SimSun"/>
      <w:b/>
      <w:bCs/>
      <w:iCs/>
      <w:sz w:val="26"/>
      <w:szCs w:val="28"/>
      <w:lang w:val="x-none" w:eastAsia="zh-CN"/>
    </w:rPr>
  </w:style>
  <w:style w:type="paragraph" w:styleId="Web">
    <w:name w:val="Normal (Web)"/>
    <w:basedOn w:val="a"/>
    <w:uiPriority w:val="99"/>
    <w:unhideWhenUsed/>
    <w:rsid w:val="001C2B74"/>
    <w:pPr>
      <w:spacing w:before="100" w:beforeAutospacing="1" w:after="100" w:afterAutospacing="1"/>
    </w:pPr>
    <w:rPr>
      <w:rFonts w:eastAsia="Times New Roman"/>
      <w:lang w:eastAsia="zh-TW"/>
    </w:rPr>
  </w:style>
  <w:style w:type="paragraph" w:styleId="af3">
    <w:name w:val="TOC Heading"/>
    <w:basedOn w:val="1"/>
    <w:next w:val="a"/>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af4">
    <w:name w:val="List Paragraph"/>
    <w:basedOn w:val="a"/>
    <w:uiPriority w:val="34"/>
    <w:qFormat/>
    <w:rsid w:val="00865788"/>
    <w:pPr>
      <w:autoSpaceDN w:val="0"/>
      <w:ind w:left="720"/>
      <w:contextualSpacing/>
      <w:textAlignment w:val="baseline"/>
    </w:pPr>
  </w:style>
  <w:style w:type="paragraph" w:styleId="af5">
    <w:name w:val="Subtitle"/>
    <w:basedOn w:val="a"/>
    <w:next w:val="a"/>
    <w:link w:val="af6"/>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af6">
    <w:name w:val="副題 (文字)"/>
    <w:link w:val="af5"/>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a"/>
    <w:rsid w:val="00951E3B"/>
    <w:pPr>
      <w:spacing w:before="120" w:after="120"/>
      <w:jc w:val="both"/>
    </w:pPr>
    <w:rPr>
      <w:rFonts w:eastAsia="ＭＳ 明朝"/>
      <w:sz w:val="32"/>
      <w:szCs w:val="20"/>
      <w:lang w:eastAsia="en-GB"/>
    </w:rPr>
  </w:style>
  <w:style w:type="paragraph" w:styleId="af7">
    <w:name w:val="header"/>
    <w:basedOn w:val="a"/>
    <w:link w:val="af8"/>
    <w:rsid w:val="00717E1B"/>
    <w:pPr>
      <w:tabs>
        <w:tab w:val="center" w:pos="4513"/>
        <w:tab w:val="right" w:pos="9026"/>
      </w:tabs>
    </w:pPr>
  </w:style>
  <w:style w:type="character" w:customStyle="1" w:styleId="af8">
    <w:name w:val="ヘッダー (文字)"/>
    <w:basedOn w:val="a0"/>
    <w:link w:val="af7"/>
    <w:rsid w:val="00717E1B"/>
    <w:rPr>
      <w:rFonts w:ascii="Calibri" w:eastAsia="Calibri" w:hAnsi="Calibri"/>
      <w:sz w:val="22"/>
      <w:szCs w:val="22"/>
      <w:lang w:val="en-US" w:eastAsia="en-US"/>
    </w:rPr>
  </w:style>
  <w:style w:type="paragraph" w:styleId="af9">
    <w:name w:val="footer"/>
    <w:basedOn w:val="a"/>
    <w:link w:val="afa"/>
    <w:rsid w:val="00717E1B"/>
    <w:pPr>
      <w:tabs>
        <w:tab w:val="center" w:pos="4513"/>
        <w:tab w:val="right" w:pos="9026"/>
      </w:tabs>
    </w:pPr>
  </w:style>
  <w:style w:type="character" w:customStyle="1" w:styleId="afa">
    <w:name w:val="フッター (文字)"/>
    <w:basedOn w:val="a0"/>
    <w:link w:val="af9"/>
    <w:rsid w:val="00717E1B"/>
    <w:rPr>
      <w:rFonts w:ascii="Calibri" w:eastAsia="Calibri" w:hAnsi="Calibri"/>
      <w:sz w:val="22"/>
      <w:szCs w:val="22"/>
      <w:lang w:val="en-US" w:eastAsia="en-US"/>
    </w:rPr>
  </w:style>
  <w:style w:type="paragraph" w:styleId="afb">
    <w:name w:val="caption"/>
    <w:basedOn w:val="a"/>
    <w:next w:val="a"/>
    <w:uiPriority w:val="35"/>
    <w:unhideWhenUsed/>
    <w:qFormat/>
    <w:rsid w:val="00C008DC"/>
    <w:pPr>
      <w:widowControl/>
      <w:spacing w:line="240" w:lineRule="auto"/>
      <w:jc w:val="both"/>
    </w:pPr>
    <w:rPr>
      <w:rFonts w:ascii="Times New Roman" w:eastAsia="ＭＳ 明朝" w:hAnsi="Times New Roman"/>
      <w:i/>
      <w:iCs/>
      <w:color w:val="44546A" w:themeColor="text2"/>
      <w:sz w:val="18"/>
      <w:szCs w:val="18"/>
    </w:rPr>
  </w:style>
  <w:style w:type="character" w:styleId="afc">
    <w:name w:val="Unresolved Mention"/>
    <w:basedOn w:val="a0"/>
    <w:uiPriority w:val="99"/>
    <w:semiHidden/>
    <w:unhideWhenUsed/>
    <w:rsid w:val="00C008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000120149\Downloads\wXX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8630B9-4E05-4C65-8B5C-542A47538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wXXXXX.dotx</Template>
  <TotalTime>136</TotalTime>
  <Pages>5</Pages>
  <Words>1155</Words>
  <Characters>6586</Characters>
  <Application>Microsoft Office Word</Application>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vt:lpstr>
      <vt:lpstr>1</vt:lpstr>
    </vt:vector>
  </TitlesOfParts>
  <Company>CEDEO</Company>
  <LinksUpToDate>false</LinksUpToDate>
  <CharactersWithSpaces>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Nakagami, Ohji (Sony)</dc:creator>
  <cp:keywords/>
  <cp:lastModifiedBy>Nakagami, Ohji (SONY)</cp:lastModifiedBy>
  <cp:revision>15</cp:revision>
  <dcterms:created xsi:type="dcterms:W3CDTF">2019-03-29T06:36:00Z</dcterms:created>
  <dcterms:modified xsi:type="dcterms:W3CDTF">2019-07-17T00:41:00Z</dcterms:modified>
</cp:coreProperties>
</file>