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1967694F" w:rsidR="001A33D0" w:rsidRPr="00D527DE" w:rsidRDefault="001A33D0" w:rsidP="001A33D0">
      <w:pPr>
        <w:jc w:val="right"/>
        <w:rPr>
          <w:b/>
          <w:sz w:val="28"/>
          <w:szCs w:val="28"/>
          <w:lang w:val="en-CA"/>
        </w:rPr>
      </w:pPr>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201</w:t>
      </w:r>
      <w:r w:rsidR="00891DE9"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3" w:name="CVP_Secretariat_Loca"/>
      <w:r w:rsidRPr="00D527DE">
        <w:rPr>
          <w:lang w:val="en-CA"/>
        </w:rPr>
        <w:t>Secretariat</w:t>
      </w:r>
      <w:bookmarkEnd w:id="3"/>
      <w:r w:rsidRPr="00D527DE">
        <w:rPr>
          <w:lang w:val="en-CA"/>
        </w:rPr>
        <w:t xml:space="preserve">: </w:t>
      </w:r>
      <w:r w:rsidR="004176C6" w:rsidRPr="00D527DE">
        <w:rPr>
          <w:noProof/>
          <w:lang w:val="en-CA" w:eastAsia="ja-JP"/>
        </w:rPr>
        <w:t>JISC</w:t>
      </w:r>
    </w:p>
    <w:p w14:paraId="586A502B" w14:textId="3F8785E8"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260B6756" w:rsidR="001A33D0" w:rsidRPr="00D527DE" w:rsidRDefault="003D4EF2"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D527DE">
        <w:rPr>
          <w:sz w:val="80"/>
          <w:szCs w:val="80"/>
          <w:lang w:val="en-CA" w:eastAsia="ja-JP"/>
        </w:rPr>
        <w:t>C</w:t>
      </w:r>
      <w:r w:rsidR="00645EA3" w:rsidRPr="00D527DE">
        <w:rPr>
          <w:sz w:val="80"/>
          <w:szCs w:val="80"/>
          <w:lang w:val="en-CA"/>
        </w:rPr>
        <w:t xml:space="preserve">D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77F39882" w:rsidR="001A33D0" w:rsidRPr="00D527DE" w:rsidRDefault="001A33D0" w:rsidP="001A33D0">
      <w:pPr>
        <w:spacing w:before="1200" w:after="120"/>
        <w:jc w:val="left"/>
        <w:rPr>
          <w:rStyle w:val="ad"/>
          <w:i/>
          <w:color w:val="0070C0"/>
          <w:sz w:val="20"/>
          <w:szCs w:val="20"/>
          <w:lang w:val="en-CA"/>
        </w:rPr>
      </w:pPr>
      <w:r w:rsidRPr="00D527DE">
        <w:rPr>
          <w:i/>
          <w:color w:val="0070C0"/>
          <w:sz w:val="20"/>
          <w:szCs w:val="20"/>
          <w:lang w:val="en-CA"/>
        </w:rPr>
        <w:t xml:space="preserve">To help you, this guide on writing standards was produced by the ISO/TMB and is available at </w:t>
      </w:r>
      <w:hyperlink r:id="rId8" w:history="1">
        <w:r w:rsidR="005B3EC6" w:rsidRPr="00D527DE">
          <w:rPr>
            <w:rStyle w:val="ad"/>
            <w:i/>
            <w:sz w:val="20"/>
            <w:szCs w:val="20"/>
            <w:lang w:val="en-CA"/>
          </w:rPr>
          <w:t>https://www.iso.org/iso/how-to-write-standards.pdf</w:t>
        </w:r>
      </w:hyperlink>
    </w:p>
    <w:p w14:paraId="79D92FB1" w14:textId="572EA44B" w:rsidR="001A33D0" w:rsidRPr="00D527DE" w:rsidRDefault="001A33D0" w:rsidP="001A33D0">
      <w:pPr>
        <w:spacing w:before="240" w:after="120"/>
        <w:jc w:val="left"/>
        <w:rPr>
          <w:rStyle w:val="ad"/>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hyperlink r:id="rId9" w:history="1">
        <w:r w:rsidR="005B3EC6" w:rsidRPr="00D527DE">
          <w:rPr>
            <w:rStyle w:val="ad"/>
            <w:rFonts w:eastAsia="Times New Roman"/>
            <w:i/>
            <w:sz w:val="20"/>
            <w:szCs w:val="20"/>
            <w:lang w:val="en-CA"/>
          </w:rPr>
          <w:t>https://www.iso.org/iso/model_document-rice_model.pdf</w:t>
        </w:r>
      </w:hyperlink>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10"/>
          <w:headerReference w:type="default" r:id="rId11"/>
          <w:footerReference w:type="even" r:id="rId12"/>
          <w:footerReference w:type="default" r:id="rId13"/>
          <w:headerReference w:type="first" r:id="rId14"/>
          <w:footerReference w:type="first" r:id="rId15"/>
          <w:type w:val="oddPage"/>
          <w:pgSz w:w="11906" w:h="16838" w:code="9"/>
          <w:pgMar w:top="794" w:right="1077" w:bottom="567" w:left="1077" w:header="709" w:footer="284" w:gutter="0"/>
          <w:cols w:space="720"/>
        </w:sectPr>
      </w:pPr>
    </w:p>
    <w:p w14:paraId="5CD2C693" w14:textId="74990B23"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201</w:t>
      </w:r>
      <w:r w:rsidR="00482394" w:rsidRPr="00D527DE">
        <w:rPr>
          <w:color w:val="auto"/>
          <w:lang w:val="en-CA" w:eastAsia="ja-JP"/>
        </w:rPr>
        <w:t>9</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 xml:space="preserve">Phone: </w:t>
      </w:r>
      <w:r w:rsidR="001A33D0" w:rsidRPr="00D527DE">
        <w:rPr>
          <w:color w:val="auto"/>
          <w:sz w:val="20"/>
          <w:lang w:val="en-CA"/>
        </w:rPr>
        <w:t>+41 22 749 01 11</w:t>
      </w:r>
    </w:p>
    <w:p w14:paraId="7C6C2ABD"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Fax</w:t>
      </w:r>
      <w:r w:rsidR="00BC394B" w:rsidRPr="00D527DE">
        <w:rPr>
          <w:color w:val="auto"/>
          <w:sz w:val="20"/>
          <w:lang w:val="en-CA"/>
        </w:rPr>
        <w:t xml:space="preserve">: </w:t>
      </w:r>
      <w:r w:rsidRPr="00D527DE">
        <w:rPr>
          <w:color w:val="auto"/>
          <w:sz w:val="20"/>
          <w:lang w:val="en-CA"/>
        </w:rPr>
        <w:t>+41 22 749 09 47</w:t>
      </w:r>
    </w:p>
    <w:p w14:paraId="5CB0904A"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 xml:space="preserve">Email: </w:t>
      </w:r>
      <w:r w:rsidR="001A33D0" w:rsidRPr="00D527DE">
        <w:rPr>
          <w:color w:val="auto"/>
          <w:sz w:val="20"/>
          <w:lang w:val="en-CA"/>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08591E3B" w14:textId="49BEBDFB" w:rsidR="00AD2E5E" w:rsidRDefault="0054733A">
      <w:pPr>
        <w:pStyle w:val="11"/>
        <w:rPr>
          <w:rFonts w:asciiTheme="minorHAnsi" w:hAnsiTheme="minorHAnsi" w:cstheme="minorBidi"/>
          <w:b w:val="0"/>
          <w:noProof/>
          <w:kern w:val="2"/>
          <w:sz w:val="21"/>
          <w:lang w:val="en-US" w:eastAsia="ja-JP"/>
        </w:rPr>
      </w:pPr>
      <w:r w:rsidRPr="00D527DE">
        <w:rPr>
          <w:lang w:val="en-CA"/>
        </w:rPr>
        <w:fldChar w:fldCharType="begin"/>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hyperlink w:anchor="_Toc12888267" w:history="1">
        <w:r w:rsidR="00AD2E5E" w:rsidRPr="00C72810">
          <w:rPr>
            <w:rStyle w:val="ad"/>
            <w:noProof/>
            <w:lang w:val="en-CA"/>
          </w:rPr>
          <w:t>Foreword</w:t>
        </w:r>
        <w:r w:rsidR="00AD2E5E">
          <w:rPr>
            <w:noProof/>
            <w:webHidden/>
          </w:rPr>
          <w:tab/>
        </w:r>
        <w:r w:rsidR="00AD2E5E">
          <w:rPr>
            <w:noProof/>
            <w:webHidden/>
          </w:rPr>
          <w:fldChar w:fldCharType="begin"/>
        </w:r>
        <w:r w:rsidR="00AD2E5E">
          <w:rPr>
            <w:noProof/>
            <w:webHidden/>
          </w:rPr>
          <w:instrText xml:space="preserve"> PAGEREF _Toc12888267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5DE9690A" w14:textId="319526B6" w:rsidR="00AD2E5E" w:rsidRDefault="00270D44">
      <w:pPr>
        <w:pStyle w:val="11"/>
        <w:rPr>
          <w:rFonts w:asciiTheme="minorHAnsi" w:hAnsiTheme="minorHAnsi" w:cstheme="minorBidi"/>
          <w:b w:val="0"/>
          <w:noProof/>
          <w:kern w:val="2"/>
          <w:sz w:val="21"/>
          <w:lang w:val="en-US" w:eastAsia="ja-JP"/>
        </w:rPr>
      </w:pPr>
      <w:hyperlink w:anchor="_Toc12888268" w:history="1">
        <w:r w:rsidR="00AD2E5E" w:rsidRPr="00C72810">
          <w:rPr>
            <w:rStyle w:val="ad"/>
            <w:noProof/>
            <w:lang w:val="en-CA"/>
          </w:rPr>
          <w:t>Introduction</w:t>
        </w:r>
        <w:r w:rsidR="00AD2E5E">
          <w:rPr>
            <w:noProof/>
            <w:webHidden/>
          </w:rPr>
          <w:tab/>
        </w:r>
        <w:r w:rsidR="00AD2E5E">
          <w:rPr>
            <w:noProof/>
            <w:webHidden/>
          </w:rPr>
          <w:fldChar w:fldCharType="begin"/>
        </w:r>
        <w:r w:rsidR="00AD2E5E">
          <w:rPr>
            <w:noProof/>
            <w:webHidden/>
          </w:rPr>
          <w:instrText xml:space="preserve"> PAGEREF _Toc12888268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5E6F99E5" w14:textId="290A39AD" w:rsidR="00AD2E5E" w:rsidRDefault="00270D44">
      <w:pPr>
        <w:pStyle w:val="11"/>
        <w:rPr>
          <w:rFonts w:asciiTheme="minorHAnsi" w:hAnsiTheme="minorHAnsi" w:cstheme="minorBidi"/>
          <w:b w:val="0"/>
          <w:noProof/>
          <w:kern w:val="2"/>
          <w:sz w:val="21"/>
          <w:lang w:val="en-US" w:eastAsia="ja-JP"/>
        </w:rPr>
      </w:pPr>
      <w:hyperlink w:anchor="_Toc12888269" w:history="1">
        <w:r w:rsidR="00AD2E5E" w:rsidRPr="00C72810">
          <w:rPr>
            <w:rStyle w:val="ad"/>
            <w:noProof/>
            <w:lang w:val="en-CA"/>
          </w:rPr>
          <w:t>1</w:t>
        </w:r>
        <w:r w:rsidR="00AD2E5E">
          <w:rPr>
            <w:rFonts w:asciiTheme="minorHAnsi" w:hAnsiTheme="minorHAnsi" w:cstheme="minorBidi"/>
            <w:b w:val="0"/>
            <w:noProof/>
            <w:kern w:val="2"/>
            <w:sz w:val="21"/>
            <w:lang w:val="en-US" w:eastAsia="ja-JP"/>
          </w:rPr>
          <w:tab/>
        </w:r>
        <w:r w:rsidR="00AD2E5E" w:rsidRPr="00C72810">
          <w:rPr>
            <w:rStyle w:val="ad"/>
            <w:noProof/>
          </w:rPr>
          <w:t>Scope</w:t>
        </w:r>
        <w:r w:rsidR="00AD2E5E">
          <w:rPr>
            <w:noProof/>
            <w:webHidden/>
          </w:rPr>
          <w:tab/>
        </w:r>
        <w:r w:rsidR="00AD2E5E">
          <w:rPr>
            <w:noProof/>
            <w:webHidden/>
          </w:rPr>
          <w:fldChar w:fldCharType="begin"/>
        </w:r>
        <w:r w:rsidR="00AD2E5E">
          <w:rPr>
            <w:noProof/>
            <w:webHidden/>
          </w:rPr>
          <w:instrText xml:space="preserve"> PAGEREF _Toc12888269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A6FCA4B" w14:textId="0646D457" w:rsidR="00AD2E5E" w:rsidRDefault="00270D44">
      <w:pPr>
        <w:pStyle w:val="11"/>
        <w:rPr>
          <w:rFonts w:asciiTheme="minorHAnsi" w:hAnsiTheme="minorHAnsi" w:cstheme="minorBidi"/>
          <w:b w:val="0"/>
          <w:noProof/>
          <w:kern w:val="2"/>
          <w:sz w:val="21"/>
          <w:lang w:val="en-US" w:eastAsia="ja-JP"/>
        </w:rPr>
      </w:pPr>
      <w:hyperlink w:anchor="_Toc12888270" w:history="1">
        <w:r w:rsidR="00AD2E5E" w:rsidRPr="00C72810">
          <w:rPr>
            <w:rStyle w:val="ad"/>
            <w:noProof/>
            <w:lang w:val="en-CA"/>
          </w:rPr>
          <w:t>2</w:t>
        </w:r>
        <w:r w:rsidR="00AD2E5E">
          <w:rPr>
            <w:rFonts w:asciiTheme="minorHAnsi" w:hAnsiTheme="minorHAnsi" w:cstheme="minorBidi"/>
            <w:b w:val="0"/>
            <w:noProof/>
            <w:kern w:val="2"/>
            <w:sz w:val="21"/>
            <w:lang w:val="en-US" w:eastAsia="ja-JP"/>
          </w:rPr>
          <w:tab/>
        </w:r>
        <w:r w:rsidR="00AD2E5E" w:rsidRPr="00C72810">
          <w:rPr>
            <w:rStyle w:val="ad"/>
            <w:noProof/>
            <w:lang w:val="en-CA"/>
          </w:rPr>
          <w:t>Normative references</w:t>
        </w:r>
        <w:r w:rsidR="00AD2E5E">
          <w:rPr>
            <w:noProof/>
            <w:webHidden/>
          </w:rPr>
          <w:tab/>
        </w:r>
        <w:r w:rsidR="00AD2E5E">
          <w:rPr>
            <w:noProof/>
            <w:webHidden/>
          </w:rPr>
          <w:fldChar w:fldCharType="begin"/>
        </w:r>
        <w:r w:rsidR="00AD2E5E">
          <w:rPr>
            <w:noProof/>
            <w:webHidden/>
          </w:rPr>
          <w:instrText xml:space="preserve"> PAGEREF _Toc12888270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2DB092DD" w14:textId="33C09D6B" w:rsidR="00AD2E5E" w:rsidRDefault="00270D44">
      <w:pPr>
        <w:pStyle w:val="11"/>
        <w:rPr>
          <w:rFonts w:asciiTheme="minorHAnsi" w:hAnsiTheme="minorHAnsi" w:cstheme="minorBidi"/>
          <w:b w:val="0"/>
          <w:noProof/>
          <w:kern w:val="2"/>
          <w:sz w:val="21"/>
          <w:lang w:val="en-US" w:eastAsia="ja-JP"/>
        </w:rPr>
      </w:pPr>
      <w:hyperlink w:anchor="_Toc12888271" w:history="1">
        <w:r w:rsidR="00AD2E5E" w:rsidRPr="00C72810">
          <w:rPr>
            <w:rStyle w:val="ad"/>
            <w:noProof/>
            <w:lang w:val="en-CA"/>
          </w:rPr>
          <w:t>3</w:t>
        </w:r>
        <w:r w:rsidR="00AD2E5E">
          <w:rPr>
            <w:rFonts w:asciiTheme="minorHAnsi" w:hAnsiTheme="minorHAnsi" w:cstheme="minorBidi"/>
            <w:b w:val="0"/>
            <w:noProof/>
            <w:kern w:val="2"/>
            <w:sz w:val="21"/>
            <w:lang w:val="en-US" w:eastAsia="ja-JP"/>
          </w:rPr>
          <w:tab/>
        </w:r>
        <w:r w:rsidR="00AD2E5E" w:rsidRPr="00C72810">
          <w:rPr>
            <w:rStyle w:val="ad"/>
            <w:noProof/>
            <w:lang w:val="en-CA"/>
          </w:rPr>
          <w:t>Terms and definitions</w:t>
        </w:r>
        <w:r w:rsidR="00AD2E5E">
          <w:rPr>
            <w:noProof/>
            <w:webHidden/>
          </w:rPr>
          <w:tab/>
        </w:r>
        <w:r w:rsidR="00AD2E5E">
          <w:rPr>
            <w:noProof/>
            <w:webHidden/>
          </w:rPr>
          <w:fldChar w:fldCharType="begin"/>
        </w:r>
        <w:r w:rsidR="00AD2E5E">
          <w:rPr>
            <w:noProof/>
            <w:webHidden/>
          </w:rPr>
          <w:instrText xml:space="preserve"> PAGEREF _Toc12888271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69FEE640" w14:textId="0024DB21" w:rsidR="00AD2E5E" w:rsidRDefault="00270D44">
      <w:pPr>
        <w:pStyle w:val="21"/>
        <w:rPr>
          <w:rFonts w:asciiTheme="minorHAnsi" w:hAnsiTheme="minorHAnsi" w:cstheme="minorBidi"/>
          <w:b w:val="0"/>
          <w:noProof/>
          <w:kern w:val="2"/>
          <w:sz w:val="21"/>
          <w:lang w:val="en-US" w:eastAsia="ja-JP"/>
        </w:rPr>
      </w:pPr>
      <w:hyperlink w:anchor="_Toc12888272" w:history="1">
        <w:r w:rsidR="00AD2E5E" w:rsidRPr="00C72810">
          <w:rPr>
            <w:rStyle w:val="ad"/>
            <w:noProof/>
            <w:lang w:val="en-CA"/>
          </w:rPr>
          <w:t>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_Toc12888272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2D40767" w14:textId="5BBA8906" w:rsidR="00AD2E5E" w:rsidRDefault="00270D44">
      <w:pPr>
        <w:pStyle w:val="21"/>
        <w:rPr>
          <w:rFonts w:asciiTheme="minorHAnsi" w:hAnsiTheme="minorHAnsi" w:cstheme="minorBidi"/>
          <w:b w:val="0"/>
          <w:noProof/>
          <w:kern w:val="2"/>
          <w:sz w:val="21"/>
          <w:lang w:val="en-US" w:eastAsia="ja-JP"/>
        </w:rPr>
      </w:pPr>
      <w:hyperlink w:anchor="_Toc12888273" w:history="1">
        <w:r w:rsidR="00AD2E5E" w:rsidRPr="00C72810">
          <w:rPr>
            <w:rStyle w:val="ad"/>
            <w:noProof/>
            <w:lang w:val="en-CA"/>
          </w:rPr>
          <w:t>3.2</w:t>
        </w:r>
        <w:r w:rsidR="00AD2E5E">
          <w:rPr>
            <w:rFonts w:asciiTheme="minorHAnsi" w:hAnsiTheme="minorHAnsi" w:cstheme="minorBidi"/>
            <w:b w:val="0"/>
            <w:noProof/>
            <w:kern w:val="2"/>
            <w:sz w:val="21"/>
            <w:lang w:val="en-US" w:eastAsia="ja-JP"/>
          </w:rPr>
          <w:tab/>
        </w:r>
        <w:r w:rsidR="00AD2E5E" w:rsidRPr="00C72810">
          <w:rPr>
            <w:rStyle w:val="ad"/>
            <w:noProof/>
            <w:lang w:val="en-CA"/>
          </w:rPr>
          <w:t>Geometry coding related</w:t>
        </w:r>
        <w:r w:rsidR="00AD2E5E">
          <w:rPr>
            <w:noProof/>
            <w:webHidden/>
          </w:rPr>
          <w:tab/>
        </w:r>
        <w:r w:rsidR="00AD2E5E">
          <w:rPr>
            <w:noProof/>
            <w:webHidden/>
          </w:rPr>
          <w:fldChar w:fldCharType="begin"/>
        </w:r>
        <w:r w:rsidR="00AD2E5E">
          <w:rPr>
            <w:noProof/>
            <w:webHidden/>
          </w:rPr>
          <w:instrText xml:space="preserve"> PAGEREF _Toc12888273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4B2CF8AC" w14:textId="1AAEB773" w:rsidR="00AD2E5E" w:rsidRDefault="00270D44">
      <w:pPr>
        <w:pStyle w:val="21"/>
        <w:rPr>
          <w:rFonts w:asciiTheme="minorHAnsi" w:hAnsiTheme="minorHAnsi" w:cstheme="minorBidi"/>
          <w:b w:val="0"/>
          <w:noProof/>
          <w:kern w:val="2"/>
          <w:sz w:val="21"/>
          <w:lang w:val="en-US" w:eastAsia="ja-JP"/>
        </w:rPr>
      </w:pPr>
      <w:hyperlink w:anchor="_Toc12888274" w:history="1">
        <w:r w:rsidR="00AD2E5E" w:rsidRPr="00C72810">
          <w:rPr>
            <w:rStyle w:val="ad"/>
            <w:noProof/>
            <w:lang w:val="en-CA"/>
          </w:rPr>
          <w:t>3.3</w:t>
        </w:r>
        <w:r w:rsidR="00AD2E5E">
          <w:rPr>
            <w:rFonts w:asciiTheme="minorHAnsi" w:hAnsiTheme="minorHAnsi" w:cstheme="minorBidi"/>
            <w:b w:val="0"/>
            <w:noProof/>
            <w:kern w:val="2"/>
            <w:sz w:val="21"/>
            <w:lang w:val="en-US" w:eastAsia="ja-JP"/>
          </w:rPr>
          <w:tab/>
        </w:r>
        <w:r w:rsidR="00AD2E5E" w:rsidRPr="00C72810">
          <w:rPr>
            <w:rStyle w:val="ad"/>
            <w:noProof/>
            <w:lang w:val="en-CA"/>
          </w:rPr>
          <w:t>Attribute coding related</w:t>
        </w:r>
        <w:r w:rsidR="00AD2E5E">
          <w:rPr>
            <w:noProof/>
            <w:webHidden/>
          </w:rPr>
          <w:tab/>
        </w:r>
        <w:r w:rsidR="00AD2E5E">
          <w:rPr>
            <w:noProof/>
            <w:webHidden/>
          </w:rPr>
          <w:fldChar w:fldCharType="begin"/>
        </w:r>
        <w:r w:rsidR="00AD2E5E">
          <w:rPr>
            <w:noProof/>
            <w:webHidden/>
          </w:rPr>
          <w:instrText xml:space="preserve"> PAGEREF _Toc12888274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174CBAE0" w14:textId="3947D74A" w:rsidR="00AD2E5E" w:rsidRDefault="00270D44">
      <w:pPr>
        <w:pStyle w:val="11"/>
        <w:rPr>
          <w:rFonts w:asciiTheme="minorHAnsi" w:hAnsiTheme="minorHAnsi" w:cstheme="minorBidi"/>
          <w:b w:val="0"/>
          <w:noProof/>
          <w:kern w:val="2"/>
          <w:sz w:val="21"/>
          <w:lang w:val="en-US" w:eastAsia="ja-JP"/>
        </w:rPr>
      </w:pPr>
      <w:hyperlink w:anchor="_Toc12888275" w:history="1">
        <w:r w:rsidR="00AD2E5E" w:rsidRPr="00C72810">
          <w:rPr>
            <w:rStyle w:val="ad"/>
            <w:noProof/>
            <w:lang w:val="en-CA"/>
          </w:rPr>
          <w:t>4</w:t>
        </w:r>
        <w:r w:rsidR="00AD2E5E">
          <w:rPr>
            <w:rFonts w:asciiTheme="minorHAnsi" w:hAnsiTheme="minorHAnsi" w:cstheme="minorBidi"/>
            <w:b w:val="0"/>
            <w:noProof/>
            <w:kern w:val="2"/>
            <w:sz w:val="21"/>
            <w:lang w:val="en-US" w:eastAsia="ja-JP"/>
          </w:rPr>
          <w:tab/>
        </w:r>
        <w:r w:rsidR="00AD2E5E" w:rsidRPr="00C72810">
          <w:rPr>
            <w:rStyle w:val="ad"/>
            <w:noProof/>
            <w:lang w:val="en-CA"/>
          </w:rPr>
          <w:t>Abbreviations</w:t>
        </w:r>
        <w:r w:rsidR="00AD2E5E">
          <w:rPr>
            <w:noProof/>
            <w:webHidden/>
          </w:rPr>
          <w:tab/>
        </w:r>
        <w:r w:rsidR="00AD2E5E">
          <w:rPr>
            <w:noProof/>
            <w:webHidden/>
          </w:rPr>
          <w:fldChar w:fldCharType="begin"/>
        </w:r>
        <w:r w:rsidR="00AD2E5E">
          <w:rPr>
            <w:noProof/>
            <w:webHidden/>
          </w:rPr>
          <w:instrText xml:space="preserve"> PAGEREF _Toc12888275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5A9D56D" w14:textId="45449C96" w:rsidR="00AD2E5E" w:rsidRDefault="00270D44">
      <w:pPr>
        <w:pStyle w:val="11"/>
        <w:rPr>
          <w:rFonts w:asciiTheme="minorHAnsi" w:hAnsiTheme="minorHAnsi" w:cstheme="minorBidi"/>
          <w:b w:val="0"/>
          <w:noProof/>
          <w:kern w:val="2"/>
          <w:sz w:val="21"/>
          <w:lang w:val="en-US" w:eastAsia="ja-JP"/>
        </w:rPr>
      </w:pPr>
      <w:hyperlink w:anchor="_Toc12888276" w:history="1">
        <w:r w:rsidR="00AD2E5E" w:rsidRPr="00C72810">
          <w:rPr>
            <w:rStyle w:val="ad"/>
            <w:noProof/>
            <w:lang w:val="en-CA"/>
          </w:rPr>
          <w:t>5</w:t>
        </w:r>
        <w:r w:rsidR="00AD2E5E">
          <w:rPr>
            <w:rFonts w:asciiTheme="minorHAnsi" w:hAnsiTheme="minorHAnsi" w:cstheme="minorBidi"/>
            <w:b w:val="0"/>
            <w:noProof/>
            <w:kern w:val="2"/>
            <w:sz w:val="21"/>
            <w:lang w:val="en-US" w:eastAsia="ja-JP"/>
          </w:rPr>
          <w:tab/>
        </w:r>
        <w:r w:rsidR="00AD2E5E" w:rsidRPr="00C72810">
          <w:rPr>
            <w:rStyle w:val="ad"/>
            <w:noProof/>
            <w:lang w:val="en-CA"/>
          </w:rPr>
          <w:t>Conventions</w:t>
        </w:r>
        <w:r w:rsidR="00AD2E5E">
          <w:rPr>
            <w:noProof/>
            <w:webHidden/>
          </w:rPr>
          <w:tab/>
        </w:r>
        <w:r w:rsidR="00AD2E5E">
          <w:rPr>
            <w:noProof/>
            <w:webHidden/>
          </w:rPr>
          <w:fldChar w:fldCharType="begin"/>
        </w:r>
        <w:r w:rsidR="00AD2E5E">
          <w:rPr>
            <w:noProof/>
            <w:webHidden/>
          </w:rPr>
          <w:instrText xml:space="preserve"> PAGEREF _Toc12888276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0F6D9D54" w14:textId="7D1282FB" w:rsidR="00AD2E5E" w:rsidRDefault="00270D44">
      <w:pPr>
        <w:pStyle w:val="21"/>
        <w:rPr>
          <w:rFonts w:asciiTheme="minorHAnsi" w:hAnsiTheme="minorHAnsi" w:cstheme="minorBidi"/>
          <w:b w:val="0"/>
          <w:noProof/>
          <w:kern w:val="2"/>
          <w:sz w:val="21"/>
          <w:lang w:val="en-US" w:eastAsia="ja-JP"/>
        </w:rPr>
      </w:pPr>
      <w:hyperlink w:anchor="_Toc12888277" w:history="1">
        <w:r w:rsidR="00AD2E5E" w:rsidRPr="00C72810">
          <w:rPr>
            <w:rStyle w:val="ad"/>
            <w:noProof/>
            <w:lang w:val="en-CA"/>
          </w:rPr>
          <w:t>5.1</w:t>
        </w:r>
        <w:r w:rsidR="00AD2E5E">
          <w:rPr>
            <w:rFonts w:asciiTheme="minorHAnsi" w:hAnsiTheme="minorHAnsi" w:cstheme="minorBidi"/>
            <w:b w:val="0"/>
            <w:noProof/>
            <w:kern w:val="2"/>
            <w:sz w:val="21"/>
            <w:lang w:val="en-US" w:eastAsia="ja-JP"/>
          </w:rPr>
          <w:tab/>
        </w:r>
        <w:r w:rsidR="00AD2E5E" w:rsidRPr="00C72810">
          <w:rPr>
            <w:rStyle w:val="ad"/>
            <w:noProof/>
          </w:rPr>
          <w:t>General</w:t>
        </w:r>
        <w:r w:rsidR="00AD2E5E">
          <w:rPr>
            <w:noProof/>
            <w:webHidden/>
          </w:rPr>
          <w:tab/>
        </w:r>
        <w:r w:rsidR="00AD2E5E">
          <w:rPr>
            <w:noProof/>
            <w:webHidden/>
          </w:rPr>
          <w:fldChar w:fldCharType="begin"/>
        </w:r>
        <w:r w:rsidR="00AD2E5E">
          <w:rPr>
            <w:noProof/>
            <w:webHidden/>
          </w:rPr>
          <w:instrText xml:space="preserve"> PAGEREF _Toc12888277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B395430" w14:textId="6146A069" w:rsidR="00AD2E5E" w:rsidRDefault="00270D44">
      <w:pPr>
        <w:pStyle w:val="21"/>
        <w:rPr>
          <w:rFonts w:asciiTheme="minorHAnsi" w:hAnsiTheme="minorHAnsi" w:cstheme="minorBidi"/>
          <w:b w:val="0"/>
          <w:noProof/>
          <w:kern w:val="2"/>
          <w:sz w:val="21"/>
          <w:lang w:val="en-US" w:eastAsia="ja-JP"/>
        </w:rPr>
      </w:pPr>
      <w:hyperlink w:anchor="_Toc12888278" w:history="1">
        <w:r w:rsidR="00AD2E5E" w:rsidRPr="00C72810">
          <w:rPr>
            <w:rStyle w:val="ad"/>
            <w:noProof/>
            <w:lang w:val="en-CA"/>
          </w:rPr>
          <w:t>5.2</w:t>
        </w:r>
        <w:r w:rsidR="00AD2E5E">
          <w:rPr>
            <w:rFonts w:asciiTheme="minorHAnsi" w:hAnsiTheme="minorHAnsi" w:cstheme="minorBidi"/>
            <w:b w:val="0"/>
            <w:noProof/>
            <w:kern w:val="2"/>
            <w:sz w:val="21"/>
            <w:lang w:val="en-US" w:eastAsia="ja-JP"/>
          </w:rPr>
          <w:tab/>
        </w:r>
        <w:r w:rsidR="00AD2E5E" w:rsidRPr="00C72810">
          <w:rPr>
            <w:rStyle w:val="ad"/>
            <w:noProof/>
          </w:rPr>
          <w:t>Arithmetic</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_Toc12888278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615FA9E0" w14:textId="73EB5E42" w:rsidR="00AD2E5E" w:rsidRDefault="00270D44">
      <w:pPr>
        <w:pStyle w:val="21"/>
        <w:rPr>
          <w:rFonts w:asciiTheme="minorHAnsi" w:hAnsiTheme="minorHAnsi" w:cstheme="minorBidi"/>
          <w:b w:val="0"/>
          <w:noProof/>
          <w:kern w:val="2"/>
          <w:sz w:val="21"/>
          <w:lang w:val="en-US" w:eastAsia="ja-JP"/>
        </w:rPr>
      </w:pPr>
      <w:hyperlink w:anchor="_Toc12888279" w:history="1">
        <w:r w:rsidR="00AD2E5E" w:rsidRPr="00C72810">
          <w:rPr>
            <w:rStyle w:val="ad"/>
            <w:noProof/>
            <w:lang w:val="en-CA"/>
          </w:rPr>
          <w:t>5.3</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Logical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_Toc12888279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2E04DAB5" w14:textId="560DC6C4" w:rsidR="00AD2E5E" w:rsidRDefault="00270D44">
      <w:pPr>
        <w:pStyle w:val="21"/>
        <w:rPr>
          <w:rFonts w:asciiTheme="minorHAnsi" w:hAnsiTheme="minorHAnsi" w:cstheme="minorBidi"/>
          <w:b w:val="0"/>
          <w:noProof/>
          <w:kern w:val="2"/>
          <w:sz w:val="21"/>
          <w:lang w:val="en-US" w:eastAsia="ja-JP"/>
        </w:rPr>
      </w:pPr>
      <w:hyperlink w:anchor="_Toc12888280" w:history="1">
        <w:r w:rsidR="00AD2E5E" w:rsidRPr="00C72810">
          <w:rPr>
            <w:rStyle w:val="ad"/>
            <w:noProof/>
            <w:lang w:val="en-CA"/>
          </w:rPr>
          <w:t>5.4</w:t>
        </w:r>
        <w:r w:rsidR="00AD2E5E">
          <w:rPr>
            <w:rFonts w:asciiTheme="minorHAnsi" w:hAnsiTheme="minorHAnsi" w:cstheme="minorBidi"/>
            <w:b w:val="0"/>
            <w:noProof/>
            <w:kern w:val="2"/>
            <w:sz w:val="21"/>
            <w:lang w:val="en-US" w:eastAsia="ja-JP"/>
          </w:rPr>
          <w:tab/>
        </w:r>
        <w:r w:rsidR="00AD2E5E" w:rsidRPr="00C72810">
          <w:rPr>
            <w:rStyle w:val="ad"/>
            <w:noProof/>
            <w:lang w:val="en-CA"/>
          </w:rPr>
          <w:t>Relational operators</w:t>
        </w:r>
        <w:r w:rsidR="00AD2E5E">
          <w:rPr>
            <w:noProof/>
            <w:webHidden/>
          </w:rPr>
          <w:tab/>
        </w:r>
        <w:r w:rsidR="00AD2E5E">
          <w:rPr>
            <w:noProof/>
            <w:webHidden/>
          </w:rPr>
          <w:fldChar w:fldCharType="begin"/>
        </w:r>
        <w:r w:rsidR="00AD2E5E">
          <w:rPr>
            <w:noProof/>
            <w:webHidden/>
          </w:rPr>
          <w:instrText xml:space="preserve"> PAGEREF _Toc12888280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0B470D8D" w14:textId="3B453E34" w:rsidR="00AD2E5E" w:rsidRDefault="00270D44">
      <w:pPr>
        <w:pStyle w:val="21"/>
        <w:rPr>
          <w:rFonts w:asciiTheme="minorHAnsi" w:hAnsiTheme="minorHAnsi" w:cstheme="minorBidi"/>
          <w:b w:val="0"/>
          <w:noProof/>
          <w:kern w:val="2"/>
          <w:sz w:val="21"/>
          <w:lang w:val="en-US" w:eastAsia="ja-JP"/>
        </w:rPr>
      </w:pPr>
      <w:hyperlink w:anchor="_Toc12888281" w:history="1">
        <w:r w:rsidR="00AD2E5E" w:rsidRPr="00C72810">
          <w:rPr>
            <w:rStyle w:val="ad"/>
            <w:noProof/>
            <w:lang w:val="en-CA"/>
          </w:rPr>
          <w:t>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Bit-wise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_Toc12888281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3FDF8BC0" w14:textId="117CBB26" w:rsidR="00AD2E5E" w:rsidRDefault="00270D44">
      <w:pPr>
        <w:pStyle w:val="21"/>
        <w:rPr>
          <w:rFonts w:asciiTheme="minorHAnsi" w:hAnsiTheme="minorHAnsi" w:cstheme="minorBidi"/>
          <w:b w:val="0"/>
          <w:noProof/>
          <w:kern w:val="2"/>
          <w:sz w:val="21"/>
          <w:lang w:val="en-US" w:eastAsia="ja-JP"/>
        </w:rPr>
      </w:pPr>
      <w:hyperlink w:anchor="_Toc12888282" w:history="1">
        <w:r w:rsidR="00AD2E5E" w:rsidRPr="00C72810">
          <w:rPr>
            <w:rStyle w:val="ad"/>
            <w:noProof/>
            <w:lang w:val="en-CA"/>
          </w:rPr>
          <w:t>5.6</w:t>
        </w:r>
        <w:r w:rsidR="00AD2E5E">
          <w:rPr>
            <w:rFonts w:asciiTheme="minorHAnsi" w:hAnsiTheme="minorHAnsi" w:cstheme="minorBidi"/>
            <w:b w:val="0"/>
            <w:noProof/>
            <w:kern w:val="2"/>
            <w:sz w:val="21"/>
            <w:lang w:val="en-US" w:eastAsia="ja-JP"/>
          </w:rPr>
          <w:tab/>
        </w:r>
        <w:r w:rsidR="00AD2E5E" w:rsidRPr="00C72810">
          <w:rPr>
            <w:rStyle w:val="ad"/>
            <w:noProof/>
          </w:rPr>
          <w:t>Assignment</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_Toc12888282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7E01210F" w14:textId="00F5412A" w:rsidR="00AD2E5E" w:rsidRDefault="00270D44">
      <w:pPr>
        <w:pStyle w:val="21"/>
        <w:rPr>
          <w:rFonts w:asciiTheme="minorHAnsi" w:hAnsiTheme="minorHAnsi" w:cstheme="minorBidi"/>
          <w:b w:val="0"/>
          <w:noProof/>
          <w:kern w:val="2"/>
          <w:sz w:val="21"/>
          <w:lang w:val="en-US" w:eastAsia="ja-JP"/>
        </w:rPr>
      </w:pPr>
      <w:hyperlink w:anchor="_Toc12888283" w:history="1">
        <w:r w:rsidR="00AD2E5E" w:rsidRPr="00C72810">
          <w:rPr>
            <w:rStyle w:val="ad"/>
            <w:noProof/>
            <w:lang w:val="en-CA"/>
          </w:rPr>
          <w:t>5.7</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Range </w:t>
        </w:r>
        <w:r w:rsidR="00AD2E5E" w:rsidRPr="00C72810">
          <w:rPr>
            <w:rStyle w:val="ad"/>
            <w:noProof/>
          </w:rPr>
          <w:t>notation</w:t>
        </w:r>
        <w:r w:rsidR="00AD2E5E">
          <w:rPr>
            <w:noProof/>
            <w:webHidden/>
          </w:rPr>
          <w:tab/>
        </w:r>
        <w:r w:rsidR="00AD2E5E">
          <w:rPr>
            <w:noProof/>
            <w:webHidden/>
          </w:rPr>
          <w:fldChar w:fldCharType="begin"/>
        </w:r>
        <w:r w:rsidR="00AD2E5E">
          <w:rPr>
            <w:noProof/>
            <w:webHidden/>
          </w:rPr>
          <w:instrText xml:space="preserve"> PAGEREF _Toc12888283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0C5E3443" w14:textId="18555DBA" w:rsidR="00AD2E5E" w:rsidRDefault="00270D44">
      <w:pPr>
        <w:pStyle w:val="21"/>
        <w:rPr>
          <w:rFonts w:asciiTheme="minorHAnsi" w:hAnsiTheme="minorHAnsi" w:cstheme="minorBidi"/>
          <w:b w:val="0"/>
          <w:noProof/>
          <w:kern w:val="2"/>
          <w:sz w:val="21"/>
          <w:lang w:val="en-US" w:eastAsia="ja-JP"/>
        </w:rPr>
      </w:pPr>
      <w:hyperlink w:anchor="_Toc12888284" w:history="1">
        <w:r w:rsidR="00AD2E5E" w:rsidRPr="00C72810">
          <w:rPr>
            <w:rStyle w:val="ad"/>
            <w:noProof/>
            <w:lang w:val="en-CA"/>
          </w:rPr>
          <w:t>5.8</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Mathematical </w:t>
        </w:r>
        <w:r w:rsidR="00AD2E5E" w:rsidRPr="00C72810">
          <w:rPr>
            <w:rStyle w:val="ad"/>
            <w:noProof/>
          </w:rPr>
          <w:t>functions</w:t>
        </w:r>
        <w:r w:rsidR="00AD2E5E">
          <w:rPr>
            <w:noProof/>
            <w:webHidden/>
          </w:rPr>
          <w:tab/>
        </w:r>
        <w:r w:rsidR="00AD2E5E">
          <w:rPr>
            <w:noProof/>
            <w:webHidden/>
          </w:rPr>
          <w:fldChar w:fldCharType="begin"/>
        </w:r>
        <w:r w:rsidR="00AD2E5E">
          <w:rPr>
            <w:noProof/>
            <w:webHidden/>
          </w:rPr>
          <w:instrText xml:space="preserve"> PAGEREF _Toc12888284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1507B2E7" w14:textId="39B59C52" w:rsidR="00AD2E5E" w:rsidRDefault="00270D44">
      <w:pPr>
        <w:pStyle w:val="31"/>
        <w:rPr>
          <w:rFonts w:asciiTheme="minorHAnsi" w:hAnsiTheme="minorHAnsi" w:cstheme="minorBidi"/>
          <w:b w:val="0"/>
          <w:noProof/>
          <w:kern w:val="2"/>
          <w:sz w:val="21"/>
          <w:lang w:val="en-US" w:eastAsia="ja-JP"/>
        </w:rPr>
      </w:pPr>
      <w:hyperlink w:anchor="_Toc12888285" w:history="1">
        <w:r w:rsidR="00AD2E5E" w:rsidRPr="00C72810">
          <w:rPr>
            <w:rStyle w:val="ad"/>
            <w:noProof/>
            <w:lang w:val="en-CA"/>
            <w14:scene3d>
              <w14:camera w14:prst="orthographicFront"/>
              <w14:lightRig w14:rig="threePt" w14:dir="t">
                <w14:rot w14:lat="0" w14:lon="0" w14:rev="0"/>
              </w14:lightRig>
            </w14:scene3d>
          </w:rPr>
          <w:t>5.8.1</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simpleAtan2</w:t>
        </w:r>
        <w:r w:rsidR="00AD2E5E">
          <w:rPr>
            <w:noProof/>
            <w:webHidden/>
          </w:rPr>
          <w:tab/>
        </w:r>
        <w:r w:rsidR="00AD2E5E">
          <w:rPr>
            <w:noProof/>
            <w:webHidden/>
          </w:rPr>
          <w:fldChar w:fldCharType="begin"/>
        </w:r>
        <w:r w:rsidR="00AD2E5E">
          <w:rPr>
            <w:noProof/>
            <w:webHidden/>
          </w:rPr>
          <w:instrText xml:space="preserve"> PAGEREF _Toc12888285 \h </w:instrText>
        </w:r>
        <w:r w:rsidR="00AD2E5E">
          <w:rPr>
            <w:noProof/>
            <w:webHidden/>
          </w:rPr>
        </w:r>
        <w:r w:rsidR="00AD2E5E">
          <w:rPr>
            <w:noProof/>
            <w:webHidden/>
          </w:rPr>
          <w:fldChar w:fldCharType="separate"/>
        </w:r>
        <w:r w:rsidR="00AD2E5E">
          <w:rPr>
            <w:noProof/>
            <w:webHidden/>
          </w:rPr>
          <w:t>7</w:t>
        </w:r>
        <w:r w:rsidR="00AD2E5E">
          <w:rPr>
            <w:noProof/>
            <w:webHidden/>
          </w:rPr>
          <w:fldChar w:fldCharType="end"/>
        </w:r>
      </w:hyperlink>
    </w:p>
    <w:p w14:paraId="6367031C" w14:textId="3C5E06F1" w:rsidR="00AD2E5E" w:rsidRDefault="00270D44">
      <w:pPr>
        <w:pStyle w:val="31"/>
        <w:rPr>
          <w:rFonts w:asciiTheme="minorHAnsi" w:hAnsiTheme="minorHAnsi" w:cstheme="minorBidi"/>
          <w:b w:val="0"/>
          <w:noProof/>
          <w:kern w:val="2"/>
          <w:sz w:val="21"/>
          <w:lang w:val="en-US" w:eastAsia="ja-JP"/>
        </w:rPr>
      </w:pPr>
      <w:hyperlink w:anchor="_Toc12888286" w:history="1">
        <w:r w:rsidR="00AD2E5E" w:rsidRPr="00C72810">
          <w:rPr>
            <w:rStyle w:val="ad"/>
            <w:noProof/>
            <w:lang w:val="en-CA"/>
            <w14:scene3d>
              <w14:camera w14:prst="orthographicFront"/>
              <w14:lightRig w14:rig="threePt" w14:dir="t">
                <w14:rot w14:lat="0" w14:lon="0" w14:rev="0"/>
              </w14:lightRig>
            </w14:scene3d>
          </w:rPr>
          <w:t>5.8.2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popCnt</w:t>
        </w:r>
        <w:r w:rsidR="00AD2E5E">
          <w:rPr>
            <w:noProof/>
            <w:webHidden/>
          </w:rPr>
          <w:tab/>
        </w:r>
        <w:r w:rsidR="00AD2E5E">
          <w:rPr>
            <w:noProof/>
            <w:webHidden/>
          </w:rPr>
          <w:fldChar w:fldCharType="begin"/>
        </w:r>
        <w:r w:rsidR="00AD2E5E">
          <w:rPr>
            <w:noProof/>
            <w:webHidden/>
          </w:rPr>
          <w:instrText xml:space="preserve"> PAGEREF _Toc12888286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01EF360C" w14:textId="5B54A78E" w:rsidR="00AD2E5E" w:rsidRDefault="00270D44">
      <w:pPr>
        <w:pStyle w:val="31"/>
        <w:rPr>
          <w:rFonts w:asciiTheme="minorHAnsi" w:hAnsiTheme="minorHAnsi" w:cstheme="minorBidi"/>
          <w:b w:val="0"/>
          <w:noProof/>
          <w:kern w:val="2"/>
          <w:sz w:val="21"/>
          <w:lang w:val="en-US" w:eastAsia="ja-JP"/>
        </w:rPr>
      </w:pPr>
      <w:hyperlink w:anchor="_Toc12888287" w:history="1">
        <w:r w:rsidR="00AD2E5E" w:rsidRPr="00C72810">
          <w:rPr>
            <w:rStyle w:val="ad"/>
            <w:noProof/>
            <w:lang w:val="en-CA"/>
            <w14:scene3d>
              <w14:camera w14:prst="orthographicFront"/>
              <w14:lightRig w14:rig="threePt" w14:dir="t">
                <w14:rot w14:lat="0" w14:lon="0" w14:rev="0"/>
              </w14:lightRig>
            </w14:scene3d>
          </w:rPr>
          <w:t>5.8.3</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iLog2</w:t>
        </w:r>
        <w:r w:rsidR="00AD2E5E">
          <w:rPr>
            <w:noProof/>
            <w:webHidden/>
          </w:rPr>
          <w:tab/>
        </w:r>
        <w:r w:rsidR="00AD2E5E">
          <w:rPr>
            <w:noProof/>
            <w:webHidden/>
          </w:rPr>
          <w:fldChar w:fldCharType="begin"/>
        </w:r>
        <w:r w:rsidR="00AD2E5E">
          <w:rPr>
            <w:noProof/>
            <w:webHidden/>
          </w:rPr>
          <w:instrText xml:space="preserve"> PAGEREF _Toc12888287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50F91AEA" w14:textId="46A7B630" w:rsidR="00AD2E5E" w:rsidRDefault="00270D44">
      <w:pPr>
        <w:pStyle w:val="31"/>
        <w:rPr>
          <w:rFonts w:asciiTheme="minorHAnsi" w:hAnsiTheme="minorHAnsi" w:cstheme="minorBidi"/>
          <w:b w:val="0"/>
          <w:noProof/>
          <w:kern w:val="2"/>
          <w:sz w:val="21"/>
          <w:lang w:val="en-US" w:eastAsia="ja-JP"/>
        </w:rPr>
      </w:pPr>
      <w:hyperlink w:anchor="_Toc12888289" w:history="1">
        <w:r w:rsidR="00AD2E5E" w:rsidRPr="00C72810">
          <w:rPr>
            <w:rStyle w:val="ad"/>
            <w:noProof/>
            <w:lang w:val="en-CA"/>
            <w14:scene3d>
              <w14:camera w14:prst="orthographicFront"/>
              <w14:lightRig w14:rig="threePt" w14:dir="t">
                <w14:rot w14:lat="0" w14:lon="0" w14:rev="0"/>
              </w14:lightRig>
            </w14:scene3d>
          </w:rPr>
          <w:t>5.8.4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iSqrt</w:t>
        </w:r>
        <w:r w:rsidR="00AD2E5E">
          <w:rPr>
            <w:noProof/>
            <w:webHidden/>
          </w:rPr>
          <w:tab/>
        </w:r>
        <w:r w:rsidR="00AD2E5E">
          <w:rPr>
            <w:noProof/>
            <w:webHidden/>
          </w:rPr>
          <w:fldChar w:fldCharType="begin"/>
        </w:r>
        <w:r w:rsidR="00AD2E5E">
          <w:rPr>
            <w:noProof/>
            <w:webHidden/>
          </w:rPr>
          <w:instrText xml:space="preserve"> PAGEREF _Toc12888289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7F8A5175" w14:textId="03EEA6A4" w:rsidR="00AD2E5E" w:rsidRDefault="00270D44">
      <w:pPr>
        <w:pStyle w:val="31"/>
        <w:rPr>
          <w:rFonts w:asciiTheme="minorHAnsi" w:hAnsiTheme="minorHAnsi" w:cstheme="minorBidi"/>
          <w:b w:val="0"/>
          <w:noProof/>
          <w:kern w:val="2"/>
          <w:sz w:val="21"/>
          <w:lang w:val="en-US" w:eastAsia="ja-JP"/>
        </w:rPr>
      </w:pPr>
      <w:hyperlink w:anchor="_Toc12888290" w:history="1">
        <w:r w:rsidR="00AD2E5E">
          <w:rPr>
            <w:rFonts w:asciiTheme="minorHAnsi" w:hAnsiTheme="minorHAnsi" w:cstheme="minorBidi"/>
            <w:b w:val="0"/>
            <w:noProof/>
            <w:kern w:val="2"/>
            <w:sz w:val="21"/>
            <w:lang w:val="en-US" w:eastAsia="ja-JP"/>
          </w:rPr>
          <w:tab/>
        </w:r>
        <w:r w:rsidR="00AD2E5E" w:rsidRPr="00C72810">
          <w:rPr>
            <w:rStyle w:val="ad"/>
            <w:noProof/>
            <w:lang w:val="en-CA"/>
          </w:rPr>
          <w:t>Definition of</w:t>
        </w:r>
        <w:r w:rsidR="00AD2E5E">
          <w:rPr>
            <w:noProof/>
            <w:webHidden/>
          </w:rPr>
          <w:tab/>
        </w:r>
        <w:r w:rsidR="00AD2E5E">
          <w:rPr>
            <w:noProof/>
            <w:webHidden/>
          </w:rPr>
          <w:fldChar w:fldCharType="begin"/>
        </w:r>
        <w:r w:rsidR="00AD2E5E">
          <w:rPr>
            <w:noProof/>
            <w:webHidden/>
          </w:rPr>
          <w:instrText xml:space="preserve"> PAGEREF _Toc12888290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7863ED29" w14:textId="5C1940CD" w:rsidR="00AD2E5E" w:rsidRDefault="00270D44">
      <w:pPr>
        <w:pStyle w:val="31"/>
        <w:rPr>
          <w:rFonts w:asciiTheme="minorHAnsi" w:hAnsiTheme="minorHAnsi" w:cstheme="minorBidi"/>
          <w:b w:val="0"/>
          <w:noProof/>
          <w:kern w:val="2"/>
          <w:sz w:val="21"/>
          <w:lang w:val="en-US" w:eastAsia="ja-JP"/>
        </w:rPr>
      </w:pPr>
      <w:hyperlink w:anchor="_Toc12888291" w:history="1">
        <w:r w:rsidR="00AD2E5E" w:rsidRPr="00C72810">
          <w:rPr>
            <w:rStyle w:val="ad"/>
            <w:noProof/>
            <w:lang w:val="en-CA"/>
            <w14:scene3d>
              <w14:camera w14:prst="orthographicFront"/>
              <w14:lightRig w14:rig="threePt" w14:dir="t">
                <w14:rot w14:lat="0" w14:lon="0" w14:rev="0"/>
              </w14:lightRig>
            </w14:scene3d>
          </w:rPr>
          <w:t>5.8.5</w:t>
        </w:r>
        <w:r w:rsidR="00AD2E5E">
          <w:rPr>
            <w:rFonts w:asciiTheme="minorHAnsi" w:hAnsiTheme="minorHAnsi" w:cstheme="minorBidi"/>
            <w:b w:val="0"/>
            <w:noProof/>
            <w:kern w:val="2"/>
            <w:sz w:val="21"/>
            <w:lang w:val="en-US" w:eastAsia="ja-JP"/>
          </w:rPr>
          <w:tab/>
        </w:r>
        <w:r w:rsidR="00AD2E5E" w:rsidRPr="00C72810">
          <w:rPr>
            <w:rStyle w:val="ad"/>
            <w:noProof/>
            <w:lang w:val="en-US"/>
          </w:rPr>
          <w:t>divExp2RoundHalfInf</w:t>
        </w:r>
        <w:r w:rsidR="00AD2E5E">
          <w:rPr>
            <w:noProof/>
            <w:webHidden/>
          </w:rPr>
          <w:tab/>
        </w:r>
        <w:r w:rsidR="00AD2E5E">
          <w:rPr>
            <w:noProof/>
            <w:webHidden/>
          </w:rPr>
          <w:fldChar w:fldCharType="begin"/>
        </w:r>
        <w:r w:rsidR="00AD2E5E">
          <w:rPr>
            <w:noProof/>
            <w:webHidden/>
          </w:rPr>
          <w:instrText xml:space="preserve"> PAGEREF _Toc12888291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2C8E413F" w14:textId="182ABDD6" w:rsidR="00AD2E5E" w:rsidRDefault="00270D44">
      <w:pPr>
        <w:pStyle w:val="21"/>
        <w:rPr>
          <w:rFonts w:asciiTheme="minorHAnsi" w:hAnsiTheme="minorHAnsi" w:cstheme="minorBidi"/>
          <w:b w:val="0"/>
          <w:noProof/>
          <w:kern w:val="2"/>
          <w:sz w:val="21"/>
          <w:lang w:val="en-US" w:eastAsia="ja-JP"/>
        </w:rPr>
      </w:pPr>
      <w:hyperlink w:anchor="_Toc12888292" w:history="1">
        <w:r w:rsidR="00AD2E5E" w:rsidRPr="00C72810">
          <w:rPr>
            <w:rStyle w:val="ad"/>
            <w:noProof/>
            <w:lang w:val="en-CA"/>
          </w:rPr>
          <w:t>5.9</w:t>
        </w:r>
        <w:r w:rsidR="00AD2E5E">
          <w:rPr>
            <w:rFonts w:asciiTheme="minorHAnsi" w:hAnsiTheme="minorHAnsi" w:cstheme="minorBidi"/>
            <w:b w:val="0"/>
            <w:noProof/>
            <w:kern w:val="2"/>
            <w:sz w:val="21"/>
            <w:lang w:val="en-US" w:eastAsia="ja-JP"/>
          </w:rPr>
          <w:tab/>
        </w:r>
        <w:r w:rsidR="00AD2E5E" w:rsidRPr="00C72810">
          <w:rPr>
            <w:rStyle w:val="ad"/>
            <w:noProof/>
            <w:lang w:val="en-CA"/>
          </w:rPr>
          <w:t>Vector operations</w:t>
        </w:r>
        <w:r w:rsidR="00AD2E5E">
          <w:rPr>
            <w:noProof/>
            <w:webHidden/>
          </w:rPr>
          <w:tab/>
        </w:r>
        <w:r w:rsidR="00AD2E5E">
          <w:rPr>
            <w:noProof/>
            <w:webHidden/>
          </w:rPr>
          <w:fldChar w:fldCharType="begin"/>
        </w:r>
        <w:r w:rsidR="00AD2E5E">
          <w:rPr>
            <w:noProof/>
            <w:webHidden/>
          </w:rPr>
          <w:instrText xml:space="preserve"> PAGEREF _Toc12888292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6869D165" w14:textId="6CB5FBC9" w:rsidR="00AD2E5E" w:rsidRDefault="00270D44">
      <w:pPr>
        <w:pStyle w:val="21"/>
        <w:rPr>
          <w:rFonts w:asciiTheme="minorHAnsi" w:hAnsiTheme="minorHAnsi" w:cstheme="minorBidi"/>
          <w:b w:val="0"/>
          <w:noProof/>
          <w:kern w:val="2"/>
          <w:sz w:val="21"/>
          <w:lang w:val="en-US" w:eastAsia="ja-JP"/>
        </w:rPr>
      </w:pPr>
      <w:hyperlink w:anchor="_Toc12888293" w:history="1">
        <w:r w:rsidR="00AD2E5E" w:rsidRPr="00C72810">
          <w:rPr>
            <w:rStyle w:val="ad"/>
            <w:noProof/>
            <w:lang w:val="en-CA"/>
          </w:rPr>
          <w:t>5.10</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Order of </w:t>
        </w:r>
        <w:r w:rsidR="00AD2E5E" w:rsidRPr="00C72810">
          <w:rPr>
            <w:rStyle w:val="ad"/>
            <w:noProof/>
          </w:rPr>
          <w:t>operation</w:t>
        </w:r>
        <w:r w:rsidR="00AD2E5E" w:rsidRPr="00C72810">
          <w:rPr>
            <w:rStyle w:val="ad"/>
            <w:noProof/>
            <w:lang w:val="en-CA"/>
          </w:rPr>
          <w:t xml:space="preserve"> precedence</w:t>
        </w:r>
        <w:r w:rsidR="00AD2E5E">
          <w:rPr>
            <w:noProof/>
            <w:webHidden/>
          </w:rPr>
          <w:tab/>
        </w:r>
        <w:r w:rsidR="00AD2E5E">
          <w:rPr>
            <w:noProof/>
            <w:webHidden/>
          </w:rPr>
          <w:fldChar w:fldCharType="begin"/>
        </w:r>
        <w:r w:rsidR="00AD2E5E">
          <w:rPr>
            <w:noProof/>
            <w:webHidden/>
          </w:rPr>
          <w:instrText xml:space="preserve"> PAGEREF _Toc12888293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3E9302C8" w14:textId="75C1B70A" w:rsidR="00AD2E5E" w:rsidRDefault="00270D44">
      <w:pPr>
        <w:pStyle w:val="21"/>
        <w:rPr>
          <w:rFonts w:asciiTheme="minorHAnsi" w:hAnsiTheme="minorHAnsi" w:cstheme="minorBidi"/>
          <w:b w:val="0"/>
          <w:noProof/>
          <w:kern w:val="2"/>
          <w:sz w:val="21"/>
          <w:lang w:val="en-US" w:eastAsia="ja-JP"/>
        </w:rPr>
      </w:pPr>
      <w:hyperlink w:anchor="_Toc12888294" w:history="1">
        <w:r w:rsidR="00AD2E5E" w:rsidRPr="00C72810">
          <w:rPr>
            <w:rStyle w:val="ad"/>
            <w:noProof/>
            <w:lang w:val="en-CA"/>
          </w:rPr>
          <w:t>5.11</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Variables, </w:t>
        </w:r>
        <w:r w:rsidR="00AD2E5E" w:rsidRPr="00C72810">
          <w:rPr>
            <w:rStyle w:val="ad"/>
            <w:noProof/>
          </w:rPr>
          <w:t>syntax</w:t>
        </w:r>
        <w:r w:rsidR="00AD2E5E" w:rsidRPr="00C72810">
          <w:rPr>
            <w:rStyle w:val="ad"/>
            <w:noProof/>
            <w:lang w:val="en-CA"/>
          </w:rPr>
          <w:t xml:space="preserve"> elements, and tables</w:t>
        </w:r>
        <w:r w:rsidR="00AD2E5E">
          <w:rPr>
            <w:noProof/>
            <w:webHidden/>
          </w:rPr>
          <w:tab/>
        </w:r>
        <w:r w:rsidR="00AD2E5E">
          <w:rPr>
            <w:noProof/>
            <w:webHidden/>
          </w:rPr>
          <w:fldChar w:fldCharType="begin"/>
        </w:r>
        <w:r w:rsidR="00AD2E5E">
          <w:rPr>
            <w:noProof/>
            <w:webHidden/>
          </w:rPr>
          <w:instrText xml:space="preserve"> PAGEREF _Toc12888294 \h </w:instrText>
        </w:r>
        <w:r w:rsidR="00AD2E5E">
          <w:rPr>
            <w:noProof/>
            <w:webHidden/>
          </w:rPr>
        </w:r>
        <w:r w:rsidR="00AD2E5E">
          <w:rPr>
            <w:noProof/>
            <w:webHidden/>
          </w:rPr>
          <w:fldChar w:fldCharType="separate"/>
        </w:r>
        <w:r w:rsidR="00AD2E5E">
          <w:rPr>
            <w:noProof/>
            <w:webHidden/>
          </w:rPr>
          <w:t>11</w:t>
        </w:r>
        <w:r w:rsidR="00AD2E5E">
          <w:rPr>
            <w:noProof/>
            <w:webHidden/>
          </w:rPr>
          <w:fldChar w:fldCharType="end"/>
        </w:r>
      </w:hyperlink>
    </w:p>
    <w:p w14:paraId="28DE8C7F" w14:textId="24E42572" w:rsidR="00AD2E5E" w:rsidRDefault="00270D44">
      <w:pPr>
        <w:pStyle w:val="21"/>
        <w:rPr>
          <w:rFonts w:asciiTheme="minorHAnsi" w:hAnsiTheme="minorHAnsi" w:cstheme="minorBidi"/>
          <w:b w:val="0"/>
          <w:noProof/>
          <w:kern w:val="2"/>
          <w:sz w:val="21"/>
          <w:lang w:val="en-US" w:eastAsia="ja-JP"/>
        </w:rPr>
      </w:pPr>
      <w:hyperlink w:anchor="_Toc12888295" w:history="1">
        <w:r w:rsidR="00AD2E5E" w:rsidRPr="00C72810">
          <w:rPr>
            <w:rStyle w:val="ad"/>
            <w:noProof/>
            <w:lang w:val="en-CA"/>
          </w:rPr>
          <w:t>5.12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Text </w:t>
        </w:r>
        <w:r w:rsidR="00AD2E5E" w:rsidRPr="00C72810">
          <w:rPr>
            <w:rStyle w:val="ad"/>
            <w:noProof/>
          </w:rPr>
          <w:t>description</w:t>
        </w:r>
        <w:r w:rsidR="00AD2E5E" w:rsidRPr="00C72810">
          <w:rPr>
            <w:rStyle w:val="ad"/>
            <w:noProof/>
            <w:lang w:val="en-CA"/>
          </w:rPr>
          <w:t xml:space="preserve"> of logical operations</w:t>
        </w:r>
        <w:r w:rsidR="00AD2E5E">
          <w:rPr>
            <w:noProof/>
            <w:webHidden/>
          </w:rPr>
          <w:tab/>
        </w:r>
        <w:r w:rsidR="00AD2E5E">
          <w:rPr>
            <w:noProof/>
            <w:webHidden/>
          </w:rPr>
          <w:fldChar w:fldCharType="begin"/>
        </w:r>
        <w:r w:rsidR="00AD2E5E">
          <w:rPr>
            <w:noProof/>
            <w:webHidden/>
          </w:rPr>
          <w:instrText xml:space="preserve"> PAGEREF _Toc12888295 \h </w:instrText>
        </w:r>
        <w:r w:rsidR="00AD2E5E">
          <w:rPr>
            <w:noProof/>
            <w:webHidden/>
          </w:rPr>
        </w:r>
        <w:r w:rsidR="00AD2E5E">
          <w:rPr>
            <w:noProof/>
            <w:webHidden/>
          </w:rPr>
          <w:fldChar w:fldCharType="separate"/>
        </w:r>
        <w:r w:rsidR="00AD2E5E">
          <w:rPr>
            <w:noProof/>
            <w:webHidden/>
          </w:rPr>
          <w:t>12</w:t>
        </w:r>
        <w:r w:rsidR="00AD2E5E">
          <w:rPr>
            <w:noProof/>
            <w:webHidden/>
          </w:rPr>
          <w:fldChar w:fldCharType="end"/>
        </w:r>
      </w:hyperlink>
    </w:p>
    <w:p w14:paraId="7CC0B5CE" w14:textId="55E56644" w:rsidR="00AD2E5E" w:rsidRDefault="00270D44">
      <w:pPr>
        <w:pStyle w:val="21"/>
        <w:rPr>
          <w:rFonts w:asciiTheme="minorHAnsi" w:hAnsiTheme="minorHAnsi" w:cstheme="minorBidi"/>
          <w:b w:val="0"/>
          <w:noProof/>
          <w:kern w:val="2"/>
          <w:sz w:val="21"/>
          <w:lang w:val="en-US" w:eastAsia="ja-JP"/>
        </w:rPr>
      </w:pPr>
      <w:hyperlink w:anchor="_Toc12888296" w:history="1">
        <w:r w:rsidR="00AD2E5E" w:rsidRPr="00C72810">
          <w:rPr>
            <w:rStyle w:val="ad"/>
            <w:noProof/>
            <w:lang w:val="en-CA"/>
          </w:rPr>
          <w:t>5.13</w:t>
        </w:r>
        <w:r w:rsidR="00AD2E5E">
          <w:rPr>
            <w:rFonts w:asciiTheme="minorHAnsi" w:hAnsiTheme="minorHAnsi" w:cstheme="minorBidi"/>
            <w:b w:val="0"/>
            <w:noProof/>
            <w:kern w:val="2"/>
            <w:sz w:val="21"/>
            <w:lang w:val="en-US" w:eastAsia="ja-JP"/>
          </w:rPr>
          <w:tab/>
        </w:r>
        <w:r w:rsidR="00AD2E5E" w:rsidRPr="00C72810">
          <w:rPr>
            <w:rStyle w:val="ad"/>
            <w:noProof/>
          </w:rPr>
          <w:t>Processes</w:t>
        </w:r>
        <w:r w:rsidR="00AD2E5E">
          <w:rPr>
            <w:noProof/>
            <w:webHidden/>
          </w:rPr>
          <w:tab/>
        </w:r>
        <w:r w:rsidR="00AD2E5E">
          <w:rPr>
            <w:noProof/>
            <w:webHidden/>
          </w:rPr>
          <w:fldChar w:fldCharType="begin"/>
        </w:r>
        <w:r w:rsidR="00AD2E5E">
          <w:rPr>
            <w:noProof/>
            <w:webHidden/>
          </w:rPr>
          <w:instrText xml:space="preserve"> PAGEREF _Toc12888296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080B9F98" w14:textId="02BC8EB7" w:rsidR="00AD2E5E" w:rsidRDefault="00270D44">
      <w:pPr>
        <w:pStyle w:val="11"/>
        <w:rPr>
          <w:rFonts w:asciiTheme="minorHAnsi" w:hAnsiTheme="minorHAnsi" w:cstheme="minorBidi"/>
          <w:b w:val="0"/>
          <w:noProof/>
          <w:kern w:val="2"/>
          <w:sz w:val="21"/>
          <w:lang w:val="en-US" w:eastAsia="ja-JP"/>
        </w:rPr>
      </w:pPr>
      <w:hyperlink w:anchor="_Toc12888297" w:history="1">
        <w:r w:rsidR="00AD2E5E" w:rsidRPr="00C72810">
          <w:rPr>
            <w:rStyle w:val="ad"/>
            <w:noProof/>
            <w:lang w:val="en-CA"/>
          </w:rPr>
          <w:t>6</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coded</w:t>
        </w:r>
        <w:r w:rsidR="00AD2E5E" w:rsidRPr="00C72810">
          <w:rPr>
            <w:rStyle w:val="ad"/>
            <w:noProof/>
            <w:lang w:val="en-CA"/>
          </w:rPr>
          <w:t>, decoded and output data formats, scanning processes, and neighbouring relationships</w:t>
        </w:r>
        <w:r w:rsidR="00AD2E5E">
          <w:rPr>
            <w:noProof/>
            <w:webHidden/>
          </w:rPr>
          <w:tab/>
        </w:r>
        <w:r w:rsidR="00AD2E5E">
          <w:rPr>
            <w:noProof/>
            <w:webHidden/>
          </w:rPr>
          <w:fldChar w:fldCharType="begin"/>
        </w:r>
        <w:r w:rsidR="00AD2E5E">
          <w:rPr>
            <w:noProof/>
            <w:webHidden/>
          </w:rPr>
          <w:instrText xml:space="preserve"> PAGEREF _Toc12888297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0F63228" w14:textId="0D33E80D" w:rsidR="00AD2E5E" w:rsidRDefault="00270D44">
      <w:pPr>
        <w:pStyle w:val="21"/>
        <w:rPr>
          <w:rFonts w:asciiTheme="minorHAnsi" w:hAnsiTheme="minorHAnsi" w:cstheme="minorBidi"/>
          <w:b w:val="0"/>
          <w:noProof/>
          <w:kern w:val="2"/>
          <w:sz w:val="21"/>
          <w:lang w:val="en-US" w:eastAsia="ja-JP"/>
        </w:rPr>
      </w:pPr>
      <w:hyperlink w:anchor="_Toc12888298" w:history="1">
        <w:r w:rsidR="00AD2E5E" w:rsidRPr="00C72810">
          <w:rPr>
            <w:rStyle w:val="ad"/>
            <w:noProof/>
            <w:lang w:val="en-CA"/>
          </w:rPr>
          <w:t>6.1</w:t>
        </w:r>
        <w:r w:rsidR="00AD2E5E">
          <w:rPr>
            <w:rFonts w:asciiTheme="minorHAnsi" w:hAnsiTheme="minorHAnsi" w:cstheme="minorBidi"/>
            <w:b w:val="0"/>
            <w:noProof/>
            <w:kern w:val="2"/>
            <w:sz w:val="21"/>
            <w:lang w:val="en-US" w:eastAsia="ja-JP"/>
          </w:rPr>
          <w:tab/>
        </w:r>
        <w:r w:rsidR="00AD2E5E" w:rsidRPr="00C72810">
          <w:rPr>
            <w:rStyle w:val="ad"/>
            <w:noProof/>
          </w:rPr>
          <w:t>Bitstream</w:t>
        </w:r>
        <w:r w:rsidR="00AD2E5E" w:rsidRPr="00C72810">
          <w:rPr>
            <w:rStyle w:val="ad"/>
            <w:noProof/>
            <w:lang w:val="en-CA"/>
          </w:rPr>
          <w:t xml:space="preserve"> formats</w:t>
        </w:r>
        <w:r w:rsidR="00AD2E5E">
          <w:rPr>
            <w:noProof/>
            <w:webHidden/>
          </w:rPr>
          <w:tab/>
        </w:r>
        <w:r w:rsidR="00AD2E5E">
          <w:rPr>
            <w:noProof/>
            <w:webHidden/>
          </w:rPr>
          <w:fldChar w:fldCharType="begin"/>
        </w:r>
        <w:r w:rsidR="00AD2E5E">
          <w:rPr>
            <w:noProof/>
            <w:webHidden/>
          </w:rPr>
          <w:instrText xml:space="preserve"> PAGEREF _Toc12888298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FEEFB41" w14:textId="34A22A70" w:rsidR="00AD2E5E" w:rsidRDefault="00270D44">
      <w:pPr>
        <w:pStyle w:val="21"/>
        <w:rPr>
          <w:rFonts w:asciiTheme="minorHAnsi" w:hAnsiTheme="minorHAnsi" w:cstheme="minorBidi"/>
          <w:b w:val="0"/>
          <w:noProof/>
          <w:kern w:val="2"/>
          <w:sz w:val="21"/>
          <w:lang w:val="en-US" w:eastAsia="ja-JP"/>
        </w:rPr>
      </w:pPr>
      <w:hyperlink w:anchor="_Toc12888299" w:history="1">
        <w:r w:rsidR="00AD2E5E" w:rsidRPr="00C72810">
          <w:rPr>
            <w:rStyle w:val="ad"/>
            <w:noProof/>
            <w:lang w:val="en-CA"/>
          </w:rPr>
          <w:t>6.2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decoded</w:t>
        </w:r>
        <w:r w:rsidR="00AD2E5E" w:rsidRPr="00C72810">
          <w:rPr>
            <w:rStyle w:val="ad"/>
            <w:noProof/>
            <w:lang w:val="en-CA"/>
          </w:rPr>
          <w:t>, and output picture formats</w:t>
        </w:r>
        <w:r w:rsidR="00AD2E5E">
          <w:rPr>
            <w:noProof/>
            <w:webHidden/>
          </w:rPr>
          <w:tab/>
        </w:r>
        <w:r w:rsidR="00AD2E5E">
          <w:rPr>
            <w:noProof/>
            <w:webHidden/>
          </w:rPr>
          <w:fldChar w:fldCharType="begin"/>
        </w:r>
        <w:r w:rsidR="00AD2E5E">
          <w:rPr>
            <w:noProof/>
            <w:webHidden/>
          </w:rPr>
          <w:instrText xml:space="preserve"> PAGEREF _Toc12888299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E29B478" w14:textId="2A0B0C0A" w:rsidR="00AD2E5E" w:rsidRDefault="00270D44">
      <w:pPr>
        <w:pStyle w:val="21"/>
        <w:rPr>
          <w:rFonts w:asciiTheme="minorHAnsi" w:hAnsiTheme="minorHAnsi" w:cstheme="minorBidi"/>
          <w:b w:val="0"/>
          <w:noProof/>
          <w:kern w:val="2"/>
          <w:sz w:val="21"/>
          <w:lang w:val="en-US" w:eastAsia="ja-JP"/>
        </w:rPr>
      </w:pPr>
      <w:hyperlink w:anchor="_Toc12888300" w:history="1">
        <w:r w:rsidR="00AD2E5E" w:rsidRPr="00C72810">
          <w:rPr>
            <w:rStyle w:val="ad"/>
            <w:noProof/>
            <w:lang w:val="en-CA"/>
          </w:rPr>
          <w:t>6.3</w:t>
        </w:r>
        <w:r w:rsidR="00AD2E5E">
          <w:rPr>
            <w:rFonts w:asciiTheme="minorHAnsi" w:hAnsiTheme="minorHAnsi" w:cstheme="minorBidi"/>
            <w:b w:val="0"/>
            <w:noProof/>
            <w:kern w:val="2"/>
            <w:sz w:val="21"/>
            <w:lang w:val="en-US" w:eastAsia="ja-JP"/>
          </w:rPr>
          <w:tab/>
        </w:r>
        <w:r w:rsidR="00AD2E5E" w:rsidRPr="00C72810">
          <w:rPr>
            <w:rStyle w:val="ad"/>
            <w:noProof/>
            <w:lang w:val="en-CA"/>
          </w:rPr>
          <w:t>Geometry octree</w:t>
        </w:r>
        <w:r w:rsidR="00AD2E5E">
          <w:rPr>
            <w:noProof/>
            <w:webHidden/>
          </w:rPr>
          <w:tab/>
        </w:r>
        <w:r w:rsidR="00AD2E5E">
          <w:rPr>
            <w:noProof/>
            <w:webHidden/>
          </w:rPr>
          <w:fldChar w:fldCharType="begin"/>
        </w:r>
        <w:r w:rsidR="00AD2E5E">
          <w:rPr>
            <w:noProof/>
            <w:webHidden/>
          </w:rPr>
          <w:instrText xml:space="preserve"> PAGEREF _Toc12888300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0FD40DA" w14:textId="50DDC705" w:rsidR="00AD2E5E" w:rsidRDefault="00270D44">
      <w:pPr>
        <w:pStyle w:val="31"/>
        <w:rPr>
          <w:rFonts w:asciiTheme="minorHAnsi" w:hAnsiTheme="minorHAnsi" w:cstheme="minorBidi"/>
          <w:b w:val="0"/>
          <w:noProof/>
          <w:kern w:val="2"/>
          <w:sz w:val="21"/>
          <w:lang w:val="en-US" w:eastAsia="ja-JP"/>
        </w:rPr>
      </w:pPr>
      <w:hyperlink w:anchor="_Toc12888301" w:history="1">
        <w:r w:rsidR="00AD2E5E" w:rsidRPr="00C72810">
          <w:rPr>
            <w:rStyle w:val="ad"/>
            <w:noProof/>
            <w:lang w:val="en-CA"/>
            <w14:scene3d>
              <w14:camera w14:prst="orthographicFront"/>
              <w14:lightRig w14:rig="threePt" w14:dir="t">
                <w14:rot w14:lat="0" w14:lon="0" w14:rev="0"/>
              </w14:lightRig>
            </w14:scene3d>
          </w:rPr>
          <w:t>6.3.1</w:t>
        </w:r>
        <w:r w:rsidR="00AD2E5E">
          <w:rPr>
            <w:rFonts w:asciiTheme="minorHAnsi" w:hAnsiTheme="minorHAnsi" w:cstheme="minorBidi"/>
            <w:b w:val="0"/>
            <w:noProof/>
            <w:kern w:val="2"/>
            <w:sz w:val="21"/>
            <w:lang w:val="en-US" w:eastAsia="ja-JP"/>
          </w:rPr>
          <w:tab/>
        </w:r>
        <w:r w:rsidR="00AD2E5E" w:rsidRPr="00C72810">
          <w:rPr>
            <w:rStyle w:val="ad"/>
            <w:noProof/>
            <w:lang w:val="en-CA"/>
          </w:rPr>
          <w:t>Scan order of child nodes</w:t>
        </w:r>
        <w:r w:rsidR="00AD2E5E">
          <w:rPr>
            <w:noProof/>
            <w:webHidden/>
          </w:rPr>
          <w:tab/>
        </w:r>
        <w:r w:rsidR="00AD2E5E">
          <w:rPr>
            <w:noProof/>
            <w:webHidden/>
          </w:rPr>
          <w:fldChar w:fldCharType="begin"/>
        </w:r>
        <w:r w:rsidR="00AD2E5E">
          <w:rPr>
            <w:noProof/>
            <w:webHidden/>
          </w:rPr>
          <w:instrText xml:space="preserve"> PAGEREF _Toc12888301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EADBC30" w14:textId="52F3266C" w:rsidR="00AD2E5E" w:rsidRDefault="00270D44">
      <w:pPr>
        <w:pStyle w:val="21"/>
        <w:rPr>
          <w:rFonts w:asciiTheme="minorHAnsi" w:hAnsiTheme="minorHAnsi" w:cstheme="minorBidi"/>
          <w:b w:val="0"/>
          <w:noProof/>
          <w:kern w:val="2"/>
          <w:sz w:val="21"/>
          <w:lang w:val="en-US" w:eastAsia="ja-JP"/>
        </w:rPr>
      </w:pPr>
      <w:hyperlink w:anchor="_Toc12888302" w:history="1">
        <w:r w:rsidR="00AD2E5E" w:rsidRPr="00C72810">
          <w:rPr>
            <w:rStyle w:val="ad"/>
            <w:noProof/>
            <w:lang w:val="en-CA"/>
          </w:rPr>
          <w:t>6.4</w:t>
        </w:r>
        <w:r w:rsidR="00AD2E5E">
          <w:rPr>
            <w:rFonts w:asciiTheme="minorHAnsi" w:hAnsiTheme="minorHAnsi" w:cstheme="minorBidi"/>
            <w:b w:val="0"/>
            <w:noProof/>
            <w:kern w:val="2"/>
            <w:sz w:val="21"/>
            <w:lang w:val="en-US" w:eastAsia="ja-JP"/>
          </w:rPr>
          <w:tab/>
        </w:r>
        <w:r w:rsidR="00AD2E5E" w:rsidRPr="00C72810">
          <w:rPr>
            <w:rStyle w:val="ad"/>
            <w:noProof/>
            <w:lang w:val="en-CA"/>
          </w:rPr>
          <w:t>Neighbour relationships</w:t>
        </w:r>
        <w:r w:rsidR="00AD2E5E">
          <w:rPr>
            <w:noProof/>
            <w:webHidden/>
          </w:rPr>
          <w:tab/>
        </w:r>
        <w:r w:rsidR="00AD2E5E">
          <w:rPr>
            <w:noProof/>
            <w:webHidden/>
          </w:rPr>
          <w:fldChar w:fldCharType="begin"/>
        </w:r>
        <w:r w:rsidR="00AD2E5E">
          <w:rPr>
            <w:noProof/>
            <w:webHidden/>
          </w:rPr>
          <w:instrText xml:space="preserve"> PAGEREF _Toc12888302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6A198B33" w14:textId="23E33CF0" w:rsidR="00AD2E5E" w:rsidRDefault="00270D44">
      <w:pPr>
        <w:pStyle w:val="31"/>
        <w:rPr>
          <w:rFonts w:asciiTheme="minorHAnsi" w:hAnsiTheme="minorHAnsi" w:cstheme="minorBidi"/>
          <w:b w:val="0"/>
          <w:noProof/>
          <w:kern w:val="2"/>
          <w:sz w:val="21"/>
          <w:lang w:val="en-US" w:eastAsia="ja-JP"/>
        </w:rPr>
      </w:pPr>
      <w:hyperlink w:anchor="_Toc12888303" w:history="1">
        <w:r w:rsidR="00AD2E5E" w:rsidRPr="00C72810">
          <w:rPr>
            <w:rStyle w:val="ad"/>
            <w:noProof/>
            <w:lang w:val="en-CA"/>
            <w14:scene3d>
              <w14:camera w14:prst="orthographicFront"/>
              <w14:lightRig w14:rig="threePt" w14:dir="t">
                <w14:rot w14:lat="0" w14:lon="0" w14:rev="0"/>
              </w14:lightRig>
            </w14:scene3d>
          </w:rPr>
          <w:t>6.4.1</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dependent geometry octree child node scan order inverse mapping process</w:t>
        </w:r>
        <w:r w:rsidR="00AD2E5E">
          <w:rPr>
            <w:noProof/>
            <w:webHidden/>
          </w:rPr>
          <w:tab/>
        </w:r>
        <w:r w:rsidR="00AD2E5E">
          <w:rPr>
            <w:noProof/>
            <w:webHidden/>
          </w:rPr>
          <w:fldChar w:fldCharType="begin"/>
        </w:r>
        <w:r w:rsidR="00AD2E5E">
          <w:rPr>
            <w:noProof/>
            <w:webHidden/>
          </w:rPr>
          <w:instrText xml:space="preserve"> PAGEREF _Toc12888303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0FE16D7" w14:textId="103313AD" w:rsidR="00AD2E5E" w:rsidRDefault="00270D44">
      <w:pPr>
        <w:pStyle w:val="31"/>
        <w:rPr>
          <w:rFonts w:asciiTheme="minorHAnsi" w:hAnsiTheme="minorHAnsi" w:cstheme="minorBidi"/>
          <w:b w:val="0"/>
          <w:noProof/>
          <w:kern w:val="2"/>
          <w:sz w:val="21"/>
          <w:lang w:val="en-US" w:eastAsia="ja-JP"/>
        </w:rPr>
      </w:pPr>
      <w:hyperlink w:anchor="_Toc12888304" w:history="1">
        <w:r w:rsidR="00AD2E5E" w:rsidRPr="00C72810">
          <w:rPr>
            <w:rStyle w:val="ad"/>
            <w:noProof/>
            <w:lang w:val="en-CA"/>
            <w14:scene3d>
              <w14:camera w14:prst="orthographicFront"/>
              <w14:lightRig w14:rig="threePt" w14:dir="t">
                <w14:rot w14:lat="0" w14:lon="0" w14:rev="0"/>
              </w14:lightRig>
            </w14:scene3d>
          </w:rPr>
          <w:t>6.4.2</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depending geometry occupancy map permutation process</w:t>
        </w:r>
        <w:r w:rsidR="00AD2E5E">
          <w:rPr>
            <w:noProof/>
            <w:webHidden/>
          </w:rPr>
          <w:tab/>
        </w:r>
        <w:r w:rsidR="00AD2E5E">
          <w:rPr>
            <w:noProof/>
            <w:webHidden/>
          </w:rPr>
          <w:fldChar w:fldCharType="begin"/>
        </w:r>
        <w:r w:rsidR="00AD2E5E">
          <w:rPr>
            <w:noProof/>
            <w:webHidden/>
          </w:rPr>
          <w:instrText xml:space="preserve"> PAGEREF _Toc12888304 \h </w:instrText>
        </w:r>
        <w:r w:rsidR="00AD2E5E">
          <w:rPr>
            <w:noProof/>
            <w:webHidden/>
          </w:rPr>
        </w:r>
        <w:r w:rsidR="00AD2E5E">
          <w:rPr>
            <w:noProof/>
            <w:webHidden/>
          </w:rPr>
          <w:fldChar w:fldCharType="separate"/>
        </w:r>
        <w:r w:rsidR="00AD2E5E">
          <w:rPr>
            <w:noProof/>
            <w:webHidden/>
          </w:rPr>
          <w:t>14</w:t>
        </w:r>
        <w:r w:rsidR="00AD2E5E">
          <w:rPr>
            <w:noProof/>
            <w:webHidden/>
          </w:rPr>
          <w:fldChar w:fldCharType="end"/>
        </w:r>
      </w:hyperlink>
    </w:p>
    <w:p w14:paraId="5EBF24D9" w14:textId="04360256" w:rsidR="00AD2E5E" w:rsidRDefault="00270D44">
      <w:pPr>
        <w:pStyle w:val="11"/>
        <w:rPr>
          <w:rFonts w:asciiTheme="minorHAnsi" w:hAnsiTheme="minorHAnsi" w:cstheme="minorBidi"/>
          <w:b w:val="0"/>
          <w:noProof/>
          <w:kern w:val="2"/>
          <w:sz w:val="21"/>
          <w:lang w:val="en-US" w:eastAsia="ja-JP"/>
        </w:rPr>
      </w:pPr>
      <w:hyperlink w:anchor="_Toc12888305" w:history="1">
        <w:r w:rsidR="00AD2E5E" w:rsidRPr="00C72810">
          <w:rPr>
            <w:rStyle w:val="ad"/>
            <w:noProof/>
            <w:lang w:val="en-CA"/>
          </w:rPr>
          <w:t>7</w:t>
        </w:r>
        <w:r w:rsidR="00AD2E5E">
          <w:rPr>
            <w:rFonts w:asciiTheme="minorHAnsi" w:hAnsiTheme="minorHAnsi" w:cstheme="minorBidi"/>
            <w:b w:val="0"/>
            <w:noProof/>
            <w:kern w:val="2"/>
            <w:sz w:val="21"/>
            <w:lang w:val="en-US" w:eastAsia="ja-JP"/>
          </w:rPr>
          <w:tab/>
        </w:r>
        <w:r w:rsidR="00AD2E5E" w:rsidRPr="00C72810">
          <w:rPr>
            <w:rStyle w:val="ad"/>
            <w:noProof/>
          </w:rPr>
          <w:t>Syntax</w:t>
        </w:r>
        <w:r w:rsidR="00AD2E5E" w:rsidRPr="00C72810">
          <w:rPr>
            <w:rStyle w:val="ad"/>
            <w:noProof/>
            <w:lang w:val="en-CA"/>
          </w:rPr>
          <w:t xml:space="preserve"> and semantics</w:t>
        </w:r>
        <w:r w:rsidR="00AD2E5E">
          <w:rPr>
            <w:noProof/>
            <w:webHidden/>
          </w:rPr>
          <w:tab/>
        </w:r>
        <w:r w:rsidR="00AD2E5E">
          <w:rPr>
            <w:noProof/>
            <w:webHidden/>
          </w:rPr>
          <w:fldChar w:fldCharType="begin"/>
        </w:r>
        <w:r w:rsidR="00AD2E5E">
          <w:rPr>
            <w:noProof/>
            <w:webHidden/>
          </w:rPr>
          <w:instrText xml:space="preserve"> PAGEREF _Toc12888305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65F584A7" w14:textId="57590D5A" w:rsidR="00AD2E5E" w:rsidRDefault="00270D44">
      <w:pPr>
        <w:pStyle w:val="21"/>
        <w:rPr>
          <w:rFonts w:asciiTheme="minorHAnsi" w:hAnsiTheme="minorHAnsi" w:cstheme="minorBidi"/>
          <w:b w:val="0"/>
          <w:noProof/>
          <w:kern w:val="2"/>
          <w:sz w:val="21"/>
          <w:lang w:val="en-US" w:eastAsia="ja-JP"/>
        </w:rPr>
      </w:pPr>
      <w:hyperlink w:anchor="_Toc12888306" w:history="1">
        <w:r w:rsidR="00AD2E5E" w:rsidRPr="00C72810">
          <w:rPr>
            <w:rStyle w:val="ad"/>
            <w:noProof/>
            <w:lang w:val="en-CA"/>
          </w:rPr>
          <w:t>7.1</w:t>
        </w:r>
        <w:r w:rsidR="00AD2E5E">
          <w:rPr>
            <w:rFonts w:asciiTheme="minorHAnsi" w:hAnsiTheme="minorHAnsi" w:cstheme="minorBidi"/>
            <w:b w:val="0"/>
            <w:noProof/>
            <w:kern w:val="2"/>
            <w:sz w:val="21"/>
            <w:lang w:val="en-US" w:eastAsia="ja-JP"/>
          </w:rPr>
          <w:tab/>
        </w:r>
        <w:r w:rsidR="00AD2E5E" w:rsidRPr="00C72810">
          <w:rPr>
            <w:rStyle w:val="ad"/>
            <w:noProof/>
          </w:rPr>
          <w:t>Method</w:t>
        </w:r>
        <w:r w:rsidR="00AD2E5E" w:rsidRPr="00C72810">
          <w:rPr>
            <w:rStyle w:val="ad"/>
            <w:noProof/>
            <w:lang w:val="en-CA"/>
          </w:rPr>
          <w:t xml:space="preserve"> of specifying syntax in tabular form</w:t>
        </w:r>
        <w:r w:rsidR="00AD2E5E">
          <w:rPr>
            <w:noProof/>
            <w:webHidden/>
          </w:rPr>
          <w:tab/>
        </w:r>
        <w:r w:rsidR="00AD2E5E">
          <w:rPr>
            <w:noProof/>
            <w:webHidden/>
          </w:rPr>
          <w:fldChar w:fldCharType="begin"/>
        </w:r>
        <w:r w:rsidR="00AD2E5E">
          <w:rPr>
            <w:noProof/>
            <w:webHidden/>
          </w:rPr>
          <w:instrText xml:space="preserve"> PAGEREF _Toc12888306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16EEE31F" w14:textId="0F3DC08E" w:rsidR="00AD2E5E" w:rsidRDefault="00270D44">
      <w:pPr>
        <w:pStyle w:val="21"/>
        <w:rPr>
          <w:rFonts w:asciiTheme="minorHAnsi" w:hAnsiTheme="minorHAnsi" w:cstheme="minorBidi"/>
          <w:b w:val="0"/>
          <w:noProof/>
          <w:kern w:val="2"/>
          <w:sz w:val="21"/>
          <w:lang w:val="en-US" w:eastAsia="ja-JP"/>
        </w:rPr>
      </w:pPr>
      <w:hyperlink w:anchor="_Toc12888307" w:history="1">
        <w:r w:rsidR="00AD2E5E" w:rsidRPr="00C72810">
          <w:rPr>
            <w:rStyle w:val="ad"/>
            <w:noProof/>
            <w:lang w:val="en-CA"/>
          </w:rPr>
          <w:t>7.2</w:t>
        </w:r>
        <w:r w:rsidR="00AD2E5E">
          <w:rPr>
            <w:rFonts w:asciiTheme="minorHAnsi" w:hAnsiTheme="minorHAnsi" w:cstheme="minorBidi"/>
            <w:b w:val="0"/>
            <w:noProof/>
            <w:kern w:val="2"/>
            <w:sz w:val="21"/>
            <w:lang w:val="en-US" w:eastAsia="ja-JP"/>
          </w:rPr>
          <w:tab/>
        </w:r>
        <w:r w:rsidR="00AD2E5E" w:rsidRPr="00C72810">
          <w:rPr>
            <w:rStyle w:val="ad"/>
            <w:noProof/>
          </w:rPr>
          <w:t>Specification</w:t>
        </w:r>
        <w:r w:rsidR="00AD2E5E" w:rsidRPr="00C72810">
          <w:rPr>
            <w:rStyle w:val="ad"/>
            <w:noProof/>
            <w:lang w:val="en-CA"/>
          </w:rPr>
          <w:t xml:space="preserve"> of syntax functions and descriptors</w:t>
        </w:r>
        <w:r w:rsidR="00AD2E5E">
          <w:rPr>
            <w:noProof/>
            <w:webHidden/>
          </w:rPr>
          <w:tab/>
        </w:r>
        <w:r w:rsidR="00AD2E5E">
          <w:rPr>
            <w:noProof/>
            <w:webHidden/>
          </w:rPr>
          <w:fldChar w:fldCharType="begin"/>
        </w:r>
        <w:r w:rsidR="00AD2E5E">
          <w:rPr>
            <w:noProof/>
            <w:webHidden/>
          </w:rPr>
          <w:instrText xml:space="preserve"> PAGEREF _Toc12888307 \h </w:instrText>
        </w:r>
        <w:r w:rsidR="00AD2E5E">
          <w:rPr>
            <w:noProof/>
            <w:webHidden/>
          </w:rPr>
        </w:r>
        <w:r w:rsidR="00AD2E5E">
          <w:rPr>
            <w:noProof/>
            <w:webHidden/>
          </w:rPr>
          <w:fldChar w:fldCharType="separate"/>
        </w:r>
        <w:r w:rsidR="00AD2E5E">
          <w:rPr>
            <w:noProof/>
            <w:webHidden/>
          </w:rPr>
          <w:t>16</w:t>
        </w:r>
        <w:r w:rsidR="00AD2E5E">
          <w:rPr>
            <w:noProof/>
            <w:webHidden/>
          </w:rPr>
          <w:fldChar w:fldCharType="end"/>
        </w:r>
      </w:hyperlink>
    </w:p>
    <w:p w14:paraId="658BD7AE" w14:textId="22F8FC60" w:rsidR="00AD2E5E" w:rsidRDefault="00270D44">
      <w:pPr>
        <w:pStyle w:val="21"/>
        <w:rPr>
          <w:rFonts w:asciiTheme="minorHAnsi" w:hAnsiTheme="minorHAnsi" w:cstheme="minorBidi"/>
          <w:b w:val="0"/>
          <w:noProof/>
          <w:kern w:val="2"/>
          <w:sz w:val="21"/>
          <w:lang w:val="en-US" w:eastAsia="ja-JP"/>
        </w:rPr>
      </w:pPr>
      <w:hyperlink w:anchor="_Toc12888308" w:history="1">
        <w:r w:rsidR="00AD2E5E" w:rsidRPr="00C72810">
          <w:rPr>
            <w:rStyle w:val="ad"/>
            <w:noProof/>
            <w:lang w:val="en-CA"/>
          </w:rPr>
          <w:t>7.3</w:t>
        </w:r>
        <w:r w:rsidR="00AD2E5E">
          <w:rPr>
            <w:rFonts w:asciiTheme="minorHAnsi" w:hAnsiTheme="minorHAnsi" w:cstheme="minorBidi"/>
            <w:b w:val="0"/>
            <w:noProof/>
            <w:kern w:val="2"/>
            <w:sz w:val="21"/>
            <w:lang w:val="en-US" w:eastAsia="ja-JP"/>
          </w:rPr>
          <w:tab/>
        </w:r>
        <w:r w:rsidR="00AD2E5E" w:rsidRPr="00C72810">
          <w:rPr>
            <w:rStyle w:val="ad"/>
            <w:noProof/>
            <w:lang w:val="en-CA"/>
          </w:rPr>
          <w:t>Syntax in tabular form</w:t>
        </w:r>
        <w:r w:rsidR="00AD2E5E">
          <w:rPr>
            <w:noProof/>
            <w:webHidden/>
          </w:rPr>
          <w:tab/>
        </w:r>
        <w:r w:rsidR="00AD2E5E">
          <w:rPr>
            <w:noProof/>
            <w:webHidden/>
          </w:rPr>
          <w:fldChar w:fldCharType="begin"/>
        </w:r>
        <w:r w:rsidR="00AD2E5E">
          <w:rPr>
            <w:noProof/>
            <w:webHidden/>
          </w:rPr>
          <w:instrText xml:space="preserve"> PAGEREF _Toc12888308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40DE09A0" w14:textId="636FED03" w:rsidR="00AD2E5E" w:rsidRDefault="00270D44">
      <w:pPr>
        <w:pStyle w:val="31"/>
        <w:rPr>
          <w:rFonts w:asciiTheme="minorHAnsi" w:hAnsiTheme="minorHAnsi" w:cstheme="minorBidi"/>
          <w:b w:val="0"/>
          <w:noProof/>
          <w:kern w:val="2"/>
          <w:sz w:val="21"/>
          <w:lang w:val="en-US" w:eastAsia="ja-JP"/>
        </w:rPr>
      </w:pPr>
      <w:hyperlink w:anchor="_Toc12888309" w:history="1">
        <w:r w:rsidR="00AD2E5E" w:rsidRPr="00C72810">
          <w:rPr>
            <w:rStyle w:val="ad"/>
            <w:noProof/>
            <w:lang w:val="en-CA"/>
            <w14:scene3d>
              <w14:camera w14:prst="orthographicFront"/>
              <w14:lightRig w14:rig="threePt" w14:dir="t">
                <w14:rot w14:lat="0" w14:lon="0" w14:rev="0"/>
              </w14:lightRig>
            </w14:scene3d>
          </w:rPr>
          <w:t>7.3.1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_Toc12888309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212409AE" w14:textId="7F6695C4" w:rsidR="00AD2E5E" w:rsidRDefault="00270D44">
      <w:pPr>
        <w:pStyle w:val="31"/>
        <w:rPr>
          <w:rFonts w:asciiTheme="minorHAnsi" w:hAnsiTheme="minorHAnsi" w:cstheme="minorBidi"/>
          <w:b w:val="0"/>
          <w:noProof/>
          <w:kern w:val="2"/>
          <w:sz w:val="21"/>
          <w:lang w:val="en-US" w:eastAsia="ja-JP"/>
        </w:rPr>
      </w:pPr>
      <w:hyperlink w:anchor="_Toc12888310" w:history="1">
        <w:r w:rsidR="00AD2E5E" w:rsidRPr="00C72810">
          <w:rPr>
            <w:rStyle w:val="ad"/>
            <w:noProof/>
            <w:lang w:val="en-CA"/>
            <w14:scene3d>
              <w14:camera w14:prst="orthographicFront"/>
              <w14:lightRig w14:rig="threePt" w14:dir="t">
                <w14:rot w14:lat="0" w14:lon="0" w14:rev="0"/>
              </w14:lightRig>
            </w14:scene3d>
          </w:rPr>
          <w:t>7.3.2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syntax</w:t>
        </w:r>
        <w:r w:rsidR="00AD2E5E">
          <w:rPr>
            <w:noProof/>
            <w:webHidden/>
          </w:rPr>
          <w:tab/>
        </w:r>
        <w:r w:rsidR="00AD2E5E">
          <w:rPr>
            <w:noProof/>
            <w:webHidden/>
          </w:rPr>
          <w:fldChar w:fldCharType="begin"/>
        </w:r>
        <w:r w:rsidR="00AD2E5E">
          <w:rPr>
            <w:noProof/>
            <w:webHidden/>
          </w:rPr>
          <w:instrText xml:space="preserve"> PAGEREF _Toc12888310 \h </w:instrText>
        </w:r>
        <w:r w:rsidR="00AD2E5E">
          <w:rPr>
            <w:noProof/>
            <w:webHidden/>
          </w:rPr>
        </w:r>
        <w:r w:rsidR="00AD2E5E">
          <w:rPr>
            <w:noProof/>
            <w:webHidden/>
          </w:rPr>
          <w:fldChar w:fldCharType="separate"/>
        </w:r>
        <w:r w:rsidR="00AD2E5E">
          <w:rPr>
            <w:noProof/>
            <w:webHidden/>
          </w:rPr>
          <w:t>18</w:t>
        </w:r>
        <w:r w:rsidR="00AD2E5E">
          <w:rPr>
            <w:noProof/>
            <w:webHidden/>
          </w:rPr>
          <w:fldChar w:fldCharType="end"/>
        </w:r>
      </w:hyperlink>
    </w:p>
    <w:p w14:paraId="7E9427C8" w14:textId="6A37F6F9" w:rsidR="00AD2E5E" w:rsidRDefault="00270D44">
      <w:pPr>
        <w:pStyle w:val="31"/>
        <w:rPr>
          <w:rFonts w:asciiTheme="minorHAnsi" w:hAnsiTheme="minorHAnsi" w:cstheme="minorBidi"/>
          <w:b w:val="0"/>
          <w:noProof/>
          <w:kern w:val="2"/>
          <w:sz w:val="21"/>
          <w:lang w:val="en-US" w:eastAsia="ja-JP"/>
        </w:rPr>
      </w:pPr>
      <w:hyperlink w:anchor="_Toc12888311" w:history="1">
        <w:r w:rsidR="00AD2E5E" w:rsidRPr="00C72810">
          <w:rPr>
            <w:rStyle w:val="ad"/>
            <w:noProof/>
            <w:lang w:val="en-CA"/>
            <w14:scene3d>
              <w14:camera w14:prst="orthographicFront"/>
              <w14:lightRig w14:rig="threePt" w14:dir="t">
                <w14:rot w14:lat="0" w14:lon="0" w14:rev="0"/>
              </w14:lightRig>
            </w14:scene3d>
          </w:rPr>
          <w:t>7.3.3</w:t>
        </w:r>
        <w:r w:rsidR="00AD2E5E">
          <w:rPr>
            <w:rFonts w:asciiTheme="minorHAnsi" w:hAnsiTheme="minorHAnsi" w:cstheme="minorBidi"/>
            <w:b w:val="0"/>
            <w:noProof/>
            <w:kern w:val="2"/>
            <w:sz w:val="21"/>
            <w:lang w:val="en-US" w:eastAsia="ja-JP"/>
          </w:rPr>
          <w:tab/>
        </w:r>
        <w:r w:rsidR="00AD2E5E" w:rsidRPr="00C72810">
          <w:rPr>
            <w:rStyle w:val="ad"/>
            <w:noProof/>
          </w:rPr>
          <w:t>Geometry</w:t>
        </w:r>
        <w:r w:rsidR="00AD2E5E" w:rsidRPr="00C72810">
          <w:rPr>
            <w:rStyle w:val="ad"/>
            <w:noProof/>
            <w:lang w:val="en-CA"/>
          </w:rPr>
          <w:t xml:space="preserve"> payload syntax</w:t>
        </w:r>
        <w:r w:rsidR="00AD2E5E">
          <w:rPr>
            <w:noProof/>
            <w:webHidden/>
          </w:rPr>
          <w:tab/>
        </w:r>
        <w:r w:rsidR="00AD2E5E">
          <w:rPr>
            <w:noProof/>
            <w:webHidden/>
          </w:rPr>
          <w:fldChar w:fldCharType="begin"/>
        </w:r>
        <w:r w:rsidR="00AD2E5E">
          <w:rPr>
            <w:noProof/>
            <w:webHidden/>
          </w:rPr>
          <w:instrText xml:space="preserve"> PAGEREF _Toc12888311 \h </w:instrText>
        </w:r>
        <w:r w:rsidR="00AD2E5E">
          <w:rPr>
            <w:noProof/>
            <w:webHidden/>
          </w:rPr>
        </w:r>
        <w:r w:rsidR="00AD2E5E">
          <w:rPr>
            <w:noProof/>
            <w:webHidden/>
          </w:rPr>
          <w:fldChar w:fldCharType="separate"/>
        </w:r>
        <w:r w:rsidR="00AD2E5E">
          <w:rPr>
            <w:noProof/>
            <w:webHidden/>
          </w:rPr>
          <w:t>21</w:t>
        </w:r>
        <w:r w:rsidR="00AD2E5E">
          <w:rPr>
            <w:noProof/>
            <w:webHidden/>
          </w:rPr>
          <w:fldChar w:fldCharType="end"/>
        </w:r>
      </w:hyperlink>
    </w:p>
    <w:p w14:paraId="14C7201D" w14:textId="630B8409" w:rsidR="00AD2E5E" w:rsidRDefault="00270D44">
      <w:pPr>
        <w:pStyle w:val="31"/>
        <w:rPr>
          <w:rFonts w:asciiTheme="minorHAnsi" w:hAnsiTheme="minorHAnsi" w:cstheme="minorBidi"/>
          <w:b w:val="0"/>
          <w:noProof/>
          <w:kern w:val="2"/>
          <w:sz w:val="21"/>
          <w:lang w:val="en-US" w:eastAsia="ja-JP"/>
        </w:rPr>
      </w:pPr>
      <w:hyperlink w:anchor="_Toc12888312" w:history="1">
        <w:r w:rsidR="00AD2E5E" w:rsidRPr="00C72810">
          <w:rPr>
            <w:rStyle w:val="ad"/>
            <w:noProof/>
            <w:lang w:val="en-CA"/>
            <w14:scene3d>
              <w14:camera w14:prst="orthographicFront"/>
              <w14:lightRig w14:rig="threePt" w14:dir="t">
                <w14:rot w14:lat="0" w14:lon="0" w14:rev="0"/>
              </w14:lightRig>
            </w14:scene3d>
          </w:rPr>
          <w:t>7.3.4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syntax</w:t>
        </w:r>
        <w:r w:rsidR="00AD2E5E">
          <w:rPr>
            <w:noProof/>
            <w:webHidden/>
          </w:rPr>
          <w:tab/>
        </w:r>
        <w:r w:rsidR="00AD2E5E">
          <w:rPr>
            <w:noProof/>
            <w:webHidden/>
          </w:rPr>
          <w:fldChar w:fldCharType="begin"/>
        </w:r>
        <w:r w:rsidR="00AD2E5E">
          <w:rPr>
            <w:noProof/>
            <w:webHidden/>
          </w:rPr>
          <w:instrText xml:space="preserve"> PAGEREF _Toc12888312 \h </w:instrText>
        </w:r>
        <w:r w:rsidR="00AD2E5E">
          <w:rPr>
            <w:noProof/>
            <w:webHidden/>
          </w:rPr>
        </w:r>
        <w:r w:rsidR="00AD2E5E">
          <w:rPr>
            <w:noProof/>
            <w:webHidden/>
          </w:rPr>
          <w:fldChar w:fldCharType="separate"/>
        </w:r>
        <w:r w:rsidR="00AD2E5E">
          <w:rPr>
            <w:noProof/>
            <w:webHidden/>
          </w:rPr>
          <w:t>23</w:t>
        </w:r>
        <w:r w:rsidR="00AD2E5E">
          <w:rPr>
            <w:noProof/>
            <w:webHidden/>
          </w:rPr>
          <w:fldChar w:fldCharType="end"/>
        </w:r>
      </w:hyperlink>
    </w:p>
    <w:p w14:paraId="3627C723" w14:textId="6A8A58FC" w:rsidR="00AD2E5E" w:rsidRDefault="00270D44">
      <w:pPr>
        <w:pStyle w:val="21"/>
        <w:rPr>
          <w:rFonts w:asciiTheme="minorHAnsi" w:hAnsiTheme="minorHAnsi" w:cstheme="minorBidi"/>
          <w:b w:val="0"/>
          <w:noProof/>
          <w:kern w:val="2"/>
          <w:sz w:val="21"/>
          <w:lang w:val="en-US" w:eastAsia="ja-JP"/>
        </w:rPr>
      </w:pPr>
      <w:hyperlink w:anchor="_Toc12888313" w:history="1">
        <w:r w:rsidR="00AD2E5E" w:rsidRPr="00C72810">
          <w:rPr>
            <w:rStyle w:val="ad"/>
            <w:noProof/>
            <w:lang w:val="en-CA"/>
          </w:rPr>
          <w:t>7.4</w:t>
        </w:r>
        <w:r w:rsidR="00AD2E5E">
          <w:rPr>
            <w:rFonts w:asciiTheme="minorHAnsi" w:hAnsiTheme="minorHAnsi" w:cstheme="minorBidi"/>
            <w:b w:val="0"/>
            <w:noProof/>
            <w:kern w:val="2"/>
            <w:sz w:val="21"/>
            <w:lang w:val="en-US" w:eastAsia="ja-JP"/>
          </w:rPr>
          <w:tab/>
        </w:r>
        <w:r w:rsidR="00AD2E5E" w:rsidRPr="00C72810">
          <w:rPr>
            <w:rStyle w:val="ad"/>
            <w:noProof/>
            <w:lang w:val="en-CA"/>
          </w:rPr>
          <w:t>Semantics</w:t>
        </w:r>
        <w:r w:rsidR="00AD2E5E">
          <w:rPr>
            <w:noProof/>
            <w:webHidden/>
          </w:rPr>
          <w:tab/>
        </w:r>
        <w:r w:rsidR="00AD2E5E">
          <w:rPr>
            <w:noProof/>
            <w:webHidden/>
          </w:rPr>
          <w:fldChar w:fldCharType="begin"/>
        </w:r>
        <w:r w:rsidR="00AD2E5E">
          <w:rPr>
            <w:noProof/>
            <w:webHidden/>
          </w:rPr>
          <w:instrText xml:space="preserve"> PAGEREF _Toc12888313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2F0F51F2" w14:textId="3C442446" w:rsidR="00AD2E5E" w:rsidRDefault="00270D44">
      <w:pPr>
        <w:pStyle w:val="31"/>
        <w:rPr>
          <w:rFonts w:asciiTheme="minorHAnsi" w:hAnsiTheme="minorHAnsi" w:cstheme="minorBidi"/>
          <w:b w:val="0"/>
          <w:noProof/>
          <w:kern w:val="2"/>
          <w:sz w:val="21"/>
          <w:lang w:val="en-US" w:eastAsia="ja-JP"/>
        </w:rPr>
      </w:pPr>
      <w:hyperlink w:anchor="_Toc12888314" w:history="1">
        <w:r w:rsidR="00AD2E5E" w:rsidRPr="00C72810">
          <w:rPr>
            <w:rStyle w:val="ad"/>
            <w:noProof/>
            <w:lang w:val="en-CA"/>
            <w14:scene3d>
              <w14:camera w14:prst="orthographicFront"/>
              <w14:lightRig w14:rig="threePt" w14:dir="t">
                <w14:rot w14:lat="0" w14:lon="0" w14:rev="0"/>
              </w14:lightRig>
            </w14:scene3d>
          </w:rPr>
          <w:t>7.4.1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_Toc12888314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9C78EA5" w14:textId="66C48D3E" w:rsidR="00AD2E5E" w:rsidRDefault="00270D44">
      <w:pPr>
        <w:pStyle w:val="31"/>
        <w:rPr>
          <w:rFonts w:asciiTheme="minorHAnsi" w:hAnsiTheme="minorHAnsi" w:cstheme="minorBidi"/>
          <w:b w:val="0"/>
          <w:noProof/>
          <w:kern w:val="2"/>
          <w:sz w:val="21"/>
          <w:lang w:val="en-US" w:eastAsia="ja-JP"/>
        </w:rPr>
      </w:pPr>
      <w:hyperlink w:anchor="_Toc12888315" w:history="1">
        <w:r w:rsidR="00AD2E5E" w:rsidRPr="00C72810">
          <w:rPr>
            <w:rStyle w:val="ad"/>
            <w:noProof/>
            <w:lang w:val="en-CA"/>
            <w14:scene3d>
              <w14:camera w14:prst="orthographicFront"/>
              <w14:lightRig w14:rig="threePt" w14:dir="t">
                <w14:rot w14:lat="0" w14:lon="0" w14:rev="0"/>
              </w14:lightRig>
            </w14:scene3d>
          </w:rPr>
          <w:t>7.4.2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semantics</w:t>
        </w:r>
        <w:r w:rsidR="00AD2E5E">
          <w:rPr>
            <w:noProof/>
            <w:webHidden/>
          </w:rPr>
          <w:tab/>
        </w:r>
        <w:r w:rsidR="00AD2E5E">
          <w:rPr>
            <w:noProof/>
            <w:webHidden/>
          </w:rPr>
          <w:fldChar w:fldCharType="begin"/>
        </w:r>
        <w:r w:rsidR="00AD2E5E">
          <w:rPr>
            <w:noProof/>
            <w:webHidden/>
          </w:rPr>
          <w:instrText xml:space="preserve"> PAGEREF _Toc12888315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7B8590F" w14:textId="23D84161" w:rsidR="00AD2E5E" w:rsidRDefault="00270D44">
      <w:pPr>
        <w:pStyle w:val="31"/>
        <w:rPr>
          <w:rFonts w:asciiTheme="minorHAnsi" w:hAnsiTheme="minorHAnsi" w:cstheme="minorBidi"/>
          <w:b w:val="0"/>
          <w:noProof/>
          <w:kern w:val="2"/>
          <w:sz w:val="21"/>
          <w:lang w:val="en-US" w:eastAsia="ja-JP"/>
        </w:rPr>
      </w:pPr>
      <w:hyperlink w:anchor="_Toc12888316" w:history="1">
        <w:r w:rsidR="00AD2E5E" w:rsidRPr="00C72810">
          <w:rPr>
            <w:rStyle w:val="ad"/>
            <w:noProof/>
            <w:lang w:val="en-CA"/>
            <w14:scene3d>
              <w14:camera w14:prst="orthographicFront"/>
              <w14:lightRig w14:rig="threePt" w14:dir="t">
                <w14:rot w14:lat="0" w14:lon="0" w14:rev="0"/>
              </w14:lightRig>
            </w14:scene3d>
          </w:rPr>
          <w:t>7.4.3</w:t>
        </w:r>
        <w:r w:rsidR="00AD2E5E">
          <w:rPr>
            <w:rFonts w:asciiTheme="minorHAnsi" w:hAnsiTheme="minorHAnsi" w:cstheme="minorBidi"/>
            <w:b w:val="0"/>
            <w:noProof/>
            <w:kern w:val="2"/>
            <w:sz w:val="21"/>
            <w:lang w:val="en-US" w:eastAsia="ja-JP"/>
          </w:rPr>
          <w:tab/>
        </w:r>
        <w:r w:rsidR="00AD2E5E" w:rsidRPr="00C72810">
          <w:rPr>
            <w:rStyle w:val="ad"/>
            <w:noProof/>
            <w:lang w:val="en-CA"/>
          </w:rPr>
          <w:t>Geometry payload semantics</w:t>
        </w:r>
        <w:r w:rsidR="00AD2E5E">
          <w:rPr>
            <w:noProof/>
            <w:webHidden/>
          </w:rPr>
          <w:tab/>
        </w:r>
        <w:r w:rsidR="00AD2E5E">
          <w:rPr>
            <w:noProof/>
            <w:webHidden/>
          </w:rPr>
          <w:fldChar w:fldCharType="begin"/>
        </w:r>
        <w:r w:rsidR="00AD2E5E">
          <w:rPr>
            <w:noProof/>
            <w:webHidden/>
          </w:rPr>
          <w:instrText xml:space="preserve"> PAGEREF _Toc12888316 \h </w:instrText>
        </w:r>
        <w:r w:rsidR="00AD2E5E">
          <w:rPr>
            <w:noProof/>
            <w:webHidden/>
          </w:rPr>
        </w:r>
        <w:r w:rsidR="00AD2E5E">
          <w:rPr>
            <w:noProof/>
            <w:webHidden/>
          </w:rPr>
          <w:fldChar w:fldCharType="separate"/>
        </w:r>
        <w:r w:rsidR="00AD2E5E">
          <w:rPr>
            <w:noProof/>
            <w:webHidden/>
          </w:rPr>
          <w:t>29</w:t>
        </w:r>
        <w:r w:rsidR="00AD2E5E">
          <w:rPr>
            <w:noProof/>
            <w:webHidden/>
          </w:rPr>
          <w:fldChar w:fldCharType="end"/>
        </w:r>
      </w:hyperlink>
    </w:p>
    <w:p w14:paraId="763D7DDF" w14:textId="5CDDA2DF" w:rsidR="00AD2E5E" w:rsidRDefault="00270D44">
      <w:pPr>
        <w:pStyle w:val="31"/>
        <w:rPr>
          <w:rFonts w:asciiTheme="minorHAnsi" w:hAnsiTheme="minorHAnsi" w:cstheme="minorBidi"/>
          <w:b w:val="0"/>
          <w:noProof/>
          <w:kern w:val="2"/>
          <w:sz w:val="21"/>
          <w:lang w:val="en-US" w:eastAsia="ja-JP"/>
        </w:rPr>
      </w:pPr>
      <w:hyperlink w:anchor="_Toc12888317" w:history="1">
        <w:r w:rsidR="00AD2E5E" w:rsidRPr="00C72810">
          <w:rPr>
            <w:rStyle w:val="ad"/>
            <w:noProof/>
            <w:lang w:val="en-CA"/>
            <w14:scene3d>
              <w14:camera w14:prst="orthographicFront"/>
              <w14:lightRig w14:rig="threePt" w14:dir="t">
                <w14:rot w14:lat="0" w14:lon="0" w14:rev="0"/>
              </w14:lightRig>
            </w14:scene3d>
          </w:rPr>
          <w:t>7.4.4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semantics</w:t>
        </w:r>
        <w:r w:rsidR="00AD2E5E">
          <w:rPr>
            <w:noProof/>
            <w:webHidden/>
          </w:rPr>
          <w:tab/>
        </w:r>
        <w:r w:rsidR="00AD2E5E">
          <w:rPr>
            <w:noProof/>
            <w:webHidden/>
          </w:rPr>
          <w:fldChar w:fldCharType="begin"/>
        </w:r>
        <w:r w:rsidR="00AD2E5E">
          <w:rPr>
            <w:noProof/>
            <w:webHidden/>
          </w:rPr>
          <w:instrText xml:space="preserve"> PAGEREF _Toc12888317 \h </w:instrText>
        </w:r>
        <w:r w:rsidR="00AD2E5E">
          <w:rPr>
            <w:noProof/>
            <w:webHidden/>
          </w:rPr>
        </w:r>
        <w:r w:rsidR="00AD2E5E">
          <w:rPr>
            <w:noProof/>
            <w:webHidden/>
          </w:rPr>
          <w:fldChar w:fldCharType="separate"/>
        </w:r>
        <w:r w:rsidR="00AD2E5E">
          <w:rPr>
            <w:noProof/>
            <w:webHidden/>
          </w:rPr>
          <w:t>34</w:t>
        </w:r>
        <w:r w:rsidR="00AD2E5E">
          <w:rPr>
            <w:noProof/>
            <w:webHidden/>
          </w:rPr>
          <w:fldChar w:fldCharType="end"/>
        </w:r>
      </w:hyperlink>
    </w:p>
    <w:p w14:paraId="3012C3BB" w14:textId="0130C7FD" w:rsidR="00AD2E5E" w:rsidRDefault="00270D44">
      <w:pPr>
        <w:pStyle w:val="11"/>
        <w:rPr>
          <w:rFonts w:asciiTheme="minorHAnsi" w:hAnsiTheme="minorHAnsi" w:cstheme="minorBidi"/>
          <w:b w:val="0"/>
          <w:noProof/>
          <w:kern w:val="2"/>
          <w:sz w:val="21"/>
          <w:lang w:val="en-US" w:eastAsia="ja-JP"/>
        </w:rPr>
      </w:pPr>
      <w:hyperlink w:anchor="_Toc12888318" w:history="1">
        <w:r w:rsidR="00AD2E5E" w:rsidRPr="00C72810">
          <w:rPr>
            <w:rStyle w:val="ad"/>
            <w:noProof/>
            <w:lang w:val="en-CA"/>
          </w:rPr>
          <w:t>8</w:t>
        </w:r>
        <w:r w:rsidR="00AD2E5E">
          <w:rPr>
            <w:rFonts w:asciiTheme="minorHAnsi" w:hAnsiTheme="minorHAnsi" w:cstheme="minorBidi"/>
            <w:b w:val="0"/>
            <w:noProof/>
            <w:kern w:val="2"/>
            <w:sz w:val="21"/>
            <w:lang w:val="en-US" w:eastAsia="ja-JP"/>
          </w:rPr>
          <w:tab/>
        </w:r>
        <w:r w:rsidR="00AD2E5E" w:rsidRPr="00C72810">
          <w:rPr>
            <w:rStyle w:val="ad"/>
            <w:noProof/>
            <w:lang w:val="en-CA"/>
          </w:rPr>
          <w:t>Decoding process</w:t>
        </w:r>
        <w:r w:rsidR="00AD2E5E">
          <w:rPr>
            <w:noProof/>
            <w:webHidden/>
          </w:rPr>
          <w:tab/>
        </w:r>
        <w:r w:rsidR="00AD2E5E">
          <w:rPr>
            <w:noProof/>
            <w:webHidden/>
          </w:rPr>
          <w:fldChar w:fldCharType="begin"/>
        </w:r>
        <w:r w:rsidR="00AD2E5E">
          <w:rPr>
            <w:noProof/>
            <w:webHidden/>
          </w:rPr>
          <w:instrText xml:space="preserve"> PAGEREF _Toc12888318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5AEBB02D" w14:textId="2E4F968D" w:rsidR="00AD2E5E" w:rsidRDefault="00270D44">
      <w:pPr>
        <w:pStyle w:val="21"/>
        <w:rPr>
          <w:rFonts w:asciiTheme="minorHAnsi" w:hAnsiTheme="minorHAnsi" w:cstheme="minorBidi"/>
          <w:b w:val="0"/>
          <w:noProof/>
          <w:kern w:val="2"/>
          <w:sz w:val="21"/>
          <w:lang w:val="en-US" w:eastAsia="ja-JP"/>
        </w:rPr>
      </w:pPr>
      <w:hyperlink w:anchor="_Toc12888319" w:history="1">
        <w:r w:rsidR="00AD2E5E" w:rsidRPr="00C72810">
          <w:rPr>
            <w:rStyle w:val="ad"/>
            <w:noProof/>
            <w:lang w:val="en-CA"/>
          </w:rPr>
          <w:t>8.1</w:t>
        </w:r>
        <w:r w:rsidR="00AD2E5E">
          <w:rPr>
            <w:rFonts w:asciiTheme="minorHAnsi" w:hAnsiTheme="minorHAnsi" w:cstheme="minorBidi"/>
            <w:b w:val="0"/>
            <w:noProof/>
            <w:kern w:val="2"/>
            <w:sz w:val="21"/>
            <w:lang w:val="en-US" w:eastAsia="ja-JP"/>
          </w:rPr>
          <w:tab/>
        </w:r>
        <w:r w:rsidR="00AD2E5E" w:rsidRPr="00C72810">
          <w:rPr>
            <w:rStyle w:val="ad"/>
            <w:noProof/>
            <w:lang w:val="en-CA"/>
          </w:rPr>
          <w:t>General decoding process</w:t>
        </w:r>
        <w:r w:rsidR="00AD2E5E">
          <w:rPr>
            <w:noProof/>
            <w:webHidden/>
          </w:rPr>
          <w:tab/>
        </w:r>
        <w:r w:rsidR="00AD2E5E">
          <w:rPr>
            <w:noProof/>
            <w:webHidden/>
          </w:rPr>
          <w:fldChar w:fldCharType="begin"/>
        </w:r>
        <w:r w:rsidR="00AD2E5E">
          <w:rPr>
            <w:noProof/>
            <w:webHidden/>
          </w:rPr>
          <w:instrText xml:space="preserve"> PAGEREF _Toc12888319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1ED2A6FC" w14:textId="3A0C8C0B" w:rsidR="00AD2E5E" w:rsidRDefault="00270D44">
      <w:pPr>
        <w:pStyle w:val="21"/>
        <w:rPr>
          <w:rFonts w:asciiTheme="minorHAnsi" w:hAnsiTheme="minorHAnsi" w:cstheme="minorBidi"/>
          <w:b w:val="0"/>
          <w:noProof/>
          <w:kern w:val="2"/>
          <w:sz w:val="21"/>
          <w:lang w:val="en-US" w:eastAsia="ja-JP"/>
        </w:rPr>
      </w:pPr>
      <w:hyperlink w:anchor="_Toc12888320" w:history="1">
        <w:r w:rsidR="00AD2E5E" w:rsidRPr="00C72810">
          <w:rPr>
            <w:rStyle w:val="ad"/>
            <w:noProof/>
            <w:lang w:val="en-CA"/>
          </w:rPr>
          <w:t>8.2</w:t>
        </w:r>
        <w:r w:rsidR="00AD2E5E">
          <w:rPr>
            <w:rFonts w:asciiTheme="minorHAnsi" w:hAnsiTheme="minorHAnsi" w:cstheme="minorBidi"/>
            <w:b w:val="0"/>
            <w:noProof/>
            <w:kern w:val="2"/>
            <w:sz w:val="21"/>
            <w:lang w:val="en-US" w:eastAsia="ja-JP"/>
          </w:rPr>
          <w:tab/>
        </w:r>
        <w:r w:rsidR="00AD2E5E" w:rsidRPr="00C72810">
          <w:rPr>
            <w:rStyle w:val="ad"/>
            <w:noProof/>
            <w:lang w:val="en-CA"/>
          </w:rPr>
          <w:t>Geometry decoding process</w:t>
        </w:r>
        <w:r w:rsidR="00AD2E5E">
          <w:rPr>
            <w:noProof/>
            <w:webHidden/>
          </w:rPr>
          <w:tab/>
        </w:r>
        <w:r w:rsidR="00AD2E5E">
          <w:rPr>
            <w:noProof/>
            <w:webHidden/>
          </w:rPr>
          <w:fldChar w:fldCharType="begin"/>
        </w:r>
        <w:r w:rsidR="00AD2E5E">
          <w:rPr>
            <w:noProof/>
            <w:webHidden/>
          </w:rPr>
          <w:instrText xml:space="preserve"> PAGEREF _Toc12888320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125CD5F6" w14:textId="33D855B4" w:rsidR="00AD2E5E" w:rsidRDefault="00270D44">
      <w:pPr>
        <w:pStyle w:val="31"/>
        <w:rPr>
          <w:rFonts w:asciiTheme="minorHAnsi" w:hAnsiTheme="minorHAnsi" w:cstheme="minorBidi"/>
          <w:b w:val="0"/>
          <w:noProof/>
          <w:kern w:val="2"/>
          <w:sz w:val="21"/>
          <w:lang w:val="en-US" w:eastAsia="ja-JP"/>
        </w:rPr>
      </w:pPr>
      <w:hyperlink w:anchor="_Toc12888321" w:history="1">
        <w:r w:rsidR="00AD2E5E" w:rsidRPr="00C72810">
          <w:rPr>
            <w:rStyle w:val="ad"/>
            <w:noProof/>
            <w:lang w:val="en-CA"/>
            <w14:scene3d>
              <w14:camera w14:prst="orthographicFront"/>
              <w14:lightRig w14:rig="threePt" w14:dir="t">
                <w14:rot w14:lat="0" w14:lon="0" w14:rev="0"/>
              </w14:lightRig>
            </w14:scene3d>
          </w:rPr>
          <w:t>8.2.1</w:t>
        </w:r>
        <w:r w:rsidR="00AD2E5E">
          <w:rPr>
            <w:rFonts w:asciiTheme="minorHAnsi" w:hAnsiTheme="minorHAnsi" w:cstheme="minorBidi"/>
            <w:b w:val="0"/>
            <w:noProof/>
            <w:kern w:val="2"/>
            <w:sz w:val="21"/>
            <w:lang w:val="en-US" w:eastAsia="ja-JP"/>
          </w:rPr>
          <w:tab/>
        </w:r>
        <w:r w:rsidR="00AD2E5E" w:rsidRPr="00C72810">
          <w:rPr>
            <w:rStyle w:val="ad"/>
            <w:noProof/>
            <w:lang w:val="en-CA"/>
          </w:rPr>
          <w:t>General geometry decoding process</w:t>
        </w:r>
        <w:r w:rsidR="00AD2E5E">
          <w:rPr>
            <w:noProof/>
            <w:webHidden/>
          </w:rPr>
          <w:tab/>
        </w:r>
        <w:r w:rsidR="00AD2E5E">
          <w:rPr>
            <w:noProof/>
            <w:webHidden/>
          </w:rPr>
          <w:fldChar w:fldCharType="begin"/>
        </w:r>
        <w:r w:rsidR="00AD2E5E">
          <w:rPr>
            <w:noProof/>
            <w:webHidden/>
          </w:rPr>
          <w:instrText xml:space="preserve"> PAGEREF _Toc12888321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0E88EBA1" w14:textId="5F7FCD6A" w:rsidR="00AD2E5E" w:rsidRDefault="00270D44">
      <w:pPr>
        <w:pStyle w:val="31"/>
        <w:rPr>
          <w:rFonts w:asciiTheme="minorHAnsi" w:hAnsiTheme="minorHAnsi" w:cstheme="minorBidi"/>
          <w:b w:val="0"/>
          <w:noProof/>
          <w:kern w:val="2"/>
          <w:sz w:val="21"/>
          <w:lang w:val="en-US" w:eastAsia="ja-JP"/>
        </w:rPr>
      </w:pPr>
      <w:hyperlink w:anchor="_Toc12888322" w:history="1">
        <w:r w:rsidR="00AD2E5E" w:rsidRPr="00C72810">
          <w:rPr>
            <w:rStyle w:val="ad"/>
            <w:noProof/>
            <w:lang w:val="en-CA"/>
            <w14:scene3d>
              <w14:camera w14:prst="orthographicFront"/>
              <w14:lightRig w14:rig="threePt" w14:dir="t">
                <w14:rot w14:lat="0" w14:lon="0" w14:rev="0"/>
              </w14:lightRig>
            </w14:scene3d>
          </w:rPr>
          <w:t>8.2.2</w:t>
        </w:r>
        <w:r w:rsidR="00AD2E5E">
          <w:rPr>
            <w:rFonts w:asciiTheme="minorHAnsi" w:hAnsiTheme="minorHAnsi" w:cstheme="minorBidi"/>
            <w:b w:val="0"/>
            <w:noProof/>
            <w:kern w:val="2"/>
            <w:sz w:val="21"/>
            <w:lang w:val="en-US" w:eastAsia="ja-JP"/>
          </w:rPr>
          <w:tab/>
        </w:r>
        <w:r w:rsidR="00AD2E5E" w:rsidRPr="00C72810">
          <w:rPr>
            <w:rStyle w:val="ad"/>
            <w:noProof/>
            <w:lang w:val="en-CA"/>
          </w:rPr>
          <w:t>Octree node decoding process</w:t>
        </w:r>
        <w:r w:rsidR="00AD2E5E">
          <w:rPr>
            <w:noProof/>
            <w:webHidden/>
          </w:rPr>
          <w:tab/>
        </w:r>
        <w:r w:rsidR="00AD2E5E">
          <w:rPr>
            <w:noProof/>
            <w:webHidden/>
          </w:rPr>
          <w:fldChar w:fldCharType="begin"/>
        </w:r>
        <w:r w:rsidR="00AD2E5E">
          <w:rPr>
            <w:noProof/>
            <w:webHidden/>
          </w:rPr>
          <w:instrText xml:space="preserve"> PAGEREF _Toc12888322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35C427E0" w14:textId="1AB21C51" w:rsidR="00AD2E5E" w:rsidRDefault="00270D44">
      <w:pPr>
        <w:pStyle w:val="31"/>
        <w:rPr>
          <w:rFonts w:asciiTheme="minorHAnsi" w:hAnsiTheme="minorHAnsi" w:cstheme="minorBidi"/>
          <w:b w:val="0"/>
          <w:noProof/>
          <w:kern w:val="2"/>
          <w:sz w:val="21"/>
          <w:lang w:val="en-US" w:eastAsia="ja-JP"/>
        </w:rPr>
      </w:pPr>
      <w:hyperlink w:anchor="_Toc12888323" w:history="1">
        <w:r w:rsidR="00AD2E5E" w:rsidRPr="00C72810">
          <w:rPr>
            <w:rStyle w:val="ad"/>
            <w:noProof/>
            <w:lang w:val="en-CA"/>
            <w14:scene3d>
              <w14:camera w14:prst="orthographicFront"/>
              <w14:lightRig w14:rig="threePt" w14:dir="t">
                <w14:rot w14:lat="0" w14:lon="0" w14:rev="0"/>
              </w14:lightRig>
            </w14:scene3d>
          </w:rPr>
          <w:t>8.2.3</w:t>
        </w:r>
        <w:r w:rsidR="00AD2E5E">
          <w:rPr>
            <w:rFonts w:asciiTheme="minorHAnsi" w:hAnsiTheme="minorHAnsi" w:cstheme="minorBidi"/>
            <w:b w:val="0"/>
            <w:noProof/>
            <w:kern w:val="2"/>
            <w:sz w:val="21"/>
            <w:lang w:val="en-US" w:eastAsia="ja-JP"/>
          </w:rPr>
          <w:tab/>
        </w:r>
        <w:r w:rsidR="00AD2E5E" w:rsidRPr="00C72810">
          <w:rPr>
            <w:rStyle w:val="ad"/>
            <w:noProof/>
            <w:lang w:val="en-CA"/>
          </w:rPr>
          <w:t>Geometry Trisoup decoding process</w:t>
        </w:r>
        <w:r w:rsidR="00AD2E5E">
          <w:rPr>
            <w:noProof/>
            <w:webHidden/>
          </w:rPr>
          <w:tab/>
        </w:r>
        <w:r w:rsidR="00AD2E5E">
          <w:rPr>
            <w:noProof/>
            <w:webHidden/>
          </w:rPr>
          <w:fldChar w:fldCharType="begin"/>
        </w:r>
        <w:r w:rsidR="00AD2E5E">
          <w:rPr>
            <w:noProof/>
            <w:webHidden/>
          </w:rPr>
          <w:instrText xml:space="preserve"> PAGEREF _Toc12888323 \h </w:instrText>
        </w:r>
        <w:r w:rsidR="00AD2E5E">
          <w:rPr>
            <w:noProof/>
            <w:webHidden/>
          </w:rPr>
        </w:r>
        <w:r w:rsidR="00AD2E5E">
          <w:rPr>
            <w:noProof/>
            <w:webHidden/>
          </w:rPr>
          <w:fldChar w:fldCharType="separate"/>
        </w:r>
        <w:r w:rsidR="00AD2E5E">
          <w:rPr>
            <w:noProof/>
            <w:webHidden/>
          </w:rPr>
          <w:t>37</w:t>
        </w:r>
        <w:r w:rsidR="00AD2E5E">
          <w:rPr>
            <w:noProof/>
            <w:webHidden/>
          </w:rPr>
          <w:fldChar w:fldCharType="end"/>
        </w:r>
      </w:hyperlink>
    </w:p>
    <w:p w14:paraId="413A928B" w14:textId="03065A8A" w:rsidR="00AD2E5E" w:rsidRDefault="00270D44">
      <w:pPr>
        <w:pStyle w:val="21"/>
        <w:rPr>
          <w:rFonts w:asciiTheme="minorHAnsi" w:hAnsiTheme="minorHAnsi" w:cstheme="minorBidi"/>
          <w:b w:val="0"/>
          <w:noProof/>
          <w:kern w:val="2"/>
          <w:sz w:val="21"/>
          <w:lang w:val="en-US" w:eastAsia="ja-JP"/>
        </w:rPr>
      </w:pPr>
      <w:hyperlink w:anchor="_Toc12888324" w:history="1">
        <w:r w:rsidR="00AD2E5E" w:rsidRPr="00C72810">
          <w:rPr>
            <w:rStyle w:val="ad"/>
            <w:noProof/>
            <w:lang w:val="en-CA"/>
          </w:rPr>
          <w:t>8.3</w:t>
        </w:r>
        <w:r w:rsidR="00AD2E5E">
          <w:rPr>
            <w:rFonts w:asciiTheme="minorHAnsi" w:hAnsiTheme="minorHAnsi" w:cstheme="minorBidi"/>
            <w:b w:val="0"/>
            <w:noProof/>
            <w:kern w:val="2"/>
            <w:sz w:val="21"/>
            <w:lang w:val="en-US" w:eastAsia="ja-JP"/>
          </w:rPr>
          <w:tab/>
        </w:r>
        <w:r w:rsidR="00AD2E5E" w:rsidRPr="00C72810">
          <w:rPr>
            <w:rStyle w:val="ad"/>
            <w:noProof/>
            <w:lang w:val="en-CA"/>
          </w:rPr>
          <w:t>Attribute decoding</w:t>
        </w:r>
        <w:r w:rsidR="00AD2E5E">
          <w:rPr>
            <w:noProof/>
            <w:webHidden/>
          </w:rPr>
          <w:tab/>
        </w:r>
        <w:r w:rsidR="00AD2E5E">
          <w:rPr>
            <w:noProof/>
            <w:webHidden/>
          </w:rPr>
          <w:fldChar w:fldCharType="begin"/>
        </w:r>
        <w:r w:rsidR="00AD2E5E">
          <w:rPr>
            <w:noProof/>
            <w:webHidden/>
          </w:rPr>
          <w:instrText xml:space="preserve"> PAGEREF _Toc12888324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7F14B3FC" w14:textId="2231584A" w:rsidR="00AD2E5E" w:rsidRDefault="00270D44">
      <w:pPr>
        <w:pStyle w:val="31"/>
        <w:rPr>
          <w:rFonts w:asciiTheme="minorHAnsi" w:hAnsiTheme="minorHAnsi" w:cstheme="minorBidi"/>
          <w:b w:val="0"/>
          <w:noProof/>
          <w:kern w:val="2"/>
          <w:sz w:val="21"/>
          <w:lang w:val="en-US" w:eastAsia="ja-JP"/>
        </w:rPr>
      </w:pPr>
      <w:hyperlink w:anchor="_Toc12888325" w:history="1">
        <w:r w:rsidR="00AD2E5E" w:rsidRPr="00C72810">
          <w:rPr>
            <w:rStyle w:val="ad"/>
            <w:noProof/>
            <w:lang w:val="en-CA"/>
            <w14:scene3d>
              <w14:camera w14:prst="orthographicFront"/>
              <w14:lightRig w14:rig="threePt" w14:dir="t">
                <w14:rot w14:lat="0" w14:lon="0" w14:rev="0"/>
              </w14:lightRig>
            </w14:scene3d>
          </w:rPr>
          <w:t>8.3.1</w:t>
        </w:r>
        <w:r w:rsidR="00AD2E5E">
          <w:rPr>
            <w:rFonts w:asciiTheme="minorHAnsi" w:hAnsiTheme="minorHAnsi" w:cstheme="minorBidi"/>
            <w:b w:val="0"/>
            <w:noProof/>
            <w:kern w:val="2"/>
            <w:sz w:val="21"/>
            <w:lang w:val="en-US" w:eastAsia="ja-JP"/>
          </w:rPr>
          <w:tab/>
        </w:r>
        <w:r w:rsidR="00AD2E5E" w:rsidRPr="00C72810">
          <w:rPr>
            <w:rStyle w:val="ad"/>
            <w:noProof/>
            <w:lang w:val="en-CA"/>
          </w:rPr>
          <w:t>RAHT decoding process</w:t>
        </w:r>
        <w:r w:rsidR="00AD2E5E">
          <w:rPr>
            <w:noProof/>
            <w:webHidden/>
          </w:rPr>
          <w:tab/>
        </w:r>
        <w:r w:rsidR="00AD2E5E">
          <w:rPr>
            <w:noProof/>
            <w:webHidden/>
          </w:rPr>
          <w:fldChar w:fldCharType="begin"/>
        </w:r>
        <w:r w:rsidR="00AD2E5E">
          <w:rPr>
            <w:noProof/>
            <w:webHidden/>
          </w:rPr>
          <w:instrText xml:space="preserve"> PAGEREF _Toc12888325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5849D46A" w14:textId="10FAAF5D" w:rsidR="00AD2E5E" w:rsidRDefault="00270D44">
      <w:pPr>
        <w:pStyle w:val="31"/>
        <w:rPr>
          <w:rFonts w:asciiTheme="minorHAnsi" w:hAnsiTheme="minorHAnsi" w:cstheme="minorBidi"/>
          <w:b w:val="0"/>
          <w:noProof/>
          <w:kern w:val="2"/>
          <w:sz w:val="21"/>
          <w:lang w:val="en-US" w:eastAsia="ja-JP"/>
        </w:rPr>
      </w:pPr>
      <w:hyperlink w:anchor="_Toc12888326" w:history="1">
        <w:r w:rsidR="00AD2E5E" w:rsidRPr="00C72810">
          <w:rPr>
            <w:rStyle w:val="ad"/>
            <w:noProof/>
            <w:lang w:val="en-CA"/>
            <w14:scene3d>
              <w14:camera w14:prst="orthographicFront"/>
              <w14:lightRig w14:rig="threePt" w14:dir="t">
                <w14:rot w14:lat="0" w14:lon="0" w14:rev="0"/>
              </w14:lightRig>
            </w14:scene3d>
          </w:rPr>
          <w:t>8.3.2</w:t>
        </w:r>
        <w:r w:rsidR="00AD2E5E">
          <w:rPr>
            <w:rFonts w:asciiTheme="minorHAnsi" w:hAnsiTheme="minorHAnsi" w:cstheme="minorBidi"/>
            <w:b w:val="0"/>
            <w:noProof/>
            <w:kern w:val="2"/>
            <w:sz w:val="21"/>
            <w:lang w:val="en-US" w:eastAsia="ja-JP"/>
          </w:rPr>
          <w:tab/>
        </w:r>
        <w:r w:rsidR="00AD2E5E" w:rsidRPr="00C72810">
          <w:rPr>
            <w:rStyle w:val="ad"/>
            <w:noProof/>
            <w:lang w:val="en-CA"/>
          </w:rPr>
          <w:t>Lifting decoding process</w:t>
        </w:r>
        <w:r w:rsidR="00AD2E5E">
          <w:rPr>
            <w:noProof/>
            <w:webHidden/>
          </w:rPr>
          <w:tab/>
        </w:r>
        <w:r w:rsidR="00AD2E5E">
          <w:rPr>
            <w:noProof/>
            <w:webHidden/>
          </w:rPr>
          <w:fldChar w:fldCharType="begin"/>
        </w:r>
        <w:r w:rsidR="00AD2E5E">
          <w:rPr>
            <w:noProof/>
            <w:webHidden/>
          </w:rPr>
          <w:instrText xml:space="preserve"> PAGEREF _Toc12888326 \h </w:instrText>
        </w:r>
        <w:r w:rsidR="00AD2E5E">
          <w:rPr>
            <w:noProof/>
            <w:webHidden/>
          </w:rPr>
        </w:r>
        <w:r w:rsidR="00AD2E5E">
          <w:rPr>
            <w:noProof/>
            <w:webHidden/>
          </w:rPr>
          <w:fldChar w:fldCharType="separate"/>
        </w:r>
        <w:r w:rsidR="00AD2E5E">
          <w:rPr>
            <w:noProof/>
            <w:webHidden/>
          </w:rPr>
          <w:t>51</w:t>
        </w:r>
        <w:r w:rsidR="00AD2E5E">
          <w:rPr>
            <w:noProof/>
            <w:webHidden/>
          </w:rPr>
          <w:fldChar w:fldCharType="end"/>
        </w:r>
      </w:hyperlink>
    </w:p>
    <w:p w14:paraId="2366C8BE" w14:textId="10461734" w:rsidR="00AD2E5E" w:rsidRDefault="00270D44">
      <w:pPr>
        <w:pStyle w:val="31"/>
        <w:rPr>
          <w:rFonts w:asciiTheme="minorHAnsi" w:hAnsiTheme="minorHAnsi" w:cstheme="minorBidi"/>
          <w:b w:val="0"/>
          <w:noProof/>
          <w:kern w:val="2"/>
          <w:sz w:val="21"/>
          <w:lang w:val="en-US" w:eastAsia="ja-JP"/>
        </w:rPr>
      </w:pPr>
      <w:hyperlink w:anchor="_Toc12888327" w:history="1">
        <w:r w:rsidR="00AD2E5E" w:rsidRPr="00C72810">
          <w:rPr>
            <w:rStyle w:val="ad"/>
            <w:noProof/>
            <w:lang w:val="en-CA"/>
            <w14:scene3d>
              <w14:camera w14:prst="orthographicFront"/>
              <w14:lightRig w14:rig="threePt" w14:dir="t">
                <w14:rot w14:lat="0" w14:lon="0" w14:rev="0"/>
              </w14:lightRig>
            </w14:scene3d>
          </w:rPr>
          <w:t>8.3.3</w:t>
        </w:r>
        <w:r w:rsidR="00AD2E5E">
          <w:rPr>
            <w:rFonts w:asciiTheme="minorHAnsi" w:hAnsiTheme="minorHAnsi" w:cstheme="minorBidi"/>
            <w:b w:val="0"/>
            <w:noProof/>
            <w:kern w:val="2"/>
            <w:sz w:val="21"/>
            <w:lang w:val="en-US" w:eastAsia="ja-JP"/>
          </w:rPr>
          <w:tab/>
        </w:r>
        <w:r w:rsidR="00AD2E5E" w:rsidRPr="00C72810">
          <w:rPr>
            <w:rStyle w:val="ad"/>
            <w:noProof/>
          </w:rPr>
          <w:t>Predictive</w:t>
        </w:r>
        <w:r w:rsidR="00AD2E5E" w:rsidRPr="00C72810">
          <w:rPr>
            <w:rStyle w:val="ad"/>
            <w:noProof/>
            <w:lang w:val="en-CA"/>
          </w:rPr>
          <w:t xml:space="preserve"> Lifting decoding process</w:t>
        </w:r>
        <w:r w:rsidR="00AD2E5E">
          <w:rPr>
            <w:noProof/>
            <w:webHidden/>
          </w:rPr>
          <w:tab/>
        </w:r>
        <w:r w:rsidR="00AD2E5E">
          <w:rPr>
            <w:noProof/>
            <w:webHidden/>
          </w:rPr>
          <w:fldChar w:fldCharType="begin"/>
        </w:r>
        <w:r w:rsidR="00AD2E5E">
          <w:rPr>
            <w:noProof/>
            <w:webHidden/>
          </w:rPr>
          <w:instrText xml:space="preserve"> PAGEREF _Toc12888327 \h </w:instrText>
        </w:r>
        <w:r w:rsidR="00AD2E5E">
          <w:rPr>
            <w:noProof/>
            <w:webHidden/>
          </w:rPr>
        </w:r>
        <w:r w:rsidR="00AD2E5E">
          <w:rPr>
            <w:noProof/>
            <w:webHidden/>
          </w:rPr>
          <w:fldChar w:fldCharType="separate"/>
        </w:r>
        <w:r w:rsidR="00AD2E5E">
          <w:rPr>
            <w:noProof/>
            <w:webHidden/>
          </w:rPr>
          <w:t>64</w:t>
        </w:r>
        <w:r w:rsidR="00AD2E5E">
          <w:rPr>
            <w:noProof/>
            <w:webHidden/>
          </w:rPr>
          <w:fldChar w:fldCharType="end"/>
        </w:r>
      </w:hyperlink>
    </w:p>
    <w:p w14:paraId="392FD985" w14:textId="59DF8323" w:rsidR="00AD2E5E" w:rsidRDefault="00270D44">
      <w:pPr>
        <w:pStyle w:val="21"/>
        <w:rPr>
          <w:rFonts w:asciiTheme="minorHAnsi" w:hAnsiTheme="minorHAnsi" w:cstheme="minorBidi"/>
          <w:b w:val="0"/>
          <w:noProof/>
          <w:kern w:val="2"/>
          <w:sz w:val="21"/>
          <w:lang w:val="en-US" w:eastAsia="ja-JP"/>
        </w:rPr>
      </w:pPr>
      <w:hyperlink w:anchor="_Toc12888328" w:history="1">
        <w:r w:rsidR="00AD2E5E" w:rsidRPr="00C72810">
          <w:rPr>
            <w:rStyle w:val="ad"/>
            <w:noProof/>
            <w:lang w:val="en-CA"/>
          </w:rPr>
          <w:t>8.4</w:t>
        </w:r>
        <w:r w:rsidR="00AD2E5E">
          <w:rPr>
            <w:rFonts w:asciiTheme="minorHAnsi" w:hAnsiTheme="minorHAnsi" w:cstheme="minorBidi"/>
            <w:b w:val="0"/>
            <w:noProof/>
            <w:kern w:val="2"/>
            <w:sz w:val="21"/>
            <w:lang w:val="en-US" w:eastAsia="ja-JP"/>
          </w:rPr>
          <w:tab/>
        </w:r>
        <w:r w:rsidR="00AD2E5E" w:rsidRPr="00C72810">
          <w:rPr>
            <w:rStyle w:val="ad"/>
            <w:noProof/>
            <w:lang w:val="en-CA"/>
          </w:rPr>
          <w:t>Slice concatentation process</w:t>
        </w:r>
        <w:r w:rsidR="00AD2E5E">
          <w:rPr>
            <w:noProof/>
            <w:webHidden/>
          </w:rPr>
          <w:tab/>
        </w:r>
        <w:r w:rsidR="00AD2E5E">
          <w:rPr>
            <w:noProof/>
            <w:webHidden/>
          </w:rPr>
          <w:fldChar w:fldCharType="begin"/>
        </w:r>
        <w:r w:rsidR="00AD2E5E">
          <w:rPr>
            <w:noProof/>
            <w:webHidden/>
          </w:rPr>
          <w:instrText xml:space="preserve"> PAGEREF _Toc12888328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BB89B81" w14:textId="0656B837" w:rsidR="00AD2E5E" w:rsidRDefault="00270D44">
      <w:pPr>
        <w:pStyle w:val="11"/>
        <w:rPr>
          <w:rFonts w:asciiTheme="minorHAnsi" w:hAnsiTheme="minorHAnsi" w:cstheme="minorBidi"/>
          <w:b w:val="0"/>
          <w:noProof/>
          <w:kern w:val="2"/>
          <w:sz w:val="21"/>
          <w:lang w:val="en-US" w:eastAsia="ja-JP"/>
        </w:rPr>
      </w:pPr>
      <w:hyperlink w:anchor="_Toc12888329" w:history="1">
        <w:r w:rsidR="00AD2E5E" w:rsidRPr="00C72810">
          <w:rPr>
            <w:rStyle w:val="ad"/>
            <w:noProof/>
            <w:lang w:val="en-CA"/>
          </w:rPr>
          <w:t>9</w:t>
        </w:r>
        <w:r w:rsidR="00AD2E5E">
          <w:rPr>
            <w:rFonts w:asciiTheme="minorHAnsi" w:hAnsiTheme="minorHAnsi" w:cstheme="minorBidi"/>
            <w:b w:val="0"/>
            <w:noProof/>
            <w:kern w:val="2"/>
            <w:sz w:val="21"/>
            <w:lang w:val="en-US" w:eastAsia="ja-JP"/>
          </w:rPr>
          <w:tab/>
        </w:r>
        <w:r w:rsidR="00AD2E5E" w:rsidRPr="00C72810">
          <w:rPr>
            <w:rStyle w:val="ad"/>
            <w:noProof/>
            <w:lang w:val="en-CA"/>
          </w:rPr>
          <w:t>Parsing process</w:t>
        </w:r>
        <w:r w:rsidR="00AD2E5E">
          <w:rPr>
            <w:noProof/>
            <w:webHidden/>
          </w:rPr>
          <w:tab/>
        </w:r>
        <w:r w:rsidR="00AD2E5E">
          <w:rPr>
            <w:noProof/>
            <w:webHidden/>
          </w:rPr>
          <w:fldChar w:fldCharType="begin"/>
        </w:r>
        <w:r w:rsidR="00AD2E5E">
          <w:rPr>
            <w:noProof/>
            <w:webHidden/>
          </w:rPr>
          <w:instrText xml:space="preserve"> PAGEREF _Toc12888329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4329C0C" w14:textId="08BAD2FC" w:rsidR="00AD2E5E" w:rsidRDefault="00270D44">
      <w:pPr>
        <w:pStyle w:val="21"/>
        <w:rPr>
          <w:rFonts w:asciiTheme="minorHAnsi" w:hAnsiTheme="minorHAnsi" w:cstheme="minorBidi"/>
          <w:b w:val="0"/>
          <w:noProof/>
          <w:kern w:val="2"/>
          <w:sz w:val="21"/>
          <w:lang w:val="en-US" w:eastAsia="ja-JP"/>
        </w:rPr>
      </w:pPr>
      <w:hyperlink w:anchor="_Toc12888330" w:history="1">
        <w:r w:rsidR="00AD2E5E" w:rsidRPr="00C72810">
          <w:rPr>
            <w:rStyle w:val="ad"/>
            <w:noProof/>
            <w:lang w:val="en-CA"/>
          </w:rPr>
          <w:t>9.1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_Toc12888330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54995FAF" w14:textId="550EF305" w:rsidR="00AD2E5E" w:rsidRDefault="00270D44">
      <w:pPr>
        <w:pStyle w:val="21"/>
        <w:rPr>
          <w:rFonts w:asciiTheme="minorHAnsi" w:hAnsiTheme="minorHAnsi" w:cstheme="minorBidi"/>
          <w:b w:val="0"/>
          <w:noProof/>
          <w:kern w:val="2"/>
          <w:sz w:val="21"/>
          <w:lang w:val="en-US" w:eastAsia="ja-JP"/>
        </w:rPr>
      </w:pPr>
      <w:hyperlink w:anchor="_Toc12888331" w:history="1">
        <w:r w:rsidR="00AD2E5E" w:rsidRPr="00C72810">
          <w:rPr>
            <w:rStyle w:val="ad"/>
            <w:noProof/>
            <w:lang w:val="en-CA"/>
          </w:rPr>
          <w:t>9.2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readPayloadBit</w:t>
        </w:r>
        <w:r w:rsidR="00AD2E5E">
          <w:rPr>
            <w:noProof/>
            <w:webHidden/>
          </w:rPr>
          <w:tab/>
        </w:r>
        <w:r w:rsidR="00AD2E5E">
          <w:rPr>
            <w:noProof/>
            <w:webHidden/>
          </w:rPr>
          <w:fldChar w:fldCharType="begin"/>
        </w:r>
        <w:r w:rsidR="00AD2E5E">
          <w:rPr>
            <w:noProof/>
            <w:webHidden/>
          </w:rPr>
          <w:instrText xml:space="preserve"> PAGEREF _Toc12888331 \h </w:instrText>
        </w:r>
        <w:r w:rsidR="00AD2E5E">
          <w:rPr>
            <w:noProof/>
            <w:webHidden/>
          </w:rPr>
        </w:r>
        <w:r w:rsidR="00AD2E5E">
          <w:rPr>
            <w:noProof/>
            <w:webHidden/>
          </w:rPr>
          <w:fldChar w:fldCharType="separate"/>
        </w:r>
        <w:r w:rsidR="00AD2E5E">
          <w:rPr>
            <w:noProof/>
            <w:webHidden/>
          </w:rPr>
          <w:t>69</w:t>
        </w:r>
        <w:r w:rsidR="00AD2E5E">
          <w:rPr>
            <w:noProof/>
            <w:webHidden/>
          </w:rPr>
          <w:fldChar w:fldCharType="end"/>
        </w:r>
      </w:hyperlink>
    </w:p>
    <w:p w14:paraId="1AF8A8FF" w14:textId="64ADF69D" w:rsidR="00AD2E5E" w:rsidRDefault="00270D44">
      <w:pPr>
        <w:pStyle w:val="21"/>
        <w:rPr>
          <w:rFonts w:asciiTheme="minorHAnsi" w:hAnsiTheme="minorHAnsi" w:cstheme="minorBidi"/>
          <w:b w:val="0"/>
          <w:noProof/>
          <w:kern w:val="2"/>
          <w:sz w:val="21"/>
          <w:lang w:val="en-US" w:eastAsia="ja-JP"/>
        </w:rPr>
      </w:pPr>
      <w:hyperlink w:anchor="_Toc12888332" w:history="1">
        <w:r w:rsidR="00AD2E5E" w:rsidRPr="00C72810">
          <w:rPr>
            <w:rStyle w:val="ad"/>
            <w:noProof/>
            <w:lang w:val="en-CA"/>
          </w:rPr>
          <w:t>9.3</w:t>
        </w:r>
        <w:r w:rsidR="00AD2E5E">
          <w:rPr>
            <w:rFonts w:asciiTheme="minorHAnsi" w:hAnsiTheme="minorHAnsi" w:cstheme="minorBidi"/>
            <w:b w:val="0"/>
            <w:noProof/>
            <w:kern w:val="2"/>
            <w:sz w:val="21"/>
            <w:lang w:val="en-US" w:eastAsia="ja-JP"/>
          </w:rPr>
          <w:tab/>
        </w:r>
        <w:r w:rsidR="00AD2E5E" w:rsidRPr="00C72810">
          <w:rPr>
            <w:rStyle w:val="ad"/>
            <w:noProof/>
            <w:lang w:val="en-CA"/>
          </w:rPr>
          <w:t>General inverse binarisation processes</w:t>
        </w:r>
        <w:r w:rsidR="00AD2E5E">
          <w:rPr>
            <w:noProof/>
            <w:webHidden/>
          </w:rPr>
          <w:tab/>
        </w:r>
        <w:r w:rsidR="00AD2E5E">
          <w:rPr>
            <w:noProof/>
            <w:webHidden/>
          </w:rPr>
          <w:fldChar w:fldCharType="begin"/>
        </w:r>
        <w:r w:rsidR="00AD2E5E">
          <w:rPr>
            <w:noProof/>
            <w:webHidden/>
          </w:rPr>
          <w:instrText xml:space="preserve"> PAGEREF _Toc12888332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5078121B" w14:textId="2F1085F0" w:rsidR="00AD2E5E" w:rsidRDefault="00270D44">
      <w:pPr>
        <w:pStyle w:val="31"/>
        <w:rPr>
          <w:rFonts w:asciiTheme="minorHAnsi" w:hAnsiTheme="minorHAnsi" w:cstheme="minorBidi"/>
          <w:b w:val="0"/>
          <w:noProof/>
          <w:kern w:val="2"/>
          <w:sz w:val="21"/>
          <w:lang w:val="en-US" w:eastAsia="ja-JP"/>
        </w:rPr>
      </w:pPr>
      <w:hyperlink w:anchor="_Toc12888333" w:history="1">
        <w:r w:rsidR="00AD2E5E" w:rsidRPr="00C72810">
          <w:rPr>
            <w:rStyle w:val="ad"/>
            <w:noProof/>
            <w:lang w:val="en-CA"/>
            <w14:scene3d>
              <w14:camera w14:prst="orthographicFront"/>
              <w14:lightRig w14:rig="threePt" w14:dir="t">
                <w14:rot w14:lat="0" w14:lon="0" w14:rev="0"/>
              </w14:lightRig>
            </w14:scene3d>
          </w:rPr>
          <w:t>9.3.1</w:t>
        </w:r>
        <w:r w:rsidR="00AD2E5E">
          <w:rPr>
            <w:rFonts w:asciiTheme="minorHAnsi" w:hAnsiTheme="minorHAnsi" w:cstheme="minorBidi"/>
            <w:b w:val="0"/>
            <w:noProof/>
            <w:kern w:val="2"/>
            <w:sz w:val="21"/>
            <w:lang w:val="en-US" w:eastAsia="ja-JP"/>
          </w:rPr>
          <w:tab/>
        </w:r>
        <w:r w:rsidR="00AD2E5E" w:rsidRPr="00C72810">
          <w:rPr>
            <w:rStyle w:val="ad"/>
            <w:noProof/>
            <w:lang w:val="en-CA"/>
          </w:rPr>
          <w:t>Parsing of fixed-length codes</w:t>
        </w:r>
        <w:r w:rsidR="00AD2E5E">
          <w:rPr>
            <w:noProof/>
            <w:webHidden/>
          </w:rPr>
          <w:tab/>
        </w:r>
        <w:r w:rsidR="00AD2E5E">
          <w:rPr>
            <w:noProof/>
            <w:webHidden/>
          </w:rPr>
          <w:fldChar w:fldCharType="begin"/>
        </w:r>
        <w:r w:rsidR="00AD2E5E">
          <w:rPr>
            <w:noProof/>
            <w:webHidden/>
          </w:rPr>
          <w:instrText xml:space="preserve"> PAGEREF _Toc12888333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295B7CFD" w14:textId="561D793D" w:rsidR="00AD2E5E" w:rsidRDefault="00270D44">
      <w:pPr>
        <w:pStyle w:val="31"/>
        <w:rPr>
          <w:rFonts w:asciiTheme="minorHAnsi" w:hAnsiTheme="minorHAnsi" w:cstheme="minorBidi"/>
          <w:b w:val="0"/>
          <w:noProof/>
          <w:kern w:val="2"/>
          <w:sz w:val="21"/>
          <w:lang w:val="en-US" w:eastAsia="ja-JP"/>
        </w:rPr>
      </w:pPr>
      <w:hyperlink w:anchor="_Toc12888334" w:history="1">
        <w:r w:rsidR="00AD2E5E" w:rsidRPr="00C72810">
          <w:rPr>
            <w:rStyle w:val="ad"/>
            <w:noProof/>
            <w:lang w:val="en-CA"/>
            <w14:scene3d>
              <w14:camera w14:prst="orthographicFront"/>
              <w14:lightRig w14:rig="threePt" w14:dir="t">
                <w14:rot w14:lat="0" w14:lon="0" w14:rev="0"/>
              </w14:lightRig>
            </w14:scene3d>
          </w:rPr>
          <w:t>9.3.2</w:t>
        </w:r>
        <w:r w:rsidR="00AD2E5E">
          <w:rPr>
            <w:rFonts w:asciiTheme="minorHAnsi" w:hAnsiTheme="minorHAnsi" w:cstheme="minorBidi"/>
            <w:b w:val="0"/>
            <w:noProof/>
            <w:kern w:val="2"/>
            <w:sz w:val="21"/>
            <w:lang w:val="en-US" w:eastAsia="ja-JP"/>
          </w:rPr>
          <w:tab/>
        </w:r>
        <w:r w:rsidR="00AD2E5E" w:rsidRPr="00C72810">
          <w:rPr>
            <w:rStyle w:val="ad"/>
            <w:noProof/>
            <w:lang w:val="en-CA"/>
          </w:rPr>
          <w:t>Parsing of k-th order exp-Golomb codes</w:t>
        </w:r>
        <w:r w:rsidR="00AD2E5E">
          <w:rPr>
            <w:noProof/>
            <w:webHidden/>
          </w:rPr>
          <w:tab/>
        </w:r>
        <w:r w:rsidR="00AD2E5E">
          <w:rPr>
            <w:noProof/>
            <w:webHidden/>
          </w:rPr>
          <w:fldChar w:fldCharType="begin"/>
        </w:r>
        <w:r w:rsidR="00AD2E5E">
          <w:rPr>
            <w:noProof/>
            <w:webHidden/>
          </w:rPr>
          <w:instrText xml:space="preserve"> PAGEREF _Toc12888334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35D6ADF5" w14:textId="512EA678" w:rsidR="00AD2E5E" w:rsidRDefault="00270D44">
      <w:pPr>
        <w:pStyle w:val="31"/>
        <w:rPr>
          <w:rFonts w:asciiTheme="minorHAnsi" w:hAnsiTheme="minorHAnsi" w:cstheme="minorBidi"/>
          <w:b w:val="0"/>
          <w:noProof/>
          <w:kern w:val="2"/>
          <w:sz w:val="21"/>
          <w:lang w:val="en-US" w:eastAsia="ja-JP"/>
        </w:rPr>
      </w:pPr>
      <w:hyperlink w:anchor="_Toc12888335" w:history="1">
        <w:r w:rsidR="00AD2E5E" w:rsidRPr="00C72810">
          <w:rPr>
            <w:rStyle w:val="ad"/>
            <w:noProof/>
            <w:lang w:val="en-CA"/>
            <w14:scene3d>
              <w14:camera w14:prst="orthographicFront"/>
              <w14:lightRig w14:rig="threePt" w14:dir="t">
                <w14:rot w14:lat="0" w14:lon="0" w14:rev="0"/>
              </w14:lightRig>
            </w14:scene3d>
          </w:rPr>
          <w:t>9.3.3</w:t>
        </w:r>
        <w:r w:rsidR="00AD2E5E">
          <w:rPr>
            <w:rFonts w:asciiTheme="minorHAnsi" w:hAnsiTheme="minorHAnsi" w:cstheme="minorBidi"/>
            <w:b w:val="0"/>
            <w:noProof/>
            <w:kern w:val="2"/>
            <w:sz w:val="21"/>
            <w:lang w:val="en-US" w:eastAsia="ja-JP"/>
          </w:rPr>
          <w:tab/>
        </w:r>
        <w:r w:rsidR="00AD2E5E" w:rsidRPr="00C72810">
          <w:rPr>
            <w:rStyle w:val="ad"/>
            <w:noProof/>
            <w:lang w:val="en-CA"/>
          </w:rPr>
          <w:t>Parsing of truncated unary codes</w:t>
        </w:r>
        <w:r w:rsidR="00AD2E5E">
          <w:rPr>
            <w:noProof/>
            <w:webHidden/>
          </w:rPr>
          <w:tab/>
        </w:r>
        <w:r w:rsidR="00AD2E5E">
          <w:rPr>
            <w:noProof/>
            <w:webHidden/>
          </w:rPr>
          <w:fldChar w:fldCharType="begin"/>
        </w:r>
        <w:r w:rsidR="00AD2E5E">
          <w:rPr>
            <w:noProof/>
            <w:webHidden/>
          </w:rPr>
          <w:instrText xml:space="preserve"> PAGEREF _Toc12888335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07DC64C0" w14:textId="79D378A0" w:rsidR="00AD2E5E" w:rsidRDefault="00270D44">
      <w:pPr>
        <w:pStyle w:val="31"/>
        <w:rPr>
          <w:rFonts w:asciiTheme="minorHAnsi" w:hAnsiTheme="minorHAnsi" w:cstheme="minorBidi"/>
          <w:b w:val="0"/>
          <w:noProof/>
          <w:kern w:val="2"/>
          <w:sz w:val="21"/>
          <w:lang w:val="en-US" w:eastAsia="ja-JP"/>
        </w:rPr>
      </w:pPr>
      <w:hyperlink w:anchor="_Toc12888336" w:history="1">
        <w:r w:rsidR="00AD2E5E" w:rsidRPr="00C72810">
          <w:rPr>
            <w:rStyle w:val="ad"/>
            <w:noProof/>
            <w:lang w:val="en-CA"/>
            <w14:scene3d>
              <w14:camera w14:prst="orthographicFront"/>
              <w14:lightRig w14:rig="threePt" w14:dir="t">
                <w14:rot w14:lat="0" w14:lon="0" w14:rev="0"/>
              </w14:lightRig>
            </w14:scene3d>
          </w:rPr>
          <w:t>9.3.4</w:t>
        </w:r>
        <w:r w:rsidR="00AD2E5E">
          <w:rPr>
            <w:rFonts w:asciiTheme="minorHAnsi" w:hAnsiTheme="minorHAnsi" w:cstheme="minorBidi"/>
            <w:b w:val="0"/>
            <w:noProof/>
            <w:kern w:val="2"/>
            <w:sz w:val="21"/>
            <w:lang w:val="en-US" w:eastAsia="ja-JP"/>
          </w:rPr>
          <w:tab/>
        </w:r>
        <w:r w:rsidR="00AD2E5E" w:rsidRPr="00C72810">
          <w:rPr>
            <w:rStyle w:val="ad"/>
            <w:noProof/>
            <w:lang w:val="en-CA"/>
          </w:rPr>
          <w:t>Mapping process for signed codes</w:t>
        </w:r>
        <w:r w:rsidR="00AD2E5E">
          <w:rPr>
            <w:noProof/>
            <w:webHidden/>
          </w:rPr>
          <w:tab/>
        </w:r>
        <w:r w:rsidR="00AD2E5E">
          <w:rPr>
            <w:noProof/>
            <w:webHidden/>
          </w:rPr>
          <w:fldChar w:fldCharType="begin"/>
        </w:r>
        <w:r w:rsidR="00AD2E5E">
          <w:rPr>
            <w:noProof/>
            <w:webHidden/>
          </w:rPr>
          <w:instrText xml:space="preserve"> PAGEREF _Toc12888336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D11DDF0" w14:textId="67035228" w:rsidR="00AD2E5E" w:rsidRDefault="00270D44">
      <w:pPr>
        <w:pStyle w:val="21"/>
        <w:rPr>
          <w:rFonts w:asciiTheme="minorHAnsi" w:hAnsiTheme="minorHAnsi" w:cstheme="minorBidi"/>
          <w:b w:val="0"/>
          <w:noProof/>
          <w:kern w:val="2"/>
          <w:sz w:val="21"/>
          <w:lang w:val="en-US" w:eastAsia="ja-JP"/>
        </w:rPr>
      </w:pPr>
      <w:hyperlink w:anchor="_Toc12888337" w:history="1">
        <w:r w:rsidR="00AD2E5E" w:rsidRPr="00C72810">
          <w:rPr>
            <w:rStyle w:val="ad"/>
            <w:noProof/>
            <w:lang w:val="en-CA"/>
          </w:rPr>
          <w:t>9.4</w:t>
        </w:r>
        <w:r w:rsidR="00AD2E5E">
          <w:rPr>
            <w:rFonts w:asciiTheme="minorHAnsi" w:hAnsiTheme="minorHAnsi" w:cstheme="minorBidi"/>
            <w:b w:val="0"/>
            <w:noProof/>
            <w:kern w:val="2"/>
            <w:sz w:val="21"/>
            <w:lang w:val="en-US" w:eastAsia="ja-JP"/>
          </w:rPr>
          <w:tab/>
        </w:r>
        <w:r w:rsidR="00AD2E5E" w:rsidRPr="00C72810">
          <w:rPr>
            <w:rStyle w:val="ad"/>
            <w:noProof/>
            <w:lang w:val="en-CA"/>
          </w:rPr>
          <w:t>Bitwise geometry octree occupancy parsing process</w:t>
        </w:r>
        <w:r w:rsidR="00AD2E5E">
          <w:rPr>
            <w:noProof/>
            <w:webHidden/>
          </w:rPr>
          <w:tab/>
        </w:r>
        <w:r w:rsidR="00AD2E5E">
          <w:rPr>
            <w:noProof/>
            <w:webHidden/>
          </w:rPr>
          <w:fldChar w:fldCharType="begin"/>
        </w:r>
        <w:r w:rsidR="00AD2E5E">
          <w:rPr>
            <w:noProof/>
            <w:webHidden/>
          </w:rPr>
          <w:instrText xml:space="preserve"> PAGEREF _Toc12888337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17BFEE8" w14:textId="6B03E85F" w:rsidR="00AD2E5E" w:rsidRDefault="00270D44">
      <w:pPr>
        <w:pStyle w:val="31"/>
        <w:rPr>
          <w:rFonts w:asciiTheme="minorHAnsi" w:hAnsiTheme="minorHAnsi" w:cstheme="minorBidi"/>
          <w:b w:val="0"/>
          <w:noProof/>
          <w:kern w:val="2"/>
          <w:sz w:val="21"/>
          <w:lang w:val="en-US" w:eastAsia="ja-JP"/>
        </w:rPr>
      </w:pPr>
      <w:hyperlink w:anchor="_Toc12888338" w:history="1">
        <w:r w:rsidR="00AD2E5E" w:rsidRPr="00C72810">
          <w:rPr>
            <w:rStyle w:val="ad"/>
            <w:noProof/>
            <w:lang w:val="en-CA"/>
            <w14:scene3d>
              <w14:camera w14:prst="orthographicFront"/>
              <w14:lightRig w14:rig="threePt" w14:dir="t">
                <w14:rot w14:lat="0" w14:lon="0" w14:rev="0"/>
              </w14:lightRig>
            </w14:scene3d>
          </w:rPr>
          <w:t>9.4.1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_Toc12888338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CEEBF08" w14:textId="2B0FC968" w:rsidR="00AD2E5E" w:rsidRDefault="00270D44">
      <w:pPr>
        <w:pStyle w:val="31"/>
        <w:rPr>
          <w:rFonts w:asciiTheme="minorHAnsi" w:hAnsiTheme="minorHAnsi" w:cstheme="minorBidi"/>
          <w:b w:val="0"/>
          <w:noProof/>
          <w:kern w:val="2"/>
          <w:sz w:val="21"/>
          <w:lang w:val="en-US" w:eastAsia="ja-JP"/>
        </w:rPr>
      </w:pPr>
      <w:hyperlink w:anchor="_Toc12888339" w:history="1">
        <w:r w:rsidR="00AD2E5E" w:rsidRPr="00C72810">
          <w:rPr>
            <w:rStyle w:val="ad"/>
            <w:noProof/>
            <w:lang w:val="en-CA"/>
            <w14:scene3d>
              <w14:camera w14:prst="orthographicFront"/>
              <w14:lightRig w14:rig="threePt" w14:dir="t">
                <w14:rot w14:lat="0" w14:lon="0" w14:rev="0"/>
              </w14:lightRig>
            </w14:scene3d>
          </w:rPr>
          <w:t>9.4.2</w:t>
        </w:r>
        <w:r w:rsidR="00AD2E5E">
          <w:rPr>
            <w:rFonts w:asciiTheme="minorHAnsi" w:hAnsiTheme="minorHAnsi" w:cstheme="minorBidi"/>
            <w:b w:val="0"/>
            <w:noProof/>
            <w:kern w:val="2"/>
            <w:sz w:val="21"/>
            <w:lang w:val="en-US" w:eastAsia="ja-JP"/>
          </w:rPr>
          <w:tab/>
        </w:r>
        <w:r w:rsidR="00AD2E5E" w:rsidRPr="00C72810">
          <w:rPr>
            <w:rStyle w:val="ad"/>
            <w:noProof/>
            <w:lang w:val="en-CA"/>
          </w:rPr>
          <w:t>Initialisation process</w:t>
        </w:r>
        <w:r w:rsidR="00AD2E5E">
          <w:rPr>
            <w:noProof/>
            <w:webHidden/>
          </w:rPr>
          <w:tab/>
        </w:r>
        <w:r w:rsidR="00AD2E5E">
          <w:rPr>
            <w:noProof/>
            <w:webHidden/>
          </w:rPr>
          <w:fldChar w:fldCharType="begin"/>
        </w:r>
        <w:r w:rsidR="00AD2E5E">
          <w:rPr>
            <w:noProof/>
            <w:webHidden/>
          </w:rPr>
          <w:instrText xml:space="preserve"> PAGEREF _Toc12888339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5E236AF3" w14:textId="1121AE5E" w:rsidR="00AD2E5E" w:rsidRDefault="00270D44">
      <w:pPr>
        <w:pStyle w:val="31"/>
        <w:rPr>
          <w:rFonts w:asciiTheme="minorHAnsi" w:hAnsiTheme="minorHAnsi" w:cstheme="minorBidi"/>
          <w:b w:val="0"/>
          <w:noProof/>
          <w:kern w:val="2"/>
          <w:sz w:val="21"/>
          <w:lang w:val="en-US" w:eastAsia="ja-JP"/>
        </w:rPr>
      </w:pPr>
      <w:hyperlink w:anchor="_Toc12888340" w:history="1">
        <w:r w:rsidR="00AD2E5E" w:rsidRPr="00C72810">
          <w:rPr>
            <w:rStyle w:val="ad"/>
            <w:noProof/>
            <w:lang w:val="en-CA"/>
            <w14:scene3d>
              <w14:camera w14:prst="orthographicFront"/>
              <w14:lightRig w14:rig="threePt" w14:dir="t">
                <w14:rot w14:lat="0" w14:lon="0" w14:rev="0"/>
              </w14:lightRig>
            </w14:scene3d>
          </w:rPr>
          <w:t>9.4.3</w:t>
        </w:r>
        <w:r w:rsidR="00AD2E5E">
          <w:rPr>
            <w:rFonts w:asciiTheme="minorHAnsi" w:hAnsiTheme="minorHAnsi" w:cstheme="minorBidi"/>
            <w:b w:val="0"/>
            <w:noProof/>
            <w:kern w:val="2"/>
            <w:sz w:val="21"/>
            <w:lang w:val="en-US" w:eastAsia="ja-JP"/>
          </w:rPr>
          <w:tab/>
        </w:r>
        <w:r w:rsidR="00AD2E5E" w:rsidRPr="00C72810">
          <w:rPr>
            <w:rStyle w:val="ad"/>
            <w:noProof/>
            <w:lang w:val="en-CA"/>
          </w:rPr>
          <w:t>Inverse binarization process</w:t>
        </w:r>
        <w:r w:rsidR="00AD2E5E">
          <w:rPr>
            <w:noProof/>
            <w:webHidden/>
          </w:rPr>
          <w:tab/>
        </w:r>
        <w:r w:rsidR="00AD2E5E">
          <w:rPr>
            <w:noProof/>
            <w:webHidden/>
          </w:rPr>
          <w:fldChar w:fldCharType="begin"/>
        </w:r>
        <w:r w:rsidR="00AD2E5E">
          <w:rPr>
            <w:noProof/>
            <w:webHidden/>
          </w:rPr>
          <w:instrText xml:space="preserve"> PAGEREF _Toc12888340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0FCACC57" w14:textId="17DCB118" w:rsidR="00AD2E5E" w:rsidRDefault="00270D44">
      <w:pPr>
        <w:pStyle w:val="31"/>
        <w:rPr>
          <w:rFonts w:asciiTheme="minorHAnsi" w:hAnsiTheme="minorHAnsi" w:cstheme="minorBidi"/>
          <w:b w:val="0"/>
          <w:noProof/>
          <w:kern w:val="2"/>
          <w:sz w:val="21"/>
          <w:lang w:val="en-US" w:eastAsia="ja-JP"/>
        </w:rPr>
      </w:pPr>
      <w:hyperlink w:anchor="_Toc12888341" w:history="1">
        <w:r w:rsidR="00AD2E5E" w:rsidRPr="00C72810">
          <w:rPr>
            <w:rStyle w:val="ad"/>
            <w:noProof/>
            <w:lang w:val="en-CA"/>
            <w14:scene3d>
              <w14:camera w14:prst="orthographicFront"/>
              <w14:lightRig w14:rig="threePt" w14:dir="t">
                <w14:rot w14:lat="0" w14:lon="0" w14:rev="0"/>
              </w14:lightRig>
            </w14:scene3d>
          </w:rPr>
          <w:t>9.4.4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readOccBin()</w:t>
        </w:r>
        <w:r w:rsidR="00AD2E5E">
          <w:rPr>
            <w:noProof/>
            <w:webHidden/>
          </w:rPr>
          <w:tab/>
        </w:r>
        <w:r w:rsidR="00AD2E5E">
          <w:rPr>
            <w:noProof/>
            <w:webHidden/>
          </w:rPr>
          <w:fldChar w:fldCharType="begin"/>
        </w:r>
        <w:r w:rsidR="00AD2E5E">
          <w:rPr>
            <w:noProof/>
            <w:webHidden/>
          </w:rPr>
          <w:instrText xml:space="preserve"> PAGEREF _Toc12888341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720DD3D5" w14:textId="34DDE906" w:rsidR="00AD2E5E" w:rsidRDefault="00270D44">
      <w:pPr>
        <w:pStyle w:val="31"/>
        <w:rPr>
          <w:rFonts w:asciiTheme="minorHAnsi" w:hAnsiTheme="minorHAnsi" w:cstheme="minorBidi"/>
          <w:b w:val="0"/>
          <w:noProof/>
          <w:kern w:val="2"/>
          <w:sz w:val="21"/>
          <w:lang w:val="en-US" w:eastAsia="ja-JP"/>
        </w:rPr>
      </w:pPr>
      <w:hyperlink w:anchor="_Toc12888342" w:history="1">
        <w:r w:rsidR="00AD2E5E" w:rsidRPr="00C72810">
          <w:rPr>
            <w:rStyle w:val="ad"/>
            <w:noProof/>
            <w:lang w:val="en-CA"/>
            <w14:scene3d>
              <w14:camera w14:prst="orthographicFront"/>
              <w14:lightRig w14:rig="threePt" w14:dir="t">
                <w14:rot w14:lat="0" w14:lon="0" w14:rev="0"/>
              </w14:lightRig>
            </w14:scene3d>
          </w:rPr>
          <w:t>9.4.5</w:t>
        </w:r>
        <w:r w:rsidR="00AD2E5E">
          <w:rPr>
            <w:rFonts w:asciiTheme="minorHAnsi" w:hAnsiTheme="minorHAnsi" w:cstheme="minorBidi"/>
            <w:b w:val="0"/>
            <w:noProof/>
            <w:kern w:val="2"/>
            <w:sz w:val="21"/>
            <w:lang w:val="en-US" w:eastAsia="ja-JP"/>
          </w:rPr>
          <w:tab/>
        </w:r>
        <w:r w:rsidR="00AD2E5E" w:rsidRPr="00C72810">
          <w:rPr>
            <w:rStyle w:val="ad"/>
            <w:noProof/>
            <w:lang w:val="en-CA"/>
          </w:rPr>
          <w:t>ctxMapIdx and ctxIdx derivation processes</w:t>
        </w:r>
        <w:r w:rsidR="00AD2E5E">
          <w:rPr>
            <w:noProof/>
            <w:webHidden/>
          </w:rPr>
          <w:tab/>
        </w:r>
        <w:r w:rsidR="00AD2E5E">
          <w:rPr>
            <w:noProof/>
            <w:webHidden/>
          </w:rPr>
          <w:fldChar w:fldCharType="begin"/>
        </w:r>
        <w:r w:rsidR="00AD2E5E">
          <w:rPr>
            <w:noProof/>
            <w:webHidden/>
          </w:rPr>
          <w:instrText xml:space="preserve"> PAGEREF _Toc12888342 \h </w:instrText>
        </w:r>
        <w:r w:rsidR="00AD2E5E">
          <w:rPr>
            <w:noProof/>
            <w:webHidden/>
          </w:rPr>
        </w:r>
        <w:r w:rsidR="00AD2E5E">
          <w:rPr>
            <w:noProof/>
            <w:webHidden/>
          </w:rPr>
          <w:fldChar w:fldCharType="separate"/>
        </w:r>
        <w:r w:rsidR="00AD2E5E">
          <w:rPr>
            <w:noProof/>
            <w:webHidden/>
          </w:rPr>
          <w:t>73</w:t>
        </w:r>
        <w:r w:rsidR="00AD2E5E">
          <w:rPr>
            <w:noProof/>
            <w:webHidden/>
          </w:rPr>
          <w:fldChar w:fldCharType="end"/>
        </w:r>
      </w:hyperlink>
    </w:p>
    <w:p w14:paraId="1784955B" w14:textId="25C1079B" w:rsidR="00AD2E5E" w:rsidRDefault="00270D44">
      <w:pPr>
        <w:pStyle w:val="31"/>
        <w:rPr>
          <w:rFonts w:asciiTheme="minorHAnsi" w:hAnsiTheme="minorHAnsi" w:cstheme="minorBidi"/>
          <w:b w:val="0"/>
          <w:noProof/>
          <w:kern w:val="2"/>
          <w:sz w:val="21"/>
          <w:lang w:val="en-US" w:eastAsia="ja-JP"/>
        </w:rPr>
      </w:pPr>
      <w:hyperlink w:anchor="_Toc12888343" w:history="1">
        <w:r w:rsidR="00AD2E5E" w:rsidRPr="00C72810">
          <w:rPr>
            <w:rStyle w:val="ad"/>
            <w:noProof/>
            <w:lang w:val="en-CA"/>
            <w14:scene3d>
              <w14:camera w14:prst="orthographicFront"/>
              <w14:lightRig w14:rig="threePt" w14:dir="t">
                <w14:rot w14:lat="0" w14:lon="0" w14:rev="0"/>
              </w14:lightRig>
            </w14:scene3d>
          </w:rPr>
          <w:t>9.4.6</w:t>
        </w:r>
        <w:r w:rsidR="00AD2E5E">
          <w:rPr>
            <w:rFonts w:asciiTheme="minorHAnsi" w:hAnsiTheme="minorHAnsi" w:cstheme="minorBidi"/>
            <w:b w:val="0"/>
            <w:noProof/>
            <w:kern w:val="2"/>
            <w:sz w:val="21"/>
            <w:lang w:val="en-US" w:eastAsia="ja-JP"/>
          </w:rPr>
          <w:tab/>
        </w:r>
        <w:r w:rsidR="00AD2E5E" w:rsidRPr="00C72810">
          <w:rPr>
            <w:rStyle w:val="ad"/>
            <w:noProof/>
            <w:lang w:val="en-CA"/>
          </w:rPr>
          <w:t>Context map update process</w:t>
        </w:r>
        <w:r w:rsidR="00AD2E5E">
          <w:rPr>
            <w:noProof/>
            <w:webHidden/>
          </w:rPr>
          <w:tab/>
        </w:r>
        <w:r w:rsidR="00AD2E5E">
          <w:rPr>
            <w:noProof/>
            <w:webHidden/>
          </w:rPr>
          <w:fldChar w:fldCharType="begin"/>
        </w:r>
        <w:r w:rsidR="00AD2E5E">
          <w:rPr>
            <w:noProof/>
            <w:webHidden/>
          </w:rPr>
          <w:instrText xml:space="preserve"> PAGEREF _Toc12888343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54628B04" w14:textId="7AA94493" w:rsidR="00AD2E5E" w:rsidRDefault="00270D44">
      <w:pPr>
        <w:pStyle w:val="31"/>
        <w:rPr>
          <w:rFonts w:asciiTheme="minorHAnsi" w:hAnsiTheme="minorHAnsi" w:cstheme="minorBidi"/>
          <w:b w:val="0"/>
          <w:noProof/>
          <w:kern w:val="2"/>
          <w:sz w:val="21"/>
          <w:lang w:val="en-US" w:eastAsia="ja-JP"/>
        </w:rPr>
      </w:pPr>
      <w:hyperlink w:anchor="_Toc12888344" w:history="1">
        <w:r w:rsidR="00AD2E5E" w:rsidRPr="00C72810">
          <w:rPr>
            <w:rStyle w:val="ad"/>
            <w:noProof/>
            <w:lang w:val="en-CA"/>
            <w14:scene3d>
              <w14:camera w14:prst="orthographicFront"/>
              <w14:lightRig w14:rig="threePt" w14:dir="t">
                <w14:rot w14:lat="0" w14:lon="0" w14:rev="0"/>
              </w14:lightRig>
            </w14:scene3d>
          </w:rPr>
          <w:t>9.4.7</w:t>
        </w:r>
        <w:r w:rsidR="00AD2E5E">
          <w:rPr>
            <w:rFonts w:asciiTheme="minorHAnsi" w:hAnsiTheme="minorHAnsi" w:cstheme="minorBidi"/>
            <w:b w:val="0"/>
            <w:noProof/>
            <w:kern w:val="2"/>
            <w:sz w:val="21"/>
            <w:lang w:val="en-US" w:eastAsia="ja-JP"/>
          </w:rPr>
          <w:tab/>
        </w:r>
        <w:r w:rsidR="00AD2E5E" w:rsidRPr="00C72810">
          <w:rPr>
            <w:rStyle w:val="ad"/>
            <w:noProof/>
            <w:lang w:val="en-CA"/>
          </w:rPr>
          <w:t>Occupancy prediction process using neighbouring octree nodes</w:t>
        </w:r>
        <w:r w:rsidR="00AD2E5E">
          <w:rPr>
            <w:noProof/>
            <w:webHidden/>
          </w:rPr>
          <w:tab/>
        </w:r>
        <w:r w:rsidR="00AD2E5E">
          <w:rPr>
            <w:noProof/>
            <w:webHidden/>
          </w:rPr>
          <w:fldChar w:fldCharType="begin"/>
        </w:r>
        <w:r w:rsidR="00AD2E5E">
          <w:rPr>
            <w:noProof/>
            <w:webHidden/>
          </w:rPr>
          <w:instrText xml:space="preserve"> PAGEREF _Toc12888344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637BF2D1" w14:textId="16245D78" w:rsidR="00AD2E5E" w:rsidRDefault="00270D44">
      <w:pPr>
        <w:pStyle w:val="21"/>
        <w:rPr>
          <w:rFonts w:asciiTheme="minorHAnsi" w:hAnsiTheme="minorHAnsi" w:cstheme="minorBidi"/>
          <w:b w:val="0"/>
          <w:noProof/>
          <w:kern w:val="2"/>
          <w:sz w:val="21"/>
          <w:lang w:val="en-US" w:eastAsia="ja-JP"/>
        </w:rPr>
      </w:pPr>
      <w:hyperlink w:anchor="_Toc12888345" w:history="1">
        <w:r w:rsidR="00AD2E5E" w:rsidRPr="00C72810">
          <w:rPr>
            <w:rStyle w:val="ad"/>
            <w:noProof/>
            <w:lang w:val="en-CA"/>
          </w:rPr>
          <w:t>9.5</w:t>
        </w:r>
        <w:r w:rsidR="00AD2E5E">
          <w:rPr>
            <w:rFonts w:asciiTheme="minorHAnsi" w:hAnsiTheme="minorHAnsi" w:cstheme="minorBidi"/>
            <w:b w:val="0"/>
            <w:noProof/>
            <w:kern w:val="2"/>
            <w:sz w:val="21"/>
            <w:lang w:val="en-US" w:eastAsia="ja-JP"/>
          </w:rPr>
          <w:tab/>
        </w:r>
        <w:r w:rsidR="00AD2E5E" w:rsidRPr="00C72810">
          <w:rPr>
            <w:rStyle w:val="ad"/>
            <w:noProof/>
            <w:lang w:val="en-CA"/>
          </w:rPr>
          <w:t>Dictionary-based parsing</w:t>
        </w:r>
        <w:r w:rsidR="00AD2E5E">
          <w:rPr>
            <w:noProof/>
            <w:webHidden/>
          </w:rPr>
          <w:tab/>
        </w:r>
        <w:r w:rsidR="00AD2E5E">
          <w:rPr>
            <w:noProof/>
            <w:webHidden/>
          </w:rPr>
          <w:fldChar w:fldCharType="begin"/>
        </w:r>
        <w:r w:rsidR="00AD2E5E">
          <w:rPr>
            <w:noProof/>
            <w:webHidden/>
          </w:rPr>
          <w:instrText xml:space="preserve"> PAGEREF _Toc12888345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251F1804" w14:textId="76227F33" w:rsidR="00AD2E5E" w:rsidRDefault="00270D44">
      <w:pPr>
        <w:pStyle w:val="31"/>
        <w:rPr>
          <w:rFonts w:asciiTheme="minorHAnsi" w:hAnsiTheme="minorHAnsi" w:cstheme="minorBidi"/>
          <w:b w:val="0"/>
          <w:noProof/>
          <w:kern w:val="2"/>
          <w:sz w:val="21"/>
          <w:lang w:val="en-US" w:eastAsia="ja-JP"/>
        </w:rPr>
      </w:pPr>
      <w:hyperlink w:anchor="_Toc12888346" w:history="1">
        <w:r w:rsidR="00AD2E5E" w:rsidRPr="00C72810">
          <w:rPr>
            <w:rStyle w:val="ad"/>
            <w:noProof/>
            <w:lang w:val="en-CA"/>
            <w14:scene3d>
              <w14:camera w14:prst="orthographicFront"/>
              <w14:lightRig w14:rig="threePt" w14:dir="t">
                <w14:rot w14:lat="0" w14:lon="0" w14:rev="0"/>
              </w14:lightRig>
            </w14:scene3d>
          </w:rPr>
          <w:t>9.5.1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_Toc12888346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34E90DFF" w14:textId="4C9B94D3" w:rsidR="00AD2E5E" w:rsidRDefault="00270D44">
      <w:pPr>
        <w:pStyle w:val="31"/>
        <w:rPr>
          <w:rFonts w:asciiTheme="minorHAnsi" w:hAnsiTheme="minorHAnsi" w:cstheme="minorBidi"/>
          <w:b w:val="0"/>
          <w:noProof/>
          <w:kern w:val="2"/>
          <w:sz w:val="21"/>
          <w:lang w:val="en-US" w:eastAsia="ja-JP"/>
        </w:rPr>
      </w:pPr>
      <w:hyperlink w:anchor="_Toc12888347" w:history="1">
        <w:r w:rsidR="00AD2E5E" w:rsidRPr="00C72810">
          <w:rPr>
            <w:rStyle w:val="ad"/>
            <w:noProof/>
            <w:lang w:val="en-CA"/>
            <w14:scene3d>
              <w14:camera w14:prst="orthographicFront"/>
              <w14:lightRig w14:rig="threePt" w14:dir="t">
                <w14:rot w14:lat="0" w14:lon="0" w14:rev="0"/>
              </w14:lightRig>
            </w14:scene3d>
          </w:rPr>
          <w:t>9.5.2</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lut0</w:t>
        </w:r>
        <w:r w:rsidR="00AD2E5E">
          <w:rPr>
            <w:noProof/>
            <w:webHidden/>
          </w:rPr>
          <w:tab/>
        </w:r>
        <w:r w:rsidR="00AD2E5E">
          <w:rPr>
            <w:noProof/>
            <w:webHidden/>
          </w:rPr>
          <w:fldChar w:fldCharType="begin"/>
        </w:r>
        <w:r w:rsidR="00AD2E5E">
          <w:rPr>
            <w:noProof/>
            <w:webHidden/>
          </w:rPr>
          <w:instrText xml:space="preserve"> PAGEREF _Toc12888347 \h </w:instrText>
        </w:r>
        <w:r w:rsidR="00AD2E5E">
          <w:rPr>
            <w:noProof/>
            <w:webHidden/>
          </w:rPr>
        </w:r>
        <w:r w:rsidR="00AD2E5E">
          <w:rPr>
            <w:noProof/>
            <w:webHidden/>
          </w:rPr>
          <w:fldChar w:fldCharType="separate"/>
        </w:r>
        <w:r w:rsidR="00AD2E5E">
          <w:rPr>
            <w:noProof/>
            <w:webHidden/>
          </w:rPr>
          <w:t>80</w:t>
        </w:r>
        <w:r w:rsidR="00AD2E5E">
          <w:rPr>
            <w:noProof/>
            <w:webHidden/>
          </w:rPr>
          <w:fldChar w:fldCharType="end"/>
        </w:r>
      </w:hyperlink>
    </w:p>
    <w:p w14:paraId="6BCAC07B" w14:textId="5EDF6C09" w:rsidR="00AD2E5E" w:rsidRDefault="00270D44">
      <w:pPr>
        <w:pStyle w:val="31"/>
        <w:rPr>
          <w:rFonts w:asciiTheme="minorHAnsi" w:hAnsiTheme="minorHAnsi" w:cstheme="minorBidi"/>
          <w:b w:val="0"/>
          <w:noProof/>
          <w:kern w:val="2"/>
          <w:sz w:val="21"/>
          <w:lang w:val="en-US" w:eastAsia="ja-JP"/>
        </w:rPr>
      </w:pPr>
      <w:hyperlink w:anchor="_Toc12888348" w:history="1">
        <w:r w:rsidR="00AD2E5E" w:rsidRPr="00C72810">
          <w:rPr>
            <w:rStyle w:val="ad"/>
            <w:noProof/>
            <w:lang w:val="en-CA"/>
            <w14:scene3d>
              <w14:camera w14:prst="orthographicFront"/>
              <w14:lightRig w14:rig="threePt" w14:dir="t">
                <w14:rot w14:lat="0" w14:lon="0" w14:rev="0"/>
              </w14:lightRig>
            </w14:scene3d>
          </w:rPr>
          <w:t>9.5.3</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lut1</w:t>
        </w:r>
        <w:r w:rsidR="00AD2E5E">
          <w:rPr>
            <w:noProof/>
            <w:webHidden/>
          </w:rPr>
          <w:tab/>
        </w:r>
        <w:r w:rsidR="00AD2E5E">
          <w:rPr>
            <w:noProof/>
            <w:webHidden/>
          </w:rPr>
          <w:fldChar w:fldCharType="begin"/>
        </w:r>
        <w:r w:rsidR="00AD2E5E">
          <w:rPr>
            <w:noProof/>
            <w:webHidden/>
          </w:rPr>
          <w:instrText xml:space="preserve"> PAGEREF _Toc12888348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5C472E83" w14:textId="4123F81C" w:rsidR="00AD2E5E" w:rsidRDefault="00270D44">
      <w:pPr>
        <w:pStyle w:val="31"/>
        <w:rPr>
          <w:rFonts w:asciiTheme="minorHAnsi" w:hAnsiTheme="minorHAnsi" w:cstheme="minorBidi"/>
          <w:b w:val="0"/>
          <w:noProof/>
          <w:kern w:val="2"/>
          <w:sz w:val="21"/>
          <w:lang w:val="en-US" w:eastAsia="ja-JP"/>
        </w:rPr>
      </w:pPr>
      <w:hyperlink w:anchor="_Toc12888349" w:history="1">
        <w:r w:rsidR="00AD2E5E" w:rsidRPr="00C72810">
          <w:rPr>
            <w:rStyle w:val="ad"/>
            <w:noProof/>
            <w:lang w:val="en-CA"/>
            <w14:scene3d>
              <w14:camera w14:prst="orthographicFront"/>
              <w14:lightRig w14:rig="threePt" w14:dir="t">
                <w14:rot w14:lat="0" w14:lon="0" w14:rev="0"/>
              </w14:lightRig>
            </w14:scene3d>
          </w:rPr>
          <w:t>9.5.4</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decodeLut0Index()</w:t>
        </w:r>
        <w:r w:rsidR="00AD2E5E">
          <w:rPr>
            <w:noProof/>
            <w:webHidden/>
          </w:rPr>
          <w:tab/>
        </w:r>
        <w:r w:rsidR="00AD2E5E">
          <w:rPr>
            <w:noProof/>
            <w:webHidden/>
          </w:rPr>
          <w:fldChar w:fldCharType="begin"/>
        </w:r>
        <w:r w:rsidR="00AD2E5E">
          <w:rPr>
            <w:noProof/>
            <w:webHidden/>
          </w:rPr>
          <w:instrText xml:space="preserve"> PAGEREF _Toc12888349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31D02CEF" w14:textId="3C25070F" w:rsidR="00AD2E5E" w:rsidRDefault="00270D44">
      <w:pPr>
        <w:pStyle w:val="31"/>
        <w:rPr>
          <w:rFonts w:asciiTheme="minorHAnsi" w:hAnsiTheme="minorHAnsi" w:cstheme="minorBidi"/>
          <w:b w:val="0"/>
          <w:noProof/>
          <w:kern w:val="2"/>
          <w:sz w:val="21"/>
          <w:lang w:val="en-US" w:eastAsia="ja-JP"/>
        </w:rPr>
      </w:pPr>
      <w:hyperlink w:anchor="_Toc12888350" w:history="1">
        <w:r w:rsidR="00AD2E5E" w:rsidRPr="00C72810">
          <w:rPr>
            <w:rStyle w:val="ad"/>
            <w:noProof/>
            <w:lang w:val="en-CA"/>
            <w14:scene3d>
              <w14:camera w14:prst="orthographicFront"/>
              <w14:lightRig w14:rig="threePt" w14:dir="t">
                <w14:rot w14:lat="0" w14:lon="0" w14:rev="0"/>
              </w14:lightRig>
            </w14:scene3d>
          </w:rPr>
          <w:t>9.5.5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pushLut0()</w:t>
        </w:r>
        <w:r w:rsidR="00AD2E5E">
          <w:rPr>
            <w:noProof/>
            <w:webHidden/>
          </w:rPr>
          <w:tab/>
        </w:r>
        <w:r w:rsidR="00AD2E5E">
          <w:rPr>
            <w:noProof/>
            <w:webHidden/>
          </w:rPr>
          <w:fldChar w:fldCharType="begin"/>
        </w:r>
        <w:r w:rsidR="00AD2E5E">
          <w:rPr>
            <w:noProof/>
            <w:webHidden/>
          </w:rPr>
          <w:instrText xml:space="preserve"> PAGEREF _Toc12888350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1A58A265" w14:textId="7D4B9E95" w:rsidR="00AD2E5E" w:rsidRDefault="00270D44">
      <w:pPr>
        <w:pStyle w:val="31"/>
        <w:rPr>
          <w:rFonts w:asciiTheme="minorHAnsi" w:hAnsiTheme="minorHAnsi" w:cstheme="minorBidi"/>
          <w:b w:val="0"/>
          <w:noProof/>
          <w:kern w:val="2"/>
          <w:sz w:val="21"/>
          <w:lang w:val="en-US" w:eastAsia="ja-JP"/>
        </w:rPr>
      </w:pPr>
      <w:hyperlink w:anchor="_Toc12888351" w:history="1">
        <w:r w:rsidR="00AD2E5E" w:rsidRPr="00C72810">
          <w:rPr>
            <w:rStyle w:val="ad"/>
            <w:noProof/>
            <w:lang w:val="en-CA"/>
            <w14:scene3d>
              <w14:camera w14:prst="orthographicFront"/>
              <w14:lightRig w14:rig="threePt" w14:dir="t">
                <w14:rot w14:lat="0" w14:lon="0" w14:rev="0"/>
              </w14:lightRig>
            </w14:scene3d>
          </w:rPr>
          <w:t>9.5.6</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updateLut0()</w:t>
        </w:r>
        <w:r w:rsidR="00AD2E5E">
          <w:rPr>
            <w:noProof/>
            <w:webHidden/>
          </w:rPr>
          <w:tab/>
        </w:r>
        <w:r w:rsidR="00AD2E5E">
          <w:rPr>
            <w:noProof/>
            <w:webHidden/>
          </w:rPr>
          <w:fldChar w:fldCharType="begin"/>
        </w:r>
        <w:r w:rsidR="00AD2E5E">
          <w:rPr>
            <w:noProof/>
            <w:webHidden/>
          </w:rPr>
          <w:instrText xml:space="preserve"> PAGEREF _Toc12888351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555AC0CD" w14:textId="767A21A8" w:rsidR="00AD2E5E" w:rsidRDefault="00270D44">
      <w:pPr>
        <w:pStyle w:val="31"/>
        <w:rPr>
          <w:rFonts w:asciiTheme="minorHAnsi" w:hAnsiTheme="minorHAnsi" w:cstheme="minorBidi"/>
          <w:b w:val="0"/>
          <w:noProof/>
          <w:kern w:val="2"/>
          <w:sz w:val="21"/>
          <w:lang w:val="en-US" w:eastAsia="ja-JP"/>
        </w:rPr>
      </w:pPr>
      <w:hyperlink w:anchor="_Toc12888352" w:history="1">
        <w:r w:rsidR="00AD2E5E" w:rsidRPr="00C72810">
          <w:rPr>
            <w:rStyle w:val="ad"/>
            <w:noProof/>
            <w:lang w:val="en-CA"/>
            <w14:scene3d>
              <w14:camera w14:prst="orthographicFront"/>
              <w14:lightRig w14:rig="threePt" w14:dir="t">
                <w14:rot w14:lat="0" w14:lon="0" w14:rev="0"/>
              </w14:lightRig>
            </w14:scene3d>
          </w:rPr>
          <w:t>9.5.7</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lut0ComputeMostFrequentSymbols()</w:t>
        </w:r>
        <w:r w:rsidR="00AD2E5E">
          <w:rPr>
            <w:noProof/>
            <w:webHidden/>
          </w:rPr>
          <w:tab/>
        </w:r>
        <w:r w:rsidR="00AD2E5E">
          <w:rPr>
            <w:noProof/>
            <w:webHidden/>
          </w:rPr>
          <w:fldChar w:fldCharType="begin"/>
        </w:r>
        <w:r w:rsidR="00AD2E5E">
          <w:rPr>
            <w:noProof/>
            <w:webHidden/>
          </w:rPr>
          <w:instrText xml:space="preserve"> PAGEREF _Toc12888352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15A35696" w14:textId="01EB85B1" w:rsidR="00AD2E5E" w:rsidRDefault="00270D44">
      <w:pPr>
        <w:pStyle w:val="31"/>
        <w:rPr>
          <w:rFonts w:asciiTheme="minorHAnsi" w:hAnsiTheme="minorHAnsi" w:cstheme="minorBidi"/>
          <w:b w:val="0"/>
          <w:noProof/>
          <w:kern w:val="2"/>
          <w:sz w:val="21"/>
          <w:lang w:val="en-US" w:eastAsia="ja-JP"/>
        </w:rPr>
      </w:pPr>
      <w:hyperlink w:anchor="_Toc12888353" w:history="1">
        <w:r w:rsidR="00AD2E5E" w:rsidRPr="00C72810">
          <w:rPr>
            <w:rStyle w:val="ad"/>
            <w:noProof/>
            <w:lang w:val="en-CA"/>
            <w14:scene3d>
              <w14:camera w14:prst="orthographicFront"/>
              <w14:lightRig w14:rig="threePt" w14:dir="t">
                <w14:rot w14:lat="0" w14:lon="0" w14:rev="0"/>
              </w14:lightRig>
            </w14:scene3d>
          </w:rPr>
          <w:t>9.5.8</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pushLut1()</w:t>
        </w:r>
        <w:r w:rsidR="00AD2E5E">
          <w:rPr>
            <w:noProof/>
            <w:webHidden/>
          </w:rPr>
          <w:tab/>
        </w:r>
        <w:r w:rsidR="00AD2E5E">
          <w:rPr>
            <w:noProof/>
            <w:webHidden/>
          </w:rPr>
          <w:fldChar w:fldCharType="begin"/>
        </w:r>
        <w:r w:rsidR="00AD2E5E">
          <w:rPr>
            <w:noProof/>
            <w:webHidden/>
          </w:rPr>
          <w:instrText xml:space="preserve"> PAGEREF _Toc12888353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363D715D" w14:textId="61C74B9D" w:rsidR="00AD2E5E" w:rsidRDefault="00270D44">
      <w:pPr>
        <w:pStyle w:val="31"/>
        <w:rPr>
          <w:rFonts w:asciiTheme="minorHAnsi" w:hAnsiTheme="minorHAnsi" w:cstheme="minorBidi"/>
          <w:b w:val="0"/>
          <w:noProof/>
          <w:kern w:val="2"/>
          <w:sz w:val="21"/>
          <w:lang w:val="en-US" w:eastAsia="ja-JP"/>
        </w:rPr>
      </w:pPr>
      <w:hyperlink w:anchor="_Toc12888354" w:history="1">
        <w:r w:rsidR="00AD2E5E" w:rsidRPr="00C72810">
          <w:rPr>
            <w:rStyle w:val="ad"/>
            <w:noProof/>
            <w:lang w:val="en-CA"/>
            <w14:scene3d>
              <w14:camera w14:prst="orthographicFront"/>
              <w14:lightRig w14:rig="threePt" w14:dir="t">
                <w14:rot w14:lat="0" w14:lon="0" w14:rev="0"/>
              </w14:lightRig>
            </w14:scene3d>
          </w:rPr>
          <w:t>9.5.9</w:t>
        </w:r>
        <w:r w:rsidR="00AD2E5E">
          <w:rPr>
            <w:rFonts w:asciiTheme="minorHAnsi" w:hAnsiTheme="minorHAnsi" w:cstheme="minorBidi"/>
            <w:b w:val="0"/>
            <w:noProof/>
            <w:kern w:val="2"/>
            <w:sz w:val="21"/>
            <w:lang w:val="en-US" w:eastAsia="ja-JP"/>
          </w:rPr>
          <w:tab/>
        </w:r>
        <w:r w:rsidR="00AD2E5E" w:rsidRPr="00C72810">
          <w:rPr>
            <w:rStyle w:val="ad"/>
            <w:noProof/>
            <w:lang w:val="en-CA"/>
          </w:rPr>
          <w:t>Dictionary encoded value semantics</w:t>
        </w:r>
        <w:r w:rsidR="00AD2E5E">
          <w:rPr>
            <w:noProof/>
            <w:webHidden/>
          </w:rPr>
          <w:tab/>
        </w:r>
        <w:r w:rsidR="00AD2E5E">
          <w:rPr>
            <w:noProof/>
            <w:webHidden/>
          </w:rPr>
          <w:fldChar w:fldCharType="begin"/>
        </w:r>
        <w:r w:rsidR="00AD2E5E">
          <w:rPr>
            <w:noProof/>
            <w:webHidden/>
          </w:rPr>
          <w:instrText xml:space="preserve"> PAGEREF _Toc12888354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6E32D174" w14:textId="45C5113D" w:rsidR="00AD2E5E" w:rsidRDefault="00270D44">
      <w:pPr>
        <w:pStyle w:val="21"/>
        <w:rPr>
          <w:rFonts w:asciiTheme="minorHAnsi" w:hAnsiTheme="minorHAnsi" w:cstheme="minorBidi"/>
          <w:b w:val="0"/>
          <w:noProof/>
          <w:kern w:val="2"/>
          <w:sz w:val="21"/>
          <w:lang w:val="en-US" w:eastAsia="ja-JP"/>
        </w:rPr>
      </w:pPr>
      <w:hyperlink w:anchor="_Toc12888355" w:history="1">
        <w:r w:rsidR="00AD2E5E" w:rsidRPr="00C72810">
          <w:rPr>
            <w:rStyle w:val="ad"/>
            <w:noProof/>
            <w:lang w:val="en-CA"/>
          </w:rPr>
          <w:t>9.6</w:t>
        </w:r>
        <w:r w:rsidR="00AD2E5E">
          <w:rPr>
            <w:rFonts w:asciiTheme="minorHAnsi" w:hAnsiTheme="minorHAnsi" w:cstheme="minorBidi"/>
            <w:b w:val="0"/>
            <w:noProof/>
            <w:kern w:val="2"/>
            <w:sz w:val="21"/>
            <w:lang w:val="en-US" w:eastAsia="ja-JP"/>
          </w:rPr>
          <w:tab/>
        </w:r>
        <w:r w:rsidR="00AD2E5E" w:rsidRPr="00C72810">
          <w:rPr>
            <w:rStyle w:val="ad"/>
            <w:noProof/>
            <w:lang w:val="en-CA"/>
          </w:rPr>
          <w:t>CABAC parsing process</w:t>
        </w:r>
        <w:r w:rsidR="00AD2E5E">
          <w:rPr>
            <w:noProof/>
            <w:webHidden/>
          </w:rPr>
          <w:tab/>
        </w:r>
        <w:r w:rsidR="00AD2E5E">
          <w:rPr>
            <w:noProof/>
            <w:webHidden/>
          </w:rPr>
          <w:fldChar w:fldCharType="begin"/>
        </w:r>
        <w:r w:rsidR="00AD2E5E">
          <w:rPr>
            <w:noProof/>
            <w:webHidden/>
          </w:rPr>
          <w:instrText xml:space="preserve"> PAGEREF _Toc12888355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2E9A32B9" w14:textId="610A1FAC" w:rsidR="00AD2E5E" w:rsidRDefault="00270D44">
      <w:pPr>
        <w:pStyle w:val="31"/>
        <w:rPr>
          <w:rFonts w:asciiTheme="minorHAnsi" w:hAnsiTheme="minorHAnsi" w:cstheme="minorBidi"/>
          <w:b w:val="0"/>
          <w:noProof/>
          <w:kern w:val="2"/>
          <w:sz w:val="21"/>
          <w:lang w:val="en-US" w:eastAsia="ja-JP"/>
        </w:rPr>
      </w:pPr>
      <w:hyperlink w:anchor="_Toc12888356" w:history="1">
        <w:r w:rsidR="00AD2E5E" w:rsidRPr="00C72810">
          <w:rPr>
            <w:rStyle w:val="ad"/>
            <w:noProof/>
            <w:lang w:val="en-CA"/>
            <w14:scene3d>
              <w14:camera w14:prst="orthographicFront"/>
              <w14:lightRig w14:rig="threePt" w14:dir="t">
                <w14:rot w14:lat="0" w14:lon="0" w14:rev="0"/>
              </w14:lightRig>
            </w14:scene3d>
          </w:rPr>
          <w:t>9.6.1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_Toc12888356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6C98A61E" w14:textId="2173A840" w:rsidR="00AD2E5E" w:rsidRDefault="00270D44">
      <w:pPr>
        <w:pStyle w:val="31"/>
        <w:rPr>
          <w:rFonts w:asciiTheme="minorHAnsi" w:hAnsiTheme="minorHAnsi" w:cstheme="minorBidi"/>
          <w:b w:val="0"/>
          <w:noProof/>
          <w:kern w:val="2"/>
          <w:sz w:val="21"/>
          <w:lang w:val="en-US" w:eastAsia="ja-JP"/>
        </w:rPr>
      </w:pPr>
      <w:hyperlink w:anchor="_Toc12888357" w:history="1">
        <w:r w:rsidR="00AD2E5E" w:rsidRPr="00C72810">
          <w:rPr>
            <w:rStyle w:val="ad"/>
            <w:noProof/>
            <w:lang w:val="en-CA"/>
            <w14:scene3d>
              <w14:camera w14:prst="orthographicFront"/>
              <w14:lightRig w14:rig="threePt" w14:dir="t">
                <w14:rot w14:lat="0" w14:lon="0" w14:rev="0"/>
              </w14:lightRig>
            </w14:scene3d>
          </w:rPr>
          <w:t>9.6.2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readBin()</w:t>
        </w:r>
        <w:r w:rsidR="00AD2E5E">
          <w:rPr>
            <w:noProof/>
            <w:webHidden/>
          </w:rPr>
          <w:tab/>
        </w:r>
        <w:r w:rsidR="00AD2E5E">
          <w:rPr>
            <w:noProof/>
            <w:webHidden/>
          </w:rPr>
          <w:fldChar w:fldCharType="begin"/>
        </w:r>
        <w:r w:rsidR="00AD2E5E">
          <w:rPr>
            <w:noProof/>
            <w:webHidden/>
          </w:rPr>
          <w:instrText xml:space="preserve"> PAGEREF _Toc12888357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3729AE9B" w14:textId="41E835CC" w:rsidR="00AD2E5E" w:rsidRDefault="00270D44">
      <w:pPr>
        <w:pStyle w:val="31"/>
        <w:rPr>
          <w:rFonts w:asciiTheme="minorHAnsi" w:hAnsiTheme="minorHAnsi" w:cstheme="minorBidi"/>
          <w:b w:val="0"/>
          <w:noProof/>
          <w:kern w:val="2"/>
          <w:sz w:val="21"/>
          <w:lang w:val="en-US" w:eastAsia="ja-JP"/>
        </w:rPr>
      </w:pPr>
      <w:hyperlink w:anchor="_Toc12888358" w:history="1">
        <w:r w:rsidR="00AD2E5E" w:rsidRPr="00C72810">
          <w:rPr>
            <w:rStyle w:val="ad"/>
            <w:noProof/>
            <w:lang w:val="en-CA"/>
            <w14:scene3d>
              <w14:camera w14:prst="orthographicFront"/>
              <w14:lightRig w14:rig="threePt" w14:dir="t">
                <w14:rot w14:lat="0" w14:lon="0" w14:rev="0"/>
              </w14:lightRig>
            </w14:scene3d>
          </w:rPr>
          <w:t>9.6.3</w:t>
        </w:r>
        <w:r w:rsidR="00AD2E5E">
          <w:rPr>
            <w:rFonts w:asciiTheme="minorHAnsi" w:hAnsiTheme="minorHAnsi" w:cstheme="minorBidi"/>
            <w:b w:val="0"/>
            <w:noProof/>
            <w:kern w:val="2"/>
            <w:sz w:val="21"/>
            <w:lang w:val="en-US" w:eastAsia="ja-JP"/>
          </w:rPr>
          <w:tab/>
        </w:r>
        <w:r w:rsidR="00AD2E5E" w:rsidRPr="00C72810">
          <w:rPr>
            <w:rStyle w:val="ad"/>
            <w:noProof/>
            <w:lang w:val="en-CA"/>
          </w:rPr>
          <w:t>Context variables</w:t>
        </w:r>
        <w:r w:rsidR="00AD2E5E">
          <w:rPr>
            <w:noProof/>
            <w:webHidden/>
          </w:rPr>
          <w:tab/>
        </w:r>
        <w:r w:rsidR="00AD2E5E">
          <w:rPr>
            <w:noProof/>
            <w:webHidden/>
          </w:rPr>
          <w:fldChar w:fldCharType="begin"/>
        </w:r>
        <w:r w:rsidR="00AD2E5E">
          <w:rPr>
            <w:noProof/>
            <w:webHidden/>
          </w:rPr>
          <w:instrText xml:space="preserve"> PAGEREF _Toc12888358 \h </w:instrText>
        </w:r>
        <w:r w:rsidR="00AD2E5E">
          <w:rPr>
            <w:noProof/>
            <w:webHidden/>
          </w:rPr>
        </w:r>
        <w:r w:rsidR="00AD2E5E">
          <w:rPr>
            <w:noProof/>
            <w:webHidden/>
          </w:rPr>
          <w:fldChar w:fldCharType="separate"/>
        </w:r>
        <w:r w:rsidR="00AD2E5E">
          <w:rPr>
            <w:noProof/>
            <w:webHidden/>
          </w:rPr>
          <w:t>86</w:t>
        </w:r>
        <w:r w:rsidR="00AD2E5E">
          <w:rPr>
            <w:noProof/>
            <w:webHidden/>
          </w:rPr>
          <w:fldChar w:fldCharType="end"/>
        </w:r>
      </w:hyperlink>
    </w:p>
    <w:p w14:paraId="551C44C0" w14:textId="3E91E51D" w:rsidR="00AD2E5E" w:rsidRDefault="00270D44">
      <w:pPr>
        <w:pStyle w:val="31"/>
        <w:rPr>
          <w:rFonts w:asciiTheme="minorHAnsi" w:hAnsiTheme="minorHAnsi" w:cstheme="minorBidi"/>
          <w:b w:val="0"/>
          <w:noProof/>
          <w:kern w:val="2"/>
          <w:sz w:val="21"/>
          <w:lang w:val="en-US" w:eastAsia="ja-JP"/>
        </w:rPr>
      </w:pPr>
      <w:hyperlink w:anchor="_Toc12888359" w:history="1">
        <w:r w:rsidR="00AD2E5E" w:rsidRPr="00C72810">
          <w:rPr>
            <w:rStyle w:val="ad"/>
            <w:noProof/>
            <w:lang w:val="en-CA"/>
            <w14:scene3d>
              <w14:camera w14:prst="orthographicFront"/>
              <w14:lightRig w14:rig="threePt" w14:dir="t">
                <w14:rot w14:lat="0" w14:lon="0" w14:rev="0"/>
              </w14:lightRig>
            </w14:scene3d>
          </w:rPr>
          <w:t>9.6.4</w:t>
        </w:r>
        <w:r w:rsidR="00AD2E5E">
          <w:rPr>
            <w:rFonts w:asciiTheme="minorHAnsi" w:hAnsiTheme="minorHAnsi" w:cstheme="minorBidi"/>
            <w:b w:val="0"/>
            <w:noProof/>
            <w:kern w:val="2"/>
            <w:sz w:val="21"/>
            <w:lang w:val="en-US" w:eastAsia="ja-JP"/>
          </w:rPr>
          <w:tab/>
        </w:r>
        <w:r w:rsidR="00AD2E5E" w:rsidRPr="00C72810">
          <w:rPr>
            <w:rStyle w:val="ad"/>
            <w:noProof/>
            <w:lang w:val="en-CA"/>
          </w:rPr>
          <w:t>Arithmetic decoding engine</w:t>
        </w:r>
        <w:r w:rsidR="00AD2E5E">
          <w:rPr>
            <w:noProof/>
            <w:webHidden/>
          </w:rPr>
          <w:tab/>
        </w:r>
        <w:r w:rsidR="00AD2E5E">
          <w:rPr>
            <w:noProof/>
            <w:webHidden/>
          </w:rPr>
          <w:fldChar w:fldCharType="begin"/>
        </w:r>
        <w:r w:rsidR="00AD2E5E">
          <w:rPr>
            <w:noProof/>
            <w:webHidden/>
          </w:rPr>
          <w:instrText xml:space="preserve"> PAGEREF _Toc12888359 \h </w:instrText>
        </w:r>
        <w:r w:rsidR="00AD2E5E">
          <w:rPr>
            <w:noProof/>
            <w:webHidden/>
          </w:rPr>
        </w:r>
        <w:r w:rsidR="00AD2E5E">
          <w:rPr>
            <w:noProof/>
            <w:webHidden/>
          </w:rPr>
          <w:fldChar w:fldCharType="separate"/>
        </w:r>
        <w:r w:rsidR="00AD2E5E">
          <w:rPr>
            <w:noProof/>
            <w:webHidden/>
          </w:rPr>
          <w:t>87</w:t>
        </w:r>
        <w:r w:rsidR="00AD2E5E">
          <w:rPr>
            <w:noProof/>
            <w:webHidden/>
          </w:rPr>
          <w:fldChar w:fldCharType="end"/>
        </w:r>
      </w:hyperlink>
    </w:p>
    <w:p w14:paraId="38866ECA" w14:textId="76448224" w:rsidR="00AD2E5E" w:rsidRDefault="00270D44">
      <w:pPr>
        <w:pStyle w:val="31"/>
        <w:rPr>
          <w:rFonts w:asciiTheme="minorHAnsi" w:hAnsiTheme="minorHAnsi" w:cstheme="minorBidi"/>
          <w:b w:val="0"/>
          <w:noProof/>
          <w:kern w:val="2"/>
          <w:sz w:val="21"/>
          <w:lang w:val="en-US" w:eastAsia="ja-JP"/>
        </w:rPr>
      </w:pPr>
      <w:hyperlink w:anchor="_Toc12888360" w:history="1">
        <w:r w:rsidR="00AD2E5E" w:rsidRPr="00C72810">
          <w:rPr>
            <w:rStyle w:val="ad"/>
            <w:noProof/>
            <w:lang w:val="en-CA"/>
            <w14:scene3d>
              <w14:camera w14:prst="orthographicFront"/>
              <w14:lightRig w14:rig="threePt" w14:dir="t">
                <w14:rot w14:lat="0" w14:lon="0" w14:rev="0"/>
              </w14:lightRig>
            </w14:scene3d>
          </w:rPr>
          <w:t>9.6.5</w:t>
        </w:r>
        <w:r w:rsidR="00AD2E5E">
          <w:rPr>
            <w:rFonts w:asciiTheme="minorHAnsi" w:hAnsiTheme="minorHAnsi" w:cstheme="minorBidi"/>
            <w:b w:val="0"/>
            <w:noProof/>
            <w:kern w:val="2"/>
            <w:sz w:val="21"/>
            <w:lang w:val="en-US" w:eastAsia="ja-JP"/>
          </w:rPr>
          <w:tab/>
        </w:r>
        <w:r w:rsidR="00AD2E5E" w:rsidRPr="00C72810">
          <w:rPr>
            <w:rStyle w:val="ad"/>
            <w:noProof/>
            <w:lang w:val="en-CA"/>
          </w:rPr>
          <w:t>Arithmetic encoding engine (informative)</w:t>
        </w:r>
        <w:r w:rsidR="00AD2E5E">
          <w:rPr>
            <w:noProof/>
            <w:webHidden/>
          </w:rPr>
          <w:tab/>
        </w:r>
        <w:r w:rsidR="00AD2E5E">
          <w:rPr>
            <w:noProof/>
            <w:webHidden/>
          </w:rPr>
          <w:fldChar w:fldCharType="begin"/>
        </w:r>
        <w:r w:rsidR="00AD2E5E">
          <w:rPr>
            <w:noProof/>
            <w:webHidden/>
          </w:rPr>
          <w:instrText xml:space="preserve"> PAGEREF _Toc12888360 \h </w:instrText>
        </w:r>
        <w:r w:rsidR="00AD2E5E">
          <w:rPr>
            <w:noProof/>
            <w:webHidden/>
          </w:rPr>
        </w:r>
        <w:r w:rsidR="00AD2E5E">
          <w:rPr>
            <w:noProof/>
            <w:webHidden/>
          </w:rPr>
          <w:fldChar w:fldCharType="separate"/>
        </w:r>
        <w:r w:rsidR="00AD2E5E">
          <w:rPr>
            <w:noProof/>
            <w:webHidden/>
          </w:rPr>
          <w:t>89</w:t>
        </w:r>
        <w:r w:rsidR="00AD2E5E">
          <w:rPr>
            <w:noProof/>
            <w:webHidden/>
          </w:rPr>
          <w:fldChar w:fldCharType="end"/>
        </w:r>
      </w:hyperlink>
    </w:p>
    <w:p w14:paraId="18550A96" w14:textId="68ABDDA6" w:rsidR="00AD2E5E" w:rsidRDefault="00270D44">
      <w:pPr>
        <w:pStyle w:val="11"/>
        <w:rPr>
          <w:rFonts w:asciiTheme="minorHAnsi" w:hAnsiTheme="minorHAnsi" w:cstheme="minorBidi"/>
          <w:b w:val="0"/>
          <w:noProof/>
          <w:kern w:val="2"/>
          <w:sz w:val="21"/>
          <w:lang w:val="en-US" w:eastAsia="ja-JP"/>
        </w:rPr>
      </w:pPr>
      <w:hyperlink w:anchor="_Toc12888361" w:history="1">
        <w:r w:rsidR="00AD2E5E" w:rsidRPr="00C72810">
          <w:rPr>
            <w:rStyle w:val="ad"/>
            <w:noProof/>
            <w:lang w:val="en-CA"/>
          </w:rPr>
          <w:t>Annex A Profiles and levels</w:t>
        </w:r>
        <w:r w:rsidR="00AD2E5E">
          <w:rPr>
            <w:noProof/>
            <w:webHidden/>
          </w:rPr>
          <w:tab/>
        </w:r>
        <w:r w:rsidR="00AD2E5E">
          <w:rPr>
            <w:noProof/>
            <w:webHidden/>
          </w:rPr>
          <w:fldChar w:fldCharType="begin"/>
        </w:r>
        <w:r w:rsidR="00AD2E5E">
          <w:rPr>
            <w:noProof/>
            <w:webHidden/>
          </w:rPr>
          <w:instrText xml:space="preserve"> PAGEREF _Toc12888361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1183CFBF" w14:textId="78CFE14B" w:rsidR="00AD2E5E" w:rsidRDefault="00270D44">
      <w:pPr>
        <w:pStyle w:val="11"/>
        <w:rPr>
          <w:rFonts w:asciiTheme="minorHAnsi" w:hAnsiTheme="minorHAnsi" w:cstheme="minorBidi"/>
          <w:b w:val="0"/>
          <w:noProof/>
          <w:kern w:val="2"/>
          <w:sz w:val="21"/>
          <w:lang w:val="en-US" w:eastAsia="ja-JP"/>
        </w:rPr>
      </w:pPr>
      <w:hyperlink w:anchor="_Toc12888362" w:history="1">
        <w:r w:rsidR="00AD2E5E" w:rsidRPr="00C72810">
          <w:rPr>
            <w:rStyle w:val="ad"/>
            <w:noProof/>
            <w:lang w:val="en-CA"/>
          </w:rPr>
          <w:t>A.1</w:t>
        </w:r>
        <w:r w:rsidR="00AD2E5E">
          <w:rPr>
            <w:rFonts w:asciiTheme="minorHAnsi" w:hAnsiTheme="minorHAnsi" w:cstheme="minorBidi"/>
            <w:b w:val="0"/>
            <w:noProof/>
            <w:kern w:val="2"/>
            <w:sz w:val="21"/>
            <w:lang w:val="en-US" w:eastAsia="ja-JP"/>
          </w:rPr>
          <w:tab/>
        </w:r>
        <w:r w:rsidR="00AD2E5E" w:rsidRPr="00C72810">
          <w:rPr>
            <w:rStyle w:val="ad"/>
            <w:noProof/>
            <w:lang w:val="en-CA"/>
          </w:rPr>
          <w:t>Overview of profiles and levels</w:t>
        </w:r>
        <w:r w:rsidR="00AD2E5E">
          <w:rPr>
            <w:noProof/>
            <w:webHidden/>
          </w:rPr>
          <w:tab/>
        </w:r>
        <w:r w:rsidR="00AD2E5E">
          <w:rPr>
            <w:noProof/>
            <w:webHidden/>
          </w:rPr>
          <w:fldChar w:fldCharType="begin"/>
        </w:r>
        <w:r w:rsidR="00AD2E5E">
          <w:rPr>
            <w:noProof/>
            <w:webHidden/>
          </w:rPr>
          <w:instrText xml:space="preserve"> PAGEREF _Toc12888362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08C58F28" w14:textId="18B01E3A" w:rsidR="00AD2E5E" w:rsidRDefault="00270D44">
      <w:pPr>
        <w:pStyle w:val="11"/>
        <w:rPr>
          <w:rFonts w:asciiTheme="minorHAnsi" w:hAnsiTheme="minorHAnsi" w:cstheme="minorBidi"/>
          <w:b w:val="0"/>
          <w:noProof/>
          <w:kern w:val="2"/>
          <w:sz w:val="21"/>
          <w:lang w:val="en-US" w:eastAsia="ja-JP"/>
        </w:rPr>
      </w:pPr>
      <w:hyperlink w:anchor="_Toc12888363" w:history="1">
        <w:r w:rsidR="00AD2E5E" w:rsidRPr="00C72810">
          <w:rPr>
            <w:rStyle w:val="ad"/>
            <w:noProof/>
            <w:lang w:val="en-CA"/>
          </w:rPr>
          <w:t>Annex B Type-length-value bytestream format</w:t>
        </w:r>
        <w:r w:rsidR="00AD2E5E">
          <w:rPr>
            <w:noProof/>
            <w:webHidden/>
          </w:rPr>
          <w:tab/>
        </w:r>
        <w:r w:rsidR="00AD2E5E">
          <w:rPr>
            <w:noProof/>
            <w:webHidden/>
          </w:rPr>
          <w:fldChar w:fldCharType="begin"/>
        </w:r>
        <w:r w:rsidR="00AD2E5E">
          <w:rPr>
            <w:noProof/>
            <w:webHidden/>
          </w:rPr>
          <w:instrText xml:space="preserve"> PAGEREF _Toc12888363 \h </w:instrText>
        </w:r>
        <w:r w:rsidR="00AD2E5E">
          <w:rPr>
            <w:noProof/>
            <w:webHidden/>
          </w:rPr>
        </w:r>
        <w:r w:rsidR="00AD2E5E">
          <w:rPr>
            <w:noProof/>
            <w:webHidden/>
          </w:rPr>
          <w:fldChar w:fldCharType="separate"/>
        </w:r>
        <w:r w:rsidR="00AD2E5E">
          <w:rPr>
            <w:noProof/>
            <w:webHidden/>
          </w:rPr>
          <w:t>94</w:t>
        </w:r>
        <w:r w:rsidR="00AD2E5E">
          <w:rPr>
            <w:noProof/>
            <w:webHidden/>
          </w:rPr>
          <w:fldChar w:fldCharType="end"/>
        </w:r>
      </w:hyperlink>
    </w:p>
    <w:p w14:paraId="1E11B0EC" w14:textId="58E71255" w:rsidR="00AD2E5E" w:rsidRDefault="00270D44">
      <w:pPr>
        <w:pStyle w:val="11"/>
        <w:rPr>
          <w:rFonts w:asciiTheme="minorHAnsi" w:hAnsiTheme="minorHAnsi" w:cstheme="minorBidi"/>
          <w:b w:val="0"/>
          <w:noProof/>
          <w:kern w:val="2"/>
          <w:sz w:val="21"/>
          <w:lang w:val="en-US" w:eastAsia="ja-JP"/>
        </w:rPr>
      </w:pPr>
      <w:hyperlink w:anchor="_Toc12888364" w:history="1">
        <w:r w:rsidR="00AD2E5E" w:rsidRPr="00C72810">
          <w:rPr>
            <w:rStyle w:val="ad"/>
            <w:noProof/>
            <w:lang w:val="en-CA"/>
          </w:rPr>
          <w:t>Annex C Bibliography</w:t>
        </w:r>
        <w:r w:rsidR="00AD2E5E">
          <w:rPr>
            <w:noProof/>
            <w:webHidden/>
          </w:rPr>
          <w:tab/>
        </w:r>
        <w:r w:rsidR="00AD2E5E">
          <w:rPr>
            <w:noProof/>
            <w:webHidden/>
          </w:rPr>
          <w:fldChar w:fldCharType="begin"/>
        </w:r>
        <w:r w:rsidR="00AD2E5E">
          <w:rPr>
            <w:noProof/>
            <w:webHidden/>
          </w:rPr>
          <w:instrText xml:space="preserve"> PAGEREF _Toc12888364 \h </w:instrText>
        </w:r>
        <w:r w:rsidR="00AD2E5E">
          <w:rPr>
            <w:noProof/>
            <w:webHidden/>
          </w:rPr>
        </w:r>
        <w:r w:rsidR="00AD2E5E">
          <w:rPr>
            <w:noProof/>
            <w:webHidden/>
          </w:rPr>
          <w:fldChar w:fldCharType="separate"/>
        </w:r>
        <w:r w:rsidR="00AD2E5E">
          <w:rPr>
            <w:noProof/>
            <w:webHidden/>
          </w:rPr>
          <w:t>96</w:t>
        </w:r>
        <w:r w:rsidR="00AD2E5E">
          <w:rPr>
            <w:noProof/>
            <w:webHidden/>
          </w:rPr>
          <w:fldChar w:fldCharType="end"/>
        </w:r>
      </w:hyperlink>
    </w:p>
    <w:p w14:paraId="1D2CFC6C" w14:textId="0E5FE33A" w:rsidR="001A33D0" w:rsidRPr="00D527DE" w:rsidRDefault="0054733A" w:rsidP="001A33D0">
      <w:pPr>
        <w:pStyle w:val="1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4" w:name="_Toc353342667"/>
      <w:bookmarkStart w:id="5" w:name="_Toc4055403"/>
      <w:bookmarkStart w:id="6" w:name="_Toc6215309"/>
      <w:bookmarkStart w:id="7" w:name="_Toc12888267"/>
      <w:r w:rsidRPr="00D527DE">
        <w:rPr>
          <w:lang w:val="en-CA"/>
        </w:rPr>
        <w:lastRenderedPageBreak/>
        <w:t>Foreword</w:t>
      </w:r>
      <w:bookmarkEnd w:id="4"/>
      <w:bookmarkEnd w:id="5"/>
      <w:bookmarkEnd w:id="6"/>
      <w:bookmarkEnd w:id="7"/>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33B7266A"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hyperlink r:id="rId16" w:history="1">
        <w:r w:rsidRPr="00D527DE">
          <w:rPr>
            <w:rStyle w:val="ad"/>
            <w:lang w:val="en-CA"/>
          </w:rPr>
          <w:t>www.iso.org/directives</w:t>
        </w:r>
      </w:hyperlink>
      <w:r w:rsidRPr="00D527DE">
        <w:rPr>
          <w:lang w:val="en-CA"/>
        </w:rPr>
        <w:t>).</w:t>
      </w:r>
    </w:p>
    <w:p w14:paraId="41E81D44" w14:textId="14497AB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D527DE">
          <w:rPr>
            <w:rStyle w:val="ad"/>
            <w:lang w:val="en-CA"/>
          </w:rPr>
          <w:t>www.iso.org/patents</w:t>
        </w:r>
      </w:hyperlink>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61F48508"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hyperlink r:id="rId18" w:history="1">
        <w:r w:rsidRPr="00D527DE">
          <w:rPr>
            <w:rStyle w:val="ad"/>
            <w:rFonts w:eastAsia="Malgun Gothic" w:cs="Arial"/>
            <w:szCs w:val="24"/>
            <w:lang w:val="en-CA"/>
          </w:rPr>
          <w:t>www.iso.org/iso/foreword.html</w:t>
        </w:r>
      </w:hyperlink>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7CA06E9A"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hyperlink r:id="rId19" w:history="1">
        <w:r w:rsidR="00F81ACE" w:rsidRPr="00D527DE">
          <w:rPr>
            <w:rStyle w:val="ad"/>
            <w:iCs/>
            <w:lang w:val="en-CA"/>
          </w:rPr>
          <w:t>www.iso.org/members.html</w:t>
        </w:r>
      </w:hyperlink>
      <w:r w:rsidRPr="00D527DE">
        <w:rPr>
          <w:iCs/>
          <w:lang w:val="en-CA"/>
        </w:rPr>
        <w:t>.</w:t>
      </w:r>
    </w:p>
    <w:p w14:paraId="625EE4C6" w14:textId="77777777" w:rsidR="001A33D0" w:rsidRPr="00D527DE" w:rsidRDefault="001A33D0" w:rsidP="001A33D0">
      <w:pPr>
        <w:pStyle w:val="IntroTitle"/>
        <w:pageBreakBefore/>
        <w:rPr>
          <w:lang w:val="en-CA"/>
        </w:rPr>
      </w:pPr>
      <w:bookmarkStart w:id="8" w:name="_Toc353342668"/>
      <w:bookmarkStart w:id="9" w:name="_Toc4055404"/>
      <w:bookmarkStart w:id="10" w:name="_Toc6215310"/>
      <w:bookmarkStart w:id="11" w:name="_Toc12888268"/>
      <w:r w:rsidRPr="00D527DE">
        <w:rPr>
          <w:lang w:val="en-CA"/>
        </w:rPr>
        <w:lastRenderedPageBreak/>
        <w:t>Introduction</w:t>
      </w:r>
      <w:bookmarkEnd w:id="8"/>
      <w:bookmarkEnd w:id="9"/>
      <w:bookmarkEnd w:id="10"/>
      <w:bookmarkEnd w:id="11"/>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5FD9D209" w14:textId="199AC4FF" w:rsidR="00C44E5A" w:rsidRPr="00D527DE" w:rsidRDefault="00C44E5A" w:rsidP="00817F01">
      <w:pPr>
        <w:rPr>
          <w:lang w:val="en-CA" w:eastAsia="ja-JP"/>
        </w:rPr>
      </w:pPr>
      <w:r w:rsidRPr="00D527DE">
        <w:rPr>
          <w:lang w:val="en-CA" w:eastAsia="ja-JP"/>
        </w:rPr>
        <w:t>Advances in 3D capturing and rendering technologies have unleashed a new wave of innovation in Virtual/Augmented/Mixed reality (VR/AR/MR) content creation and communication. Point clouds have arisen as one of the main representations for such applications. A point cloud frame consists of a set of 3D points. Each point, in addition to having a 3D position, i.e., spatial attribute, may also be associated with a number of other attributes such as colour, reflectance, surface normal, etc. A point cloud consists of a sequence of point cloud frames. The number of points, their positions, and their attributes may vary from one frame to another. Such representations require a large amount of data, which can be costly in terms of storage and transmission. Therefore, the ISO/IEC Moving Picture Experts Group (MPEG) developed a new Recommendation | International Standard, which aims at efficiently compressing point cloud representations.</w:t>
      </w:r>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20"/>
          <w:footerReference w:type="default" r:id="rId21"/>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12"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1"/>
        <w:rPr>
          <w:lang w:val="en-CA"/>
        </w:rPr>
      </w:pPr>
      <w:bookmarkStart w:id="13" w:name="_Toc4055405"/>
      <w:bookmarkStart w:id="14" w:name="_Toc6215311"/>
      <w:bookmarkStart w:id="15" w:name="_Toc12888269"/>
      <w:r w:rsidRPr="00D527DE">
        <w:t>Scope</w:t>
      </w:r>
      <w:bookmarkEnd w:id="12"/>
      <w:bookmarkEnd w:id="13"/>
      <w:bookmarkEnd w:id="14"/>
      <w:bookmarkEnd w:id="15"/>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1"/>
        <w:numPr>
          <w:ilvl w:val="0"/>
          <w:numId w:val="1"/>
        </w:numPr>
        <w:tabs>
          <w:tab w:val="clear" w:pos="432"/>
        </w:tabs>
        <w:ind w:left="0" w:firstLine="0"/>
        <w:rPr>
          <w:lang w:val="en-CA"/>
        </w:rPr>
      </w:pPr>
      <w:bookmarkStart w:id="16" w:name="_Toc513449425"/>
      <w:bookmarkStart w:id="17" w:name="_Toc514664086"/>
      <w:bookmarkStart w:id="18" w:name="_Toc514846487"/>
      <w:bookmarkStart w:id="19" w:name="_Toc514847035"/>
      <w:bookmarkStart w:id="20" w:name="_Toc515270098"/>
      <w:bookmarkStart w:id="21" w:name="_Toc515270668"/>
      <w:bookmarkStart w:id="22" w:name="_Toc515628915"/>
      <w:bookmarkStart w:id="23" w:name="_Toc515629525"/>
      <w:bookmarkStart w:id="24" w:name="_Toc516232188"/>
      <w:bookmarkStart w:id="25" w:name="_Toc516232762"/>
      <w:bookmarkStart w:id="26" w:name="_Toc516233275"/>
      <w:bookmarkStart w:id="27" w:name="_Toc516233860"/>
      <w:bookmarkStart w:id="28" w:name="_Toc517248346"/>
      <w:bookmarkStart w:id="29" w:name="_Toc517248918"/>
      <w:bookmarkStart w:id="30" w:name="_Toc517249491"/>
      <w:bookmarkStart w:id="31" w:name="_Toc517250061"/>
      <w:bookmarkStart w:id="32" w:name="_Toc517250624"/>
      <w:bookmarkStart w:id="33" w:name="_Toc517251194"/>
      <w:bookmarkStart w:id="34" w:name="_Toc517249195"/>
      <w:bookmarkStart w:id="35" w:name="_Toc513449427"/>
      <w:bookmarkStart w:id="36" w:name="_Toc514664088"/>
      <w:bookmarkStart w:id="37" w:name="_Toc514846489"/>
      <w:bookmarkStart w:id="38" w:name="_Toc514847037"/>
      <w:bookmarkStart w:id="39" w:name="_Toc515270100"/>
      <w:bookmarkStart w:id="40" w:name="_Toc515270670"/>
      <w:bookmarkStart w:id="41" w:name="_Toc515628917"/>
      <w:bookmarkStart w:id="42" w:name="_Toc515629527"/>
      <w:bookmarkStart w:id="43" w:name="_Toc516232190"/>
      <w:bookmarkStart w:id="44" w:name="_Toc516232764"/>
      <w:bookmarkStart w:id="45" w:name="_Toc516233277"/>
      <w:bookmarkStart w:id="46" w:name="_Toc516233862"/>
      <w:bookmarkStart w:id="47" w:name="_Toc517248348"/>
      <w:bookmarkStart w:id="48" w:name="_Toc517248920"/>
      <w:bookmarkStart w:id="49" w:name="_Toc517249493"/>
      <w:bookmarkStart w:id="50" w:name="_Toc517250063"/>
      <w:bookmarkStart w:id="51" w:name="_Toc517250626"/>
      <w:bookmarkStart w:id="52" w:name="_Toc517251196"/>
      <w:bookmarkStart w:id="53" w:name="_Toc517249197"/>
      <w:bookmarkStart w:id="54" w:name="_Toc353342670"/>
      <w:bookmarkStart w:id="55" w:name="_Toc4055406"/>
      <w:bookmarkStart w:id="56" w:name="_Toc6215312"/>
      <w:bookmarkStart w:id="57" w:name="_Toc1288827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D527DE">
        <w:rPr>
          <w:lang w:val="en-CA"/>
        </w:rPr>
        <w:t>Normative references</w:t>
      </w:r>
      <w:bookmarkEnd w:id="54"/>
      <w:bookmarkEnd w:id="55"/>
      <w:bookmarkEnd w:id="56"/>
      <w:bookmarkEnd w:id="57"/>
    </w:p>
    <w:p w14:paraId="1FCD1C9A" w14:textId="77777777" w:rsidR="001A33D0" w:rsidRPr="00D527DE" w:rsidRDefault="001A33D0" w:rsidP="004F76AC">
      <w:pPr>
        <w:rPr>
          <w:lang w:val="en-CA"/>
        </w:rPr>
      </w:pPr>
      <w:r w:rsidRPr="00D527DE">
        <w:rPr>
          <w:lang w:val="en-CA"/>
        </w:rPr>
        <w:t>There are no normative references in this document.</w:t>
      </w:r>
    </w:p>
    <w:p w14:paraId="1ACF0EB3" w14:textId="77777777" w:rsidR="001A33D0" w:rsidRPr="00D527DE" w:rsidRDefault="001A33D0" w:rsidP="001A33D0">
      <w:pPr>
        <w:pStyle w:val="1"/>
        <w:numPr>
          <w:ilvl w:val="0"/>
          <w:numId w:val="1"/>
        </w:numPr>
        <w:tabs>
          <w:tab w:val="clear" w:pos="432"/>
        </w:tabs>
        <w:ind w:left="0" w:firstLine="0"/>
        <w:rPr>
          <w:lang w:val="en-CA"/>
        </w:rPr>
      </w:pPr>
      <w:bookmarkStart w:id="58" w:name="_Toc353342671"/>
      <w:bookmarkStart w:id="59" w:name="_Toc4055407"/>
      <w:bookmarkStart w:id="60" w:name="_Toc6215313"/>
      <w:bookmarkStart w:id="61" w:name="_Toc12888271"/>
      <w:r w:rsidRPr="00D527DE">
        <w:rPr>
          <w:lang w:val="en-CA"/>
        </w:rPr>
        <w:t>Terms and definitions</w:t>
      </w:r>
      <w:bookmarkEnd w:id="58"/>
      <w:bookmarkEnd w:id="59"/>
      <w:bookmarkEnd w:id="60"/>
      <w:bookmarkEnd w:id="61"/>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6B4DDD2E" w14:textId="7E05C030" w:rsidR="00D910FB" w:rsidRPr="00D527DE" w:rsidRDefault="00D910FB" w:rsidP="00D910FB">
      <w:pPr>
        <w:rPr>
          <w:lang w:val="en-CA" w:eastAsia="ja-JP"/>
        </w:rPr>
      </w:pPr>
      <w:r w:rsidRPr="00D527DE">
        <w:rPr>
          <w:lang w:val="en-CA" w:eastAsia="ja-JP"/>
        </w:rPr>
        <w:t>ISO</w:t>
      </w:r>
      <w:r w:rsidR="0008361D" w:rsidRPr="00D527DE">
        <w:rPr>
          <w:lang w:val="en-CA" w:eastAsia="ja-JP"/>
        </w:rPr>
        <w:t xml:space="preserve"> </w:t>
      </w:r>
      <w:r w:rsidRPr="00D527DE">
        <w:rPr>
          <w:lang w:val="en-CA" w:eastAsia="ja-JP"/>
        </w:rPr>
        <w:t>and IEC maintain</w:t>
      </w:r>
      <w:r w:rsidR="0008361D" w:rsidRPr="00D527DE">
        <w:rPr>
          <w:lang w:val="en-CA" w:eastAsia="ja-JP"/>
        </w:rPr>
        <w:t xml:space="preserve"> </w:t>
      </w:r>
      <w:r w:rsidRPr="00D527DE">
        <w:rPr>
          <w:lang w:val="en-CA" w:eastAsia="ja-JP"/>
        </w:rPr>
        <w:t>terminological databases for use in</w:t>
      </w:r>
      <w:r w:rsidR="0008361D" w:rsidRPr="00D527DE">
        <w:rPr>
          <w:lang w:val="en-CA" w:eastAsia="ja-JP"/>
        </w:rPr>
        <w:t xml:space="preserve"> </w:t>
      </w:r>
      <w:r w:rsidRPr="00D527DE">
        <w:rPr>
          <w:lang w:val="en-CA" w:eastAsia="ja-JP"/>
        </w:rPr>
        <w:t>standardization</w:t>
      </w:r>
      <w:r w:rsidR="0008361D" w:rsidRPr="00D527DE">
        <w:rPr>
          <w:lang w:val="en-CA" w:eastAsia="ja-JP"/>
        </w:rPr>
        <w:t xml:space="preserve"> </w:t>
      </w:r>
      <w:r w:rsidRPr="00D527DE">
        <w:rPr>
          <w:lang w:val="en-CA" w:eastAsia="ja-JP"/>
        </w:rPr>
        <w:t>at</w:t>
      </w:r>
      <w:r w:rsidR="0008361D" w:rsidRPr="00D527DE">
        <w:rPr>
          <w:lang w:val="en-CA" w:eastAsia="ja-JP"/>
        </w:rPr>
        <w:t xml:space="preserve"> </w:t>
      </w:r>
      <w:r w:rsidRPr="00D527DE">
        <w:rPr>
          <w:lang w:val="en-CA" w:eastAsia="ja-JP"/>
        </w:rPr>
        <w:t>the following addresses</w:t>
      </w:r>
    </w:p>
    <w:p w14:paraId="0037ADAE" w14:textId="60C8C08D" w:rsidR="00D910FB" w:rsidRPr="00D527DE" w:rsidRDefault="00D910FB" w:rsidP="00D910FB">
      <w:pPr>
        <w:rPr>
          <w:lang w:val="en-CA" w:eastAsia="ja-JP"/>
        </w:rPr>
      </w:pPr>
      <w:r w:rsidRPr="00D527DE">
        <w:rPr>
          <w:lang w:val="en-CA" w:eastAsia="ja-JP"/>
        </w:rPr>
        <w:tab/>
        <w:t>ISO</w:t>
      </w:r>
      <w:r w:rsidR="0008361D" w:rsidRPr="00D527DE">
        <w:rPr>
          <w:lang w:val="en-CA" w:eastAsia="ja-JP"/>
        </w:rPr>
        <w:t xml:space="preserve"> </w:t>
      </w:r>
      <w:r w:rsidRPr="00D527DE">
        <w:rPr>
          <w:lang w:val="en-CA" w:eastAsia="ja-JP"/>
        </w:rPr>
        <w:t>Online browsing</w:t>
      </w:r>
      <w:r w:rsidR="0008361D" w:rsidRPr="00D527DE">
        <w:rPr>
          <w:lang w:val="en-CA" w:eastAsia="ja-JP"/>
        </w:rPr>
        <w:t xml:space="preserve"> </w:t>
      </w:r>
      <w:r w:rsidRPr="00D527DE">
        <w:rPr>
          <w:lang w:val="en-CA" w:eastAsia="ja-JP"/>
        </w:rPr>
        <w:t>platform available at</w:t>
      </w:r>
      <w:r w:rsidR="00B3280D" w:rsidRPr="00D527DE">
        <w:rPr>
          <w:lang w:val="en-CA" w:eastAsia="ja-JP"/>
        </w:rPr>
        <w:t xml:space="preserve"> </w:t>
      </w:r>
      <w:r w:rsidRPr="00D527DE">
        <w:rPr>
          <w:lang w:val="en-CA" w:eastAsia="ja-JP"/>
        </w:rPr>
        <w:t>https//www.iso.org/obp</w:t>
      </w:r>
    </w:p>
    <w:p w14:paraId="18AB00A5" w14:textId="108FBA8A" w:rsidR="00D910FB" w:rsidRPr="00D527DE" w:rsidRDefault="00D910FB" w:rsidP="00D910FB">
      <w:pPr>
        <w:rPr>
          <w:lang w:val="en-CA" w:eastAsia="ja-JP"/>
        </w:rPr>
      </w:pPr>
      <w:r w:rsidRPr="00D527DE">
        <w:rPr>
          <w:lang w:val="en-CA" w:eastAsia="ja-JP"/>
        </w:rPr>
        <w:tab/>
        <w:t>IEC</w:t>
      </w:r>
      <w:r w:rsidR="0008361D" w:rsidRPr="00D527DE">
        <w:rPr>
          <w:lang w:val="en-CA" w:eastAsia="ja-JP"/>
        </w:rPr>
        <w:t xml:space="preserve"> </w:t>
      </w:r>
      <w:r w:rsidRPr="00D527DE">
        <w:rPr>
          <w:lang w:val="en-CA" w:eastAsia="ja-JP"/>
        </w:rPr>
        <w:t>Electropedia available</w:t>
      </w:r>
      <w:r w:rsidR="00B3280D" w:rsidRPr="00D527DE">
        <w:rPr>
          <w:lang w:val="en-CA" w:eastAsia="ja-JP"/>
        </w:rPr>
        <w:t xml:space="preserve"> </w:t>
      </w:r>
      <w:r w:rsidRPr="00D527DE">
        <w:rPr>
          <w:lang w:val="en-CA" w:eastAsia="ja-JP"/>
        </w:rPr>
        <w:t>at</w:t>
      </w:r>
      <w:r w:rsidR="00B3280D" w:rsidRPr="00D527DE">
        <w:rPr>
          <w:lang w:val="en-CA" w:eastAsia="ja-JP"/>
        </w:rPr>
        <w:t xml:space="preserve"> </w:t>
      </w:r>
      <w:r w:rsidRPr="00D527DE">
        <w:rPr>
          <w:lang w:val="en-CA" w:eastAsia="ja-JP"/>
        </w:rPr>
        <w:t>http//www.electropedia.org/</w:t>
      </w:r>
    </w:p>
    <w:p w14:paraId="34168C9C" w14:textId="322664CE" w:rsidR="00C44E5A" w:rsidRPr="00D527DE" w:rsidRDefault="00C44E5A" w:rsidP="00210093">
      <w:pPr>
        <w:pStyle w:val="2"/>
        <w:rPr>
          <w:lang w:val="en-CA"/>
        </w:rPr>
      </w:pPr>
      <w:bookmarkStart w:id="62" w:name="_Toc4055408"/>
      <w:bookmarkStart w:id="63" w:name="_Toc6215314"/>
      <w:bookmarkStart w:id="64" w:name="_Toc12888272"/>
      <w:r w:rsidRPr="00D527DE">
        <w:rPr>
          <w:lang w:val="en-CA"/>
        </w:rPr>
        <w:t>General</w:t>
      </w:r>
      <w:bookmarkEnd w:id="62"/>
      <w:bookmarkEnd w:id="63"/>
      <w:bookmarkEnd w:id="64"/>
    </w:p>
    <w:p w14:paraId="265520D2" w14:textId="25A6FDAD" w:rsidR="00A36703" w:rsidRPr="00D527DE" w:rsidRDefault="00A36703" w:rsidP="00A36703">
      <w:pPr>
        <w:pStyle w:val="TermNum"/>
        <w:rPr>
          <w:lang w:eastAsia="ja-JP"/>
        </w:rPr>
      </w:pPr>
      <w:r w:rsidRPr="00D527DE">
        <w:t>3.1</w:t>
      </w:r>
      <w:r w:rsidRPr="00D527DE">
        <w:rPr>
          <w:lang w:eastAsia="ja-JP"/>
        </w:rPr>
        <w:t>.1</w:t>
      </w:r>
    </w:p>
    <w:p w14:paraId="2AD8D535" w14:textId="28AB1250" w:rsidR="00A36703" w:rsidRPr="00D527DE" w:rsidRDefault="00A36703" w:rsidP="00A36703">
      <w:pPr>
        <w:pStyle w:val="Terms"/>
      </w:pPr>
      <w:r w:rsidRPr="00D527DE">
        <w:rPr>
          <w:color w:val="000000" w:themeColor="text1"/>
          <w:lang w:val="en-CA"/>
        </w:rPr>
        <w:t>point cloud</w:t>
      </w:r>
    </w:p>
    <w:p w14:paraId="4DAE2138" w14:textId="73C685AE" w:rsidR="003F1023" w:rsidRPr="00D527DE" w:rsidRDefault="00A36703" w:rsidP="00210093">
      <w:pPr>
        <w:pStyle w:val="Definition"/>
        <w:rPr>
          <w:lang w:eastAsia="ja-JP"/>
        </w:rPr>
      </w:pPr>
      <w:r w:rsidRPr="00D527DE">
        <w:rPr>
          <w:color w:val="000000" w:themeColor="text1"/>
          <w:lang w:val="en-CA"/>
        </w:rPr>
        <w:t>sequence of point cloud frames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FA89D36" w:rsidR="00A36703" w:rsidRPr="00D527DE" w:rsidRDefault="003F1023" w:rsidP="00210093">
      <w:pPr>
        <w:pStyle w:val="Definition"/>
        <w:rPr>
          <w:color w:val="000000" w:themeColor="text1"/>
          <w:lang w:val="en-CA" w:eastAsia="ja-JP"/>
        </w:rPr>
      </w:pPr>
      <w:r w:rsidRPr="00D527DE">
        <w:rPr>
          <w:color w:val="000000" w:themeColor="text1"/>
          <w:lang w:val="en-CA"/>
        </w:rPr>
        <w:t xml:space="preserve">set of 3D points specified by their </w:t>
      </w:r>
      <w:r w:rsidR="00383F40" w:rsidRPr="00D527DE">
        <w:rPr>
          <w:color w:val="000000" w:themeColor="text1"/>
          <w:lang w:val="en-CA"/>
        </w:rPr>
        <w:t>Cartesian</w:t>
      </w:r>
      <w:r w:rsidRPr="00D527DE">
        <w:rPr>
          <w:color w:val="000000" w:themeColor="text1"/>
          <w:lang w:val="en-CA"/>
        </w:rPr>
        <w:t xml:space="preserve"> coordinates (x,y,z) and optionally a fixed set of corresponding attributes at a particular time instance</w:t>
      </w:r>
    </w:p>
    <w:p w14:paraId="5AB68A52" w14:textId="3410C232" w:rsidR="00A36703" w:rsidRPr="00D527DE" w:rsidRDefault="00A36703" w:rsidP="00210093">
      <w:pPr>
        <w:pStyle w:val="TermNum"/>
        <w:rPr>
          <w:lang w:eastAsia="ja-JP"/>
        </w:rPr>
      </w:pPr>
      <w:r w:rsidRPr="00D527DE">
        <w:t>3.</w:t>
      </w:r>
      <w:r w:rsidRPr="00D527DE">
        <w:rPr>
          <w:lang w:eastAsia="ja-JP"/>
        </w:rPr>
        <w:t>1.3</w:t>
      </w:r>
    </w:p>
    <w:p w14:paraId="64FE3165" w14:textId="37019DB5"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coordinates</w:t>
      </w:r>
    </w:p>
    <w:p w14:paraId="06B9EEC6" w14:textId="0E272D79" w:rsidR="003F1023" w:rsidRPr="00D527DE" w:rsidRDefault="003F1023" w:rsidP="003F1023">
      <w:pPr>
        <w:pStyle w:val="Definition"/>
        <w:rPr>
          <w:color w:val="000000" w:themeColor="text1"/>
          <w:lang w:val="en-CA"/>
        </w:rPr>
      </w:pPr>
      <w:r w:rsidRPr="00D527DE">
        <w:rPr>
          <w:color w:val="000000" w:themeColor="text1"/>
          <w:lang w:val="en-CA"/>
        </w:rPr>
        <w:t>three scalars (x, y, z) with finite precision and dynamic range that indicate the location of a point relative to a fixed reference point</w:t>
      </w:r>
    </w:p>
    <w:p w14:paraId="4CB904B1" w14:textId="01F6D694" w:rsidR="00A36703" w:rsidRPr="00D527DE" w:rsidRDefault="00A36703" w:rsidP="00A36703">
      <w:pPr>
        <w:pStyle w:val="TermNum"/>
        <w:rPr>
          <w:lang w:eastAsia="ja-JP"/>
        </w:rPr>
      </w:pPr>
      <w:r w:rsidRPr="00D527DE">
        <w:t>3.</w:t>
      </w:r>
      <w:r w:rsidRPr="00D527DE">
        <w:rPr>
          <w:lang w:eastAsia="ja-JP"/>
        </w:rPr>
        <w:t>1.4</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6F9FBA4D"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coordinates associated with a point cloud frame</w:t>
      </w:r>
    </w:p>
    <w:p w14:paraId="0B8B1C80" w14:textId="75929A25" w:rsidR="00A36703" w:rsidRPr="00D527DE" w:rsidRDefault="00A36703" w:rsidP="00A36703">
      <w:pPr>
        <w:pStyle w:val="TermNum"/>
        <w:rPr>
          <w:lang w:eastAsia="ja-JP"/>
        </w:rPr>
      </w:pPr>
      <w:r w:rsidRPr="00D527DE">
        <w:t>3.</w:t>
      </w:r>
      <w:r w:rsidRPr="00D527DE">
        <w:rPr>
          <w:lang w:eastAsia="ja-JP"/>
        </w:rPr>
        <w:t>1.5</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77777777" w:rsidR="003F1023" w:rsidRPr="00D527DE" w:rsidRDefault="003F1023" w:rsidP="003F1023">
      <w:pPr>
        <w:pStyle w:val="Definition"/>
        <w:rPr>
          <w:color w:val="000000" w:themeColor="text1"/>
          <w:lang w:val="en-CA" w:eastAsia="ja-JP"/>
        </w:rPr>
      </w:pPr>
      <w:r w:rsidRPr="00D527DE">
        <w:rPr>
          <w:color w:val="000000" w:themeColor="text1"/>
          <w:lang w:val="en-CA"/>
        </w:rPr>
        <w:t>scalar or vector property optionally associated with each point in a point cloud such as colour, reflectance, surface normal, time stamps, material ID, etc.</w:t>
      </w:r>
    </w:p>
    <w:p w14:paraId="073A888D" w14:textId="7DEF1175" w:rsidR="00842B29" w:rsidRPr="00D527DE" w:rsidRDefault="00842B29" w:rsidP="00842B29">
      <w:pPr>
        <w:pStyle w:val="TermNum"/>
        <w:rPr>
          <w:lang w:eastAsia="ja-JP"/>
        </w:rPr>
      </w:pPr>
      <w:r w:rsidRPr="00D527DE">
        <w:t>3.</w:t>
      </w:r>
      <w:r w:rsidR="00383F40" w:rsidRPr="00D527DE">
        <w:rPr>
          <w:lang w:eastAsia="ja-JP"/>
        </w:rPr>
        <w:t>1.6</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573B9DF6" w:rsidR="00842B29" w:rsidRPr="00D527DE" w:rsidRDefault="00842B29" w:rsidP="00842B29">
      <w:pPr>
        <w:pStyle w:val="TermNum"/>
        <w:rPr>
          <w:lang w:eastAsia="ja-JP"/>
        </w:rPr>
      </w:pPr>
      <w:r w:rsidRPr="00D527DE">
        <w:lastRenderedPageBreak/>
        <w:t>3.</w:t>
      </w:r>
      <w:r w:rsidRPr="00D527DE">
        <w:rPr>
          <w:lang w:eastAsia="ja-JP"/>
        </w:rPr>
        <w:t>1.</w:t>
      </w:r>
      <w:r w:rsidR="00383F40" w:rsidRPr="00D527DE">
        <w:rPr>
          <w:lang w:eastAsia="ja-JP"/>
        </w:rPr>
        <w:t>7</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68E12589" w:rsidR="00842B29" w:rsidRPr="00D527DE" w:rsidRDefault="00842B29" w:rsidP="00842B29">
      <w:pPr>
        <w:pStyle w:val="TermNum"/>
        <w:rPr>
          <w:lang w:eastAsia="ja-JP"/>
        </w:rPr>
      </w:pPr>
      <w:r w:rsidRPr="00D527DE">
        <w:t>3.</w:t>
      </w:r>
      <w:r w:rsidR="00383F40" w:rsidRPr="00D527DE">
        <w:rPr>
          <w:lang w:eastAsia="ja-JP"/>
        </w:rPr>
        <w:t>1.8</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1F693272" w:rsidR="00842B29" w:rsidRPr="00D527DE" w:rsidRDefault="00842B29" w:rsidP="00842B29">
      <w:pPr>
        <w:pStyle w:val="TermNum"/>
        <w:rPr>
          <w:lang w:eastAsia="ja-JP"/>
        </w:rPr>
      </w:pPr>
      <w:r w:rsidRPr="00D527DE">
        <w:t>3.</w:t>
      </w:r>
      <w:r w:rsidR="00383F40" w:rsidRPr="00D527DE">
        <w:rPr>
          <w:lang w:eastAsia="ja-JP"/>
        </w:rPr>
        <w:t>1.9</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685614E5" w:rsidR="00842B29" w:rsidRPr="00D527DE" w:rsidRDefault="000F6E4E" w:rsidP="00210093">
      <w:pPr>
        <w:pStyle w:val="Definition"/>
        <w:rPr>
          <w:color w:val="000000" w:themeColor="text1"/>
          <w:lang w:val="en-CA" w:eastAsia="ja-JP"/>
        </w:rPr>
      </w:pPr>
      <w:r>
        <w:rPr>
          <w:color w:val="000000" w:themeColor="text1"/>
          <w:lang w:val="en-CA"/>
        </w:rPr>
        <w:t>a</w:t>
      </w:r>
      <w:r w:rsidR="00842B29" w:rsidRPr="00D527DE">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4B47A0A9"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10</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5CAE4356"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11</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26995CEC"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12</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00962B" w14:textId="50A18EBE" w:rsidR="007A31C9" w:rsidRPr="00D527DE" w:rsidRDefault="007A31C9" w:rsidP="007A31C9">
      <w:pPr>
        <w:pStyle w:val="TermNum"/>
        <w:rPr>
          <w:lang w:eastAsia="ja-JP"/>
        </w:rPr>
      </w:pPr>
      <w:r w:rsidRPr="00D527DE">
        <w:t>3.</w:t>
      </w:r>
      <w:r w:rsidR="00383F40" w:rsidRPr="00D527DE">
        <w:rPr>
          <w:lang w:eastAsia="ja-JP"/>
        </w:rPr>
        <w:t>1.16</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1DEC73D8"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4FD4FFF" w:rsidR="00FA1502" w:rsidRPr="00D527DE" w:rsidRDefault="00FA1502" w:rsidP="00FA1502">
      <w:pPr>
        <w:pStyle w:val="TermNum"/>
        <w:rPr>
          <w:lang w:eastAsia="ja-JP"/>
        </w:rPr>
      </w:pPr>
      <w:r w:rsidRPr="00D527DE">
        <w:t>3.</w:t>
      </w:r>
      <w:r w:rsidR="00383F40" w:rsidRPr="00D527DE">
        <w:rPr>
          <w:lang w:eastAsia="ja-JP"/>
        </w:rPr>
        <w:t>1.17</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1CC7574C" w:rsidR="00FA1502" w:rsidRPr="00D527DE" w:rsidRDefault="00FA1502" w:rsidP="00FA1502">
      <w:pPr>
        <w:pStyle w:val="TermNum"/>
        <w:rPr>
          <w:lang w:eastAsia="ja-JP"/>
        </w:rPr>
      </w:pPr>
      <w:r w:rsidRPr="00D527DE">
        <w:t>3.</w:t>
      </w:r>
      <w:r w:rsidR="00B117E9" w:rsidRPr="00D527DE">
        <w:rPr>
          <w:lang w:eastAsia="ja-JP"/>
        </w:rPr>
        <w:t>1.18</w:t>
      </w:r>
    </w:p>
    <w:p w14:paraId="486573DC" w14:textId="2ED9A4EF" w:rsidR="00FA1502" w:rsidRPr="00D527DE" w:rsidRDefault="00753A4D" w:rsidP="00FA1502">
      <w:pPr>
        <w:pStyle w:val="Terms"/>
        <w:rPr>
          <w:color w:val="000000" w:themeColor="text1"/>
          <w:lang w:val="en-CA" w:eastAsia="ja-JP"/>
        </w:rPr>
      </w:pPr>
      <w:r w:rsidRPr="00D527DE">
        <w:rPr>
          <w:color w:val="000000" w:themeColor="text1"/>
          <w:lang w:val="en-CA" w:eastAsia="ja-JP"/>
        </w:rPr>
        <w:t xml:space="preserve">3D </w:t>
      </w:r>
      <w:r w:rsidR="00FA1502" w:rsidRPr="00D527DE">
        <w:rPr>
          <w:color w:val="000000" w:themeColor="text1"/>
          <w:lang w:val="en-CA" w:eastAsia="ja-JP"/>
        </w:rPr>
        <w:t>tile</w:t>
      </w:r>
    </w:p>
    <w:p w14:paraId="01E1BA45" w14:textId="21ED14F2" w:rsidR="009B7743"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ectangular cuboid</w:t>
      </w:r>
      <w:r w:rsidRPr="00D527DE">
        <w:rPr>
          <w:lang w:eastAsia="ja-JP"/>
        </w:rPr>
        <w:t xml:space="preserve"> inside a bounding box.</w:t>
      </w:r>
    </w:p>
    <w:p w14:paraId="7BB26904" w14:textId="35419591" w:rsidR="00FA1502" w:rsidRPr="00D527DE" w:rsidRDefault="00FA1502" w:rsidP="00FA1502">
      <w:pPr>
        <w:pStyle w:val="TermNum"/>
        <w:rPr>
          <w:lang w:eastAsia="ja-JP"/>
        </w:rPr>
      </w:pPr>
      <w:r w:rsidRPr="00D527DE">
        <w:t>3.</w:t>
      </w:r>
      <w:r w:rsidR="00B117E9" w:rsidRPr="00D527DE">
        <w:rPr>
          <w:lang w:eastAsia="ja-JP"/>
        </w:rPr>
        <w:t>1.19</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3FBFF286" w14:textId="5D8B4D79" w:rsidR="009B7743" w:rsidRPr="00D527DE" w:rsidRDefault="009B7743" w:rsidP="00210093">
      <w:pPr>
        <w:rPr>
          <w:rFonts w:eastAsia="ＭＳ 明朝"/>
          <w:sz w:val="24"/>
          <w:lang w:val="en-CA" w:eastAsia="ja-JP"/>
        </w:rPr>
      </w:pPr>
      <w:r w:rsidRPr="00D527DE">
        <w:rPr>
          <w:lang w:val="en-CA" w:eastAsia="ja-JP"/>
        </w:rPr>
        <w:t xml:space="preserve">unit of bitstream that can be decoded independently from another slice. </w:t>
      </w:r>
    </w:p>
    <w:p w14:paraId="0F943130" w14:textId="77777777" w:rsidR="00DE2739" w:rsidRPr="00D527DE" w:rsidRDefault="00A36703" w:rsidP="00210093">
      <w:pPr>
        <w:pStyle w:val="2"/>
        <w:rPr>
          <w:lang w:val="en-CA"/>
        </w:rPr>
      </w:pPr>
      <w:bookmarkStart w:id="65" w:name="_Toc4055409"/>
      <w:bookmarkStart w:id="66" w:name="_Toc4055410"/>
      <w:bookmarkStart w:id="67" w:name="_Toc4055411"/>
      <w:bookmarkStart w:id="68" w:name="_Toc4055412"/>
      <w:bookmarkStart w:id="69" w:name="_Toc4055413"/>
      <w:bookmarkStart w:id="70" w:name="_Toc4055414"/>
      <w:bookmarkStart w:id="71" w:name="_Toc4055415"/>
      <w:bookmarkStart w:id="72" w:name="_Toc4055416"/>
      <w:bookmarkStart w:id="73" w:name="_Toc4055417"/>
      <w:bookmarkStart w:id="74" w:name="_Toc1479787"/>
      <w:bookmarkStart w:id="75" w:name="_Toc4055418"/>
      <w:bookmarkStart w:id="76" w:name="_Toc4055419"/>
      <w:bookmarkStart w:id="77" w:name="_Toc6215315"/>
      <w:bookmarkStart w:id="78" w:name="_Toc12888273"/>
      <w:bookmarkEnd w:id="65"/>
      <w:bookmarkEnd w:id="66"/>
      <w:bookmarkEnd w:id="67"/>
      <w:bookmarkEnd w:id="68"/>
      <w:bookmarkEnd w:id="69"/>
      <w:bookmarkEnd w:id="70"/>
      <w:bookmarkEnd w:id="71"/>
      <w:bookmarkEnd w:id="72"/>
      <w:bookmarkEnd w:id="73"/>
      <w:bookmarkEnd w:id="74"/>
      <w:bookmarkEnd w:id="75"/>
      <w:r w:rsidRPr="00D527DE">
        <w:rPr>
          <w:lang w:val="en-CA"/>
        </w:rPr>
        <w:lastRenderedPageBreak/>
        <w:t>Geometry coding related</w:t>
      </w:r>
      <w:bookmarkEnd w:id="76"/>
      <w:bookmarkEnd w:id="77"/>
      <w:bookmarkEnd w:id="78"/>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528EB696" w14:textId="56F0FD6B" w:rsidR="00441A23" w:rsidRPr="00D527DE" w:rsidRDefault="00441A23" w:rsidP="00210093">
      <w:pPr>
        <w:rPr>
          <w:lang w:val="en-CA" w:eastAsia="ja-JP"/>
        </w:rPr>
      </w:pPr>
      <w:r w:rsidRPr="00D527DE">
        <w:rPr>
          <w:lang w:val="en-CA"/>
        </w:rPr>
        <w:t>(x,y,z) coordinates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7D3C68CC" w14:textId="461A2F33" w:rsidR="007A31C9" w:rsidRPr="00D527DE" w:rsidRDefault="007A31C9" w:rsidP="009334E7">
      <w:pPr>
        <w:pStyle w:val="TermNum"/>
        <w:rPr>
          <w:lang w:val="en-CA"/>
        </w:rPr>
      </w:pPr>
    </w:p>
    <w:p w14:paraId="28036D5A" w14:textId="2D386410" w:rsidR="00264B7E" w:rsidRPr="00D527DE" w:rsidRDefault="00264B7E" w:rsidP="00264B7E">
      <w:pPr>
        <w:pStyle w:val="TermNum"/>
        <w:rPr>
          <w:lang w:eastAsia="ja-JP"/>
        </w:rPr>
      </w:pPr>
      <w:r w:rsidRPr="00D527DE">
        <w:t>3.</w:t>
      </w:r>
      <w:r w:rsidR="00B117E9" w:rsidRPr="00D527DE">
        <w:rPr>
          <w:lang w:eastAsia="ja-JP"/>
        </w:rPr>
        <w:t>2.4</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C81EB28" w:rsidR="00264B7E" w:rsidRPr="00D527DE" w:rsidRDefault="00264B7E" w:rsidP="00264B7E">
      <w:pPr>
        <w:pStyle w:val="TermNum"/>
        <w:rPr>
          <w:lang w:eastAsia="ja-JP"/>
        </w:rPr>
      </w:pPr>
      <w:r w:rsidRPr="00D527DE">
        <w:t>3.</w:t>
      </w:r>
      <w:r w:rsidR="00B117E9" w:rsidRPr="00D527DE">
        <w:rPr>
          <w:lang w:eastAsia="ja-JP"/>
        </w:rPr>
        <w:t>2.5</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11DC651B" w:rsidR="00264B7E" w:rsidRPr="00D527DE" w:rsidRDefault="00264B7E" w:rsidP="00264B7E">
      <w:pPr>
        <w:pStyle w:val="TermNum"/>
        <w:rPr>
          <w:lang w:eastAsia="ja-JP"/>
        </w:rPr>
      </w:pPr>
      <w:r w:rsidRPr="00D527DE">
        <w:t>3.</w:t>
      </w:r>
      <w:r w:rsidR="00B117E9" w:rsidRPr="00D527DE">
        <w:rPr>
          <w:lang w:eastAsia="ja-JP"/>
        </w:rPr>
        <w:t>2.6</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695F574A" w:rsidR="00264B7E" w:rsidRPr="00D527DE" w:rsidRDefault="00264B7E" w:rsidP="00264B7E">
      <w:pPr>
        <w:pStyle w:val="TermNum"/>
        <w:rPr>
          <w:lang w:eastAsia="ja-JP"/>
        </w:rPr>
      </w:pPr>
      <w:r w:rsidRPr="00D527DE">
        <w:t>3.</w:t>
      </w:r>
      <w:r w:rsidR="00B117E9" w:rsidRPr="00D527DE">
        <w:rPr>
          <w:lang w:eastAsia="ja-JP"/>
        </w:rPr>
        <w:t>2.7</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1254D745" w:rsidR="00264B7E" w:rsidRPr="00D527DE" w:rsidRDefault="00264B7E" w:rsidP="00264B7E">
      <w:pPr>
        <w:pStyle w:val="TermNum"/>
        <w:rPr>
          <w:lang w:eastAsia="ja-JP"/>
        </w:rPr>
      </w:pPr>
      <w:r w:rsidRPr="00D527DE">
        <w:t>3.</w:t>
      </w:r>
      <w:r w:rsidR="00B117E9" w:rsidRPr="00D527DE">
        <w:rPr>
          <w:lang w:eastAsia="ja-JP"/>
        </w:rPr>
        <w:t>2.8</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6ABBC3CC" w:rsidR="00166A3C" w:rsidRPr="00D527DE" w:rsidRDefault="00166A3C" w:rsidP="00166A3C">
      <w:pPr>
        <w:pStyle w:val="TermNum"/>
        <w:rPr>
          <w:lang w:eastAsia="ja-JP"/>
        </w:rPr>
      </w:pPr>
      <w:r w:rsidRPr="00D527DE">
        <w:t>3.</w:t>
      </w:r>
      <w:r w:rsidR="00B117E9" w:rsidRPr="00D527DE">
        <w:rPr>
          <w:lang w:eastAsia="ja-JP"/>
        </w:rPr>
        <w:t>2.9</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3A6A644F" w:rsidR="00166A3C" w:rsidRPr="00D527DE" w:rsidRDefault="00166A3C" w:rsidP="00166A3C">
      <w:pPr>
        <w:pStyle w:val="TermNum"/>
        <w:rPr>
          <w:lang w:eastAsia="ja-JP"/>
        </w:rPr>
      </w:pPr>
      <w:r w:rsidRPr="00D527DE">
        <w:t>3.</w:t>
      </w:r>
      <w:r w:rsidR="00B117E9" w:rsidRPr="00D527DE">
        <w:rPr>
          <w:lang w:eastAsia="ja-JP"/>
        </w:rPr>
        <w:t>2.10</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E28B152" w:rsidR="00264B7E" w:rsidRPr="00D527DE" w:rsidRDefault="00264B7E" w:rsidP="00264B7E">
      <w:pPr>
        <w:pStyle w:val="TermNum"/>
        <w:rPr>
          <w:lang w:eastAsia="ja-JP"/>
        </w:rPr>
      </w:pPr>
      <w:r w:rsidRPr="00D527DE">
        <w:t>3.</w:t>
      </w:r>
      <w:r w:rsidR="00B117E9" w:rsidRPr="00D527DE">
        <w:rPr>
          <w:lang w:eastAsia="ja-JP"/>
        </w:rPr>
        <w:t>2.11</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54A4944D"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 x, y, and z.</w:t>
      </w:r>
    </w:p>
    <w:p w14:paraId="70C3B692" w14:textId="2E3CF607" w:rsidR="00166A3C" w:rsidRPr="009334E7" w:rsidRDefault="00166A3C"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p>
    <w:p w14:paraId="06D64B63" w14:textId="6616D554" w:rsidR="00C44E5A" w:rsidRPr="00D527DE" w:rsidRDefault="00C44E5A" w:rsidP="00210093">
      <w:pPr>
        <w:pStyle w:val="2"/>
        <w:rPr>
          <w:lang w:val="en-CA"/>
        </w:rPr>
      </w:pPr>
      <w:bookmarkStart w:id="79" w:name="_Toc1479789"/>
      <w:bookmarkStart w:id="80" w:name="_Toc4055420"/>
      <w:bookmarkStart w:id="81" w:name="_Toc1479790"/>
      <w:bookmarkStart w:id="82" w:name="_Toc4055421"/>
      <w:bookmarkStart w:id="83" w:name="_Toc1479791"/>
      <w:bookmarkStart w:id="84" w:name="_Toc4055422"/>
      <w:bookmarkStart w:id="85" w:name="_Toc1479792"/>
      <w:bookmarkStart w:id="86" w:name="_Toc4055423"/>
      <w:bookmarkStart w:id="87" w:name="_Toc4055424"/>
      <w:bookmarkStart w:id="88" w:name="_Toc6215316"/>
      <w:bookmarkStart w:id="89" w:name="_Toc12888274"/>
      <w:bookmarkEnd w:id="79"/>
      <w:bookmarkEnd w:id="80"/>
      <w:bookmarkEnd w:id="81"/>
      <w:bookmarkEnd w:id="82"/>
      <w:bookmarkEnd w:id="83"/>
      <w:bookmarkEnd w:id="84"/>
      <w:bookmarkEnd w:id="85"/>
      <w:bookmarkEnd w:id="86"/>
      <w:r w:rsidRPr="00D527DE">
        <w:rPr>
          <w:lang w:val="en-CA"/>
        </w:rPr>
        <w:t>Attribute coding related</w:t>
      </w:r>
      <w:bookmarkEnd w:id="87"/>
      <w:bookmarkEnd w:id="88"/>
      <w:bookmarkEnd w:id="89"/>
    </w:p>
    <w:p w14:paraId="2A18DD56" w14:textId="58AD23C3"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.3</w:t>
      </w:r>
    </w:p>
    <w:p w14:paraId="16F0015D" w14:textId="786DA51B" w:rsidR="00821D8C" w:rsidRPr="00D527DE" w:rsidRDefault="00821D8C" w:rsidP="00821D8C">
      <w:pPr>
        <w:pStyle w:val="Terms"/>
        <w:rPr>
          <w:color w:val="000000" w:themeColor="text1"/>
          <w:lang w:val="en-CA" w:eastAsia="ja-JP"/>
        </w:rPr>
      </w:pPr>
      <w:r w:rsidRPr="00D527DE">
        <w:rPr>
          <w:color w:val="000000" w:themeColor="text1"/>
          <w:lang w:val="en-CA" w:eastAsia="ja-JP"/>
        </w:rPr>
        <w:t>Component</w:t>
      </w:r>
    </w:p>
    <w:p w14:paraId="1F27A540" w14:textId="7E445360" w:rsidR="00821D8C" w:rsidRPr="00D527DE" w:rsidRDefault="00821D8C" w:rsidP="00210093">
      <w:pPr>
        <w:rPr>
          <w:lang w:val="en-CA" w:eastAsia="ja-JP"/>
        </w:rPr>
      </w:pPr>
      <w:r w:rsidRPr="00D527DE">
        <w:rPr>
          <w:lang w:val="en-CA"/>
        </w:rPr>
        <w:t>array or single sample from one of the three arrays (x, y,z) that compose a point position or the array or a single sample of one of the arrays (A_1A_1 through A_D) that compose a point attribute.</w:t>
      </w:r>
    </w:p>
    <w:p w14:paraId="4BC4326B" w14:textId="69F23E30" w:rsidR="00FA1502" w:rsidRPr="00D527DE" w:rsidRDefault="00FA1502" w:rsidP="00FA1502">
      <w:pPr>
        <w:pStyle w:val="TermNum"/>
        <w:rPr>
          <w:lang w:eastAsia="ja-JP"/>
        </w:rPr>
      </w:pPr>
      <w:r w:rsidRPr="00D527DE">
        <w:t>3.</w:t>
      </w:r>
      <w:r w:rsidR="00B117E9" w:rsidRPr="00D527DE">
        <w:rPr>
          <w:lang w:eastAsia="ja-JP"/>
        </w:rPr>
        <w:t>3.4</w:t>
      </w:r>
    </w:p>
    <w:p w14:paraId="40CF0B49" w14:textId="3478A3CA" w:rsidR="00FA1502" w:rsidRPr="00D527DE" w:rsidRDefault="00FA1502" w:rsidP="00FA1502">
      <w:pPr>
        <w:pStyle w:val="Terms"/>
        <w:rPr>
          <w:color w:val="000000" w:themeColor="text1"/>
          <w:lang w:val="en-CA" w:eastAsia="ja-JP"/>
        </w:rPr>
      </w:pPr>
      <w:r w:rsidRPr="00D527DE">
        <w:rPr>
          <w:color w:val="000000" w:themeColor="text1"/>
          <w:lang w:val="en-CA" w:eastAsia="ja-JP"/>
        </w:rPr>
        <w:t>luma</w:t>
      </w:r>
    </w:p>
    <w:p w14:paraId="61F0D63F" w14:textId="022D61B1" w:rsidR="00FA1502" w:rsidRPr="00D527DE" w:rsidRDefault="00FA1502" w:rsidP="00FA1502">
      <w:pPr>
        <w:rPr>
          <w:lang w:val="en-CA" w:eastAsia="ja-JP"/>
        </w:rPr>
      </w:pPr>
      <w:r w:rsidRPr="00D527DE">
        <w:rPr>
          <w:lang w:val="en-CA"/>
        </w:rPr>
        <w:t>An adjective specifying that a sample array or single sample is representing the monochrome signal related to the primary colours. The symbol or subscript used for luma is Y or L.</w:t>
      </w:r>
    </w:p>
    <w:p w14:paraId="4533C9CA" w14:textId="1E3F73D3" w:rsidR="00625CC2" w:rsidRPr="00D527DE" w:rsidRDefault="00625CC2" w:rsidP="00210093">
      <w:r w:rsidRPr="00D527DE">
        <w:t>NOTE </w:t>
      </w:r>
      <w:r w:rsidR="00476F27">
        <w:t xml:space="preserve">1 to the entry: </w:t>
      </w:r>
      <w:r w:rsidRPr="00D527DE">
        <w:t xml:space="preserve"> The term luma is used rather than the term luminance in order to avoid the implication of the use of linear light transfer characteristics that is often associated with the term </w:t>
      </w:r>
      <w:r w:rsidRPr="00D527DE">
        <w:lastRenderedPageBreak/>
        <w:t>luminance. The symbol L is sometimes used instead of the symbol Y to avoid confusion with the symbol y as used for vertical location.</w:t>
      </w:r>
    </w:p>
    <w:p w14:paraId="2F824BDB" w14:textId="75A4B26F" w:rsidR="00FA1502" w:rsidRPr="00D527DE" w:rsidRDefault="00FA1502" w:rsidP="00FA1502">
      <w:pPr>
        <w:pStyle w:val="TermNum"/>
        <w:rPr>
          <w:lang w:eastAsia="ja-JP"/>
        </w:rPr>
      </w:pPr>
      <w:r w:rsidRPr="00D527DE">
        <w:t>3.</w:t>
      </w:r>
      <w:r w:rsidR="00B117E9" w:rsidRPr="00D527DE">
        <w:rPr>
          <w:lang w:eastAsia="ja-JP"/>
        </w:rPr>
        <w:t>3.5</w:t>
      </w:r>
    </w:p>
    <w:p w14:paraId="34A4E022" w14:textId="20609B75" w:rsidR="00FA1502" w:rsidRPr="00D527DE" w:rsidRDefault="00FA1502" w:rsidP="00FA1502">
      <w:pPr>
        <w:pStyle w:val="Terms"/>
        <w:rPr>
          <w:color w:val="000000" w:themeColor="text1"/>
          <w:lang w:val="en-CA" w:eastAsia="ja-JP"/>
        </w:rPr>
      </w:pPr>
      <w:r w:rsidRPr="00D527DE">
        <w:rPr>
          <w:color w:val="000000" w:themeColor="text1"/>
          <w:lang w:val="en-CA" w:eastAsia="ja-JP"/>
        </w:rPr>
        <w:t>chroma</w:t>
      </w:r>
    </w:p>
    <w:p w14:paraId="5B5FFAD7" w14:textId="517DA660" w:rsidR="00FA1502" w:rsidRPr="00D527DE" w:rsidRDefault="00FA1502" w:rsidP="00210093">
      <w:pPr>
        <w:rPr>
          <w:lang w:val="en-CA" w:eastAsia="ja-JP"/>
        </w:rPr>
      </w:pPr>
      <w:r w:rsidRPr="00D527DE">
        <w:rPr>
          <w:lang w:val="en-CA"/>
        </w:rPr>
        <w:t>An adjective specifying that a sample array or single sample is representing one of the two colour difference signals related to the primary colours. The symbols used for a chroma array or sample are Cb and Cr.</w:t>
      </w:r>
    </w:p>
    <w:p w14:paraId="4617D747" w14:textId="034B3980" w:rsidR="00FA1502" w:rsidRPr="00D527DE" w:rsidRDefault="00FA1502" w:rsidP="00210093">
      <w:pPr>
        <w:rPr>
          <w:lang w:val="en-CA" w:eastAsia="ja-JP"/>
        </w:rPr>
      </w:pPr>
      <w:r w:rsidRPr="00D527DE">
        <w:rPr>
          <w:lang w:val="en-CA" w:eastAsia="ja-JP"/>
        </w:rPr>
        <w:t>NOTE</w:t>
      </w:r>
      <w:r w:rsidRPr="00D527DE">
        <w:rPr>
          <w:lang w:val="en-US" w:eastAsia="ja-JP"/>
        </w:rPr>
        <w:t> </w:t>
      </w:r>
      <w:r w:rsidR="00476F27">
        <w:rPr>
          <w:lang w:val="en-US" w:eastAsia="ja-JP"/>
        </w:rPr>
        <w:t>1 to the entry:</w:t>
      </w:r>
      <w:r w:rsidRPr="00D527DE">
        <w:rPr>
          <w:lang w:val="en-US" w:eastAsia="ja-JP"/>
        </w:rPr>
        <w:t> </w:t>
      </w:r>
      <w:r w:rsidRPr="00D527DE">
        <w:rPr>
          <w:lang w:val="en-CA" w:eastAsia="ja-JP"/>
        </w:rPr>
        <w:t>The term chroma is used rather than the term chrominance in order to avoid the implication of the use of linear light transfer characteristics that is often associated with the term chrominance.</w:t>
      </w:r>
    </w:p>
    <w:p w14:paraId="5B1F5BE1" w14:textId="21C3272A" w:rsidR="00120E20" w:rsidRPr="00D527DE" w:rsidRDefault="00120E20" w:rsidP="001A33D0">
      <w:pPr>
        <w:pStyle w:val="1"/>
        <w:numPr>
          <w:ilvl w:val="0"/>
          <w:numId w:val="1"/>
        </w:numPr>
        <w:tabs>
          <w:tab w:val="clear" w:pos="432"/>
        </w:tabs>
        <w:ind w:left="0" w:firstLine="0"/>
        <w:rPr>
          <w:lang w:val="en-CA"/>
        </w:rPr>
      </w:pPr>
      <w:bookmarkStart w:id="90" w:name="_Toc1479794"/>
      <w:bookmarkStart w:id="91" w:name="_Toc4055425"/>
      <w:bookmarkStart w:id="92" w:name="_Toc1479795"/>
      <w:bookmarkStart w:id="93" w:name="_Toc4055426"/>
      <w:bookmarkStart w:id="94" w:name="_Toc1479796"/>
      <w:bookmarkStart w:id="95" w:name="_Toc4055427"/>
      <w:bookmarkStart w:id="96" w:name="_Toc1479797"/>
      <w:bookmarkStart w:id="97" w:name="_Toc4055428"/>
      <w:bookmarkStart w:id="98" w:name="_Toc1479799"/>
      <w:bookmarkStart w:id="99" w:name="_Toc4055430"/>
      <w:bookmarkStart w:id="100" w:name="_Toc1479800"/>
      <w:bookmarkStart w:id="101" w:name="_Toc4055431"/>
      <w:bookmarkStart w:id="102" w:name="_Toc1479801"/>
      <w:bookmarkStart w:id="103" w:name="_Toc4055432"/>
      <w:bookmarkStart w:id="104" w:name="_Toc1479807"/>
      <w:bookmarkStart w:id="105" w:name="_Toc4055438"/>
      <w:bookmarkStart w:id="106" w:name="_Toc1479808"/>
      <w:bookmarkStart w:id="107" w:name="_Toc4055439"/>
      <w:bookmarkStart w:id="108" w:name="_Toc1479809"/>
      <w:bookmarkStart w:id="109" w:name="_Toc4055440"/>
      <w:bookmarkStart w:id="110" w:name="_Toc1479810"/>
      <w:bookmarkStart w:id="111" w:name="_Toc4055441"/>
      <w:bookmarkStart w:id="112" w:name="_Toc1479812"/>
      <w:bookmarkStart w:id="113" w:name="_Toc4055443"/>
      <w:bookmarkStart w:id="114" w:name="_Toc1479813"/>
      <w:bookmarkStart w:id="115" w:name="_Toc4055444"/>
      <w:bookmarkStart w:id="116" w:name="_Toc1479814"/>
      <w:bookmarkStart w:id="117" w:name="_Toc4055445"/>
      <w:bookmarkStart w:id="118" w:name="_Toc1479815"/>
      <w:bookmarkStart w:id="119" w:name="_Toc4055446"/>
      <w:bookmarkStart w:id="120" w:name="_Toc1479816"/>
      <w:bookmarkStart w:id="121" w:name="_Toc4055447"/>
      <w:bookmarkStart w:id="122" w:name="_Toc1479819"/>
      <w:bookmarkStart w:id="123" w:name="_Toc4055450"/>
      <w:bookmarkStart w:id="124" w:name="_Toc1479820"/>
      <w:bookmarkStart w:id="125" w:name="_Toc4055451"/>
      <w:bookmarkStart w:id="126" w:name="_Toc1479821"/>
      <w:bookmarkStart w:id="127" w:name="_Toc4055452"/>
      <w:bookmarkStart w:id="128" w:name="_Toc1479822"/>
      <w:bookmarkStart w:id="129" w:name="_Toc4055453"/>
      <w:bookmarkStart w:id="130" w:name="_Toc1479824"/>
      <w:bookmarkStart w:id="131" w:name="_Toc4055455"/>
      <w:bookmarkStart w:id="132" w:name="_Toc1479826"/>
      <w:bookmarkStart w:id="133" w:name="_Toc4055457"/>
      <w:bookmarkStart w:id="134" w:name="_Toc1479829"/>
      <w:bookmarkStart w:id="135" w:name="_Toc4055460"/>
      <w:bookmarkStart w:id="136" w:name="_Toc1479832"/>
      <w:bookmarkStart w:id="137" w:name="_Toc4055463"/>
      <w:bookmarkStart w:id="138" w:name="_Toc1479833"/>
      <w:bookmarkStart w:id="139" w:name="_Toc4055464"/>
      <w:bookmarkStart w:id="140" w:name="_Toc528922097"/>
      <w:bookmarkStart w:id="141" w:name="_Toc528922525"/>
      <w:bookmarkStart w:id="142" w:name="_Toc528922098"/>
      <w:bookmarkStart w:id="143" w:name="_Toc528922526"/>
      <w:bookmarkStart w:id="144" w:name="_Toc511952608"/>
      <w:bookmarkStart w:id="145" w:name="_Toc4055465"/>
      <w:bookmarkStart w:id="146" w:name="_Toc6215317"/>
      <w:bookmarkStart w:id="147" w:name="_Toc12888275"/>
      <w:bookmarkStart w:id="148" w:name="_Toc35379824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D527DE">
        <w:rPr>
          <w:noProof/>
          <w:lang w:val="en-CA"/>
        </w:rPr>
        <w:t>Abbreviations</w:t>
      </w:r>
      <w:bookmarkEnd w:id="144"/>
      <w:bookmarkEnd w:id="145"/>
      <w:bookmarkEnd w:id="146"/>
      <w:bookmarkEnd w:id="147"/>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ＭＳ 明朝"/>
          <w:lang w:val="en-CA" w:eastAsia="ja-JP"/>
        </w:rPr>
      </w:pPr>
      <w:r w:rsidRPr="00D527DE">
        <w:rPr>
          <w:rFonts w:eastAsia="ＭＳ 明朝"/>
          <w:lang w:val="en-CA" w:eastAsia="ja-JP"/>
        </w:rPr>
        <w:t>APS</w:t>
      </w:r>
      <w:r w:rsidRPr="00D527DE">
        <w:rPr>
          <w:rFonts w:eastAsia="ＭＳ 明朝"/>
          <w:lang w:val="en-CA" w:eastAsia="ja-JP"/>
        </w:rPr>
        <w:tab/>
      </w:r>
      <w:r w:rsidRPr="00D527DE">
        <w:rPr>
          <w:rFonts w:eastAsia="ＭＳ 明朝"/>
          <w:lang w:val="en-CA" w:eastAsia="ja-JP"/>
        </w:rPr>
        <w:tab/>
        <w:t>Attribute Parameter Set</w:t>
      </w:r>
    </w:p>
    <w:p w14:paraId="4DE0053C" w14:textId="255A699C" w:rsidR="00FA1502" w:rsidRPr="00D527DE" w:rsidRDefault="00FA1502" w:rsidP="00FA1502">
      <w:pPr>
        <w:tabs>
          <w:tab w:val="left" w:pos="1000"/>
        </w:tabs>
        <w:rPr>
          <w:rFonts w:eastAsia="ＭＳ 明朝" w:cstheme="minorBidi"/>
          <w:sz w:val="24"/>
          <w:szCs w:val="24"/>
          <w:lang w:val="en-CA" w:eastAsia="ja-JP"/>
        </w:rPr>
      </w:pPr>
      <w:r w:rsidRPr="00D527DE">
        <w:rPr>
          <w:rFonts w:eastAsia="ＭＳ 明朝"/>
          <w:szCs w:val="24"/>
          <w:lang w:val="en-CA" w:eastAsia="ja-JP"/>
        </w:rPr>
        <w:t>ASH</w:t>
      </w:r>
      <w:r w:rsidRPr="00D527DE">
        <w:rPr>
          <w:rFonts w:eastAsia="ＭＳ 明朝"/>
          <w:szCs w:val="24"/>
          <w:lang w:val="en-CA" w:eastAsia="ja-JP"/>
        </w:rPr>
        <w:tab/>
      </w:r>
      <w:r w:rsidRPr="00D527DE">
        <w:rPr>
          <w:rFonts w:eastAsia="ＭＳ 明朝"/>
          <w:szCs w:val="24"/>
          <w:lang w:val="en-CA" w:eastAsia="ja-JP"/>
        </w:rPr>
        <w:tab/>
        <w:t>Attribute Slice Header</w:t>
      </w:r>
    </w:p>
    <w:p w14:paraId="0126DFA5" w14:textId="11EE158A" w:rsidR="00A514D5" w:rsidRPr="00D527DE" w:rsidRDefault="00A514D5" w:rsidP="00A514D5">
      <w:pPr>
        <w:tabs>
          <w:tab w:val="left" w:pos="1000"/>
        </w:tabs>
        <w:rPr>
          <w:rFonts w:eastAsia="ＭＳ 明朝" w:cstheme="minorBidi"/>
          <w:sz w:val="24"/>
          <w:szCs w:val="24"/>
          <w:lang w:val="en-CA" w:eastAsia="ja-JP"/>
        </w:rPr>
      </w:pPr>
      <w:r w:rsidRPr="00D527DE">
        <w:rPr>
          <w:rFonts w:eastAsia="ＭＳ 明朝"/>
          <w:szCs w:val="24"/>
          <w:lang w:val="en-CA" w:eastAsia="ja-JP"/>
        </w:rPr>
        <w:t>G</w:t>
      </w:r>
      <w:r w:rsidR="00F522F3" w:rsidRPr="00D527DE">
        <w:rPr>
          <w:rFonts w:eastAsia="ＭＳ 明朝"/>
          <w:szCs w:val="24"/>
          <w:lang w:val="en-CA" w:eastAsia="ja-JP"/>
        </w:rPr>
        <w:t>S</w:t>
      </w:r>
      <w:r w:rsidRPr="00D527DE">
        <w:rPr>
          <w:rFonts w:eastAsia="ＭＳ 明朝"/>
          <w:szCs w:val="24"/>
          <w:lang w:val="en-CA" w:eastAsia="ja-JP"/>
        </w:rPr>
        <w:t>H</w:t>
      </w:r>
      <w:r w:rsidRPr="00D527DE">
        <w:rPr>
          <w:rFonts w:eastAsia="ＭＳ 明朝"/>
          <w:szCs w:val="24"/>
          <w:lang w:val="en-CA" w:eastAsia="ja-JP"/>
        </w:rPr>
        <w:tab/>
      </w:r>
      <w:r w:rsidR="00F522F3" w:rsidRPr="00D527DE">
        <w:rPr>
          <w:rFonts w:eastAsia="ＭＳ 明朝"/>
          <w:szCs w:val="24"/>
          <w:lang w:val="en-CA" w:eastAsia="ja-JP"/>
        </w:rPr>
        <w:tab/>
      </w:r>
      <w:r w:rsidRPr="00D527DE">
        <w:rPr>
          <w:rFonts w:eastAsia="ＭＳ 明朝"/>
          <w:szCs w:val="24"/>
          <w:lang w:val="en-CA" w:eastAsia="ja-JP"/>
        </w:rPr>
        <w:t xml:space="preserve">Geometry </w:t>
      </w:r>
      <w:r w:rsidR="00F522F3" w:rsidRPr="00D527DE">
        <w:rPr>
          <w:rFonts w:eastAsia="ＭＳ 明朝"/>
          <w:szCs w:val="24"/>
          <w:lang w:val="en-CA" w:eastAsia="ja-JP"/>
        </w:rPr>
        <w:t>Slice</w:t>
      </w:r>
      <w:r w:rsidRPr="00D527DE">
        <w:rPr>
          <w:rFonts w:eastAsia="ＭＳ 明朝"/>
          <w:szCs w:val="24"/>
          <w:lang w:val="en-CA" w:eastAsia="ja-JP"/>
        </w:rPr>
        <w:t xml:space="preserve"> Header</w:t>
      </w:r>
    </w:p>
    <w:p w14:paraId="01170A08" w14:textId="397C10D0" w:rsidR="00A514D5" w:rsidRPr="00D527DE" w:rsidRDefault="00A514D5" w:rsidP="00A514D5">
      <w:pPr>
        <w:tabs>
          <w:tab w:val="left" w:pos="1000"/>
        </w:tabs>
        <w:rPr>
          <w:rFonts w:eastAsia="ＭＳ 明朝"/>
          <w:lang w:val="en-CA" w:eastAsia="ja-JP"/>
        </w:rPr>
      </w:pPr>
      <w:r w:rsidRPr="00D527DE">
        <w:rPr>
          <w:rFonts w:eastAsia="ＭＳ 明朝"/>
          <w:lang w:val="en-CA" w:eastAsia="ja-JP"/>
        </w:rPr>
        <w:t>GPS</w:t>
      </w:r>
      <w:r w:rsidRPr="00D527DE">
        <w:rPr>
          <w:rFonts w:eastAsia="ＭＳ 明朝"/>
          <w:lang w:val="en-CA" w:eastAsia="ja-JP"/>
        </w:rPr>
        <w:tab/>
      </w:r>
      <w:r w:rsidR="00F522F3" w:rsidRPr="00D527DE">
        <w:rPr>
          <w:rFonts w:eastAsia="ＭＳ 明朝"/>
          <w:lang w:val="en-CA" w:eastAsia="ja-JP"/>
        </w:rPr>
        <w:tab/>
      </w:r>
      <w:r w:rsidRPr="00D527DE">
        <w:rPr>
          <w:rFonts w:eastAsia="ＭＳ 明朝"/>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ＭＳ 明朝"/>
          <w:noProof/>
          <w:lang w:val="en-CA" w:eastAsia="ja-JP"/>
        </w:rPr>
      </w:pPr>
      <w:r w:rsidRPr="00D527DE">
        <w:rPr>
          <w:rFonts w:eastAsia="ＭＳ 明朝"/>
          <w:noProof/>
          <w:lang w:val="en-CA" w:eastAsia="ja-JP"/>
        </w:rPr>
        <w:t>SPS</w:t>
      </w:r>
      <w:r w:rsidR="00B4257F" w:rsidRPr="00D527DE">
        <w:rPr>
          <w:rFonts w:eastAsia="ＭＳ 明朝"/>
          <w:noProof/>
          <w:lang w:val="en-CA" w:eastAsia="ja-JP"/>
        </w:rPr>
        <w:tab/>
      </w:r>
      <w:r w:rsidRPr="00D527DE">
        <w:rPr>
          <w:rFonts w:eastAsia="ＭＳ 明朝"/>
          <w:noProof/>
          <w:lang w:val="en-CA" w:eastAsia="ja-JP"/>
        </w:rPr>
        <w:t>Sequence Parameter Set</w:t>
      </w:r>
    </w:p>
    <w:p w14:paraId="2D7A5E7E" w14:textId="3FB5B144" w:rsidR="00FA1502" w:rsidRPr="00D527DE" w:rsidRDefault="00FA1502" w:rsidP="00A514D5">
      <w:pPr>
        <w:tabs>
          <w:tab w:val="left" w:pos="1000"/>
        </w:tabs>
        <w:rPr>
          <w:rFonts w:eastAsia="ＭＳ 明朝"/>
          <w:noProof/>
          <w:lang w:val="en-CA" w:eastAsia="ja-JP"/>
        </w:rPr>
      </w:pPr>
      <w:r w:rsidRPr="00D527DE">
        <w:rPr>
          <w:rFonts w:eastAsia="ＭＳ 明朝"/>
          <w:noProof/>
          <w:lang w:val="en-CA" w:eastAsia="ja-JP"/>
        </w:rPr>
        <w:t>TPS</w:t>
      </w:r>
      <w:r w:rsidRPr="00D527DE">
        <w:rPr>
          <w:rFonts w:eastAsia="ＭＳ 明朝"/>
          <w:noProof/>
          <w:lang w:val="en-CA" w:eastAsia="ja-JP"/>
        </w:rPr>
        <w:tab/>
      </w:r>
      <w:r w:rsidRPr="00D527DE">
        <w:rPr>
          <w:rFonts w:eastAsia="ＭＳ 明朝"/>
          <w:noProof/>
          <w:lang w:val="en-CA" w:eastAsia="ja-JP"/>
        </w:rPr>
        <w:tab/>
        <w:t>Tile Parameter Set</w:t>
      </w:r>
    </w:p>
    <w:p w14:paraId="1F3C709C" w14:textId="77777777" w:rsidR="00120E20" w:rsidRPr="00D527DE" w:rsidRDefault="00120E20" w:rsidP="0035215D">
      <w:pPr>
        <w:pStyle w:val="1"/>
        <w:rPr>
          <w:lang w:val="en-CA"/>
        </w:rPr>
      </w:pPr>
      <w:bookmarkStart w:id="149" w:name="_Toc4055466"/>
      <w:bookmarkStart w:id="150" w:name="_Toc6215318"/>
      <w:bookmarkStart w:id="151" w:name="_Toc12888276"/>
      <w:bookmarkStart w:id="152" w:name="_Toc353798250"/>
      <w:bookmarkEnd w:id="148"/>
      <w:r w:rsidRPr="00D527DE">
        <w:rPr>
          <w:lang w:val="en-CA"/>
        </w:rPr>
        <w:t>Conventions</w:t>
      </w:r>
      <w:bookmarkEnd w:id="149"/>
      <w:bookmarkEnd w:id="150"/>
      <w:bookmarkEnd w:id="151"/>
    </w:p>
    <w:p w14:paraId="6CB8D2C2" w14:textId="77777777" w:rsidR="00120E20" w:rsidRPr="00D527DE" w:rsidRDefault="00120E20" w:rsidP="007F16A3">
      <w:pPr>
        <w:pStyle w:val="2"/>
        <w:rPr>
          <w:noProof/>
          <w:lang w:val="en-CA"/>
        </w:rPr>
      </w:pPr>
      <w:bookmarkStart w:id="153" w:name="_Toc390728000"/>
      <w:bookmarkStart w:id="154" w:name="_Toc511952610"/>
      <w:bookmarkStart w:id="155" w:name="_Toc4055467"/>
      <w:bookmarkStart w:id="156" w:name="_Toc6215319"/>
      <w:bookmarkStart w:id="157" w:name="_Toc12888277"/>
      <w:r w:rsidRPr="00D527DE">
        <w:t>General</w:t>
      </w:r>
      <w:bookmarkEnd w:id="153"/>
      <w:bookmarkEnd w:id="154"/>
      <w:bookmarkEnd w:id="155"/>
      <w:bookmarkEnd w:id="156"/>
      <w:bookmarkEnd w:id="157"/>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31B34577" w14:textId="77777777" w:rsidR="00120E20" w:rsidRPr="00D527DE" w:rsidRDefault="00120E20" w:rsidP="007F16A3">
      <w:pPr>
        <w:pStyle w:val="2"/>
        <w:rPr>
          <w:noProof/>
          <w:lang w:val="en-CA"/>
        </w:rPr>
      </w:pPr>
      <w:bookmarkStart w:id="158" w:name="_Toc33005123"/>
      <w:bookmarkStart w:id="159" w:name="_Toc20134224"/>
      <w:bookmarkStart w:id="160" w:name="_Toc24455817"/>
      <w:bookmarkStart w:id="161" w:name="_Toc77680335"/>
      <w:bookmarkStart w:id="162" w:name="_Toc118289001"/>
      <w:bookmarkStart w:id="163" w:name="_Toc226456471"/>
      <w:bookmarkStart w:id="164" w:name="_Toc248045174"/>
      <w:bookmarkStart w:id="165" w:name="_Toc287363730"/>
      <w:bookmarkStart w:id="166" w:name="_Toc311216713"/>
      <w:bookmarkStart w:id="167" w:name="_Toc317198678"/>
      <w:bookmarkStart w:id="168" w:name="_Toc390728001"/>
      <w:bookmarkStart w:id="169" w:name="_Toc511952611"/>
      <w:bookmarkStart w:id="170" w:name="_Toc4055468"/>
      <w:bookmarkStart w:id="171" w:name="_Toc6215320"/>
      <w:bookmarkStart w:id="172" w:name="_Toc12888278"/>
      <w:bookmarkEnd w:id="158"/>
      <w:r w:rsidRPr="00D527DE">
        <w:t>Arithmetic</w:t>
      </w:r>
      <w:r w:rsidRPr="00D527DE">
        <w:rPr>
          <w:noProof/>
          <w:lang w:val="en-CA"/>
        </w:rPr>
        <w:t xml:space="preserve"> operators</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lastRenderedPageBreak/>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270D44"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270D44"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47B8A917"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r w:rsidRPr="00D527DE">
              <w:rPr>
                <w:noProof/>
                <w:lang w:val="en-CA"/>
              </w:rPr>
              <w:t>&gt;=</w:t>
            </w:r>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2"/>
        <w:rPr>
          <w:noProof/>
          <w:lang w:val="en-CA"/>
        </w:rPr>
      </w:pPr>
      <w:bookmarkStart w:id="173" w:name="_Toc528922121"/>
      <w:bookmarkStart w:id="174" w:name="_Toc528922549"/>
      <w:bookmarkStart w:id="175" w:name="_Toc219707772"/>
      <w:bookmarkStart w:id="176" w:name="_Toc219707773"/>
      <w:bookmarkStart w:id="177" w:name="_Toc219707774"/>
      <w:bookmarkStart w:id="178" w:name="_Toc219707775"/>
      <w:bookmarkStart w:id="179" w:name="_Toc488804403"/>
      <w:bookmarkStart w:id="180" w:name="_Toc496067375"/>
      <w:bookmarkStart w:id="181" w:name="_Toc496067608"/>
      <w:bookmarkStart w:id="182" w:name="_Toc20134225"/>
      <w:bookmarkStart w:id="183" w:name="_Toc77680336"/>
      <w:bookmarkStart w:id="184" w:name="_Toc118289002"/>
      <w:bookmarkStart w:id="185" w:name="_Toc226456472"/>
      <w:bookmarkStart w:id="186" w:name="_Toc248045175"/>
      <w:bookmarkStart w:id="187" w:name="_Toc287363731"/>
      <w:bookmarkStart w:id="188" w:name="_Toc311216714"/>
      <w:bookmarkStart w:id="189" w:name="_Toc317198679"/>
      <w:bookmarkStart w:id="190" w:name="_Toc390728002"/>
      <w:bookmarkStart w:id="191" w:name="_Toc511952612"/>
      <w:bookmarkStart w:id="192" w:name="_Toc4055469"/>
      <w:bookmarkStart w:id="193" w:name="_Toc6215321"/>
      <w:bookmarkStart w:id="194" w:name="_Toc12888279"/>
      <w:bookmarkEnd w:id="173"/>
      <w:bookmarkEnd w:id="174"/>
      <w:bookmarkEnd w:id="175"/>
      <w:bookmarkEnd w:id="176"/>
      <w:bookmarkEnd w:id="177"/>
      <w:bookmarkEnd w:id="178"/>
      <w:r w:rsidRPr="00D527DE">
        <w:rPr>
          <w:noProof/>
          <w:lang w:val="en-CA"/>
        </w:rPr>
        <w:t xml:space="preserve">Logical </w:t>
      </w:r>
      <w:r w:rsidRPr="00D527DE">
        <w:t>operators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2"/>
        <w:rPr>
          <w:noProof/>
          <w:lang w:val="en-CA"/>
        </w:rPr>
      </w:pPr>
      <w:bookmarkStart w:id="195" w:name="_Toc528922127"/>
      <w:bookmarkStart w:id="196" w:name="_Toc528922555"/>
      <w:bookmarkStart w:id="197" w:name="_Toc488804404"/>
      <w:bookmarkStart w:id="198" w:name="_Toc496067376"/>
      <w:bookmarkStart w:id="199" w:name="_Toc496067609"/>
      <w:bookmarkStart w:id="200" w:name="_Toc20134226"/>
      <w:bookmarkStart w:id="201" w:name="_Toc77680337"/>
      <w:bookmarkStart w:id="202" w:name="_Toc118289003"/>
      <w:bookmarkStart w:id="203" w:name="_Toc226456473"/>
      <w:bookmarkStart w:id="204" w:name="_Toc248045176"/>
      <w:bookmarkStart w:id="205" w:name="_Toc287363732"/>
      <w:bookmarkStart w:id="206" w:name="_Toc311216715"/>
      <w:bookmarkStart w:id="207" w:name="_Toc317198680"/>
      <w:bookmarkStart w:id="208" w:name="_Toc390728003"/>
      <w:bookmarkStart w:id="209" w:name="_Toc511952613"/>
      <w:bookmarkStart w:id="210" w:name="_Toc4055470"/>
      <w:bookmarkStart w:id="211" w:name="_Toc6215322"/>
      <w:bookmarkStart w:id="212" w:name="_Toc12888280"/>
      <w:bookmarkEnd w:id="195"/>
      <w:bookmarkEnd w:id="196"/>
      <w:r w:rsidRPr="00D527DE">
        <w:rPr>
          <w:noProof/>
          <w:lang w:val="en-CA"/>
        </w:rPr>
        <w:t>Relational operators</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2"/>
        <w:rPr>
          <w:noProof/>
          <w:lang w:val="en-CA"/>
        </w:rPr>
      </w:pPr>
      <w:bookmarkStart w:id="213" w:name="_Toc528922136"/>
      <w:bookmarkStart w:id="214" w:name="_Toc528922564"/>
      <w:bookmarkStart w:id="215" w:name="_Toc488804405"/>
      <w:bookmarkStart w:id="216" w:name="_Toc496067377"/>
      <w:bookmarkStart w:id="217" w:name="_Toc496067610"/>
      <w:bookmarkStart w:id="218" w:name="_Toc20134227"/>
      <w:bookmarkStart w:id="219" w:name="_Toc77680338"/>
      <w:bookmarkStart w:id="220" w:name="_Toc118289004"/>
      <w:bookmarkStart w:id="221" w:name="_Toc226456474"/>
      <w:bookmarkStart w:id="222" w:name="_Toc248045177"/>
      <w:bookmarkStart w:id="223" w:name="_Toc287363733"/>
      <w:bookmarkStart w:id="224" w:name="_Toc311216716"/>
      <w:bookmarkStart w:id="225" w:name="_Toc317198681"/>
      <w:bookmarkStart w:id="226" w:name="_Toc390728004"/>
      <w:bookmarkStart w:id="227" w:name="_Toc511952614"/>
      <w:bookmarkStart w:id="228" w:name="_Toc4055471"/>
      <w:bookmarkStart w:id="229" w:name="_Toc6215323"/>
      <w:bookmarkStart w:id="230" w:name="_Toc12888281"/>
      <w:bookmarkEnd w:id="213"/>
      <w:bookmarkEnd w:id="214"/>
      <w:r w:rsidRPr="00D527DE">
        <w:rPr>
          <w:noProof/>
          <w:lang w:val="en-CA"/>
        </w:rPr>
        <w:t xml:space="preserve">Bit-wise </w:t>
      </w:r>
      <w:r w:rsidRPr="00D527DE">
        <w:t>operators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2"/>
        <w:rPr>
          <w:noProof/>
          <w:lang w:val="en-CA"/>
        </w:rPr>
      </w:pPr>
      <w:bookmarkStart w:id="231" w:name="_Toc528922143"/>
      <w:bookmarkStart w:id="232" w:name="_Toc528922571"/>
      <w:bookmarkStart w:id="233" w:name="_Toc516233887"/>
      <w:bookmarkStart w:id="234" w:name="_Toc528915234"/>
      <w:bookmarkStart w:id="235" w:name="_Toc4055472"/>
      <w:bookmarkStart w:id="236" w:name="_Toc6215324"/>
      <w:bookmarkStart w:id="237" w:name="_Toc12888282"/>
      <w:bookmarkStart w:id="238" w:name="_Toc488804406"/>
      <w:bookmarkStart w:id="239" w:name="_Toc496067378"/>
      <w:bookmarkStart w:id="240" w:name="_Toc496067611"/>
      <w:bookmarkStart w:id="241" w:name="_Toc20134228"/>
      <w:bookmarkStart w:id="242" w:name="_Toc77680339"/>
      <w:bookmarkStart w:id="243" w:name="_Toc118289005"/>
      <w:bookmarkStart w:id="244" w:name="_Toc226456475"/>
      <w:bookmarkStart w:id="245" w:name="_Toc248045178"/>
      <w:bookmarkStart w:id="246" w:name="_Toc287363734"/>
      <w:bookmarkStart w:id="247" w:name="_Toc311216717"/>
      <w:bookmarkStart w:id="248" w:name="_Toc317198682"/>
      <w:bookmarkStart w:id="249" w:name="_Toc390728005"/>
      <w:bookmarkStart w:id="250" w:name="_Toc511952615"/>
      <w:bookmarkEnd w:id="231"/>
      <w:bookmarkEnd w:id="232"/>
      <w:r w:rsidRPr="00D527DE">
        <w:t>Assignment</w:t>
      </w:r>
      <w:r w:rsidRPr="00D527DE">
        <w:rPr>
          <w:noProof/>
          <w:lang w:val="en-CA"/>
        </w:rPr>
        <w:t xml:space="preserve"> operators</w:t>
      </w:r>
      <w:bookmarkEnd w:id="233"/>
      <w:bookmarkEnd w:id="234"/>
      <w:bookmarkEnd w:id="235"/>
      <w:bookmarkEnd w:id="236"/>
      <w:bookmarkEnd w:id="237"/>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2"/>
        <w:rPr>
          <w:noProof/>
          <w:lang w:val="en-CA"/>
        </w:rPr>
      </w:pPr>
      <w:bookmarkStart w:id="251" w:name="_Toc516233888"/>
      <w:bookmarkStart w:id="252" w:name="_Toc528915235"/>
      <w:bookmarkStart w:id="253" w:name="_Toc4055473"/>
      <w:bookmarkStart w:id="254" w:name="_Toc6215325"/>
      <w:bookmarkStart w:id="255" w:name="_Toc12888283"/>
      <w:r w:rsidRPr="00D527DE">
        <w:rPr>
          <w:noProof/>
          <w:lang w:val="en-CA"/>
        </w:rPr>
        <w:t xml:space="preserve">Range </w:t>
      </w:r>
      <w:r w:rsidRPr="00D527DE">
        <w:t>notation</w:t>
      </w:r>
      <w:bookmarkEnd w:id="251"/>
      <w:bookmarkEnd w:id="252"/>
      <w:bookmarkEnd w:id="253"/>
      <w:bookmarkEnd w:id="254"/>
      <w:bookmarkEnd w:id="255"/>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77777777" w:rsidR="00A514D5" w:rsidRPr="00D527DE" w:rsidRDefault="00A514D5" w:rsidP="00A514D5">
      <w:pPr>
        <w:ind w:left="2160" w:hanging="1440"/>
        <w:rPr>
          <w:lang w:val="en-CA"/>
        </w:rPr>
      </w:pPr>
      <w:r w:rsidRPr="00D527DE">
        <w:rPr>
          <w:lang w:val="en-CA"/>
        </w:rPr>
        <w:t>x = y..z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2"/>
        <w:rPr>
          <w:noProof/>
          <w:lang w:val="en-CA"/>
        </w:rPr>
      </w:pPr>
      <w:bookmarkStart w:id="256" w:name="_Toc516233889"/>
      <w:bookmarkStart w:id="257" w:name="_Ref523496857"/>
      <w:bookmarkStart w:id="258" w:name="_Toc528915236"/>
      <w:bookmarkStart w:id="259" w:name="_Toc4055474"/>
      <w:bookmarkStart w:id="260" w:name="_Toc6215326"/>
      <w:bookmarkStart w:id="261" w:name="_Toc12888284"/>
      <w:r w:rsidRPr="00D527DE">
        <w:rPr>
          <w:noProof/>
          <w:lang w:val="en-CA"/>
        </w:rPr>
        <w:t xml:space="preserve">Mathematical </w:t>
      </w:r>
      <w:r w:rsidRPr="00D527DE">
        <w:t>functions</w:t>
      </w:r>
      <w:bookmarkEnd w:id="256"/>
      <w:bookmarkEnd w:id="257"/>
      <w:bookmarkEnd w:id="258"/>
      <w:bookmarkEnd w:id="259"/>
      <w:bookmarkEnd w:id="260"/>
      <w:bookmarkEnd w:id="261"/>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47F38F5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462C994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Clip3( x, y, z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z &lt; x</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z &gt; y</m:t>
                  </m:r>
                </m:e>
              </m:mr>
              <m:mr>
                <m:e>
                  <m:r>
                    <m:rPr>
                      <m:nor/>
                    </m:rPr>
                    <w:rPr>
                      <w:rFonts w:ascii="Cambria" w:hAnsi="Cambria"/>
                      <w:noProof/>
                      <w:szCs w:val="20"/>
                      <w:lang w:val="en-CA"/>
                    </w:rPr>
                    <m:t>z</m:t>
                  </m:r>
                </m:e>
                <m:e>
                  <m:r>
                    <m:rPr>
                      <m:nor/>
                    </m:rPr>
                    <w:rPr>
                      <w:rFonts w:ascii="Cambria" w:hAnsi="Cambria"/>
                      <w:noProof/>
                      <w:szCs w:val="20"/>
                      <w:lang w:val="en-CA"/>
                    </w:rPr>
                    <m:t>;</m:t>
                  </m:r>
                </m:e>
                <m:e>
                  <m:r>
                    <m:rPr>
                      <m:nor/>
                    </m:rPr>
                    <w:rPr>
                      <w:rFonts w:ascii="Cambria" w:hAnsi="Cambria"/>
                      <w:noProof/>
                      <w:szCs w:val="20"/>
                      <w:lang w:val="en-CA"/>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05DAD4EE"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lastRenderedPageBreak/>
        <w:t xml:space="preserve">Min( x, y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&gt; y</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&gt; y</m:t>
                  </m:r>
                </m:e>
              </m:mr>
            </m:m>
          </m:e>
        </m:d>
      </m:oMath>
    </w:p>
    <w:p w14:paraId="4C17511F" w14:textId="15EFEBD9"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Max( x, y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&lt; y</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&lt; y</m:t>
                  </m:r>
                </m:e>
              </m:mr>
            </m:m>
          </m:e>
        </m:d>
      </m:oMath>
    </w:p>
    <w:p w14:paraId="6F91F9E5" w14:textId="76B0947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5E06294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Sqrt( </w:t>
      </w:r>
      <w:r w:rsidRPr="00D527DE">
        <w:rPr>
          <w:rFonts w:ascii="Cambria" w:hAnsi="Cambria"/>
          <w:iCs/>
          <w:noProof/>
          <w:szCs w:val="20"/>
          <w:lang w:val="en-CA"/>
        </w:rPr>
        <w:t>x</w:t>
      </w:r>
      <w:r w:rsidRPr="00D527DE">
        <w:rPr>
          <w:rFonts w:ascii="Cambria" w:hAnsi="Cambria"/>
          <w:noProof/>
          <w:szCs w:val="20"/>
          <w:lang w:val="en-CA"/>
        </w:rPr>
        <w:t xml:space="preserve"> ) =</w:t>
      </w:r>
      <w:bookmarkStart w:id="262" w:name="_Hlk508806393"/>
      <w:r w:rsidRPr="00D527DE">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noProof/>
                <w:szCs w:val="20"/>
                <w:lang w:val="en-CA"/>
              </w:rPr>
              <m:t>x</m:t>
            </m:r>
          </m:e>
        </m:rad>
      </m:oMath>
      <w:bookmarkEnd w:id="262"/>
    </w:p>
    <w:p w14:paraId="4F9692E1" w14:textId="7B85955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Swap( </w:t>
      </w:r>
      <w:r w:rsidRPr="00D527DE">
        <w:rPr>
          <w:rFonts w:ascii="Cambria" w:hAnsi="Cambria"/>
          <w:iCs/>
          <w:noProof/>
          <w:szCs w:val="20"/>
          <w:lang w:val="en-CA"/>
        </w:rPr>
        <w:t>x, y</w:t>
      </w:r>
      <w:r w:rsidRPr="00D527DE">
        <w:rPr>
          <w:rFonts w:ascii="Cambria" w:hAnsi="Cambria"/>
          <w:noProof/>
          <w:szCs w:val="20"/>
          <w:lang w:val="en-CA"/>
        </w:rPr>
        <w:t xml:space="preserve"> ) = ( y, x )</w:t>
      </w:r>
    </w:p>
    <w:p w14:paraId="790694E7" w14:textId="6BC7C7A3" w:rsidR="00A514D5" w:rsidRPr="00D527DE" w:rsidRDefault="00A514D5" w:rsidP="00A514D5">
      <w:pPr>
        <w:rPr>
          <w:lang w:val="en-CA"/>
        </w:rPr>
      </w:pPr>
    </w:p>
    <w:p w14:paraId="18400585" w14:textId="66100661" w:rsidR="001312F5" w:rsidRPr="00D527DE" w:rsidRDefault="005366E9" w:rsidP="00D16D37">
      <w:pPr>
        <w:pStyle w:val="3"/>
        <w:rPr>
          <w:lang w:val="en-CA"/>
        </w:rPr>
      </w:pPr>
      <w:bookmarkStart w:id="263" w:name="_Ref9245671"/>
      <w:bookmarkStart w:id="264" w:name="_Toc12888285"/>
      <w:r w:rsidRPr="00D527DE">
        <w:rPr>
          <w:lang w:val="en-CA"/>
        </w:rPr>
        <w:t>Definition of s</w:t>
      </w:r>
      <w:r w:rsidR="001312F5" w:rsidRPr="00D527DE">
        <w:rPr>
          <w:lang w:val="en-CA"/>
        </w:rPr>
        <w:t>impleAtan2</w:t>
      </w:r>
      <w:bookmarkEnd w:id="263"/>
      <w:bookmarkEnd w:id="264"/>
    </w:p>
    <w:p w14:paraId="6B208898" w14:textId="77777777" w:rsidR="001312F5" w:rsidRPr="00D527DE" w:rsidRDefault="001312F5" w:rsidP="001312F5">
      <w:pPr>
        <w:rPr>
          <w:lang w:val="en-CA" w:eastAsia="ja-JP"/>
        </w:rPr>
      </w:pPr>
      <w:r w:rsidRPr="00D527DE">
        <w:rPr>
          <w:lang w:val="en-CA" w:eastAsia="ja-JP"/>
        </w:rPr>
        <w:t>Input of the process is the variable a and b.</w:t>
      </w:r>
    </w:p>
    <w:p w14:paraId="5A2521C8" w14:textId="19376DF5" w:rsidR="001312F5" w:rsidRPr="00D527DE" w:rsidRDefault="001312F5" w:rsidP="001312F5">
      <w:pPr>
        <w:rPr>
          <w:szCs w:val="24"/>
          <w:lang w:val="en-CA" w:eastAsia="ja-JP"/>
        </w:rPr>
      </w:pPr>
      <w:r w:rsidRPr="00D527DE">
        <w:rPr>
          <w:lang w:val="en-CA" w:eastAsia="ja-JP"/>
        </w:rPr>
        <w:t>Output of the process is the variable t.</w:t>
      </w:r>
      <w:r w:rsidR="005366E9" w:rsidRPr="00D527DE">
        <w:rPr>
          <w:lang w:val="en-CA" w:eastAsia="ja-JP"/>
        </w:rPr>
        <w:t xml:space="preserve"> </w:t>
      </w:r>
      <w:r w:rsidRPr="00D527DE">
        <w:rPr>
          <w:szCs w:val="24"/>
          <w:lang w:val="en-CA" w:eastAsia="ja-JP"/>
        </w:rPr>
        <w:t xml:space="preserve">The derivation process for </w:t>
      </w:r>
      <m:oMath>
        <m:r>
          <w:rPr>
            <w:rFonts w:ascii="Cambria Math" w:hAnsi="Cambria Math"/>
            <w:szCs w:val="24"/>
            <w:lang w:val="en-CA"/>
          </w:rPr>
          <m:t>t=SimplAtan2(a,b)</m:t>
        </m:r>
      </m:oMath>
      <w:r w:rsidRPr="00D527DE">
        <w:rPr>
          <w:szCs w:val="24"/>
          <w:lang w:val="en-CA" w:eastAsia="ja-JP"/>
        </w:rPr>
        <w:t xml:space="preserve"> is defined as follows.</w:t>
      </w:r>
    </w:p>
    <w:p w14:paraId="5D8DEB84" w14:textId="77777777" w:rsidR="001312F5" w:rsidRPr="00D527DE" w:rsidRDefault="001312F5" w:rsidP="001312F5">
      <w:pPr>
        <w:rPr>
          <w:szCs w:val="24"/>
          <w:lang w:val="en-CA" w:eastAsia="ja-JP"/>
        </w:rPr>
      </w:pPr>
      <w:r w:rsidRPr="00D527DE">
        <w:rPr>
          <w:szCs w:val="24"/>
          <w:lang w:val="en-CA" w:eastAsia="ja-JP"/>
        </w:rPr>
        <w:tab/>
        <w:t>If a is equal to 0 and b is equal to 0, t is set to 0.</w:t>
      </w:r>
    </w:p>
    <w:p w14:paraId="28911C71" w14:textId="77777777" w:rsidR="001312F5" w:rsidRPr="00D527DE" w:rsidRDefault="001312F5" w:rsidP="001312F5">
      <w:pPr>
        <w:rPr>
          <w:szCs w:val="24"/>
          <w:lang w:val="en-CA" w:eastAsia="ja-JP"/>
        </w:rPr>
      </w:pPr>
      <w:r w:rsidRPr="00D527DE">
        <w:rPr>
          <w:szCs w:val="24"/>
          <w:lang w:val="en-CA" w:eastAsia="ja-JP"/>
        </w:rPr>
        <w:tab/>
        <w:t>Otherwise, if b is equal to 0, t is set to 804.</w:t>
      </w:r>
    </w:p>
    <w:p w14:paraId="61FCEDB2" w14:textId="77777777" w:rsidR="001312F5" w:rsidRPr="00D527DE" w:rsidRDefault="001312F5" w:rsidP="001312F5">
      <w:pPr>
        <w:rPr>
          <w:szCs w:val="24"/>
          <w:lang w:val="en-CA" w:eastAsia="ja-JP"/>
        </w:rPr>
      </w:pPr>
      <w:r w:rsidRPr="00D527DE">
        <w:rPr>
          <w:szCs w:val="24"/>
          <w:lang w:val="en-CA" w:eastAsia="ja-JP"/>
        </w:rPr>
        <w:tab/>
        <w:t>Otherwise, if a is equal to 0 and b is greater than 0, t is set to 402.</w:t>
      </w:r>
    </w:p>
    <w:p w14:paraId="3F37ACEA" w14:textId="77777777" w:rsidR="001312F5" w:rsidRPr="00D527DE" w:rsidRDefault="001312F5" w:rsidP="001312F5">
      <w:pPr>
        <w:rPr>
          <w:szCs w:val="24"/>
          <w:lang w:val="en-CA" w:eastAsia="ja-JP"/>
        </w:rPr>
      </w:pPr>
      <w:r w:rsidRPr="00D527DE">
        <w:rPr>
          <w:szCs w:val="24"/>
          <w:lang w:val="en-CA" w:eastAsia="ja-JP"/>
        </w:rPr>
        <w:tab/>
        <w:t>Otherwise, if a is equal to 0 and b is smaller than 0, t is set to 1206.</w:t>
      </w:r>
    </w:p>
    <w:p w14:paraId="55F17263" w14:textId="77777777" w:rsidR="001312F5" w:rsidRPr="00D527DE" w:rsidRDefault="001312F5" w:rsidP="001312F5">
      <w:pPr>
        <w:rPr>
          <w:szCs w:val="24"/>
          <w:lang w:val="en-CA" w:eastAsia="ja-JP"/>
        </w:rPr>
      </w:pPr>
      <w:r w:rsidRPr="00D527DE">
        <w:rPr>
          <w:szCs w:val="24"/>
          <w:lang w:val="en-CA" w:eastAsia="ja-JP"/>
        </w:rPr>
        <w:tab/>
        <w:t>Otherwise, following steps apply:</w:t>
      </w:r>
    </w:p>
    <w:p w14:paraId="2ABE109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t>the variable c and idx are derived as follow.</w:t>
      </w:r>
    </w:p>
    <w:p w14:paraId="588F356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c = Abs( (b&lt;&lt;8)/a )</w:t>
      </w:r>
    </w:p>
    <w:p w14:paraId="09010511"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c &lt;= 256 )</w:t>
      </w:r>
    </w:p>
    <w:p w14:paraId="072C23B0"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idx = z / 12</w:t>
      </w:r>
    </w:p>
    <w:p w14:paraId="4361C77E"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w:t>
      </w:r>
    </w:p>
    <w:p w14:paraId="192EFB3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idx = z &gt; 40 ? 40 : z</w:t>
      </w:r>
    </w:p>
    <w:p w14:paraId="3A689A5D" w14:textId="0FD199EC"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 xml:space="preserve">t = </w:t>
      </w:r>
      <w:r w:rsidR="005366E9" w:rsidRPr="00D527DE">
        <w:rPr>
          <w:szCs w:val="24"/>
          <w:lang w:val="en-CA" w:eastAsia="ja-JP"/>
        </w:rPr>
        <w:t>a</w:t>
      </w:r>
      <w:r w:rsidRPr="00D527DE">
        <w:rPr>
          <w:szCs w:val="24"/>
          <w:lang w:val="en-CA" w:eastAsia="ja-JP"/>
        </w:rPr>
        <w:t>tanLut[idx]</w:t>
      </w:r>
    </w:p>
    <w:p w14:paraId="59F6C7C3"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a&lt;0 &amp;&amp; b&gt;0 )</w:t>
      </w:r>
    </w:p>
    <w:p w14:paraId="6B5A65D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402</w:t>
      </w:r>
    </w:p>
    <w:p w14:paraId="0601FFC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a&lt;0 &amp;&amp; b&lt;0 )</w:t>
      </w:r>
    </w:p>
    <w:p w14:paraId="15BEA6A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804</w:t>
      </w:r>
    </w:p>
    <w:p w14:paraId="4E0C05F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a&gt;0 &amp;&amp; b&lt;0 )</w:t>
      </w:r>
    </w:p>
    <w:p w14:paraId="3E4DE8DD"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1206</w:t>
      </w:r>
    </w:p>
    <w:p w14:paraId="4DEB4418" w14:textId="022C3459"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AtanLut is defined in </w:t>
      </w:r>
      <w:r w:rsidR="005366E9" w:rsidRPr="00D527DE">
        <w:rPr>
          <w:szCs w:val="24"/>
          <w:lang w:val="en-CA" w:eastAsia="ja-JP"/>
        </w:rPr>
        <w:fldChar w:fldCharType="begin"/>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r w:rsidR="00AD2E5E" w:rsidRPr="00D527DE">
        <w:t xml:space="preserve">Table </w:t>
      </w:r>
      <w:r w:rsidR="00AD2E5E">
        <w:rPr>
          <w:noProof/>
        </w:rPr>
        <w:t>1</w:t>
      </w:r>
      <w:r w:rsidR="005366E9" w:rsidRPr="00D527DE">
        <w:rPr>
          <w:szCs w:val="24"/>
          <w:lang w:val="en-CA" w:eastAsia="ja-JP"/>
        </w:rPr>
        <w:fldChar w:fldCharType="end"/>
      </w:r>
      <w:r w:rsidRPr="00D527DE">
        <w:rPr>
          <w:szCs w:val="24"/>
          <w:lang w:val="en-CA" w:eastAsia="ja-JP"/>
        </w:rPr>
        <w:t>.</w:t>
      </w:r>
    </w:p>
    <w:p w14:paraId="55A03671" w14:textId="6790BFE2" w:rsidR="001312F5" w:rsidRPr="009334E7" w:rsidRDefault="001312F5" w:rsidP="001312F5">
      <w:pPr>
        <w:pStyle w:val="af5"/>
        <w:rPr>
          <w:rFonts w:ascii="Cambria" w:hAnsi="Cambria"/>
        </w:rPr>
      </w:pPr>
      <w:bookmarkStart w:id="265" w:name="_Ref12531747"/>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w:t>
      </w:r>
      <w:r w:rsidR="00F6619B" w:rsidRPr="009334E7">
        <w:rPr>
          <w:rFonts w:ascii="Cambria" w:hAnsi="Cambria"/>
        </w:rPr>
        <w:fldChar w:fldCharType="end"/>
      </w:r>
      <w:bookmarkEnd w:id="265"/>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 </w:t>
      </w:r>
      <w:r w:rsidRPr="009334E7">
        <w:rPr>
          <w:rFonts w:ascii="Cambria" w:eastAsiaTheme="minorEastAsia" w:hAnsi="Cambria"/>
          <w:lang w:eastAsia="ja-JP"/>
        </w:rPr>
        <w:t>] (raster order, from top-left to right-bottom)</w:t>
      </w:r>
    </w:p>
    <w:tbl>
      <w:tblPr>
        <w:tblStyle w:val="a8"/>
        <w:tblW w:w="0" w:type="auto"/>
        <w:jc w:val="center"/>
        <w:tblLook w:val="04A0" w:firstRow="1" w:lastRow="0" w:firstColumn="1" w:lastColumn="0" w:noHBand="0" w:noVBand="1"/>
      </w:tblPr>
      <w:tblGrid>
        <w:gridCol w:w="582"/>
        <w:gridCol w:w="582"/>
        <w:gridCol w:w="582"/>
        <w:gridCol w:w="582"/>
        <w:gridCol w:w="582"/>
        <w:gridCol w:w="582"/>
        <w:gridCol w:w="582"/>
        <w:gridCol w:w="582"/>
        <w:gridCol w:w="582"/>
        <w:gridCol w:w="582"/>
        <w:gridCol w:w="582"/>
        <w:gridCol w:w="582"/>
        <w:gridCol w:w="582"/>
        <w:gridCol w:w="582"/>
      </w:tblGrid>
      <w:tr w:rsidR="001312F5" w:rsidRPr="00D527DE" w14:paraId="326FA988" w14:textId="77777777" w:rsidTr="00BA3E34">
        <w:trPr>
          <w:trHeight w:val="260"/>
          <w:jc w:val="center"/>
        </w:trPr>
        <w:tc>
          <w:tcPr>
            <w:tcW w:w="0" w:type="auto"/>
            <w:noWrap/>
            <w:hideMark/>
          </w:tcPr>
          <w:p w14:paraId="7E557233" w14:textId="77777777" w:rsidR="001312F5" w:rsidRPr="00D527DE" w:rsidRDefault="001312F5" w:rsidP="00BA3E34">
            <w:pPr>
              <w:tabs>
                <w:tab w:val="clear" w:pos="403"/>
              </w:tabs>
              <w:spacing w:after="0" w:line="240" w:lineRule="auto"/>
              <w:jc w:val="right"/>
            </w:pPr>
            <w:r w:rsidRPr="00D527DE">
              <w:t>0</w:t>
            </w:r>
          </w:p>
        </w:tc>
        <w:tc>
          <w:tcPr>
            <w:tcW w:w="0" w:type="auto"/>
            <w:noWrap/>
            <w:hideMark/>
          </w:tcPr>
          <w:p w14:paraId="2F0B16F9" w14:textId="77777777" w:rsidR="001312F5" w:rsidRPr="00D527DE" w:rsidRDefault="001312F5" w:rsidP="00BA3E34">
            <w:pPr>
              <w:tabs>
                <w:tab w:val="clear" w:pos="403"/>
              </w:tabs>
              <w:spacing w:after="0" w:line="240" w:lineRule="auto"/>
              <w:jc w:val="right"/>
            </w:pPr>
            <w:r w:rsidRPr="00D527DE">
              <w:t>12</w:t>
            </w:r>
          </w:p>
        </w:tc>
        <w:tc>
          <w:tcPr>
            <w:tcW w:w="0" w:type="auto"/>
            <w:noWrap/>
            <w:hideMark/>
          </w:tcPr>
          <w:p w14:paraId="577D1F74" w14:textId="77777777" w:rsidR="001312F5" w:rsidRPr="00D527DE" w:rsidRDefault="001312F5" w:rsidP="00BA3E34">
            <w:pPr>
              <w:tabs>
                <w:tab w:val="clear" w:pos="403"/>
              </w:tabs>
              <w:spacing w:after="0" w:line="240" w:lineRule="auto"/>
              <w:jc w:val="right"/>
            </w:pPr>
            <w:r w:rsidRPr="00D527DE">
              <w:t>25</w:t>
            </w:r>
          </w:p>
        </w:tc>
        <w:tc>
          <w:tcPr>
            <w:tcW w:w="0" w:type="auto"/>
            <w:noWrap/>
            <w:hideMark/>
          </w:tcPr>
          <w:p w14:paraId="762C8C8A" w14:textId="77777777" w:rsidR="001312F5" w:rsidRPr="00D527DE" w:rsidRDefault="001312F5" w:rsidP="00BA3E34">
            <w:pPr>
              <w:tabs>
                <w:tab w:val="clear" w:pos="403"/>
              </w:tabs>
              <w:spacing w:after="0" w:line="240" w:lineRule="auto"/>
              <w:jc w:val="right"/>
            </w:pPr>
            <w:r w:rsidRPr="00D527DE">
              <w:t>38</w:t>
            </w:r>
          </w:p>
        </w:tc>
        <w:tc>
          <w:tcPr>
            <w:tcW w:w="0" w:type="auto"/>
            <w:noWrap/>
            <w:hideMark/>
          </w:tcPr>
          <w:p w14:paraId="26187D73" w14:textId="77777777" w:rsidR="001312F5" w:rsidRPr="00D527DE" w:rsidRDefault="001312F5" w:rsidP="00BA3E34">
            <w:pPr>
              <w:tabs>
                <w:tab w:val="clear" w:pos="403"/>
              </w:tabs>
              <w:spacing w:after="0" w:line="240" w:lineRule="auto"/>
              <w:jc w:val="right"/>
            </w:pPr>
            <w:r w:rsidRPr="00D527DE">
              <w:t>50</w:t>
            </w:r>
          </w:p>
        </w:tc>
        <w:tc>
          <w:tcPr>
            <w:tcW w:w="0" w:type="auto"/>
            <w:noWrap/>
            <w:hideMark/>
          </w:tcPr>
          <w:p w14:paraId="14916D3C" w14:textId="77777777" w:rsidR="001312F5" w:rsidRPr="00D527DE" w:rsidRDefault="001312F5" w:rsidP="00BA3E34">
            <w:pPr>
              <w:tabs>
                <w:tab w:val="clear" w:pos="403"/>
              </w:tabs>
              <w:spacing w:after="0" w:line="240" w:lineRule="auto"/>
              <w:jc w:val="right"/>
            </w:pPr>
            <w:r w:rsidRPr="00D527DE">
              <w:t>62</w:t>
            </w:r>
          </w:p>
        </w:tc>
        <w:tc>
          <w:tcPr>
            <w:tcW w:w="0" w:type="auto"/>
            <w:noWrap/>
            <w:hideMark/>
          </w:tcPr>
          <w:p w14:paraId="2A186313" w14:textId="77777777" w:rsidR="001312F5" w:rsidRPr="00D527DE" w:rsidRDefault="001312F5" w:rsidP="00BA3E34">
            <w:pPr>
              <w:tabs>
                <w:tab w:val="clear" w:pos="403"/>
              </w:tabs>
              <w:spacing w:after="0" w:line="240" w:lineRule="auto"/>
              <w:jc w:val="right"/>
            </w:pPr>
            <w:r w:rsidRPr="00D527DE">
              <w:t>74</w:t>
            </w:r>
          </w:p>
        </w:tc>
        <w:tc>
          <w:tcPr>
            <w:tcW w:w="0" w:type="auto"/>
            <w:noWrap/>
            <w:hideMark/>
          </w:tcPr>
          <w:p w14:paraId="049DA64C" w14:textId="77777777" w:rsidR="001312F5" w:rsidRPr="00D527DE" w:rsidRDefault="001312F5" w:rsidP="00BA3E34">
            <w:pPr>
              <w:tabs>
                <w:tab w:val="clear" w:pos="403"/>
              </w:tabs>
              <w:spacing w:after="0" w:line="240" w:lineRule="auto"/>
              <w:jc w:val="right"/>
            </w:pPr>
            <w:r w:rsidRPr="00D527DE">
              <w:t>86</w:t>
            </w:r>
          </w:p>
        </w:tc>
        <w:tc>
          <w:tcPr>
            <w:tcW w:w="0" w:type="auto"/>
            <w:noWrap/>
            <w:hideMark/>
          </w:tcPr>
          <w:p w14:paraId="2F0175A5" w14:textId="77777777" w:rsidR="001312F5" w:rsidRPr="00D527DE" w:rsidRDefault="001312F5" w:rsidP="00BA3E34">
            <w:pPr>
              <w:tabs>
                <w:tab w:val="clear" w:pos="403"/>
              </w:tabs>
              <w:spacing w:after="0" w:line="240" w:lineRule="auto"/>
              <w:jc w:val="right"/>
            </w:pPr>
            <w:r w:rsidRPr="00D527DE">
              <w:t>97</w:t>
            </w:r>
          </w:p>
        </w:tc>
        <w:tc>
          <w:tcPr>
            <w:tcW w:w="0" w:type="auto"/>
            <w:noWrap/>
            <w:hideMark/>
          </w:tcPr>
          <w:p w14:paraId="660B1215" w14:textId="77777777" w:rsidR="001312F5" w:rsidRPr="00D527DE" w:rsidRDefault="001312F5" w:rsidP="00BA3E34">
            <w:pPr>
              <w:tabs>
                <w:tab w:val="clear" w:pos="403"/>
              </w:tabs>
              <w:spacing w:after="0" w:line="240" w:lineRule="auto"/>
              <w:jc w:val="right"/>
            </w:pPr>
            <w:r w:rsidRPr="00D527DE">
              <w:t>108</w:t>
            </w:r>
          </w:p>
        </w:tc>
        <w:tc>
          <w:tcPr>
            <w:tcW w:w="0" w:type="auto"/>
            <w:noWrap/>
            <w:hideMark/>
          </w:tcPr>
          <w:p w14:paraId="51C192FC" w14:textId="77777777" w:rsidR="001312F5" w:rsidRPr="00D527DE" w:rsidRDefault="001312F5" w:rsidP="00BA3E34">
            <w:pPr>
              <w:tabs>
                <w:tab w:val="clear" w:pos="403"/>
              </w:tabs>
              <w:spacing w:after="0" w:line="240" w:lineRule="auto"/>
              <w:jc w:val="right"/>
            </w:pPr>
            <w:r w:rsidRPr="00D527DE">
              <w:t>118</w:t>
            </w:r>
          </w:p>
        </w:tc>
        <w:tc>
          <w:tcPr>
            <w:tcW w:w="0" w:type="auto"/>
            <w:noWrap/>
            <w:hideMark/>
          </w:tcPr>
          <w:p w14:paraId="0A30A1D8" w14:textId="77777777" w:rsidR="001312F5" w:rsidRPr="00D527DE" w:rsidRDefault="001312F5" w:rsidP="00BA3E34">
            <w:pPr>
              <w:tabs>
                <w:tab w:val="clear" w:pos="403"/>
              </w:tabs>
              <w:spacing w:after="0" w:line="240" w:lineRule="auto"/>
              <w:jc w:val="right"/>
            </w:pPr>
            <w:r w:rsidRPr="00D527DE">
              <w:t>128</w:t>
            </w:r>
          </w:p>
        </w:tc>
        <w:tc>
          <w:tcPr>
            <w:tcW w:w="0" w:type="auto"/>
            <w:noWrap/>
            <w:hideMark/>
          </w:tcPr>
          <w:p w14:paraId="06BD9C36" w14:textId="77777777" w:rsidR="001312F5" w:rsidRPr="00D527DE" w:rsidRDefault="001312F5" w:rsidP="00BA3E34">
            <w:pPr>
              <w:tabs>
                <w:tab w:val="clear" w:pos="403"/>
              </w:tabs>
              <w:spacing w:after="0" w:line="240" w:lineRule="auto"/>
              <w:jc w:val="right"/>
            </w:pPr>
            <w:r w:rsidRPr="00D527DE">
              <w:t>138</w:t>
            </w:r>
          </w:p>
        </w:tc>
        <w:tc>
          <w:tcPr>
            <w:tcW w:w="0" w:type="auto"/>
            <w:noWrap/>
            <w:hideMark/>
          </w:tcPr>
          <w:p w14:paraId="331E74B2" w14:textId="77777777" w:rsidR="001312F5" w:rsidRPr="00D527DE" w:rsidRDefault="001312F5" w:rsidP="00BA3E34">
            <w:pPr>
              <w:tabs>
                <w:tab w:val="clear" w:pos="403"/>
              </w:tabs>
              <w:spacing w:after="0" w:line="240" w:lineRule="auto"/>
              <w:jc w:val="right"/>
            </w:pPr>
            <w:r w:rsidRPr="00D527DE">
              <w:t>147</w:t>
            </w:r>
          </w:p>
        </w:tc>
      </w:tr>
      <w:tr w:rsidR="001312F5" w:rsidRPr="00D527DE" w14:paraId="59505DE5" w14:textId="77777777" w:rsidTr="00BA3E34">
        <w:trPr>
          <w:trHeight w:val="260"/>
          <w:jc w:val="center"/>
        </w:trPr>
        <w:tc>
          <w:tcPr>
            <w:tcW w:w="0" w:type="auto"/>
            <w:noWrap/>
            <w:hideMark/>
          </w:tcPr>
          <w:p w14:paraId="00C78A38" w14:textId="77777777" w:rsidR="001312F5" w:rsidRPr="00D527DE" w:rsidRDefault="001312F5" w:rsidP="00BA3E34">
            <w:pPr>
              <w:tabs>
                <w:tab w:val="clear" w:pos="403"/>
              </w:tabs>
              <w:spacing w:after="0" w:line="240" w:lineRule="auto"/>
              <w:jc w:val="right"/>
            </w:pPr>
            <w:r w:rsidRPr="00D527DE">
              <w:t>156</w:t>
            </w:r>
          </w:p>
        </w:tc>
        <w:tc>
          <w:tcPr>
            <w:tcW w:w="0" w:type="auto"/>
            <w:noWrap/>
            <w:hideMark/>
          </w:tcPr>
          <w:p w14:paraId="020E4896" w14:textId="77777777" w:rsidR="001312F5" w:rsidRPr="00D527DE" w:rsidRDefault="001312F5" w:rsidP="00BA3E34">
            <w:pPr>
              <w:tabs>
                <w:tab w:val="clear" w:pos="403"/>
              </w:tabs>
              <w:spacing w:after="0" w:line="240" w:lineRule="auto"/>
              <w:jc w:val="right"/>
            </w:pPr>
            <w:r w:rsidRPr="00D527DE">
              <w:t>164</w:t>
            </w:r>
          </w:p>
        </w:tc>
        <w:tc>
          <w:tcPr>
            <w:tcW w:w="0" w:type="auto"/>
            <w:noWrap/>
            <w:hideMark/>
          </w:tcPr>
          <w:p w14:paraId="7903457B" w14:textId="77777777" w:rsidR="001312F5" w:rsidRPr="00D527DE" w:rsidRDefault="001312F5" w:rsidP="00BA3E34">
            <w:pPr>
              <w:tabs>
                <w:tab w:val="clear" w:pos="403"/>
              </w:tabs>
              <w:spacing w:after="0" w:line="240" w:lineRule="auto"/>
              <w:jc w:val="right"/>
            </w:pPr>
            <w:r w:rsidRPr="00D527DE">
              <w:t>172</w:t>
            </w:r>
          </w:p>
        </w:tc>
        <w:tc>
          <w:tcPr>
            <w:tcW w:w="0" w:type="auto"/>
            <w:noWrap/>
            <w:hideMark/>
          </w:tcPr>
          <w:p w14:paraId="0D8D84B8" w14:textId="77777777" w:rsidR="001312F5" w:rsidRPr="00D527DE" w:rsidRDefault="001312F5" w:rsidP="00BA3E34">
            <w:pPr>
              <w:tabs>
                <w:tab w:val="clear" w:pos="403"/>
              </w:tabs>
              <w:spacing w:after="0" w:line="240" w:lineRule="auto"/>
              <w:jc w:val="right"/>
            </w:pPr>
            <w:r w:rsidRPr="00D527DE">
              <w:t>180</w:t>
            </w:r>
          </w:p>
        </w:tc>
        <w:tc>
          <w:tcPr>
            <w:tcW w:w="0" w:type="auto"/>
            <w:noWrap/>
            <w:hideMark/>
          </w:tcPr>
          <w:p w14:paraId="092949E9" w14:textId="77777777" w:rsidR="001312F5" w:rsidRPr="00D527DE" w:rsidRDefault="001312F5" w:rsidP="00BA3E34">
            <w:pPr>
              <w:tabs>
                <w:tab w:val="clear" w:pos="403"/>
              </w:tabs>
              <w:spacing w:after="0" w:line="240" w:lineRule="auto"/>
              <w:jc w:val="right"/>
            </w:pPr>
            <w:r w:rsidRPr="00D527DE">
              <w:t>187</w:t>
            </w:r>
          </w:p>
        </w:tc>
        <w:tc>
          <w:tcPr>
            <w:tcW w:w="0" w:type="auto"/>
            <w:noWrap/>
            <w:hideMark/>
          </w:tcPr>
          <w:p w14:paraId="10051290" w14:textId="77777777" w:rsidR="001312F5" w:rsidRPr="00D527DE" w:rsidRDefault="001312F5" w:rsidP="00BA3E34">
            <w:pPr>
              <w:tabs>
                <w:tab w:val="clear" w:pos="403"/>
              </w:tabs>
              <w:spacing w:after="0" w:line="240" w:lineRule="auto"/>
              <w:jc w:val="right"/>
            </w:pPr>
            <w:r w:rsidRPr="00D527DE">
              <w:t>194</w:t>
            </w:r>
          </w:p>
        </w:tc>
        <w:tc>
          <w:tcPr>
            <w:tcW w:w="0" w:type="auto"/>
            <w:noWrap/>
            <w:hideMark/>
          </w:tcPr>
          <w:p w14:paraId="2DA5EA84" w14:textId="77777777" w:rsidR="001312F5" w:rsidRPr="00D527DE" w:rsidRDefault="001312F5" w:rsidP="00BA3E34">
            <w:pPr>
              <w:tabs>
                <w:tab w:val="clear" w:pos="403"/>
              </w:tabs>
              <w:spacing w:after="0" w:line="240" w:lineRule="auto"/>
              <w:jc w:val="right"/>
            </w:pPr>
            <w:r w:rsidRPr="00D527DE">
              <w:t>201</w:t>
            </w:r>
          </w:p>
        </w:tc>
        <w:tc>
          <w:tcPr>
            <w:tcW w:w="0" w:type="auto"/>
            <w:noWrap/>
            <w:hideMark/>
          </w:tcPr>
          <w:p w14:paraId="51229960" w14:textId="77777777" w:rsidR="001312F5" w:rsidRPr="00D527DE" w:rsidRDefault="001312F5" w:rsidP="00BA3E34">
            <w:pPr>
              <w:tabs>
                <w:tab w:val="clear" w:pos="403"/>
              </w:tabs>
              <w:spacing w:after="0" w:line="240" w:lineRule="auto"/>
              <w:jc w:val="right"/>
            </w:pPr>
            <w:r w:rsidRPr="00D527DE">
              <w:t>283</w:t>
            </w:r>
          </w:p>
        </w:tc>
        <w:tc>
          <w:tcPr>
            <w:tcW w:w="0" w:type="auto"/>
            <w:noWrap/>
            <w:hideMark/>
          </w:tcPr>
          <w:p w14:paraId="3762E665" w14:textId="77777777" w:rsidR="001312F5" w:rsidRPr="00D527DE" w:rsidRDefault="001312F5" w:rsidP="00BA3E34">
            <w:pPr>
              <w:tabs>
                <w:tab w:val="clear" w:pos="403"/>
              </w:tabs>
              <w:spacing w:after="0" w:line="240" w:lineRule="auto"/>
              <w:jc w:val="right"/>
            </w:pPr>
            <w:r w:rsidRPr="00D527DE">
              <w:t>319</w:t>
            </w:r>
          </w:p>
        </w:tc>
        <w:tc>
          <w:tcPr>
            <w:tcW w:w="0" w:type="auto"/>
            <w:noWrap/>
            <w:hideMark/>
          </w:tcPr>
          <w:p w14:paraId="682D8775" w14:textId="77777777" w:rsidR="001312F5" w:rsidRPr="00D527DE" w:rsidRDefault="001312F5" w:rsidP="00BA3E34">
            <w:pPr>
              <w:tabs>
                <w:tab w:val="clear" w:pos="403"/>
              </w:tabs>
              <w:spacing w:after="0" w:line="240" w:lineRule="auto"/>
              <w:jc w:val="right"/>
            </w:pPr>
            <w:r w:rsidRPr="00D527DE">
              <w:t>339</w:t>
            </w:r>
          </w:p>
        </w:tc>
        <w:tc>
          <w:tcPr>
            <w:tcW w:w="0" w:type="auto"/>
            <w:noWrap/>
            <w:hideMark/>
          </w:tcPr>
          <w:p w14:paraId="35B27A62" w14:textId="77777777" w:rsidR="001312F5" w:rsidRPr="00D527DE" w:rsidRDefault="001312F5" w:rsidP="00BA3E34">
            <w:pPr>
              <w:tabs>
                <w:tab w:val="clear" w:pos="403"/>
              </w:tabs>
              <w:spacing w:after="0" w:line="240" w:lineRule="auto"/>
              <w:jc w:val="right"/>
            </w:pPr>
            <w:r w:rsidRPr="00D527DE">
              <w:t>351</w:t>
            </w:r>
          </w:p>
        </w:tc>
        <w:tc>
          <w:tcPr>
            <w:tcW w:w="0" w:type="auto"/>
            <w:noWrap/>
            <w:hideMark/>
          </w:tcPr>
          <w:p w14:paraId="1B0DC424" w14:textId="77777777" w:rsidR="001312F5" w:rsidRPr="00D527DE" w:rsidRDefault="001312F5" w:rsidP="00BA3E34">
            <w:pPr>
              <w:tabs>
                <w:tab w:val="clear" w:pos="403"/>
              </w:tabs>
              <w:spacing w:after="0" w:line="240" w:lineRule="auto"/>
              <w:jc w:val="right"/>
            </w:pPr>
            <w:r w:rsidRPr="00D527DE">
              <w:t>359</w:t>
            </w:r>
          </w:p>
        </w:tc>
        <w:tc>
          <w:tcPr>
            <w:tcW w:w="0" w:type="auto"/>
            <w:noWrap/>
            <w:hideMark/>
          </w:tcPr>
          <w:p w14:paraId="7A2A57F1" w14:textId="77777777" w:rsidR="001312F5" w:rsidRPr="00D527DE" w:rsidRDefault="001312F5" w:rsidP="00BA3E34">
            <w:pPr>
              <w:tabs>
                <w:tab w:val="clear" w:pos="403"/>
              </w:tabs>
              <w:spacing w:after="0" w:line="240" w:lineRule="auto"/>
              <w:jc w:val="right"/>
            </w:pPr>
            <w:r w:rsidRPr="00D527DE">
              <w:t>365</w:t>
            </w:r>
          </w:p>
        </w:tc>
        <w:tc>
          <w:tcPr>
            <w:tcW w:w="0" w:type="auto"/>
            <w:noWrap/>
            <w:hideMark/>
          </w:tcPr>
          <w:p w14:paraId="457CA19A" w14:textId="77777777" w:rsidR="001312F5" w:rsidRPr="00D527DE" w:rsidRDefault="001312F5" w:rsidP="00BA3E34">
            <w:pPr>
              <w:tabs>
                <w:tab w:val="clear" w:pos="403"/>
              </w:tabs>
              <w:spacing w:after="0" w:line="240" w:lineRule="auto"/>
              <w:jc w:val="right"/>
            </w:pPr>
            <w:r w:rsidRPr="00D527DE">
              <w:t>370</w:t>
            </w:r>
          </w:p>
        </w:tc>
      </w:tr>
      <w:tr w:rsidR="001312F5" w:rsidRPr="00D527DE" w14:paraId="20871484" w14:textId="77777777" w:rsidTr="00BA3E34">
        <w:trPr>
          <w:trHeight w:val="260"/>
          <w:jc w:val="center"/>
        </w:trPr>
        <w:tc>
          <w:tcPr>
            <w:tcW w:w="0" w:type="auto"/>
            <w:noWrap/>
            <w:hideMark/>
          </w:tcPr>
          <w:p w14:paraId="7B2F08EF" w14:textId="77777777" w:rsidR="001312F5" w:rsidRPr="00D527DE" w:rsidRDefault="001312F5" w:rsidP="00BA3E34">
            <w:pPr>
              <w:tabs>
                <w:tab w:val="clear" w:pos="403"/>
              </w:tabs>
              <w:spacing w:after="0" w:line="240" w:lineRule="auto"/>
              <w:jc w:val="right"/>
            </w:pPr>
            <w:r w:rsidRPr="00D527DE">
              <w:t>373</w:t>
            </w:r>
          </w:p>
        </w:tc>
        <w:tc>
          <w:tcPr>
            <w:tcW w:w="0" w:type="auto"/>
            <w:noWrap/>
            <w:hideMark/>
          </w:tcPr>
          <w:p w14:paraId="5676A47F" w14:textId="77777777" w:rsidR="001312F5" w:rsidRPr="00D527DE" w:rsidRDefault="001312F5" w:rsidP="00BA3E34">
            <w:pPr>
              <w:tabs>
                <w:tab w:val="clear" w:pos="403"/>
              </w:tabs>
              <w:spacing w:after="0" w:line="240" w:lineRule="auto"/>
              <w:jc w:val="right"/>
            </w:pPr>
            <w:r w:rsidRPr="00D527DE">
              <w:t>376</w:t>
            </w:r>
          </w:p>
        </w:tc>
        <w:tc>
          <w:tcPr>
            <w:tcW w:w="0" w:type="auto"/>
            <w:noWrap/>
            <w:hideMark/>
          </w:tcPr>
          <w:p w14:paraId="209176BA" w14:textId="77777777" w:rsidR="001312F5" w:rsidRPr="00D527DE" w:rsidRDefault="001312F5" w:rsidP="00BA3E34">
            <w:pPr>
              <w:tabs>
                <w:tab w:val="clear" w:pos="403"/>
              </w:tabs>
              <w:spacing w:after="0" w:line="240" w:lineRule="auto"/>
              <w:jc w:val="right"/>
            </w:pPr>
            <w:r w:rsidRPr="00D527DE">
              <w:t>378</w:t>
            </w:r>
          </w:p>
        </w:tc>
        <w:tc>
          <w:tcPr>
            <w:tcW w:w="0" w:type="auto"/>
            <w:noWrap/>
            <w:hideMark/>
          </w:tcPr>
          <w:p w14:paraId="07848834" w14:textId="77777777" w:rsidR="001312F5" w:rsidRPr="00D527DE" w:rsidRDefault="001312F5" w:rsidP="00BA3E34">
            <w:pPr>
              <w:tabs>
                <w:tab w:val="clear" w:pos="403"/>
              </w:tabs>
              <w:spacing w:after="0" w:line="240" w:lineRule="auto"/>
              <w:jc w:val="right"/>
            </w:pPr>
            <w:r w:rsidRPr="00D527DE">
              <w:t>380</w:t>
            </w:r>
          </w:p>
        </w:tc>
        <w:tc>
          <w:tcPr>
            <w:tcW w:w="0" w:type="auto"/>
            <w:noWrap/>
            <w:hideMark/>
          </w:tcPr>
          <w:p w14:paraId="0269E313" w14:textId="77777777" w:rsidR="001312F5" w:rsidRPr="00D527DE" w:rsidRDefault="001312F5" w:rsidP="00BA3E34">
            <w:pPr>
              <w:tabs>
                <w:tab w:val="clear" w:pos="403"/>
              </w:tabs>
              <w:spacing w:after="0" w:line="240" w:lineRule="auto"/>
              <w:jc w:val="right"/>
            </w:pPr>
            <w:r w:rsidRPr="00D527DE">
              <w:t>382</w:t>
            </w:r>
          </w:p>
        </w:tc>
        <w:tc>
          <w:tcPr>
            <w:tcW w:w="0" w:type="auto"/>
            <w:noWrap/>
            <w:hideMark/>
          </w:tcPr>
          <w:p w14:paraId="3338FB83" w14:textId="77777777" w:rsidR="001312F5" w:rsidRPr="00D527DE" w:rsidRDefault="001312F5" w:rsidP="00BA3E34">
            <w:pPr>
              <w:tabs>
                <w:tab w:val="clear" w:pos="403"/>
              </w:tabs>
              <w:spacing w:after="0" w:line="240" w:lineRule="auto"/>
              <w:jc w:val="right"/>
            </w:pPr>
            <w:r w:rsidRPr="00D527DE">
              <w:t>383</w:t>
            </w:r>
          </w:p>
        </w:tc>
        <w:tc>
          <w:tcPr>
            <w:tcW w:w="0" w:type="auto"/>
            <w:noWrap/>
            <w:hideMark/>
          </w:tcPr>
          <w:p w14:paraId="2C159F7E" w14:textId="77777777" w:rsidR="001312F5" w:rsidRPr="00D527DE" w:rsidRDefault="001312F5" w:rsidP="00BA3E34">
            <w:pPr>
              <w:tabs>
                <w:tab w:val="clear" w:pos="403"/>
              </w:tabs>
              <w:spacing w:after="0" w:line="240" w:lineRule="auto"/>
              <w:jc w:val="right"/>
            </w:pPr>
            <w:r w:rsidRPr="00D527DE">
              <w:t>385</w:t>
            </w:r>
          </w:p>
        </w:tc>
        <w:tc>
          <w:tcPr>
            <w:tcW w:w="0" w:type="auto"/>
            <w:noWrap/>
            <w:hideMark/>
          </w:tcPr>
          <w:p w14:paraId="54947984" w14:textId="77777777" w:rsidR="001312F5" w:rsidRPr="00D527DE" w:rsidRDefault="001312F5" w:rsidP="00BA3E34">
            <w:pPr>
              <w:tabs>
                <w:tab w:val="clear" w:pos="403"/>
              </w:tabs>
              <w:spacing w:after="0" w:line="240" w:lineRule="auto"/>
              <w:jc w:val="right"/>
            </w:pPr>
            <w:r w:rsidRPr="00D527DE">
              <w:t>386</w:t>
            </w:r>
          </w:p>
        </w:tc>
        <w:tc>
          <w:tcPr>
            <w:tcW w:w="0" w:type="auto"/>
            <w:noWrap/>
            <w:hideMark/>
          </w:tcPr>
          <w:p w14:paraId="5F06A780" w14:textId="77777777" w:rsidR="001312F5" w:rsidRPr="00D527DE" w:rsidRDefault="001312F5" w:rsidP="00BA3E34">
            <w:pPr>
              <w:tabs>
                <w:tab w:val="clear" w:pos="403"/>
              </w:tabs>
              <w:spacing w:after="0" w:line="240" w:lineRule="auto"/>
              <w:jc w:val="right"/>
            </w:pPr>
            <w:r w:rsidRPr="00D527DE">
              <w:t>387</w:t>
            </w:r>
          </w:p>
        </w:tc>
        <w:tc>
          <w:tcPr>
            <w:tcW w:w="0" w:type="auto"/>
            <w:noWrap/>
            <w:hideMark/>
          </w:tcPr>
          <w:p w14:paraId="1D54BE95" w14:textId="77777777" w:rsidR="001312F5" w:rsidRPr="00D527DE" w:rsidRDefault="001312F5" w:rsidP="00BA3E34">
            <w:pPr>
              <w:tabs>
                <w:tab w:val="clear" w:pos="403"/>
              </w:tabs>
              <w:spacing w:after="0" w:line="240" w:lineRule="auto"/>
              <w:jc w:val="right"/>
            </w:pPr>
            <w:r w:rsidRPr="00D527DE">
              <w:t>387</w:t>
            </w:r>
          </w:p>
        </w:tc>
        <w:tc>
          <w:tcPr>
            <w:tcW w:w="0" w:type="auto"/>
            <w:noWrap/>
            <w:hideMark/>
          </w:tcPr>
          <w:p w14:paraId="57200EE1" w14:textId="77777777" w:rsidR="001312F5" w:rsidRPr="00D527DE" w:rsidRDefault="001312F5" w:rsidP="00BA3E34">
            <w:pPr>
              <w:tabs>
                <w:tab w:val="clear" w:pos="403"/>
              </w:tabs>
              <w:spacing w:after="0" w:line="240" w:lineRule="auto"/>
              <w:jc w:val="right"/>
            </w:pPr>
            <w:r w:rsidRPr="00D527DE">
              <w:t>388</w:t>
            </w:r>
          </w:p>
        </w:tc>
        <w:tc>
          <w:tcPr>
            <w:tcW w:w="0" w:type="auto"/>
            <w:noWrap/>
            <w:hideMark/>
          </w:tcPr>
          <w:p w14:paraId="03E7A2C9" w14:textId="77777777" w:rsidR="001312F5" w:rsidRPr="00D527DE" w:rsidRDefault="001312F5" w:rsidP="00BA3E34">
            <w:pPr>
              <w:tabs>
                <w:tab w:val="clear" w:pos="403"/>
              </w:tabs>
              <w:spacing w:after="0" w:line="240" w:lineRule="auto"/>
              <w:jc w:val="right"/>
            </w:pPr>
            <w:r w:rsidRPr="00D527DE">
              <w:t>389</w:t>
            </w:r>
          </w:p>
        </w:tc>
        <w:tc>
          <w:tcPr>
            <w:tcW w:w="0" w:type="auto"/>
            <w:noWrap/>
            <w:hideMark/>
          </w:tcPr>
          <w:p w14:paraId="685CB2B6" w14:textId="77777777" w:rsidR="001312F5" w:rsidRPr="00D527DE" w:rsidRDefault="001312F5" w:rsidP="00BA3E34">
            <w:pPr>
              <w:tabs>
                <w:tab w:val="clear" w:pos="403"/>
              </w:tabs>
              <w:spacing w:after="0" w:line="240" w:lineRule="auto"/>
              <w:jc w:val="right"/>
              <w:rPr>
                <w:lang w:eastAsia="ja-JP"/>
              </w:rPr>
            </w:pPr>
            <w:r w:rsidRPr="00D527DE">
              <w:t>389</w:t>
            </w:r>
          </w:p>
        </w:tc>
        <w:tc>
          <w:tcPr>
            <w:tcW w:w="0" w:type="auto"/>
            <w:noWrap/>
            <w:hideMark/>
          </w:tcPr>
          <w:p w14:paraId="4740EB13" w14:textId="79B1BFAA" w:rsidR="001312F5" w:rsidRPr="00D527DE" w:rsidRDefault="001312F5" w:rsidP="00BA3E34">
            <w:pPr>
              <w:tabs>
                <w:tab w:val="clear" w:pos="403"/>
              </w:tabs>
              <w:spacing w:after="0" w:line="240" w:lineRule="auto"/>
              <w:jc w:val="left"/>
              <w:rPr>
                <w:lang w:eastAsia="ja-JP"/>
              </w:rPr>
            </w:pPr>
            <w:r w:rsidRPr="00D527DE">
              <w:rPr>
                <w:lang w:eastAsia="ja-JP"/>
              </w:rPr>
              <w:t>na</w:t>
            </w:r>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3"/>
        <w:numPr>
          <w:ilvl w:val="2"/>
          <w:numId w:val="1"/>
        </w:numPr>
        <w:rPr>
          <w:lang w:val="en-CA"/>
        </w:rPr>
      </w:pPr>
      <w:bookmarkStart w:id="266" w:name="_Toc12888286"/>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266"/>
      <w:r>
        <w:rPr>
          <w:rFonts w:hint="eastAsia"/>
          <w:lang w:val="en-CA"/>
        </w:rPr>
        <w:t xml:space="preserve"> </w:t>
      </w:r>
    </w:p>
    <w:p w14:paraId="7BF2168B" w14:textId="5B3C3AAE" w:rsidR="00EF410E" w:rsidRDefault="00184FFF" w:rsidP="00EF410E">
      <w:pPr>
        <w:rPr>
          <w:lang w:val="en-US" w:eastAsia="ja-JP"/>
        </w:rPr>
      </w:pPr>
      <w:r>
        <w:rPr>
          <w:rFonts w:hint="eastAsia"/>
          <w:lang w:val="en-CA" w:eastAsia="ja-JP"/>
        </w:rPr>
        <w:t>I</w:t>
      </w:r>
      <w:r>
        <w:rPr>
          <w:lang w:val="en-CA" w:eastAsia="ja-JP"/>
        </w:rPr>
        <w:t xml:space="preserve">nput of the process </w:t>
      </w:r>
      <w:r>
        <w:rPr>
          <w:lang w:val="en-US" w:eastAsia="ja-JP"/>
        </w:rPr>
        <w:t>an integer variable x where x is greater than 0.</w:t>
      </w:r>
    </w:p>
    <w:p w14:paraId="30A4032C" w14:textId="5E5500DE" w:rsidR="00184FFF" w:rsidRDefault="00184FFF" w:rsidP="00EF410E">
      <w:pPr>
        <w:rPr>
          <w:lang w:val="en-CA" w:eastAsia="ja-JP"/>
        </w:rPr>
      </w:pPr>
      <w:r>
        <w:rPr>
          <w:rFonts w:hint="eastAsia"/>
          <w:lang w:val="en-CA" w:eastAsia="ja-JP"/>
        </w:rPr>
        <w:t>O</w:t>
      </w:r>
      <w:r>
        <w:rPr>
          <w:lang w:val="en-CA" w:eastAsia="ja-JP"/>
        </w:rPr>
        <w:t>utput of the process is a variable cnt.</w:t>
      </w:r>
    </w:p>
    <w:p w14:paraId="20A28B27" w14:textId="042C2752" w:rsidR="00184FFF" w:rsidRDefault="00184FFF" w:rsidP="00EF410E">
      <w:pPr>
        <w:rPr>
          <w:lang w:val="en-CA" w:eastAsia="ja-JP"/>
        </w:rPr>
      </w:pPr>
      <w:r>
        <w:rPr>
          <w:lang w:val="en-CA" w:eastAsia="ja-JP"/>
        </w:rPr>
        <w:t>The function popCnt is defined as follows:</w:t>
      </w:r>
    </w:p>
    <w:p w14:paraId="2CED2305" w14:textId="6E4A9445" w:rsidR="00184FFF" w:rsidRPr="00476F27" w:rsidRDefault="00184FFF" w:rsidP="00EF410E">
      <w:pPr>
        <w:rPr>
          <w:lang w:val="en-CA" w:eastAsia="ja-JP"/>
        </w:rPr>
      </w:pPr>
      <w:r>
        <w:rPr>
          <w:lang w:val="en-CA" w:eastAsia="ja-JP"/>
        </w:rPr>
        <w:tab/>
        <w:t>The variable cnt is initialized to 0.</w:t>
      </w:r>
    </w:p>
    <w:p w14:paraId="72C471F7" w14:textId="32BB23AE" w:rsidR="00184FFF" w:rsidRDefault="00184FFF" w:rsidP="00EF410E">
      <w:pPr>
        <w:rPr>
          <w:lang w:val="en-CA" w:eastAsia="ja-JP"/>
        </w:rPr>
      </w:pPr>
      <w:r>
        <w:rPr>
          <w:lang w:val="en-CA" w:eastAsia="ja-JP"/>
        </w:rPr>
        <w:tab/>
        <w:t>while ( x</w:t>
      </w:r>
      <w:r w:rsidR="00242E0C">
        <w:rPr>
          <w:lang w:val="en-CA" w:eastAsia="ja-JP"/>
        </w:rPr>
        <w:t xml:space="preserve"> &gt; 0</w:t>
      </w:r>
      <w:r>
        <w:rPr>
          <w:lang w:val="en-CA" w:eastAsia="ja-JP"/>
        </w:rPr>
        <w:t xml:space="preserve"> ) {</w:t>
      </w:r>
    </w:p>
    <w:p w14:paraId="74BFFA39" w14:textId="516F4CA6" w:rsidR="00184FFF" w:rsidRDefault="00184FFF" w:rsidP="00EF410E">
      <w:pPr>
        <w:rPr>
          <w:lang w:val="en-CA" w:eastAsia="ja-JP"/>
        </w:rPr>
      </w:pPr>
      <w:r>
        <w:rPr>
          <w:lang w:val="en-CA" w:eastAsia="ja-JP"/>
        </w:rPr>
        <w:tab/>
      </w:r>
      <w:r>
        <w:rPr>
          <w:lang w:val="en-CA" w:eastAsia="ja-JP"/>
        </w:rPr>
        <w:tab/>
        <w:t>cnt += ( x &amp; 1 )</w:t>
      </w:r>
    </w:p>
    <w:p w14:paraId="35DC5791" w14:textId="2B04AB4A" w:rsidR="00184FFF" w:rsidRDefault="00184FFF" w:rsidP="00EF410E">
      <w:pPr>
        <w:rPr>
          <w:lang w:val="en-CA" w:eastAsia="ja-JP"/>
        </w:rPr>
      </w:pPr>
      <w:r>
        <w:rPr>
          <w:lang w:val="en-CA" w:eastAsia="ja-JP"/>
        </w:rPr>
        <w:tab/>
      </w:r>
      <w:r>
        <w:rPr>
          <w:lang w:val="en-CA" w:eastAsia="ja-JP"/>
        </w:rPr>
        <w:tab/>
        <w:t>x = x &gt;&gt; 1</w:t>
      </w:r>
    </w:p>
    <w:p w14:paraId="0EACE0EA" w14:textId="57B0B19C" w:rsidR="00184FFF" w:rsidRDefault="00184FFF" w:rsidP="00EF410E">
      <w:pPr>
        <w:rPr>
          <w:lang w:val="en-CA" w:eastAsia="ja-JP"/>
        </w:rPr>
      </w:pPr>
      <w:r>
        <w:rPr>
          <w:lang w:val="en-CA" w:eastAsia="ja-JP"/>
        </w:rPr>
        <w:tab/>
        <w:t>}</w:t>
      </w:r>
    </w:p>
    <w:p w14:paraId="61D03F04" w14:textId="2A0C77C5" w:rsidR="00D42A53" w:rsidRDefault="00D42A53" w:rsidP="007D4891">
      <w:pPr>
        <w:pStyle w:val="3"/>
        <w:numPr>
          <w:ilvl w:val="2"/>
          <w:numId w:val="1"/>
        </w:numPr>
        <w:rPr>
          <w:lang w:val="en-CA"/>
        </w:rPr>
      </w:pPr>
      <w:bookmarkStart w:id="267" w:name="_Toc12888287"/>
      <w:r>
        <w:rPr>
          <w:rFonts w:hint="eastAsia"/>
          <w:lang w:val="en-CA"/>
        </w:rPr>
        <w:t>D</w:t>
      </w:r>
      <w:r>
        <w:rPr>
          <w:lang w:val="en-CA"/>
        </w:rPr>
        <w:t xml:space="preserve">efinition of </w:t>
      </w:r>
      <w:r w:rsidR="00EF410E">
        <w:rPr>
          <w:lang w:val="en-CA"/>
        </w:rPr>
        <w:t>iLog2</w:t>
      </w:r>
      <w:bookmarkEnd w:id="267"/>
    </w:p>
    <w:p w14:paraId="0AE74F42" w14:textId="6FBE84C0" w:rsidR="00EF410E" w:rsidRDefault="00EF410E" w:rsidP="00EF410E">
      <w:pPr>
        <w:rPr>
          <w:lang w:val="en-US" w:eastAsia="ja-JP"/>
        </w:rPr>
      </w:pPr>
      <w:r>
        <w:rPr>
          <w:lang w:val="en-US" w:eastAsia="ja-JP"/>
        </w:rPr>
        <w:t xml:space="preserve">Input to the process is a variable </w:t>
      </w:r>
      <w:r w:rsidR="00184FFF">
        <w:rPr>
          <w:lang w:val="en-US" w:eastAsia="ja-JP"/>
        </w:rPr>
        <w:t xml:space="preserve">x </w:t>
      </w:r>
      <w:r>
        <w:rPr>
          <w:lang w:val="en-US" w:eastAsia="ja-JP"/>
        </w:rPr>
        <w:t>where x is greater than 0.</w:t>
      </w:r>
    </w:p>
    <w:p w14:paraId="062412DF" w14:textId="16358250" w:rsidR="00EF410E" w:rsidRDefault="00EF410E" w:rsidP="00EF410E">
      <w:pPr>
        <w:rPr>
          <w:lang w:val="en-US" w:eastAsia="ja-JP"/>
        </w:rPr>
      </w:pPr>
      <w:r>
        <w:rPr>
          <w:lang w:val="en-US" w:eastAsia="ja-JP"/>
        </w:rPr>
        <w:t>Output of the process is a variable y.</w:t>
      </w:r>
    </w:p>
    <w:p w14:paraId="1DD4E8D1" w14:textId="12918827" w:rsidR="00EF410E" w:rsidRDefault="00EF410E" w:rsidP="00EF410E">
      <w:pPr>
        <w:rPr>
          <w:lang w:val="en-US" w:eastAsia="ja-JP"/>
        </w:rPr>
      </w:pPr>
      <w:r>
        <w:rPr>
          <w:rFonts w:hint="eastAsia"/>
          <w:lang w:val="en-US" w:eastAsia="ja-JP"/>
        </w:rPr>
        <w:t>T</w:t>
      </w:r>
      <w:r>
        <w:rPr>
          <w:lang w:val="en-US" w:eastAsia="ja-JP"/>
        </w:rPr>
        <w:t>he funcition iLog2 is defined as follows:</w:t>
      </w:r>
    </w:p>
    <w:p w14:paraId="6823C74D" w14:textId="4D8A44B8" w:rsidR="007D02AB" w:rsidRDefault="007D02AB" w:rsidP="00EF410E">
      <w:pPr>
        <w:rPr>
          <w:lang w:eastAsia="ja-JP"/>
        </w:rPr>
      </w:pPr>
      <w:r>
        <w:rPr>
          <w:lang w:eastAsia="ja-JP"/>
        </w:rPr>
        <w:tab/>
      </w:r>
      <w:r>
        <w:rPr>
          <w:lang w:eastAsia="ja-JP"/>
        </w:rPr>
        <w:tab/>
        <w:t xml:space="preserve">y = </w:t>
      </w:r>
      <w:r w:rsidR="00316A30">
        <w:rPr>
          <w:lang w:eastAsia="ja-JP"/>
        </w:rPr>
        <w:t>Floor</w:t>
      </w:r>
      <w:r>
        <w:rPr>
          <w:lang w:eastAsia="ja-JP"/>
        </w:rPr>
        <w:t>(</w:t>
      </w:r>
      <w:r w:rsidR="00316A30">
        <w:rPr>
          <w:lang w:eastAsia="ja-JP"/>
        </w:rPr>
        <w:t xml:space="preserve"> </w:t>
      </w:r>
      <w:r>
        <w:rPr>
          <w:rFonts w:hint="eastAsia"/>
          <w:lang w:eastAsia="ja-JP"/>
        </w:rPr>
        <w:t>l</w:t>
      </w:r>
      <w:r>
        <w:rPr>
          <w:lang w:eastAsia="ja-JP"/>
        </w:rPr>
        <w:t>og(x)/log(2)</w:t>
      </w:r>
      <w:r w:rsidR="00316A30">
        <w:rPr>
          <w:lang w:eastAsia="ja-JP"/>
        </w:rPr>
        <w:t xml:space="preserve"> </w:t>
      </w:r>
      <w:r>
        <w:rPr>
          <w:lang w:eastAsia="ja-JP"/>
        </w:rPr>
        <w:t>)</w:t>
      </w:r>
    </w:p>
    <w:p w14:paraId="708AB168" w14:textId="2804A20A" w:rsidR="007D02AB" w:rsidRDefault="007D02AB" w:rsidP="00EF410E">
      <w:pPr>
        <w:rPr>
          <w:lang w:eastAsia="ja-JP"/>
        </w:rPr>
      </w:pPr>
      <w:r>
        <w:rPr>
          <w:lang w:eastAsia="ja-JP"/>
        </w:rPr>
        <w:t xml:space="preserve">where </w:t>
      </w:r>
      <w:r>
        <w:rPr>
          <w:rFonts w:hint="eastAsia"/>
          <w:lang w:eastAsia="ja-JP"/>
        </w:rPr>
        <w:t>l</w:t>
      </w:r>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3"/>
        <w:numPr>
          <w:ilvl w:val="2"/>
          <w:numId w:val="1"/>
        </w:numPr>
        <w:rPr>
          <w:lang w:val="en-CA"/>
        </w:rPr>
      </w:pPr>
      <w:bookmarkStart w:id="268" w:name="_Toc12887840"/>
      <w:bookmarkStart w:id="269" w:name="_Toc12888288"/>
      <w:bookmarkStart w:id="270" w:name="_Toc12888289"/>
      <w:bookmarkEnd w:id="268"/>
      <w:bookmarkEnd w:id="269"/>
      <w:r w:rsidRPr="00D527DE">
        <w:rPr>
          <w:lang w:val="en-CA"/>
        </w:rPr>
        <w:t xml:space="preserve">Definition of </w:t>
      </w:r>
      <w:bookmarkStart w:id="271" w:name="_Ref10453678"/>
      <w:r w:rsidRPr="00D527DE">
        <w:rPr>
          <w:lang w:val="en-CA"/>
        </w:rPr>
        <w:t>iSqrt</w:t>
      </w:r>
      <w:bookmarkEnd w:id="270"/>
      <w:bookmarkEnd w:id="271"/>
    </w:p>
    <w:p w14:paraId="12557198" w14:textId="191ABE33" w:rsidR="007D4891" w:rsidRPr="00D527DE" w:rsidRDefault="007D4891" w:rsidP="007D4891">
      <w:pPr>
        <w:rPr>
          <w:lang w:val="en-CA" w:eastAsia="ja-JP"/>
        </w:rPr>
      </w:pPr>
      <w:r w:rsidRPr="00D527DE">
        <w:rPr>
          <w:lang w:val="en-CA" w:eastAsia="ja-JP"/>
        </w:rPr>
        <w:t>Input to the process is a variable pIn.</w:t>
      </w:r>
    </w:p>
    <w:p w14:paraId="72F387C4" w14:textId="77777777" w:rsidR="007D4891" w:rsidRPr="00D527DE" w:rsidRDefault="007D4891" w:rsidP="007D4891">
      <w:pPr>
        <w:rPr>
          <w:lang w:val="en-CA" w:eastAsia="ja-JP"/>
        </w:rPr>
      </w:pPr>
      <w:r w:rsidRPr="00D527DE">
        <w:rPr>
          <w:lang w:val="en-CA" w:eastAsia="ja-JP"/>
        </w:rPr>
        <w:t>Output of the process is a variable pOut.</w:t>
      </w:r>
    </w:p>
    <w:p w14:paraId="084CEB9A" w14:textId="77777777" w:rsidR="007D4891" w:rsidRPr="00D527DE" w:rsidRDefault="007D4891" w:rsidP="007D4891">
      <w:pPr>
        <w:rPr>
          <w:lang w:val="en-CA" w:eastAsia="ja-JP"/>
        </w:rPr>
      </w:pPr>
      <w:r w:rsidRPr="00D527DE">
        <w:rPr>
          <w:lang w:val="en-CA" w:eastAsia="ja-JP"/>
        </w:rPr>
        <w:t>A variable x and n are derived as follows.</w:t>
      </w:r>
    </w:p>
    <w:p w14:paraId="09F72227" w14:textId="77777777" w:rsidR="007D4891" w:rsidRPr="00D527DE" w:rsidRDefault="007D4891" w:rsidP="007D4891">
      <w:pPr>
        <w:rPr>
          <w:lang w:val="en-CA" w:eastAsia="ja-JP"/>
        </w:rPr>
      </w:pPr>
      <w:r w:rsidRPr="00D527DE">
        <w:rPr>
          <w:lang w:val="en-CA" w:eastAsia="ja-JP"/>
        </w:rPr>
        <w:tab/>
        <w:t>x is initialized to 0 and n is initialized to 8.</w:t>
      </w:r>
    </w:p>
    <w:p w14:paraId="68E5F647" w14:textId="77777777" w:rsidR="007D4891" w:rsidRPr="00D527DE" w:rsidRDefault="007D4891" w:rsidP="007D4891">
      <w:pPr>
        <w:rPr>
          <w:lang w:val="en-CA" w:eastAsia="ja-JP"/>
        </w:rPr>
      </w:pPr>
      <w:r w:rsidRPr="00D527DE">
        <w:rPr>
          <w:lang w:val="en-CA" w:eastAsia="ja-JP"/>
        </w:rPr>
        <w:tab/>
        <w:t>The following apply:</w:t>
      </w:r>
    </w:p>
    <w:p w14:paraId="5925DFE7" w14:textId="77777777" w:rsidR="007D4891" w:rsidRPr="00D527DE" w:rsidRDefault="007D4891" w:rsidP="007D4891">
      <w:pPr>
        <w:rPr>
          <w:lang w:val="en-CA" w:eastAsia="ja-JP"/>
        </w:rPr>
      </w:pPr>
      <w:r w:rsidRPr="00D527DE">
        <w:rPr>
          <w:lang w:val="en-CA" w:eastAsia="ja-JP"/>
        </w:rPr>
        <w:tab/>
      </w:r>
      <w:r w:rsidRPr="00D527DE">
        <w:rPr>
          <w:lang w:val="en-CA" w:eastAsia="ja-JP"/>
        </w:rPr>
        <w:tab/>
        <w:t>while( n  &lt;</w:t>
      </w:r>
      <w:r w:rsidRPr="00D527DE">
        <w:t> </w:t>
      </w:r>
      <w:r w:rsidRPr="00D527DE">
        <w:rPr>
          <w:lang w:val="en-CA" w:eastAsia="ja-JP"/>
        </w:rPr>
        <w:t>=  64  &amp;</w:t>
      </w:r>
      <w:r w:rsidRPr="00D527DE">
        <w:t> </w:t>
      </w:r>
      <w:r w:rsidRPr="00D527DE">
        <w:rPr>
          <w:lang w:val="en-CA" w:eastAsia="ja-JP"/>
        </w:rPr>
        <w:t>&amp;  x  =</w:t>
      </w:r>
      <w:r w:rsidRPr="00D527DE">
        <w:rPr>
          <w:lang w:val="en-US" w:eastAsia="ja-JP"/>
        </w:rPr>
        <w:t> </w:t>
      </w:r>
      <w:r w:rsidRPr="00D527DE">
        <w:rPr>
          <w:lang w:val="en-CA" w:eastAsia="ja-JP"/>
        </w:rPr>
        <w:t>=  0 ){</w:t>
      </w:r>
    </w:p>
    <w:p w14:paraId="1D0B8027" w14:textId="77777777" w:rsidR="007D4891" w:rsidRPr="00D527DE" w:rsidRDefault="007D4891" w:rsidP="007D4891">
      <w:r w:rsidRPr="00D527DE">
        <w:tab/>
      </w:r>
      <w:r w:rsidRPr="00D527DE">
        <w:tab/>
      </w:r>
      <w:r w:rsidRPr="00D527DE">
        <w:tab/>
        <w:t>if( pIn &gt;= ( 1&lt;&lt; (64 − n) ) )</w:t>
      </w:r>
    </w:p>
    <w:p w14:paraId="5D402CD6" w14:textId="77777777" w:rsidR="007D4891" w:rsidRPr="00D527DE" w:rsidRDefault="007D4891" w:rsidP="007D4891">
      <w:r w:rsidRPr="00D527DE">
        <w:tab/>
      </w:r>
      <w:r w:rsidRPr="00D527DE">
        <w:tab/>
      </w:r>
      <w:r w:rsidRPr="00D527DE">
        <w:tab/>
      </w:r>
      <w:r w:rsidRPr="00D527DE">
        <w:tab/>
        <w:t>x = ( tableSqrt[ pIn &gt;&gt; (64 − n) ] &lt;&lt; (32 − (n/2) )  −  (n  = =  8 ? 1 : 0 )</w:t>
      </w:r>
    </w:p>
    <w:p w14:paraId="0204F153" w14:textId="77777777" w:rsidR="007D4891" w:rsidRPr="00D527DE" w:rsidRDefault="007D4891" w:rsidP="007D4891">
      <w:r w:rsidRPr="00D527DE">
        <w:tab/>
      </w:r>
      <w:r w:rsidRPr="00D527DE">
        <w:tab/>
      </w:r>
      <w:r w:rsidRPr="00D527DE">
        <w:tab/>
        <w:t>n += 8</w:t>
      </w:r>
    </w:p>
    <w:p w14:paraId="12AABFFE" w14:textId="34D3C505" w:rsidR="007D4891" w:rsidRDefault="007D4891" w:rsidP="007D4891">
      <w:pPr>
        <w:rPr>
          <w:lang w:val="en-CA" w:eastAsia="ja-JP"/>
        </w:rPr>
      </w:pPr>
      <w:r w:rsidRPr="00D527DE">
        <w:rPr>
          <w:lang w:val="en-CA" w:eastAsia="ja-JP"/>
        </w:rPr>
        <w:lastRenderedPageBreak/>
        <w:tab/>
      </w:r>
      <w:r w:rsidRPr="00D527DE">
        <w:rPr>
          <w:lang w:val="en-CA" w:eastAsia="ja-JP"/>
        </w:rPr>
        <w:tab/>
        <w:t>}</w:t>
      </w:r>
    </w:p>
    <w:p w14:paraId="3B3A2A6E" w14:textId="6C096DEE" w:rsidR="00AE603D" w:rsidRPr="00D527DE" w:rsidRDefault="00AE603D" w:rsidP="007D4891">
      <w:pPr>
        <w:rPr>
          <w:lang w:val="en-CA" w:eastAsia="ja-JP"/>
        </w:rPr>
      </w:pPr>
      <w:r>
        <w:rPr>
          <w:rFonts w:hint="eastAsia"/>
          <w:lang w:val="en-CA" w:eastAsia="ja-JP"/>
        </w:rPr>
        <w:t>[</w:t>
      </w:r>
      <w:r w:rsidRPr="009334E7">
        <w:rPr>
          <w:highlight w:val="yellow"/>
          <w:lang w:val="en-CA" w:eastAsia="ja-JP"/>
        </w:rPr>
        <w:t>Ed</w:t>
      </w:r>
      <w:r>
        <w:rPr>
          <w:lang w:val="en-CA" w:eastAsia="ja-JP"/>
        </w:rPr>
        <w:t>. The deriviation process should be clarified to align with the software</w:t>
      </w:r>
      <w:r w:rsidR="00D26CE3">
        <w:rPr>
          <w:lang w:val="en-CA" w:eastAsia="ja-JP"/>
        </w:rPr>
        <w:t>.</w:t>
      </w:r>
    </w:p>
    <w:p w14:paraId="3B9427A7" w14:textId="0E27F24E" w:rsidR="007D4891" w:rsidRPr="00D527DE" w:rsidRDefault="007D4891" w:rsidP="007D4891">
      <w:pPr>
        <w:tabs>
          <w:tab w:val="clear" w:pos="403"/>
          <w:tab w:val="left" w:pos="400"/>
        </w:tabs>
        <w:rPr>
          <w:lang w:val="en-CA" w:eastAsia="ja-JP"/>
        </w:rPr>
      </w:pPr>
      <w:r w:rsidRPr="00D527DE">
        <w:rPr>
          <w:lang w:val="en-CA" w:eastAsia="ja-JP"/>
        </w:rPr>
        <w:t>The value of tableSqrt[</w:t>
      </w:r>
      <w:r w:rsidRPr="00D527DE">
        <w:rPr>
          <w:lang w:val="en-US" w:eastAsia="ja-JP"/>
        </w:rPr>
        <w:t> k </w:t>
      </w:r>
      <w:r w:rsidRPr="00D527DE">
        <w:rPr>
          <w:lang w:val="en-CA" w:eastAsia="ja-JP"/>
        </w:rPr>
        <w:t>] with k</w:t>
      </w:r>
      <w:r w:rsidRPr="00D527DE">
        <w:rPr>
          <w:lang w:val="en-US" w:eastAsia="ja-JP"/>
        </w:rPr>
        <w:t> </w:t>
      </w:r>
      <w:r w:rsidRPr="00D527DE">
        <w:rPr>
          <w:lang w:val="en-CA" w:eastAsia="ja-JP"/>
        </w:rPr>
        <w:t>=</w:t>
      </w:r>
      <w:r w:rsidRPr="00D527DE">
        <w:rPr>
          <w:lang w:val="en-US" w:eastAsia="ja-JP"/>
        </w:rPr>
        <w:t> </w:t>
      </w:r>
      <w:r w:rsidRPr="00D527DE">
        <w:rPr>
          <w:lang w:val="en-CA" w:eastAsia="ja-JP"/>
        </w:rPr>
        <w:t xml:space="preserve">0..255 is defined in </w:t>
      </w:r>
      <w:r w:rsidR="005366E9" w:rsidRPr="00D527DE">
        <w:rPr>
          <w:lang w:val="en-CA" w:eastAsia="ja-JP"/>
        </w:rPr>
        <w:fldChar w:fldCharType="begin"/>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r w:rsidR="00AD2E5E" w:rsidRPr="00D527DE">
        <w:t xml:space="preserve">Table </w:t>
      </w:r>
      <w:r w:rsidR="00AD2E5E">
        <w:rPr>
          <w:noProof/>
        </w:rPr>
        <w:t>2</w:t>
      </w:r>
      <w:r w:rsidR="005366E9" w:rsidRPr="00D527DE">
        <w:rPr>
          <w:lang w:val="en-CA" w:eastAsia="ja-JP"/>
        </w:rPr>
        <w:fldChar w:fldCharType="end"/>
      </w:r>
      <w:r w:rsidRPr="00D527DE">
        <w:rPr>
          <w:lang w:val="en-CA" w:eastAsia="ja-JP"/>
        </w:rPr>
        <w:t>.</w:t>
      </w:r>
    </w:p>
    <w:p w14:paraId="3DC1FAE0" w14:textId="71BD935E" w:rsidR="007D4891" w:rsidRPr="009334E7" w:rsidRDefault="007D4891" w:rsidP="007D4891">
      <w:pPr>
        <w:pStyle w:val="af5"/>
        <w:rPr>
          <w:rFonts w:ascii="Cambria" w:hAnsi="Cambria"/>
          <w:lang w:eastAsia="ja-JP"/>
        </w:rPr>
      </w:pPr>
      <w:bookmarkStart w:id="272" w:name="_Ref1253174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2</w:t>
      </w:r>
      <w:r w:rsidR="00F6619B" w:rsidRPr="009334E7">
        <w:rPr>
          <w:rFonts w:ascii="Cambria" w:hAnsi="Cambria"/>
        </w:rPr>
        <w:fldChar w:fldCharType="end"/>
      </w:r>
      <w:bookmarkEnd w:id="272"/>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 </w:t>
      </w:r>
      <w:r w:rsidRPr="009334E7">
        <w:rPr>
          <w:rFonts w:ascii="Cambria" w:eastAsiaTheme="minorEastAsia" w:hAnsi="Cambria"/>
          <w:lang w:eastAsia="ja-JP"/>
        </w:rPr>
        <w:t>] (raster order from top-left to right-bottom)</w:t>
      </w:r>
    </w:p>
    <w:tbl>
      <w:tblPr>
        <w:tblStyle w:val="a8"/>
        <w:tblW w:w="0" w:type="auto"/>
        <w:jc w:val="center"/>
        <w:tblLook w:val="04A0" w:firstRow="1" w:lastRow="0" w:firstColumn="1" w:lastColumn="0" w:noHBand="0" w:noVBand="1"/>
      </w:tblPr>
      <w:tblGrid>
        <w:gridCol w:w="460"/>
        <w:gridCol w:w="460"/>
        <w:gridCol w:w="460"/>
        <w:gridCol w:w="460"/>
        <w:gridCol w:w="460"/>
        <w:gridCol w:w="460"/>
        <w:gridCol w:w="460"/>
        <w:gridCol w:w="460"/>
        <w:gridCol w:w="460"/>
        <w:gridCol w:w="460"/>
        <w:gridCol w:w="460"/>
        <w:gridCol w:w="460"/>
        <w:gridCol w:w="460"/>
        <w:gridCol w:w="460"/>
        <w:gridCol w:w="460"/>
        <w:gridCol w:w="460"/>
      </w:tblGrid>
      <w:tr w:rsidR="007D4891" w:rsidRPr="00D527DE" w14:paraId="443460B4" w14:textId="77777777" w:rsidTr="00F86C56">
        <w:trPr>
          <w:trHeight w:val="260"/>
          <w:jc w:val="center"/>
        </w:trPr>
        <w:tc>
          <w:tcPr>
            <w:tcW w:w="0" w:type="auto"/>
            <w:noWrap/>
            <w:hideMark/>
          </w:tcPr>
          <w:p w14:paraId="55C2289C"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149CBC38"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5BED7820"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40263DEA"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16220F21"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33AB25A7"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47D04824"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1C6C6A11"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062DD19D"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26CF39CC"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76E8FEB4"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6380370D"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48CCCAB5"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73896B8D"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79EFEC57"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044ACA02" w14:textId="77777777" w:rsidR="007D4891" w:rsidRPr="00D527DE" w:rsidRDefault="007D4891" w:rsidP="00F86C56">
            <w:pPr>
              <w:tabs>
                <w:tab w:val="clear" w:pos="403"/>
              </w:tabs>
              <w:spacing w:after="0" w:line="240" w:lineRule="auto"/>
              <w:jc w:val="right"/>
            </w:pPr>
            <w:r w:rsidRPr="00D527DE">
              <w:t>4</w:t>
            </w:r>
          </w:p>
        </w:tc>
      </w:tr>
      <w:tr w:rsidR="007D4891" w:rsidRPr="00D527DE" w14:paraId="080E2F3B" w14:textId="77777777" w:rsidTr="00F86C56">
        <w:trPr>
          <w:trHeight w:val="260"/>
          <w:jc w:val="center"/>
        </w:trPr>
        <w:tc>
          <w:tcPr>
            <w:tcW w:w="0" w:type="auto"/>
            <w:noWrap/>
            <w:hideMark/>
          </w:tcPr>
          <w:p w14:paraId="286EB927"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AC1C5E4"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6D18290"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1E8A93C6"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4553D504"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C1FDC3C"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2D50C536"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0EAA732D"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3C112E8F"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7A33FA0A"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370C4686"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6CFA43F1"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580D5668"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12B8B651"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5336EF6E"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7D8C3D07" w14:textId="77777777" w:rsidR="007D4891" w:rsidRPr="00D527DE" w:rsidRDefault="007D4891" w:rsidP="00F86C56">
            <w:pPr>
              <w:tabs>
                <w:tab w:val="clear" w:pos="403"/>
              </w:tabs>
              <w:spacing w:after="0" w:line="240" w:lineRule="auto"/>
              <w:jc w:val="right"/>
            </w:pPr>
            <w:r w:rsidRPr="00D527DE">
              <w:t>6</w:t>
            </w:r>
          </w:p>
        </w:tc>
      </w:tr>
      <w:tr w:rsidR="007D4891" w:rsidRPr="00D527DE" w14:paraId="745EC44E" w14:textId="77777777" w:rsidTr="00F86C56">
        <w:trPr>
          <w:trHeight w:val="260"/>
          <w:jc w:val="center"/>
        </w:trPr>
        <w:tc>
          <w:tcPr>
            <w:tcW w:w="0" w:type="auto"/>
            <w:noWrap/>
            <w:hideMark/>
          </w:tcPr>
          <w:p w14:paraId="23369D50"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013DC65B"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39EF3EB1"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2A44D788"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2E0D496F"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EC6F6AC"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1F20C09"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7DC49027"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78DB3508"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0C8E6055"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D124A0F"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51B00F98"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A531481"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10469459"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EB5DAFE"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19F391D" w14:textId="77777777" w:rsidR="007D4891" w:rsidRPr="00D527DE" w:rsidRDefault="007D4891" w:rsidP="00F86C56">
            <w:pPr>
              <w:tabs>
                <w:tab w:val="clear" w:pos="403"/>
              </w:tabs>
              <w:spacing w:after="0" w:line="240" w:lineRule="auto"/>
              <w:jc w:val="right"/>
            </w:pPr>
            <w:r w:rsidRPr="00D527DE">
              <w:t>7</w:t>
            </w:r>
          </w:p>
        </w:tc>
      </w:tr>
      <w:tr w:rsidR="007D4891" w:rsidRPr="00D527DE" w14:paraId="5C029F6B" w14:textId="77777777" w:rsidTr="00F86C56">
        <w:trPr>
          <w:trHeight w:val="260"/>
          <w:jc w:val="center"/>
        </w:trPr>
        <w:tc>
          <w:tcPr>
            <w:tcW w:w="0" w:type="auto"/>
            <w:noWrap/>
            <w:hideMark/>
          </w:tcPr>
          <w:p w14:paraId="729DDC12"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D108292"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D6DE165"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B6CCF09"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084F631D"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89A1704"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A71D93A"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CA79208"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439A48CC"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10E798BF"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FDB9AAD"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46C996A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3EA60453"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200B4B4"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70211AF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4114F4DD" w14:textId="77777777" w:rsidR="007D4891" w:rsidRPr="00D527DE" w:rsidRDefault="007D4891" w:rsidP="00F86C56">
            <w:pPr>
              <w:tabs>
                <w:tab w:val="clear" w:pos="403"/>
              </w:tabs>
              <w:spacing w:after="0" w:line="240" w:lineRule="auto"/>
              <w:jc w:val="right"/>
            </w:pPr>
            <w:r w:rsidRPr="00D527DE">
              <w:t>8</w:t>
            </w:r>
          </w:p>
        </w:tc>
      </w:tr>
      <w:tr w:rsidR="007D4891" w:rsidRPr="00D527DE" w14:paraId="200F7B66" w14:textId="77777777" w:rsidTr="00F86C56">
        <w:trPr>
          <w:trHeight w:val="260"/>
          <w:jc w:val="center"/>
        </w:trPr>
        <w:tc>
          <w:tcPr>
            <w:tcW w:w="0" w:type="auto"/>
            <w:noWrap/>
            <w:hideMark/>
          </w:tcPr>
          <w:p w14:paraId="6BAAC39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11EF531"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6BB11138"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2EE88EF"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407E868"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E6B9E60"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51A78305"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225A2EDC"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78C471CE"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234EDB6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343EA1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F784EDE"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457684AC"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6ECC953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39858446"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52303FE1" w14:textId="77777777" w:rsidR="007D4891" w:rsidRPr="00D527DE" w:rsidRDefault="007D4891" w:rsidP="00F86C56">
            <w:pPr>
              <w:tabs>
                <w:tab w:val="clear" w:pos="403"/>
              </w:tabs>
              <w:spacing w:after="0" w:line="240" w:lineRule="auto"/>
              <w:jc w:val="right"/>
            </w:pPr>
            <w:r w:rsidRPr="00D527DE">
              <w:t>9</w:t>
            </w:r>
          </w:p>
        </w:tc>
      </w:tr>
      <w:tr w:rsidR="007D4891" w:rsidRPr="00D527DE" w14:paraId="31A76A4B" w14:textId="77777777" w:rsidTr="00F86C56">
        <w:trPr>
          <w:trHeight w:val="260"/>
          <w:jc w:val="center"/>
        </w:trPr>
        <w:tc>
          <w:tcPr>
            <w:tcW w:w="0" w:type="auto"/>
            <w:noWrap/>
            <w:hideMark/>
          </w:tcPr>
          <w:p w14:paraId="0CFDB7AC"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C7BFD2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3BAAA4F1"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1C86962F"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23C3A6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0B9862A6"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00D31D3"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453D5C5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5E0C7D0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0244B75"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B6F94E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2B0541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197891D"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5D7420B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B18A83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0BFADAC5" w14:textId="77777777" w:rsidR="007D4891" w:rsidRPr="00D527DE" w:rsidRDefault="007D4891" w:rsidP="00F86C56">
            <w:pPr>
              <w:tabs>
                <w:tab w:val="clear" w:pos="403"/>
              </w:tabs>
              <w:spacing w:after="0" w:line="240" w:lineRule="auto"/>
              <w:jc w:val="right"/>
            </w:pPr>
            <w:r w:rsidRPr="00D527DE">
              <w:t>10</w:t>
            </w:r>
          </w:p>
        </w:tc>
      </w:tr>
      <w:tr w:rsidR="007D4891" w:rsidRPr="00D527DE" w14:paraId="0966D1C1" w14:textId="77777777" w:rsidTr="00F86C56">
        <w:trPr>
          <w:trHeight w:val="260"/>
          <w:jc w:val="center"/>
        </w:trPr>
        <w:tc>
          <w:tcPr>
            <w:tcW w:w="0" w:type="auto"/>
            <w:noWrap/>
            <w:hideMark/>
          </w:tcPr>
          <w:p w14:paraId="7EA597F5"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1C3949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728C8DD"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2AE95D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6EB7EF03"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21593AF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7387071"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B3EA745"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DA3E49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538595F3"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6D6795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2CFA1EA7"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1276C5E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1933BEE"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86F13D2"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18582A98" w14:textId="77777777" w:rsidR="007D4891" w:rsidRPr="00D527DE" w:rsidRDefault="007D4891" w:rsidP="00F86C56">
            <w:pPr>
              <w:tabs>
                <w:tab w:val="clear" w:pos="403"/>
              </w:tabs>
              <w:spacing w:after="0" w:line="240" w:lineRule="auto"/>
              <w:jc w:val="right"/>
            </w:pPr>
            <w:r w:rsidRPr="00D527DE">
              <w:t>11</w:t>
            </w:r>
          </w:p>
        </w:tc>
      </w:tr>
      <w:tr w:rsidR="007D4891" w:rsidRPr="00D527DE" w14:paraId="18802BD5" w14:textId="77777777" w:rsidTr="00F86C56">
        <w:trPr>
          <w:trHeight w:val="260"/>
          <w:jc w:val="center"/>
        </w:trPr>
        <w:tc>
          <w:tcPr>
            <w:tcW w:w="0" w:type="auto"/>
            <w:noWrap/>
            <w:hideMark/>
          </w:tcPr>
          <w:p w14:paraId="488985FF"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EE659E8"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4614040E"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8EC60B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F46CE80"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A6D0109"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2CD658D"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CBD9D4C"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41486CF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288F90E"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2BC73FD7"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5E8E5F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22CAD374"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A1ECEBF"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AEE6BC5"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7A96478" w14:textId="77777777" w:rsidR="007D4891" w:rsidRPr="00D527DE" w:rsidRDefault="007D4891" w:rsidP="00F86C56">
            <w:pPr>
              <w:tabs>
                <w:tab w:val="clear" w:pos="403"/>
              </w:tabs>
              <w:spacing w:after="0" w:line="240" w:lineRule="auto"/>
              <w:jc w:val="right"/>
            </w:pPr>
            <w:r w:rsidRPr="00D527DE">
              <w:t>11</w:t>
            </w:r>
          </w:p>
        </w:tc>
      </w:tr>
      <w:tr w:rsidR="007D4891" w:rsidRPr="00D527DE" w14:paraId="6583F9BC" w14:textId="77777777" w:rsidTr="00F86C56">
        <w:trPr>
          <w:trHeight w:val="260"/>
          <w:jc w:val="center"/>
        </w:trPr>
        <w:tc>
          <w:tcPr>
            <w:tcW w:w="0" w:type="auto"/>
            <w:noWrap/>
            <w:hideMark/>
          </w:tcPr>
          <w:p w14:paraId="081E54DD"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EAA4488"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3513C942"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31CB720"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FAA31C7"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F444908"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9B2720D"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DCE34C3"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ACB0716"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9DBC68F"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F5D478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88E9968"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19FF291"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0295899"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D38E11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A1F1562" w14:textId="77777777" w:rsidR="007D4891" w:rsidRPr="00D527DE" w:rsidRDefault="007D4891" w:rsidP="00F86C56">
            <w:pPr>
              <w:tabs>
                <w:tab w:val="clear" w:pos="403"/>
              </w:tabs>
              <w:spacing w:after="0" w:line="240" w:lineRule="auto"/>
              <w:jc w:val="right"/>
            </w:pPr>
            <w:r w:rsidRPr="00D527DE">
              <w:t>12</w:t>
            </w:r>
          </w:p>
        </w:tc>
      </w:tr>
      <w:tr w:rsidR="007D4891" w:rsidRPr="00D527DE" w14:paraId="56AB3872" w14:textId="77777777" w:rsidTr="00F86C56">
        <w:trPr>
          <w:trHeight w:val="260"/>
          <w:jc w:val="center"/>
        </w:trPr>
        <w:tc>
          <w:tcPr>
            <w:tcW w:w="0" w:type="auto"/>
            <w:noWrap/>
            <w:hideMark/>
          </w:tcPr>
          <w:p w14:paraId="131096CA"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E756FA9"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A49B401"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88B964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1E101A4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ACBCC9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77561D4"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D36BDE2"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181F65F7"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797669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6464DC5"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22265E4"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CABC82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52B32D9"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54A9A2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3A07C206" w14:textId="77777777" w:rsidR="007D4891" w:rsidRPr="00D527DE" w:rsidRDefault="007D4891" w:rsidP="00F86C56">
            <w:pPr>
              <w:tabs>
                <w:tab w:val="clear" w:pos="403"/>
              </w:tabs>
              <w:spacing w:after="0" w:line="240" w:lineRule="auto"/>
              <w:jc w:val="right"/>
            </w:pPr>
            <w:r w:rsidRPr="00D527DE">
              <w:t>13</w:t>
            </w:r>
          </w:p>
        </w:tc>
      </w:tr>
      <w:tr w:rsidR="007D4891" w:rsidRPr="00D527DE" w14:paraId="02B18807" w14:textId="77777777" w:rsidTr="00F86C56">
        <w:trPr>
          <w:trHeight w:val="260"/>
          <w:jc w:val="center"/>
        </w:trPr>
        <w:tc>
          <w:tcPr>
            <w:tcW w:w="0" w:type="auto"/>
            <w:noWrap/>
            <w:hideMark/>
          </w:tcPr>
          <w:p w14:paraId="01A14635"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30F1C19"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5B5B17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76651088"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3816C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8CD7DD1"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E60B25D"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4EA761C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65F7195"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6950386"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DB4ED77"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5106DA8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EF94C7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F78DFC"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00EAFB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78285F" w14:textId="77777777" w:rsidR="007D4891" w:rsidRPr="00D527DE" w:rsidRDefault="007D4891" w:rsidP="00F86C56">
            <w:pPr>
              <w:tabs>
                <w:tab w:val="clear" w:pos="403"/>
              </w:tabs>
              <w:spacing w:after="0" w:line="240" w:lineRule="auto"/>
              <w:jc w:val="right"/>
            </w:pPr>
            <w:r w:rsidRPr="00D527DE">
              <w:t>13</w:t>
            </w:r>
          </w:p>
        </w:tc>
      </w:tr>
      <w:tr w:rsidR="007D4891" w:rsidRPr="00D527DE" w14:paraId="14A44647" w14:textId="77777777" w:rsidTr="00F86C56">
        <w:trPr>
          <w:trHeight w:val="260"/>
          <w:jc w:val="center"/>
        </w:trPr>
        <w:tc>
          <w:tcPr>
            <w:tcW w:w="0" w:type="auto"/>
            <w:noWrap/>
            <w:hideMark/>
          </w:tcPr>
          <w:p w14:paraId="6FBC1AE7"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61102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B45DF1"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7E84908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3EA8C0A4"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AF31F54"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05CBDC"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556A719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F94904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1711A7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5B11132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917D94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2F6DE5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3BCAB3D"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80211C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2702E12" w14:textId="77777777" w:rsidR="007D4891" w:rsidRPr="00D527DE" w:rsidRDefault="007D4891" w:rsidP="00F86C56">
            <w:pPr>
              <w:tabs>
                <w:tab w:val="clear" w:pos="403"/>
              </w:tabs>
              <w:spacing w:after="0" w:line="240" w:lineRule="auto"/>
              <w:jc w:val="right"/>
            </w:pPr>
            <w:r w:rsidRPr="00D527DE">
              <w:t>14</w:t>
            </w:r>
          </w:p>
        </w:tc>
      </w:tr>
      <w:tr w:rsidR="007D4891" w:rsidRPr="00D527DE" w14:paraId="21C8D4DE" w14:textId="77777777" w:rsidTr="00F86C56">
        <w:trPr>
          <w:trHeight w:val="260"/>
          <w:jc w:val="center"/>
        </w:trPr>
        <w:tc>
          <w:tcPr>
            <w:tcW w:w="0" w:type="auto"/>
            <w:noWrap/>
            <w:hideMark/>
          </w:tcPr>
          <w:p w14:paraId="7D28CE2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17ACA5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EB19A1C"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E7225F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C26A5D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1B4AC06"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B3865AE"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DA195A8"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AF738E1"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94DEA7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D2922E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E2C2CC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FBE2DF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DF784D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BAF6FC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46069D5" w14:textId="77777777" w:rsidR="007D4891" w:rsidRPr="00D527DE" w:rsidRDefault="007D4891" w:rsidP="00F86C56">
            <w:pPr>
              <w:tabs>
                <w:tab w:val="clear" w:pos="403"/>
              </w:tabs>
              <w:spacing w:after="0" w:line="240" w:lineRule="auto"/>
              <w:jc w:val="right"/>
            </w:pPr>
            <w:r w:rsidRPr="00D527DE">
              <w:t>14</w:t>
            </w:r>
          </w:p>
        </w:tc>
      </w:tr>
      <w:tr w:rsidR="007D4891" w:rsidRPr="00D527DE" w14:paraId="21D38BDC" w14:textId="77777777" w:rsidTr="00F86C56">
        <w:trPr>
          <w:trHeight w:val="260"/>
          <w:jc w:val="center"/>
        </w:trPr>
        <w:tc>
          <w:tcPr>
            <w:tcW w:w="0" w:type="auto"/>
            <w:noWrap/>
            <w:hideMark/>
          </w:tcPr>
          <w:p w14:paraId="309AFCE0"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4E3E801"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64844E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D884A41"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0956EA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FC33B6F"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FCBFCB2"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FAA294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DFE894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38E5EFC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82D07A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228B6165"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58241D5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C8718B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5CB99C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ED6CF17" w14:textId="77777777" w:rsidR="007D4891" w:rsidRPr="00D527DE" w:rsidRDefault="007D4891" w:rsidP="00F86C56">
            <w:pPr>
              <w:tabs>
                <w:tab w:val="clear" w:pos="403"/>
              </w:tabs>
              <w:spacing w:after="0" w:line="240" w:lineRule="auto"/>
              <w:jc w:val="right"/>
            </w:pPr>
            <w:r w:rsidRPr="00D527DE">
              <w:t>15</w:t>
            </w:r>
          </w:p>
        </w:tc>
      </w:tr>
      <w:tr w:rsidR="007D4891" w:rsidRPr="00D527DE" w14:paraId="23E0ED60" w14:textId="77777777" w:rsidTr="00F86C56">
        <w:trPr>
          <w:trHeight w:val="260"/>
          <w:jc w:val="center"/>
        </w:trPr>
        <w:tc>
          <w:tcPr>
            <w:tcW w:w="0" w:type="auto"/>
            <w:noWrap/>
            <w:hideMark/>
          </w:tcPr>
          <w:p w14:paraId="4BA93CF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36953CA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644B9D9"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59A71E0"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10F997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E7FEE3A"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CE332AA"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31B668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D38D01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793B8AF"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920D02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ADDC242"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87214E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5B989ADD"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879EBED"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85C9C31" w14:textId="77777777" w:rsidR="007D4891" w:rsidRPr="00D527DE" w:rsidRDefault="007D4891" w:rsidP="00F86C56">
            <w:pPr>
              <w:tabs>
                <w:tab w:val="clear" w:pos="403"/>
              </w:tabs>
              <w:spacing w:after="0" w:line="240" w:lineRule="auto"/>
              <w:jc w:val="right"/>
            </w:pPr>
            <w:r w:rsidRPr="00D527DE">
              <w:t>15</w:t>
            </w:r>
          </w:p>
        </w:tc>
      </w:tr>
      <w:tr w:rsidR="007D4891" w:rsidRPr="00D527DE" w14:paraId="4E8A9D9C" w14:textId="77777777" w:rsidTr="00F86C56">
        <w:trPr>
          <w:trHeight w:val="260"/>
          <w:jc w:val="center"/>
        </w:trPr>
        <w:tc>
          <w:tcPr>
            <w:tcW w:w="0" w:type="auto"/>
            <w:noWrap/>
            <w:hideMark/>
          </w:tcPr>
          <w:p w14:paraId="06FF531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C2383AF"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497F7A6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3A86E914"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64A8782F"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2E178DB3"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8A3D1B6"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1FB10A1C"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65DDA997"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03BFE265"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735CFCAD"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1567DB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7E20F173"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0DBB62C"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17E8975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101D664" w14:textId="77777777" w:rsidR="007D4891" w:rsidRPr="00D527DE" w:rsidRDefault="007D4891" w:rsidP="00F86C56">
            <w:pPr>
              <w:tabs>
                <w:tab w:val="clear" w:pos="403"/>
              </w:tabs>
              <w:spacing w:after="0" w:line="240" w:lineRule="auto"/>
              <w:jc w:val="right"/>
            </w:pPr>
            <w:r w:rsidRPr="00D527DE">
              <w:t>16</w:t>
            </w:r>
          </w:p>
        </w:tc>
      </w:tr>
    </w:tbl>
    <w:p w14:paraId="36CD3700" w14:textId="77777777" w:rsidR="007D4891" w:rsidRPr="00D527DE" w:rsidRDefault="007D4891" w:rsidP="007D4891">
      <w:pPr>
        <w:tabs>
          <w:tab w:val="clear" w:pos="403"/>
          <w:tab w:val="left" w:pos="400"/>
        </w:tabs>
        <w:rPr>
          <w:lang w:val="en-CA" w:eastAsia="ja-JP"/>
        </w:rPr>
      </w:pPr>
    </w:p>
    <w:p w14:paraId="79C3BFDB" w14:textId="77777777" w:rsidR="007D4891" w:rsidRPr="00D527DE" w:rsidRDefault="007D4891" w:rsidP="007D4891">
      <w:pPr>
        <w:rPr>
          <w:lang w:val="en-CA" w:eastAsia="ja-JP"/>
        </w:rPr>
      </w:pPr>
      <w:r w:rsidRPr="00D527DE">
        <w:rPr>
          <w:lang w:val="en-CA" w:eastAsia="ja-JP"/>
        </w:rPr>
        <w:t>Finally, pOut is derived as follows.</w:t>
      </w:r>
    </w:p>
    <w:p w14:paraId="65A431FD" w14:textId="77777777" w:rsidR="007D4891" w:rsidRPr="00D527DE" w:rsidRDefault="007D4891" w:rsidP="007D4891">
      <w:pPr>
        <w:tabs>
          <w:tab w:val="clear" w:pos="403"/>
          <w:tab w:val="left" w:pos="400"/>
        </w:tabs>
        <w:rPr>
          <w:lang w:val="en-CA" w:eastAsia="ja-JP"/>
        </w:rPr>
      </w:pPr>
      <w:r w:rsidRPr="00D527DE">
        <w:rPr>
          <w:lang w:val="en-CA" w:eastAsia="ja-JP"/>
        </w:rPr>
        <w:tab/>
        <w:t>x = (x + pIn/x) &gt;&gt; 1</w:t>
      </w:r>
    </w:p>
    <w:p w14:paraId="671E9372" w14:textId="77777777" w:rsidR="007D4891" w:rsidRPr="00D527DE" w:rsidRDefault="007D4891" w:rsidP="007D4891">
      <w:pPr>
        <w:rPr>
          <w:szCs w:val="24"/>
          <w:lang w:val="en-CA" w:eastAsia="ja-JP"/>
        </w:rPr>
      </w:pPr>
      <w:r w:rsidRPr="00D527DE">
        <w:rPr>
          <w:lang w:val="en-CA" w:eastAsia="ja-JP"/>
        </w:rPr>
        <w:tab/>
        <w:t>pOut = ( (x+pIn)/(x+1) ) &gt;&gt; 1</w:t>
      </w:r>
    </w:p>
    <w:p w14:paraId="1ED8D7B1" w14:textId="66EE55F6" w:rsidR="007D4891" w:rsidRPr="00D527DE" w:rsidRDefault="00690093" w:rsidP="007D4891">
      <w:pPr>
        <w:pStyle w:val="3"/>
        <w:numPr>
          <w:ilvl w:val="2"/>
          <w:numId w:val="1"/>
        </w:numPr>
        <w:rPr>
          <w:lang w:val="en-CA"/>
        </w:rPr>
      </w:pPr>
      <w:bookmarkStart w:id="273" w:name="_Toc12888290"/>
      <w:r w:rsidRPr="00D527DE">
        <w:rPr>
          <w:lang w:val="en-CA"/>
        </w:rPr>
        <w:t>Definition of</w:t>
      </w:r>
      <w:bookmarkEnd w:id="273"/>
      <w:r>
        <w:rPr>
          <w:lang w:val="en-CA"/>
        </w:rPr>
        <w:t xml:space="preserve"> </w:t>
      </w:r>
      <w:bookmarkStart w:id="274" w:name="_Toc12888291"/>
      <w:r w:rsidR="007D4891" w:rsidRPr="00D527DE">
        <w:rPr>
          <w:lang w:val="en-US"/>
        </w:rPr>
        <w:t>divExp2RoundHalfInf</w:t>
      </w:r>
      <w:bookmarkEnd w:id="274"/>
    </w:p>
    <w:p w14:paraId="7FD756A5" w14:textId="77777777" w:rsidR="007D4891" w:rsidRPr="00D527DE" w:rsidRDefault="007D4891" w:rsidP="007D4891">
      <w:pPr>
        <w:rPr>
          <w:lang w:val="en-CA" w:eastAsia="ja-JP"/>
        </w:rPr>
      </w:pPr>
      <w:r w:rsidRPr="00D527DE">
        <w:rPr>
          <w:lang w:val="en-CA"/>
        </w:rPr>
        <w:t xml:space="preserve"> </w:t>
      </w:r>
      <w:r w:rsidRPr="00D527DE">
        <w:rPr>
          <w:lang w:val="en-CA" w:eastAsia="ja-JP"/>
        </w:rPr>
        <w:t>Inputs of this process are:</w:t>
      </w:r>
    </w:p>
    <w:p w14:paraId="032404BC" w14:textId="77777777" w:rsidR="007D4891" w:rsidRPr="00D527DE" w:rsidRDefault="007D4891" w:rsidP="007D4891">
      <w:pPr>
        <w:rPr>
          <w:szCs w:val="24"/>
          <w:lang w:val="en-CA" w:eastAsia="ja-JP"/>
        </w:rPr>
      </w:pPr>
      <w:r w:rsidRPr="00D527DE">
        <w:rPr>
          <w:lang w:val="en-CA" w:eastAsia="ja-JP"/>
        </w:rPr>
        <w:tab/>
      </w:r>
      <w:r w:rsidRPr="00D527DE">
        <w:rPr>
          <w:szCs w:val="24"/>
          <w:lang w:val="en-CA" w:eastAsia="ja-JP"/>
        </w:rPr>
        <w:t>a variable scalar.</w:t>
      </w:r>
    </w:p>
    <w:p w14:paraId="17D65F77" w14:textId="77777777" w:rsidR="007D4891" w:rsidRPr="00D527DE" w:rsidRDefault="007D4891" w:rsidP="007D4891">
      <w:pPr>
        <w:rPr>
          <w:szCs w:val="24"/>
          <w:lang w:val="en-CA" w:eastAsia="ja-JP"/>
        </w:rPr>
      </w:pPr>
      <w:r w:rsidRPr="00D527DE">
        <w:rPr>
          <w:szCs w:val="24"/>
          <w:lang w:val="en-CA" w:eastAsia="ja-JP"/>
        </w:rPr>
        <w:tab/>
        <w:t>a variable shift.</w:t>
      </w:r>
    </w:p>
    <w:p w14:paraId="1619106F" w14:textId="2D47DCFC" w:rsidR="007D4891" w:rsidRPr="00D527DE" w:rsidRDefault="007D4891" w:rsidP="007D4891">
      <w:pPr>
        <w:rPr>
          <w:lang w:val="en-CA" w:eastAsia="ja-JP"/>
        </w:rPr>
      </w:pPr>
      <w:r w:rsidRPr="00D527DE">
        <w:rPr>
          <w:lang w:val="en-CA" w:eastAsia="ja-JP"/>
        </w:rPr>
        <w:t xml:space="preserve">The output of the process is a </w:t>
      </w:r>
      <w:r w:rsidR="00245177" w:rsidRPr="00D527DE">
        <w:rPr>
          <w:lang w:val="en-CA" w:eastAsia="ja-JP"/>
        </w:rPr>
        <w:t>variable v</w:t>
      </w:r>
      <w:r w:rsidRPr="00D527DE">
        <w:rPr>
          <w:lang w:val="en-CA" w:eastAsia="ja-JP"/>
        </w:rPr>
        <w:t>alue approximating (scalar/2</w:t>
      </w:r>
      <w:r w:rsidRPr="00D527DE">
        <w:rPr>
          <w:szCs w:val="24"/>
          <w:vertAlign w:val="superscript"/>
          <w:lang w:val="en-CA" w:eastAsia="ja-JP"/>
        </w:rPr>
        <w:t>shift</w:t>
      </w:r>
      <w:r w:rsidRPr="00D527DE">
        <w:rPr>
          <w:lang w:val="en-CA" w:eastAsia="ja-JP"/>
        </w:rPr>
        <w:t>) computed as follows:</w:t>
      </w:r>
    </w:p>
    <w:p w14:paraId="5A981F48" w14:textId="77777777" w:rsidR="007D4891" w:rsidRPr="00D527DE" w:rsidRDefault="007D4891" w:rsidP="007D4891">
      <w:pPr>
        <w:rPr>
          <w:lang w:val="en-CA" w:eastAsia="ja-JP"/>
        </w:rPr>
      </w:pPr>
      <w:r w:rsidRPr="00D527DE">
        <w:rPr>
          <w:lang w:val="en-CA" w:eastAsia="ja-JP"/>
        </w:rPr>
        <w:t>if (!shift) {</w:t>
      </w:r>
    </w:p>
    <w:p w14:paraId="18F4E666" w14:textId="77777777" w:rsidR="007D4891" w:rsidRPr="00D527DE" w:rsidRDefault="007D4891" w:rsidP="007D4891">
      <w:pPr>
        <w:rPr>
          <w:lang w:val="en-CA" w:eastAsia="ja-JP"/>
        </w:rPr>
      </w:pPr>
      <w:r w:rsidRPr="00D527DE">
        <w:rPr>
          <w:lang w:val="en-CA" w:eastAsia="ja-JP"/>
        </w:rPr>
        <w:tab/>
        <w:t>value = scalar;</w:t>
      </w:r>
    </w:p>
    <w:p w14:paraId="06379759" w14:textId="77777777" w:rsidR="007D4891" w:rsidRPr="00D527DE" w:rsidRDefault="007D4891" w:rsidP="007D4891">
      <w:pPr>
        <w:rPr>
          <w:lang w:val="en-CA" w:eastAsia="ja-JP"/>
        </w:rPr>
      </w:pPr>
      <w:r w:rsidRPr="00D527DE">
        <w:rPr>
          <w:lang w:val="en-CA" w:eastAsia="ja-JP"/>
        </w:rPr>
        <w:t>} else {</w:t>
      </w:r>
    </w:p>
    <w:p w14:paraId="1DB5DEF7" w14:textId="2275709F" w:rsidR="007D4891" w:rsidRPr="00D527DE" w:rsidRDefault="007D4891" w:rsidP="007D4891">
      <w:pPr>
        <w:rPr>
          <w:lang w:val="en-CA" w:eastAsia="ja-JP"/>
        </w:rPr>
      </w:pPr>
      <w:r w:rsidRPr="00D527DE">
        <w:rPr>
          <w:lang w:val="en-CA" w:eastAsia="ja-JP"/>
        </w:rPr>
        <w:tab/>
        <w:t xml:space="preserve">s0 = 1 &lt;&lt; (shift </w:t>
      </w:r>
      <w:r w:rsidR="00245177" w:rsidRPr="00D527DE">
        <w:rPr>
          <w:lang w:val="en-CA" w:eastAsia="ja-JP"/>
        </w:rPr>
        <w:t>−</w:t>
      </w:r>
      <w:r w:rsidRPr="00D527DE">
        <w:rPr>
          <w:lang w:val="en-CA" w:eastAsia="ja-JP"/>
        </w:rPr>
        <w:t xml:space="preserve"> 1);</w:t>
      </w:r>
    </w:p>
    <w:p w14:paraId="653774F5" w14:textId="13B0A0D7" w:rsidR="007D4891" w:rsidRPr="00D527DE" w:rsidRDefault="007D4891" w:rsidP="007D4891">
      <w:pPr>
        <w:rPr>
          <w:lang w:val="en-CA" w:eastAsia="ja-JP"/>
        </w:rPr>
      </w:pPr>
      <w:r w:rsidRPr="00D527DE">
        <w:rPr>
          <w:lang w:val="en-CA" w:eastAsia="ja-JP"/>
        </w:rPr>
        <w:tab/>
        <w:t xml:space="preserve">value = scalar &gt;= 0 ? (s0 + scalar) &gt;&gt; shift : </w:t>
      </w:r>
      <w:r w:rsidR="004C0821" w:rsidRPr="00D527DE">
        <w:rPr>
          <w:lang w:val="en-CA" w:eastAsia="ja-JP"/>
        </w:rPr>
        <w:t>−</w:t>
      </w:r>
      <w:r w:rsidRPr="00D527DE">
        <w:rPr>
          <w:lang w:val="en-CA" w:eastAsia="ja-JP"/>
        </w:rPr>
        <w:t xml:space="preserve">((s0 </w:t>
      </w:r>
      <w:r w:rsidR="00F03327" w:rsidRPr="00D527DE">
        <w:rPr>
          <w:lang w:val="en-CA" w:eastAsia="ja-JP"/>
        </w:rPr>
        <w:t>−</w:t>
      </w:r>
      <w:r w:rsidRPr="00D527DE">
        <w:rPr>
          <w:lang w:val="en-CA" w:eastAsia="ja-JP"/>
        </w:rPr>
        <w:t xml:space="preserve"> scalar) &gt;&gt; shift);</w:t>
      </w:r>
    </w:p>
    <w:p w14:paraId="1B8EC2EF" w14:textId="77777777" w:rsidR="007D4891" w:rsidRPr="00D527DE" w:rsidRDefault="007D4891" w:rsidP="007D4891">
      <w:pPr>
        <w:rPr>
          <w:lang w:val="en-CA" w:eastAsia="ja-JP"/>
        </w:rPr>
      </w:pPr>
      <w:r w:rsidRPr="00D527DE">
        <w:rPr>
          <w:lang w:val="en-CA" w:eastAsia="ja-JP"/>
        </w:rPr>
        <w:t>}</w:t>
      </w:r>
    </w:p>
    <w:p w14:paraId="0DC1D444" w14:textId="15D42939" w:rsidR="009619A1" w:rsidRPr="00D527DE" w:rsidRDefault="009619A1" w:rsidP="009619A1">
      <w:pPr>
        <w:pStyle w:val="3"/>
        <w:numPr>
          <w:ilvl w:val="2"/>
          <w:numId w:val="1"/>
        </w:numPr>
        <w:rPr>
          <w:ins w:id="275" w:author="David Flynn" w:date="2019-09-24T16:11:00Z"/>
          <w:lang w:val="en-CA"/>
        </w:rPr>
      </w:pPr>
      <w:bookmarkStart w:id="276" w:name="_Toc4055475"/>
      <w:bookmarkStart w:id="277" w:name="_Toc6215327"/>
      <w:bookmarkStart w:id="278" w:name="_Toc12888292"/>
      <w:ins w:id="279" w:author="David Flynn" w:date="2019-09-24T16:11:00Z">
        <w:r w:rsidRPr="00D527DE">
          <w:rPr>
            <w:lang w:val="en-CA"/>
          </w:rPr>
          <w:lastRenderedPageBreak/>
          <w:t>Definition of</w:t>
        </w:r>
        <w:r>
          <w:rPr>
            <w:lang w:val="en-CA"/>
          </w:rPr>
          <w:t xml:space="preserve"> </w:t>
        </w:r>
      </w:ins>
      <w:ins w:id="280" w:author="David Flynn" w:date="2019-09-24T16:13:00Z">
        <w:r>
          <w:rPr>
            <w:lang w:val="en-US"/>
          </w:rPr>
          <w:t>d</w:t>
        </w:r>
      </w:ins>
      <w:ins w:id="281" w:author="David Flynn" w:date="2019-09-24T16:11:00Z">
        <w:r w:rsidRPr="00D527DE">
          <w:rPr>
            <w:lang w:val="en-US"/>
          </w:rPr>
          <w:t>ivExp2RoundHalf</w:t>
        </w:r>
        <w:r>
          <w:rPr>
            <w:lang w:val="en-US"/>
          </w:rPr>
          <w:t>Up</w:t>
        </w:r>
      </w:ins>
    </w:p>
    <w:p w14:paraId="5FF8E34F" w14:textId="77777777" w:rsidR="009619A1" w:rsidRPr="00D527DE" w:rsidRDefault="009619A1" w:rsidP="009619A1">
      <w:pPr>
        <w:rPr>
          <w:ins w:id="282" w:author="David Flynn" w:date="2019-09-24T16:11:00Z"/>
          <w:lang w:val="en-CA" w:eastAsia="ja-JP"/>
        </w:rPr>
      </w:pPr>
      <w:ins w:id="283" w:author="David Flynn" w:date="2019-09-24T16:11:00Z">
        <w:r w:rsidRPr="00D527DE">
          <w:rPr>
            <w:lang w:val="en-CA"/>
          </w:rPr>
          <w:t xml:space="preserve"> </w:t>
        </w:r>
        <w:r w:rsidRPr="00D527DE">
          <w:rPr>
            <w:lang w:val="en-CA" w:eastAsia="ja-JP"/>
          </w:rPr>
          <w:t>Inputs of this process are:</w:t>
        </w:r>
      </w:ins>
    </w:p>
    <w:p w14:paraId="6A3526C9" w14:textId="77777777" w:rsidR="009619A1" w:rsidRPr="00D527DE" w:rsidRDefault="009619A1" w:rsidP="009619A1">
      <w:pPr>
        <w:rPr>
          <w:ins w:id="284" w:author="David Flynn" w:date="2019-09-24T16:11:00Z"/>
          <w:szCs w:val="24"/>
          <w:lang w:val="en-CA" w:eastAsia="ja-JP"/>
        </w:rPr>
      </w:pPr>
      <w:ins w:id="285" w:author="David Flynn" w:date="2019-09-24T16:11:00Z">
        <w:r w:rsidRPr="00D527DE">
          <w:rPr>
            <w:lang w:val="en-CA" w:eastAsia="ja-JP"/>
          </w:rPr>
          <w:tab/>
        </w:r>
        <w:r w:rsidRPr="00D527DE">
          <w:rPr>
            <w:szCs w:val="24"/>
            <w:lang w:val="en-CA" w:eastAsia="ja-JP"/>
          </w:rPr>
          <w:t>a variable scalar.</w:t>
        </w:r>
      </w:ins>
    </w:p>
    <w:p w14:paraId="141DEC1A" w14:textId="77777777" w:rsidR="009619A1" w:rsidRPr="00D527DE" w:rsidRDefault="009619A1" w:rsidP="009619A1">
      <w:pPr>
        <w:rPr>
          <w:ins w:id="286" w:author="David Flynn" w:date="2019-09-24T16:11:00Z"/>
          <w:szCs w:val="24"/>
          <w:lang w:val="en-CA" w:eastAsia="ja-JP"/>
        </w:rPr>
      </w:pPr>
      <w:ins w:id="287" w:author="David Flynn" w:date="2019-09-24T16:11:00Z">
        <w:r w:rsidRPr="00D527DE">
          <w:rPr>
            <w:szCs w:val="24"/>
            <w:lang w:val="en-CA" w:eastAsia="ja-JP"/>
          </w:rPr>
          <w:tab/>
          <w:t>a variable shift.</w:t>
        </w:r>
      </w:ins>
    </w:p>
    <w:p w14:paraId="5AF75751" w14:textId="77777777" w:rsidR="009619A1" w:rsidRPr="00D527DE" w:rsidRDefault="009619A1" w:rsidP="009619A1">
      <w:pPr>
        <w:rPr>
          <w:ins w:id="288" w:author="David Flynn" w:date="2019-09-24T16:11:00Z"/>
          <w:lang w:val="en-CA" w:eastAsia="ja-JP"/>
        </w:rPr>
      </w:pPr>
      <w:ins w:id="289" w:author="David Flynn" w:date="2019-09-24T16:11:00Z">
        <w:r w:rsidRPr="00D527DE">
          <w:rPr>
            <w:lang w:val="en-CA" w:eastAsia="ja-JP"/>
          </w:rPr>
          <w:t>The output of the process is a variable value approximating (scalar/2</w:t>
        </w:r>
        <w:r w:rsidRPr="00D527DE">
          <w:rPr>
            <w:szCs w:val="24"/>
            <w:vertAlign w:val="superscript"/>
            <w:lang w:val="en-CA" w:eastAsia="ja-JP"/>
          </w:rPr>
          <w:t>shift</w:t>
        </w:r>
        <w:r w:rsidRPr="00D527DE">
          <w:rPr>
            <w:lang w:val="en-CA" w:eastAsia="ja-JP"/>
          </w:rPr>
          <w:t>) computed as follows:</w:t>
        </w:r>
      </w:ins>
    </w:p>
    <w:p w14:paraId="5DDDAF44" w14:textId="77777777" w:rsidR="009619A1" w:rsidRPr="00D527DE" w:rsidRDefault="009619A1" w:rsidP="009619A1">
      <w:pPr>
        <w:rPr>
          <w:ins w:id="290" w:author="David Flynn" w:date="2019-09-24T16:11:00Z"/>
          <w:lang w:val="en-CA" w:eastAsia="ja-JP"/>
        </w:rPr>
      </w:pPr>
      <w:ins w:id="291" w:author="David Flynn" w:date="2019-09-24T16:11:00Z">
        <w:r w:rsidRPr="00D527DE">
          <w:rPr>
            <w:lang w:val="en-CA" w:eastAsia="ja-JP"/>
          </w:rPr>
          <w:t>if (!shift) {</w:t>
        </w:r>
      </w:ins>
    </w:p>
    <w:p w14:paraId="1C99B2AD" w14:textId="77777777" w:rsidR="009619A1" w:rsidRPr="00D527DE" w:rsidRDefault="009619A1" w:rsidP="009619A1">
      <w:pPr>
        <w:rPr>
          <w:ins w:id="292" w:author="David Flynn" w:date="2019-09-24T16:11:00Z"/>
          <w:lang w:val="en-CA" w:eastAsia="ja-JP"/>
        </w:rPr>
      </w:pPr>
      <w:ins w:id="293" w:author="David Flynn" w:date="2019-09-24T16:11:00Z">
        <w:r w:rsidRPr="00D527DE">
          <w:rPr>
            <w:lang w:val="en-CA" w:eastAsia="ja-JP"/>
          </w:rPr>
          <w:tab/>
          <w:t>value = scalar;</w:t>
        </w:r>
      </w:ins>
    </w:p>
    <w:p w14:paraId="4F684AB3" w14:textId="77777777" w:rsidR="009619A1" w:rsidRPr="00D527DE" w:rsidRDefault="009619A1" w:rsidP="009619A1">
      <w:pPr>
        <w:rPr>
          <w:ins w:id="294" w:author="David Flynn" w:date="2019-09-24T16:11:00Z"/>
          <w:lang w:val="en-CA" w:eastAsia="ja-JP"/>
        </w:rPr>
      </w:pPr>
      <w:ins w:id="295" w:author="David Flynn" w:date="2019-09-24T16:11:00Z">
        <w:r w:rsidRPr="00D527DE">
          <w:rPr>
            <w:lang w:val="en-CA" w:eastAsia="ja-JP"/>
          </w:rPr>
          <w:t>} else {</w:t>
        </w:r>
      </w:ins>
    </w:p>
    <w:p w14:paraId="6F06832D" w14:textId="77777777" w:rsidR="009619A1" w:rsidRPr="00D527DE" w:rsidRDefault="009619A1" w:rsidP="009619A1">
      <w:pPr>
        <w:rPr>
          <w:ins w:id="296" w:author="David Flynn" w:date="2019-09-24T16:11:00Z"/>
          <w:lang w:val="en-CA" w:eastAsia="ja-JP"/>
        </w:rPr>
      </w:pPr>
      <w:ins w:id="297" w:author="David Flynn" w:date="2019-09-24T16:11:00Z">
        <w:r w:rsidRPr="00D527DE">
          <w:rPr>
            <w:lang w:val="en-CA" w:eastAsia="ja-JP"/>
          </w:rPr>
          <w:tab/>
          <w:t>s0 = 1 &lt;&lt; (shift − 1);</w:t>
        </w:r>
      </w:ins>
    </w:p>
    <w:p w14:paraId="67E3407E" w14:textId="31AE7B9F" w:rsidR="009619A1" w:rsidRPr="00D527DE" w:rsidRDefault="009619A1" w:rsidP="009619A1">
      <w:pPr>
        <w:rPr>
          <w:ins w:id="298" w:author="David Flynn" w:date="2019-09-24T16:11:00Z"/>
          <w:lang w:val="en-CA" w:eastAsia="ja-JP"/>
        </w:rPr>
      </w:pPr>
      <w:ins w:id="299" w:author="David Flynn" w:date="2019-09-24T16:11:00Z">
        <w:r w:rsidRPr="00D527DE">
          <w:rPr>
            <w:lang w:val="en-CA" w:eastAsia="ja-JP"/>
          </w:rPr>
          <w:tab/>
          <w:t xml:space="preserve">value = </w:t>
        </w:r>
      </w:ins>
      <w:ins w:id="300" w:author="David Flynn" w:date="2019-09-24T16:13:00Z">
        <w:r>
          <w:rPr>
            <w:lang w:val="en-CA" w:eastAsia="ja-JP"/>
          </w:rPr>
          <w:t xml:space="preserve">( </w:t>
        </w:r>
      </w:ins>
      <w:ins w:id="301" w:author="David Flynn" w:date="2019-09-24T16:11:00Z">
        <w:r w:rsidRPr="00D527DE">
          <w:rPr>
            <w:lang w:val="en-CA" w:eastAsia="ja-JP"/>
          </w:rPr>
          <w:t>s0 + scalar</w:t>
        </w:r>
      </w:ins>
      <w:ins w:id="302" w:author="David Flynn" w:date="2019-09-24T16:13:00Z">
        <w:r>
          <w:rPr>
            <w:lang w:val="en-CA" w:eastAsia="ja-JP"/>
          </w:rPr>
          <w:t xml:space="preserve"> </w:t>
        </w:r>
      </w:ins>
      <w:ins w:id="303" w:author="David Flynn" w:date="2019-09-24T16:11:00Z">
        <w:r w:rsidRPr="00D527DE">
          <w:rPr>
            <w:lang w:val="en-CA" w:eastAsia="ja-JP"/>
          </w:rPr>
          <w:t>) &gt;&gt; shift;</w:t>
        </w:r>
      </w:ins>
    </w:p>
    <w:p w14:paraId="142E1863" w14:textId="77777777" w:rsidR="009619A1" w:rsidRPr="00D527DE" w:rsidRDefault="009619A1" w:rsidP="009619A1">
      <w:pPr>
        <w:rPr>
          <w:ins w:id="304" w:author="David Flynn" w:date="2019-09-24T16:11:00Z"/>
          <w:lang w:val="en-CA" w:eastAsia="ja-JP"/>
        </w:rPr>
      </w:pPr>
      <w:ins w:id="305" w:author="David Flynn" w:date="2019-09-24T16:11:00Z">
        <w:r w:rsidRPr="00D527DE">
          <w:rPr>
            <w:lang w:val="en-CA" w:eastAsia="ja-JP"/>
          </w:rPr>
          <w:t>}</w:t>
        </w:r>
      </w:ins>
    </w:p>
    <w:p w14:paraId="751CC927" w14:textId="77777777" w:rsidR="001F5F54" w:rsidRDefault="001F5F54">
      <w:pPr>
        <w:pStyle w:val="3"/>
        <w:numPr>
          <w:ilvl w:val="2"/>
          <w:numId w:val="1"/>
        </w:numPr>
        <w:rPr>
          <w:ins w:id="306" w:author="David Flynn" w:date="2019-09-24T15:31:00Z"/>
        </w:rPr>
        <w:pPrChange w:id="307" w:author="David Flynn" w:date="2019-09-24T15:31:00Z">
          <w:pPr>
            <w:pStyle w:val="2"/>
            <w:numPr>
              <w:numId w:val="63"/>
            </w:numPr>
            <w:tabs>
              <w:tab w:val="num" w:pos="360"/>
            </w:tabs>
          </w:pPr>
        </w:pPrChange>
      </w:pPr>
      <w:ins w:id="308" w:author="David Flynn" w:date="2019-09-24T15:31:00Z">
        <w:r>
          <w:t>Conversion of a tuple to 3D Morton code (T</w:t>
        </w:r>
        <w:r w:rsidRPr="00E60089">
          <w:t>uple</w:t>
        </w:r>
        <w:r>
          <w:t>ToMorton)</w:t>
        </w:r>
      </w:ins>
    </w:p>
    <w:p w14:paraId="6C5DC1B8" w14:textId="77777777" w:rsidR="001F5F54" w:rsidRDefault="001F5F54" w:rsidP="001F5F54">
      <w:pPr>
        <w:rPr>
          <w:ins w:id="309" w:author="David Flynn" w:date="2019-09-24T15:31:00Z"/>
        </w:rPr>
      </w:pPr>
      <w:ins w:id="310" w:author="David Flynn" w:date="2019-09-24T15:31:00Z">
        <w:r>
          <w:t>The input to this process is a three-tuple of variables ( s, t, u ).</w:t>
        </w:r>
      </w:ins>
    </w:p>
    <w:p w14:paraId="63DDA70E" w14:textId="77777777" w:rsidR="001F5F54" w:rsidRDefault="001F5F54" w:rsidP="001F5F54">
      <w:pPr>
        <w:rPr>
          <w:ins w:id="311" w:author="David Flynn" w:date="2019-09-24T15:31:00Z"/>
        </w:rPr>
      </w:pPr>
      <w:ins w:id="312" w:author="David Flynn" w:date="2019-09-24T15:31:00Z">
        <w:r>
          <w:t>The output of this process is the 3D Morton code representation, m, of the input tuple as follows:</w:t>
        </w:r>
      </w:ins>
    </w:p>
    <w:p w14:paraId="495E9DA0" w14:textId="50ED22F0" w:rsidR="001F5F54" w:rsidRPr="001F5F54" w:rsidRDefault="001F5F54" w:rsidP="001F5F54">
      <w:pPr>
        <w:rPr>
          <w:ins w:id="313" w:author="David Flynn" w:date="2019-09-24T15:42:00Z"/>
          <w:sz w:val="24"/>
          <w:szCs w:val="24"/>
          <w:rPrChange w:id="314" w:author="David Flynn" w:date="2019-09-24T15:42:00Z">
            <w:rPr>
              <w:ins w:id="315" w:author="David Flynn" w:date="2019-09-24T15:42:00Z"/>
              <w:rFonts w:ascii="Cambria Math" w:eastAsia="Times New Roman" w:hAnsi="Cambria Math"/>
              <w:i/>
              <w:sz w:val="24"/>
              <w:szCs w:val="24"/>
            </w:rPr>
          </w:rPrChange>
        </w:rPr>
      </w:pPr>
      <m:oMathPara>
        <m:oMath>
          <m:r>
            <w:ins w:id="316" w:author="David Flynn" w:date="2019-09-24T15:31:00Z">
              <w:rPr>
                <w:rFonts w:ascii="Cambria Math" w:hAnsi="Cambria Math"/>
              </w:rPr>
              <m:t>m=</m:t>
            </w:ins>
          </m:r>
          <m:nary>
            <m:naryPr>
              <m:chr m:val="∑"/>
              <m:limLoc m:val="undOvr"/>
              <m:supHide m:val="1"/>
              <m:ctrlPr>
                <w:ins w:id="317" w:author="David Flynn" w:date="2019-09-24T15:31:00Z">
                  <w:rPr>
                    <w:rFonts w:ascii="Cambria Math" w:eastAsia="Times New Roman" w:hAnsi="Cambria Math"/>
                    <w:i/>
                    <w:sz w:val="24"/>
                    <w:szCs w:val="24"/>
                  </w:rPr>
                </w:ins>
              </m:ctrlPr>
            </m:naryPr>
            <m:sub>
              <m:r>
                <w:ins w:id="318" w:author="David Flynn" w:date="2019-09-24T15:31:00Z">
                  <w:rPr>
                    <w:rFonts w:ascii="Cambria Math" w:hAnsi="Cambria Math"/>
                  </w:rPr>
                  <m:t>i</m:t>
                </w:ins>
              </m:r>
            </m:sub>
            <m:sup/>
            <m:e>
              <m:sSup>
                <m:sSupPr>
                  <m:ctrlPr>
                    <w:ins w:id="319" w:author="David Flynn" w:date="2019-09-24T15:31:00Z">
                      <w:rPr>
                        <w:rFonts w:ascii="Cambria Math" w:eastAsia="Times New Roman" w:hAnsi="Cambria Math"/>
                        <w:i/>
                        <w:sz w:val="24"/>
                        <w:szCs w:val="24"/>
                      </w:rPr>
                    </w:ins>
                  </m:ctrlPr>
                </m:sSupPr>
                <m:e>
                  <m:r>
                    <w:ins w:id="320" w:author="David Flynn" w:date="2019-09-24T15:31:00Z">
                      <w:rPr>
                        <w:rFonts w:ascii="Cambria Math" w:hAnsi="Cambria Math"/>
                      </w:rPr>
                      <m:t>2</m:t>
                    </w:ins>
                  </m:r>
                </m:e>
                <m:sup>
                  <m:r>
                    <w:ins w:id="321" w:author="David Flynn" w:date="2019-09-24T15:31:00Z">
                      <w:rPr>
                        <w:rFonts w:ascii="Cambria Math" w:hAnsi="Cambria Math"/>
                      </w:rPr>
                      <m:t>3i+2</m:t>
                    </w:ins>
                  </m:r>
                </m:sup>
              </m:sSup>
              <m:d>
                <m:dPr>
                  <m:begChr m:val="["/>
                  <m:endChr m:val="]"/>
                  <m:ctrlPr>
                    <w:ins w:id="322" w:author="David Flynn" w:date="2019-09-24T15:31:00Z">
                      <w:rPr>
                        <w:rFonts w:ascii="Cambria Math" w:eastAsia="Times New Roman" w:hAnsi="Cambria Math"/>
                        <w:i/>
                        <w:sz w:val="24"/>
                        <w:szCs w:val="24"/>
                      </w:rPr>
                    </w:ins>
                  </m:ctrlPr>
                </m:dPr>
                <m:e>
                  <m:r>
                    <w:ins w:id="323" w:author="David Flynn" w:date="2019-09-24T15:31:00Z">
                      <w:rPr>
                        <w:rFonts w:ascii="Cambria Math" w:hAnsi="Cambria Math"/>
                      </w:rPr>
                      <m:t xml:space="preserve">s &amp; </m:t>
                    </w:ins>
                  </m:r>
                  <m:sSup>
                    <m:sSupPr>
                      <m:ctrlPr>
                        <w:ins w:id="324" w:author="David Flynn" w:date="2019-09-24T15:31:00Z">
                          <w:rPr>
                            <w:rFonts w:ascii="Cambria Math" w:eastAsia="Times New Roman" w:hAnsi="Cambria Math"/>
                            <w:i/>
                            <w:sz w:val="24"/>
                            <w:szCs w:val="24"/>
                          </w:rPr>
                        </w:ins>
                      </m:ctrlPr>
                    </m:sSupPr>
                    <m:e>
                      <m:r>
                        <w:ins w:id="325" w:author="David Flynn" w:date="2019-09-24T15:31:00Z">
                          <w:rPr>
                            <w:rFonts w:ascii="Cambria Math" w:hAnsi="Cambria Math"/>
                          </w:rPr>
                          <m:t>2</m:t>
                        </w:ins>
                      </m:r>
                    </m:e>
                    <m:sup>
                      <m:r>
                        <w:ins w:id="326" w:author="David Flynn" w:date="2019-09-24T15:31:00Z">
                          <w:rPr>
                            <w:rFonts w:ascii="Cambria Math" w:hAnsi="Cambria Math"/>
                          </w:rPr>
                          <m:t>i</m:t>
                        </w:ins>
                      </m:r>
                    </m:sup>
                  </m:sSup>
                </m:e>
              </m:d>
            </m:e>
          </m:nary>
          <m:r>
            <w:ins w:id="327" w:author="David Flynn" w:date="2019-09-24T15:31:00Z">
              <w:rPr>
                <w:rFonts w:ascii="Cambria Math" w:hAnsi="Cambria Math"/>
              </w:rPr>
              <m:t>+</m:t>
            </w:ins>
          </m:r>
          <m:sSup>
            <m:sSupPr>
              <m:ctrlPr>
                <w:ins w:id="328" w:author="David Flynn" w:date="2019-09-24T15:31:00Z">
                  <w:rPr>
                    <w:rFonts w:ascii="Cambria Math" w:eastAsia="Times New Roman" w:hAnsi="Cambria Math"/>
                    <w:i/>
                    <w:sz w:val="24"/>
                    <w:szCs w:val="24"/>
                  </w:rPr>
                </w:ins>
              </m:ctrlPr>
            </m:sSupPr>
            <m:e>
              <m:r>
                <w:ins w:id="329" w:author="David Flynn" w:date="2019-09-24T15:31:00Z">
                  <w:rPr>
                    <w:rFonts w:ascii="Cambria Math" w:hAnsi="Cambria Math"/>
                  </w:rPr>
                  <m:t>2</m:t>
                </w:ins>
              </m:r>
            </m:e>
            <m:sup>
              <m:r>
                <w:ins w:id="330" w:author="David Flynn" w:date="2019-09-24T15:31:00Z">
                  <w:rPr>
                    <w:rFonts w:ascii="Cambria Math" w:hAnsi="Cambria Math"/>
                  </w:rPr>
                  <m:t>3i+1</m:t>
                </w:ins>
              </m:r>
            </m:sup>
          </m:sSup>
          <m:d>
            <m:dPr>
              <m:begChr m:val="["/>
              <m:endChr m:val="]"/>
              <m:ctrlPr>
                <w:ins w:id="331" w:author="David Flynn" w:date="2019-09-24T15:31:00Z">
                  <w:rPr>
                    <w:rFonts w:ascii="Cambria Math" w:eastAsia="Times New Roman" w:hAnsi="Cambria Math"/>
                    <w:i/>
                    <w:sz w:val="24"/>
                    <w:szCs w:val="24"/>
                  </w:rPr>
                </w:ins>
              </m:ctrlPr>
            </m:dPr>
            <m:e>
              <m:r>
                <w:ins w:id="332" w:author="David Flynn" w:date="2019-09-24T15:31:00Z">
                  <w:rPr>
                    <w:rFonts w:ascii="Cambria Math" w:hAnsi="Cambria Math"/>
                  </w:rPr>
                  <m:t xml:space="preserve">t &amp; </m:t>
                </w:ins>
              </m:r>
              <m:sSup>
                <m:sSupPr>
                  <m:ctrlPr>
                    <w:ins w:id="333" w:author="David Flynn" w:date="2019-09-24T15:31:00Z">
                      <w:rPr>
                        <w:rFonts w:ascii="Cambria Math" w:eastAsia="Times New Roman" w:hAnsi="Cambria Math"/>
                        <w:i/>
                        <w:sz w:val="24"/>
                        <w:szCs w:val="24"/>
                      </w:rPr>
                    </w:ins>
                  </m:ctrlPr>
                </m:sSupPr>
                <m:e>
                  <m:r>
                    <w:ins w:id="334" w:author="David Flynn" w:date="2019-09-24T15:31:00Z">
                      <w:rPr>
                        <w:rFonts w:ascii="Cambria Math" w:hAnsi="Cambria Math"/>
                      </w:rPr>
                      <m:t>2</m:t>
                    </w:ins>
                  </m:r>
                </m:e>
                <m:sup>
                  <m:r>
                    <w:ins w:id="335" w:author="David Flynn" w:date="2019-09-24T15:31:00Z">
                      <w:rPr>
                        <w:rFonts w:ascii="Cambria Math" w:hAnsi="Cambria Math"/>
                      </w:rPr>
                      <m:t>i</m:t>
                    </w:ins>
                  </m:r>
                </m:sup>
              </m:sSup>
            </m:e>
          </m:d>
          <m:r>
            <w:ins w:id="336" w:author="David Flynn" w:date="2019-09-24T15:31:00Z">
              <w:rPr>
                <w:rFonts w:ascii="Cambria Math" w:hAnsi="Cambria Math"/>
              </w:rPr>
              <m:t>+</m:t>
            </w:ins>
          </m:r>
          <m:sSup>
            <m:sSupPr>
              <m:ctrlPr>
                <w:ins w:id="337" w:author="David Flynn" w:date="2019-09-24T15:31:00Z">
                  <w:rPr>
                    <w:rFonts w:ascii="Cambria Math" w:eastAsia="Times New Roman" w:hAnsi="Cambria Math"/>
                    <w:i/>
                    <w:sz w:val="24"/>
                    <w:szCs w:val="24"/>
                  </w:rPr>
                </w:ins>
              </m:ctrlPr>
            </m:sSupPr>
            <m:e>
              <m:r>
                <w:ins w:id="338" w:author="David Flynn" w:date="2019-09-24T15:31:00Z">
                  <w:rPr>
                    <w:rFonts w:ascii="Cambria Math" w:hAnsi="Cambria Math"/>
                  </w:rPr>
                  <m:t>2</m:t>
                </w:ins>
              </m:r>
            </m:e>
            <m:sup>
              <m:r>
                <w:ins w:id="339" w:author="David Flynn" w:date="2019-09-24T15:31:00Z">
                  <w:rPr>
                    <w:rFonts w:ascii="Cambria Math" w:hAnsi="Cambria Math"/>
                  </w:rPr>
                  <m:t>3i</m:t>
                </w:ins>
              </m:r>
            </m:sup>
          </m:sSup>
          <m:d>
            <m:dPr>
              <m:begChr m:val="["/>
              <m:endChr m:val="]"/>
              <m:ctrlPr>
                <w:ins w:id="340" w:author="David Flynn" w:date="2019-09-24T15:31:00Z">
                  <w:rPr>
                    <w:rFonts w:ascii="Cambria Math" w:eastAsia="Times New Roman" w:hAnsi="Cambria Math"/>
                    <w:i/>
                    <w:sz w:val="24"/>
                    <w:szCs w:val="24"/>
                  </w:rPr>
                </w:ins>
              </m:ctrlPr>
            </m:dPr>
            <m:e>
              <m:r>
                <w:ins w:id="341" w:author="David Flynn" w:date="2019-09-24T15:31:00Z">
                  <w:rPr>
                    <w:rFonts w:ascii="Cambria Math" w:hAnsi="Cambria Math"/>
                  </w:rPr>
                  <m:t xml:space="preserve">u &amp; </m:t>
                </w:ins>
              </m:r>
              <m:sSup>
                <m:sSupPr>
                  <m:ctrlPr>
                    <w:ins w:id="342" w:author="David Flynn" w:date="2019-09-24T15:31:00Z">
                      <w:rPr>
                        <w:rFonts w:ascii="Cambria Math" w:eastAsia="Times New Roman" w:hAnsi="Cambria Math"/>
                        <w:i/>
                        <w:sz w:val="24"/>
                        <w:szCs w:val="24"/>
                      </w:rPr>
                    </w:ins>
                  </m:ctrlPr>
                </m:sSupPr>
                <m:e>
                  <m:r>
                    <w:ins w:id="343" w:author="David Flynn" w:date="2019-09-24T15:31:00Z">
                      <w:rPr>
                        <w:rFonts w:ascii="Cambria Math" w:hAnsi="Cambria Math"/>
                      </w:rPr>
                      <m:t>2</m:t>
                    </w:ins>
                  </m:r>
                </m:e>
                <m:sup>
                  <m:r>
                    <w:ins w:id="344" w:author="David Flynn" w:date="2019-09-24T15:31:00Z">
                      <w:rPr>
                        <w:rFonts w:ascii="Cambria Math" w:hAnsi="Cambria Math"/>
                      </w:rPr>
                      <m:t>i</m:t>
                    </w:ins>
                  </m:r>
                </m:sup>
              </m:sSup>
            </m:e>
          </m:d>
        </m:oMath>
      </m:oMathPara>
    </w:p>
    <w:p w14:paraId="3462264F" w14:textId="442DC2F6" w:rsidR="001F5F54" w:rsidRPr="001F5F54" w:rsidRDefault="001F5F54" w:rsidP="001F5F54">
      <w:pPr>
        <w:rPr>
          <w:ins w:id="345" w:author="David Flynn" w:date="2019-09-24T15:31:00Z"/>
        </w:rPr>
      </w:pPr>
      <w:ins w:id="346" w:author="David Flynn" w:date="2019-09-24T15:42:00Z">
        <w:r>
          <w:fldChar w:fldCharType="begin"/>
        </w:r>
        <w:r>
          <w:instrText xml:space="preserve"> REF _Ref20232172 \h </w:instrText>
        </w:r>
      </w:ins>
      <w:r>
        <w:fldChar w:fldCharType="separate"/>
      </w:r>
      <w:ins w:id="347" w:author="David Flynn" w:date="2019-09-24T15:42:00Z">
        <w:r>
          <w:t xml:space="preserve">Table </w:t>
        </w:r>
        <w:r>
          <w:rPr>
            <w:noProof/>
          </w:rPr>
          <w:t>3</w:t>
        </w:r>
        <w:r>
          <w:fldChar w:fldCharType="end"/>
        </w:r>
        <w:r>
          <w:t xml:space="preserve"> illustrates the construction of </w:t>
        </w:r>
      </w:ins>
      <w:ins w:id="348" w:author="David Flynn" w:date="2019-09-24T15:43:00Z">
        <w:r>
          <w:t xml:space="preserve">3D </w:t>
        </w:r>
      </w:ins>
      <w:ins w:id="349" w:author="David Flynn" w:date="2019-09-24T15:42:00Z">
        <w:r>
          <w:t>morto</w:t>
        </w:r>
      </w:ins>
      <w:ins w:id="350" w:author="David Flynn" w:date="2019-09-24T15:43:00Z">
        <w:r>
          <w:t>n codes from the bit string representation of the variables s, t, and u.</w:t>
        </w:r>
      </w:ins>
    </w:p>
    <w:p w14:paraId="53D91519" w14:textId="072C609F" w:rsidR="001F5F54" w:rsidRDefault="001F5F54">
      <w:pPr>
        <w:pStyle w:val="af5"/>
        <w:rPr>
          <w:ins w:id="351" w:author="David Flynn" w:date="2019-09-24T15:39:00Z"/>
        </w:rPr>
        <w:pPrChange w:id="352" w:author="David Flynn" w:date="2019-09-24T15:39:00Z">
          <w:pPr/>
        </w:pPrChange>
      </w:pPr>
      <w:bookmarkStart w:id="353" w:name="_Ref20232172"/>
      <w:ins w:id="354" w:author="David Flynn" w:date="2019-09-24T15:39:00Z">
        <w:r>
          <w:t xml:space="preserve">Table </w:t>
        </w:r>
        <w:r>
          <w:fldChar w:fldCharType="begin"/>
        </w:r>
        <w:r>
          <w:instrText xml:space="preserve"> SEQ Table \* ARABIC </w:instrText>
        </w:r>
      </w:ins>
      <w:r>
        <w:fldChar w:fldCharType="separate"/>
      </w:r>
      <w:ins w:id="355" w:author="David Flynn" w:date="2019-09-24T15:39:00Z">
        <w:r>
          <w:rPr>
            <w:noProof/>
          </w:rPr>
          <w:t>3</w:t>
        </w:r>
        <w:r>
          <w:fldChar w:fldCharType="end"/>
        </w:r>
        <w:bookmarkEnd w:id="353"/>
        <w:r>
          <w:t xml:space="preserve"> </w:t>
        </w:r>
        <w:r w:rsidRPr="00E841DA">
          <w:t>—</w:t>
        </w:r>
      </w:ins>
      <w:ins w:id="356" w:author="David Flynn" w:date="2019-09-24T15:42:00Z">
        <w:r>
          <w:t xml:space="preserve"> C</w:t>
        </w:r>
      </w:ins>
      <w:ins w:id="357" w:author="David Flynn" w:date="2019-09-24T15:39:00Z">
        <w:r w:rsidRPr="00E841DA">
          <w:t>onstruction of 3D Morton codes m from the tuple (</w:t>
        </w:r>
      </w:ins>
      <w:ins w:id="358" w:author="David Flynn" w:date="2019-09-24T15:41:00Z">
        <w:r>
          <w:t> </w:t>
        </w:r>
      </w:ins>
      <w:ins w:id="359" w:author="David Flynn" w:date="2019-09-24T15:39:00Z">
        <w:r w:rsidRPr="00E841DA">
          <w:t>s,</w:t>
        </w:r>
      </w:ins>
      <w:ins w:id="360" w:author="David Flynn" w:date="2019-09-24T15:41:00Z">
        <w:r>
          <w:t> </w:t>
        </w:r>
      </w:ins>
      <w:ins w:id="361" w:author="David Flynn" w:date="2019-09-24T15:39:00Z">
        <w:r w:rsidRPr="00E841DA">
          <w:t>t,</w:t>
        </w:r>
      </w:ins>
      <w:ins w:id="362" w:author="David Flynn" w:date="2019-09-24T15:41:00Z">
        <w:r>
          <w:t> </w:t>
        </w:r>
      </w:ins>
      <w:ins w:id="363" w:author="David Flynn" w:date="2019-09-24T15:39:00Z">
        <w:r w:rsidRPr="00E841DA">
          <w:t>u</w:t>
        </w:r>
      </w:ins>
      <w:ins w:id="364" w:author="David Flynn" w:date="2019-09-24T15:42:00Z">
        <w:r>
          <w:t> </w:t>
        </w:r>
      </w:ins>
      <w:ins w:id="365" w:author="David Flynn" w:date="2019-09-24T15:39:00Z">
        <w:r w:rsidRPr="00E841DA">
          <w:t>)</w:t>
        </w:r>
      </w:ins>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984CC9" w14:paraId="286B29CA" w14:textId="77777777" w:rsidTr="00B10DF0">
        <w:trPr>
          <w:jc w:val="center"/>
          <w:ins w:id="366" w:author="David Flynn" w:date="2019-09-24T15:31:00Z"/>
        </w:trPr>
        <w:tc>
          <w:tcPr>
            <w:tcW w:w="6358" w:type="dxa"/>
            <w:gridSpan w:val="4"/>
          </w:tcPr>
          <w:p w14:paraId="698D386A" w14:textId="77777777" w:rsidR="001F5F54" w:rsidRPr="001F5F54" w:rsidRDefault="001F5F54">
            <w:pPr>
              <w:pStyle w:val="tablecell"/>
              <w:jc w:val="center"/>
              <w:rPr>
                <w:ins w:id="367" w:author="David Flynn" w:date="2019-09-24T15:31:00Z"/>
                <w:b/>
                <w:bCs/>
                <w:rPrChange w:id="368" w:author="David Flynn" w:date="2019-09-24T15:38:00Z">
                  <w:rPr>
                    <w:ins w:id="369" w:author="David Flynn" w:date="2019-09-24T15:31:00Z"/>
                  </w:rPr>
                </w:rPrChange>
              </w:rPr>
              <w:pPrChange w:id="370" w:author="David Flynn" w:date="2019-09-24T15:38:00Z">
                <w:pPr>
                  <w:jc w:val="center"/>
                </w:pPr>
              </w:pPrChange>
            </w:pPr>
            <w:ins w:id="371" w:author="David Flynn" w:date="2019-09-24T15:31:00Z">
              <w:r w:rsidRPr="001F5F54">
                <w:rPr>
                  <w:b/>
                  <w:bCs/>
                  <w:rPrChange w:id="372" w:author="David Flynn" w:date="2019-09-24T15:38:00Z">
                    <w:rPr/>
                  </w:rPrChange>
                </w:rPr>
                <w:t>Bit string form</w:t>
              </w:r>
            </w:ins>
          </w:p>
        </w:tc>
        <w:tc>
          <w:tcPr>
            <w:tcW w:w="1649" w:type="dxa"/>
          </w:tcPr>
          <w:p w14:paraId="69BA3AB5" w14:textId="77777777" w:rsidR="001F5F54" w:rsidRPr="001F5F54" w:rsidRDefault="001F5F54">
            <w:pPr>
              <w:pStyle w:val="tablecell"/>
              <w:jc w:val="center"/>
              <w:rPr>
                <w:ins w:id="373" w:author="David Flynn" w:date="2019-09-24T15:31:00Z"/>
                <w:b/>
                <w:bCs/>
                <w:rPrChange w:id="374" w:author="David Flynn" w:date="2019-09-24T15:38:00Z">
                  <w:rPr>
                    <w:ins w:id="375" w:author="David Flynn" w:date="2019-09-24T15:31:00Z"/>
                  </w:rPr>
                </w:rPrChange>
              </w:rPr>
              <w:pPrChange w:id="376" w:author="David Flynn" w:date="2019-09-24T15:38:00Z">
                <w:pPr>
                  <w:jc w:val="center"/>
                </w:pPr>
              </w:pPrChange>
            </w:pPr>
            <w:ins w:id="377" w:author="David Flynn" w:date="2019-09-24T15:31:00Z">
              <w:r w:rsidRPr="001F5F54">
                <w:rPr>
                  <w:b/>
                  <w:bCs/>
                  <w:rPrChange w:id="378" w:author="David Flynn" w:date="2019-09-24T15:38:00Z">
                    <w:rPr/>
                  </w:rPrChange>
                </w:rPr>
                <w:t>Integer form</w:t>
              </w:r>
            </w:ins>
          </w:p>
        </w:tc>
      </w:tr>
      <w:tr w:rsidR="001F5F54" w:rsidRPr="00984CC9" w14:paraId="7F552855" w14:textId="77777777" w:rsidTr="00B10DF0">
        <w:trPr>
          <w:jc w:val="center"/>
          <w:ins w:id="379" w:author="David Flynn" w:date="2019-09-24T15:31:00Z"/>
        </w:trPr>
        <w:tc>
          <w:tcPr>
            <w:tcW w:w="1287" w:type="dxa"/>
          </w:tcPr>
          <w:p w14:paraId="322F03C6" w14:textId="77777777" w:rsidR="001F5F54" w:rsidRPr="001F5F54" w:rsidRDefault="001F5F54">
            <w:pPr>
              <w:pStyle w:val="tablecell"/>
              <w:jc w:val="center"/>
              <w:rPr>
                <w:ins w:id="380" w:author="David Flynn" w:date="2019-09-24T15:31:00Z"/>
                <w:b/>
                <w:bCs/>
                <w:rPrChange w:id="381" w:author="David Flynn" w:date="2019-09-24T15:38:00Z">
                  <w:rPr>
                    <w:ins w:id="382" w:author="David Flynn" w:date="2019-09-24T15:31:00Z"/>
                  </w:rPr>
                </w:rPrChange>
              </w:rPr>
              <w:pPrChange w:id="383" w:author="David Flynn" w:date="2019-09-24T15:38:00Z">
                <w:pPr>
                  <w:jc w:val="center"/>
                </w:pPr>
              </w:pPrChange>
            </w:pPr>
            <w:ins w:id="384" w:author="David Flynn" w:date="2019-09-24T15:31:00Z">
              <w:r w:rsidRPr="001F5F54">
                <w:rPr>
                  <w:b/>
                  <w:bCs/>
                  <w:rPrChange w:id="385" w:author="David Flynn" w:date="2019-09-24T15:38:00Z">
                    <w:rPr/>
                  </w:rPrChange>
                </w:rPr>
                <w:t>s</w:t>
              </w:r>
            </w:ins>
          </w:p>
        </w:tc>
        <w:tc>
          <w:tcPr>
            <w:tcW w:w="1287" w:type="dxa"/>
          </w:tcPr>
          <w:p w14:paraId="50B09127" w14:textId="77777777" w:rsidR="001F5F54" w:rsidRPr="001F5F54" w:rsidRDefault="001F5F54">
            <w:pPr>
              <w:pStyle w:val="tablecell"/>
              <w:jc w:val="center"/>
              <w:rPr>
                <w:ins w:id="386" w:author="David Flynn" w:date="2019-09-24T15:31:00Z"/>
                <w:b/>
                <w:bCs/>
                <w:rPrChange w:id="387" w:author="David Flynn" w:date="2019-09-24T15:38:00Z">
                  <w:rPr>
                    <w:ins w:id="388" w:author="David Flynn" w:date="2019-09-24T15:31:00Z"/>
                  </w:rPr>
                </w:rPrChange>
              </w:rPr>
              <w:pPrChange w:id="389" w:author="David Flynn" w:date="2019-09-24T15:38:00Z">
                <w:pPr>
                  <w:jc w:val="center"/>
                </w:pPr>
              </w:pPrChange>
            </w:pPr>
            <w:ins w:id="390" w:author="David Flynn" w:date="2019-09-24T15:31:00Z">
              <w:r w:rsidRPr="001F5F54">
                <w:rPr>
                  <w:b/>
                  <w:bCs/>
                  <w:rPrChange w:id="391" w:author="David Flynn" w:date="2019-09-24T15:38:00Z">
                    <w:rPr/>
                  </w:rPrChange>
                </w:rPr>
                <w:t>t</w:t>
              </w:r>
            </w:ins>
          </w:p>
        </w:tc>
        <w:tc>
          <w:tcPr>
            <w:tcW w:w="1287" w:type="dxa"/>
          </w:tcPr>
          <w:p w14:paraId="20BD7749" w14:textId="77777777" w:rsidR="001F5F54" w:rsidRPr="001F5F54" w:rsidRDefault="001F5F54">
            <w:pPr>
              <w:pStyle w:val="tablecell"/>
              <w:jc w:val="center"/>
              <w:rPr>
                <w:ins w:id="392" w:author="David Flynn" w:date="2019-09-24T15:31:00Z"/>
                <w:b/>
                <w:bCs/>
                <w:rPrChange w:id="393" w:author="David Flynn" w:date="2019-09-24T15:38:00Z">
                  <w:rPr>
                    <w:ins w:id="394" w:author="David Flynn" w:date="2019-09-24T15:31:00Z"/>
                  </w:rPr>
                </w:rPrChange>
              </w:rPr>
              <w:pPrChange w:id="395" w:author="David Flynn" w:date="2019-09-24T15:38:00Z">
                <w:pPr>
                  <w:jc w:val="center"/>
                </w:pPr>
              </w:pPrChange>
            </w:pPr>
            <w:ins w:id="396" w:author="David Flynn" w:date="2019-09-24T15:31:00Z">
              <w:r w:rsidRPr="001F5F54">
                <w:rPr>
                  <w:b/>
                  <w:bCs/>
                  <w:rPrChange w:id="397" w:author="David Flynn" w:date="2019-09-24T15:38:00Z">
                    <w:rPr/>
                  </w:rPrChange>
                </w:rPr>
                <w:t>u</w:t>
              </w:r>
            </w:ins>
          </w:p>
        </w:tc>
        <w:tc>
          <w:tcPr>
            <w:tcW w:w="2497" w:type="dxa"/>
          </w:tcPr>
          <w:p w14:paraId="1F95F780" w14:textId="77777777" w:rsidR="001F5F54" w:rsidRPr="001F5F54" w:rsidRDefault="001F5F54">
            <w:pPr>
              <w:pStyle w:val="tablecell"/>
              <w:jc w:val="center"/>
              <w:rPr>
                <w:ins w:id="398" w:author="David Flynn" w:date="2019-09-24T15:31:00Z"/>
                <w:b/>
                <w:bCs/>
                <w:rPrChange w:id="399" w:author="David Flynn" w:date="2019-09-24T15:38:00Z">
                  <w:rPr>
                    <w:ins w:id="400" w:author="David Flynn" w:date="2019-09-24T15:31:00Z"/>
                  </w:rPr>
                </w:rPrChange>
              </w:rPr>
              <w:pPrChange w:id="401" w:author="David Flynn" w:date="2019-09-24T15:38:00Z">
                <w:pPr>
                  <w:jc w:val="center"/>
                </w:pPr>
              </w:pPrChange>
            </w:pPr>
            <w:ins w:id="402" w:author="David Flynn" w:date="2019-09-24T15:31:00Z">
              <w:r w:rsidRPr="001F5F54">
                <w:rPr>
                  <w:b/>
                  <w:bCs/>
                  <w:rPrChange w:id="403" w:author="David Flynn" w:date="2019-09-24T15:38:00Z">
                    <w:rPr/>
                  </w:rPrChange>
                </w:rPr>
                <w:t>m</w:t>
              </w:r>
            </w:ins>
          </w:p>
        </w:tc>
        <w:tc>
          <w:tcPr>
            <w:tcW w:w="1649" w:type="dxa"/>
          </w:tcPr>
          <w:p w14:paraId="5744A405" w14:textId="77777777" w:rsidR="001F5F54" w:rsidRPr="001F5F54" w:rsidRDefault="001F5F54">
            <w:pPr>
              <w:pStyle w:val="tablecell"/>
              <w:jc w:val="center"/>
              <w:rPr>
                <w:ins w:id="404" w:author="David Flynn" w:date="2019-09-24T15:31:00Z"/>
                <w:b/>
                <w:bCs/>
                <w:rPrChange w:id="405" w:author="David Flynn" w:date="2019-09-24T15:38:00Z">
                  <w:rPr>
                    <w:ins w:id="406" w:author="David Flynn" w:date="2019-09-24T15:31:00Z"/>
                  </w:rPr>
                </w:rPrChange>
              </w:rPr>
              <w:pPrChange w:id="407" w:author="David Flynn" w:date="2019-09-24T15:38:00Z">
                <w:pPr>
                  <w:jc w:val="center"/>
                </w:pPr>
              </w:pPrChange>
            </w:pPr>
            <w:ins w:id="408" w:author="David Flynn" w:date="2019-09-24T15:31:00Z">
              <w:r w:rsidRPr="001F5F54">
                <w:rPr>
                  <w:b/>
                  <w:bCs/>
                  <w:rPrChange w:id="409" w:author="David Flynn" w:date="2019-09-24T15:38:00Z">
                    <w:rPr/>
                  </w:rPrChange>
                </w:rPr>
                <w:t>m</w:t>
              </w:r>
            </w:ins>
          </w:p>
        </w:tc>
      </w:tr>
      <w:tr w:rsidR="001F5F54" w14:paraId="22C31D17" w14:textId="77777777" w:rsidTr="00B10DF0">
        <w:trPr>
          <w:jc w:val="center"/>
          <w:ins w:id="410" w:author="David Flynn" w:date="2019-09-24T15:31:00Z"/>
        </w:trPr>
        <w:tc>
          <w:tcPr>
            <w:tcW w:w="1287" w:type="dxa"/>
          </w:tcPr>
          <w:p w14:paraId="00F940E4" w14:textId="77777777" w:rsidR="001F5F54" w:rsidRDefault="001F5F54">
            <w:pPr>
              <w:pStyle w:val="tablecell"/>
              <w:jc w:val="center"/>
              <w:rPr>
                <w:ins w:id="411" w:author="David Flynn" w:date="2019-09-24T15:31:00Z"/>
              </w:rPr>
              <w:pPrChange w:id="412" w:author="David Flynn" w:date="2019-09-24T15:38:00Z">
                <w:pPr>
                  <w:jc w:val="center"/>
                </w:pPr>
              </w:pPrChange>
            </w:pPr>
            <w:ins w:id="413" w:author="David Flynn" w:date="2019-09-24T15:31:00Z">
              <w:r>
                <w:t>0 0</w:t>
              </w:r>
            </w:ins>
          </w:p>
        </w:tc>
        <w:tc>
          <w:tcPr>
            <w:tcW w:w="1287" w:type="dxa"/>
          </w:tcPr>
          <w:p w14:paraId="753B0F9D" w14:textId="77777777" w:rsidR="001F5F54" w:rsidRDefault="001F5F54">
            <w:pPr>
              <w:pStyle w:val="tablecell"/>
              <w:jc w:val="center"/>
              <w:rPr>
                <w:ins w:id="414" w:author="David Flynn" w:date="2019-09-24T15:31:00Z"/>
              </w:rPr>
              <w:pPrChange w:id="415" w:author="David Flynn" w:date="2019-09-24T15:38:00Z">
                <w:pPr>
                  <w:jc w:val="center"/>
                </w:pPr>
              </w:pPrChange>
            </w:pPr>
            <w:ins w:id="416" w:author="David Flynn" w:date="2019-09-24T15:31:00Z">
              <w:r>
                <w:t>0 0</w:t>
              </w:r>
            </w:ins>
          </w:p>
        </w:tc>
        <w:tc>
          <w:tcPr>
            <w:tcW w:w="1287" w:type="dxa"/>
          </w:tcPr>
          <w:p w14:paraId="75D3015B" w14:textId="77777777" w:rsidR="001F5F54" w:rsidRDefault="001F5F54">
            <w:pPr>
              <w:pStyle w:val="tablecell"/>
              <w:jc w:val="center"/>
              <w:rPr>
                <w:ins w:id="417" w:author="David Flynn" w:date="2019-09-24T15:31:00Z"/>
              </w:rPr>
              <w:pPrChange w:id="418" w:author="David Flynn" w:date="2019-09-24T15:38:00Z">
                <w:pPr>
                  <w:jc w:val="center"/>
                </w:pPr>
              </w:pPrChange>
            </w:pPr>
            <w:ins w:id="419" w:author="David Flynn" w:date="2019-09-24T15:31:00Z">
              <w:r>
                <w:t>0 0</w:t>
              </w:r>
            </w:ins>
          </w:p>
        </w:tc>
        <w:tc>
          <w:tcPr>
            <w:tcW w:w="2497" w:type="dxa"/>
          </w:tcPr>
          <w:p w14:paraId="3AE7E716" w14:textId="77777777" w:rsidR="001F5F54" w:rsidRDefault="001F5F54">
            <w:pPr>
              <w:pStyle w:val="tablecell"/>
              <w:jc w:val="center"/>
              <w:rPr>
                <w:ins w:id="420" w:author="David Flynn" w:date="2019-09-24T15:31:00Z"/>
              </w:rPr>
              <w:pPrChange w:id="421" w:author="David Flynn" w:date="2019-09-24T15:38:00Z">
                <w:pPr>
                  <w:jc w:val="center"/>
                </w:pPr>
              </w:pPrChange>
            </w:pPr>
            <w:ins w:id="422" w:author="David Flynn" w:date="2019-09-24T15:31:00Z">
              <w:r>
                <w:t>0 0 0  0 0 0</w:t>
              </w:r>
            </w:ins>
          </w:p>
        </w:tc>
        <w:tc>
          <w:tcPr>
            <w:tcW w:w="1649" w:type="dxa"/>
          </w:tcPr>
          <w:p w14:paraId="6D99078A" w14:textId="77777777" w:rsidR="001F5F54" w:rsidRDefault="001F5F54">
            <w:pPr>
              <w:pStyle w:val="tablecell"/>
              <w:jc w:val="center"/>
              <w:rPr>
                <w:ins w:id="423" w:author="David Flynn" w:date="2019-09-24T15:31:00Z"/>
              </w:rPr>
              <w:pPrChange w:id="424" w:author="David Flynn" w:date="2019-09-24T15:38:00Z">
                <w:pPr>
                  <w:jc w:val="center"/>
                </w:pPr>
              </w:pPrChange>
            </w:pPr>
            <w:ins w:id="425" w:author="David Flynn" w:date="2019-09-24T15:31:00Z">
              <w:r>
                <w:t>0</w:t>
              </w:r>
            </w:ins>
          </w:p>
        </w:tc>
      </w:tr>
      <w:tr w:rsidR="001F5F54" w14:paraId="50650D3A" w14:textId="77777777" w:rsidTr="00B10DF0">
        <w:trPr>
          <w:jc w:val="center"/>
          <w:ins w:id="426" w:author="David Flynn" w:date="2019-09-24T15:31:00Z"/>
        </w:trPr>
        <w:tc>
          <w:tcPr>
            <w:tcW w:w="1287" w:type="dxa"/>
          </w:tcPr>
          <w:p w14:paraId="323FBAD2" w14:textId="77777777" w:rsidR="001F5F54" w:rsidRDefault="001F5F54">
            <w:pPr>
              <w:pStyle w:val="tablecell"/>
              <w:jc w:val="center"/>
              <w:rPr>
                <w:ins w:id="427" w:author="David Flynn" w:date="2019-09-24T15:31:00Z"/>
              </w:rPr>
              <w:pPrChange w:id="428" w:author="David Flynn" w:date="2019-09-24T15:38:00Z">
                <w:pPr>
                  <w:jc w:val="center"/>
                </w:pPr>
              </w:pPrChange>
            </w:pPr>
            <w:ins w:id="429" w:author="David Flynn" w:date="2019-09-24T15:31:00Z">
              <w:r>
                <w:t>0 0</w:t>
              </w:r>
            </w:ins>
          </w:p>
        </w:tc>
        <w:tc>
          <w:tcPr>
            <w:tcW w:w="1287" w:type="dxa"/>
          </w:tcPr>
          <w:p w14:paraId="51EEDE5C" w14:textId="77777777" w:rsidR="001F5F54" w:rsidRDefault="001F5F54">
            <w:pPr>
              <w:pStyle w:val="tablecell"/>
              <w:jc w:val="center"/>
              <w:rPr>
                <w:ins w:id="430" w:author="David Flynn" w:date="2019-09-24T15:31:00Z"/>
              </w:rPr>
              <w:pPrChange w:id="431" w:author="David Flynn" w:date="2019-09-24T15:38:00Z">
                <w:pPr>
                  <w:jc w:val="center"/>
                </w:pPr>
              </w:pPrChange>
            </w:pPr>
            <w:ins w:id="432" w:author="David Flynn" w:date="2019-09-24T15:31:00Z">
              <w:r>
                <w:t>0 0</w:t>
              </w:r>
            </w:ins>
          </w:p>
        </w:tc>
        <w:tc>
          <w:tcPr>
            <w:tcW w:w="1287" w:type="dxa"/>
          </w:tcPr>
          <w:p w14:paraId="53D5419E" w14:textId="77777777" w:rsidR="001F5F54" w:rsidRDefault="001F5F54">
            <w:pPr>
              <w:pStyle w:val="tablecell"/>
              <w:jc w:val="center"/>
              <w:rPr>
                <w:ins w:id="433" w:author="David Flynn" w:date="2019-09-24T15:31:00Z"/>
              </w:rPr>
              <w:pPrChange w:id="434" w:author="David Flynn" w:date="2019-09-24T15:38:00Z">
                <w:pPr>
                  <w:jc w:val="center"/>
                </w:pPr>
              </w:pPrChange>
            </w:pPr>
            <w:ins w:id="435" w:author="David Flynn" w:date="2019-09-24T15:31:00Z">
              <w:r>
                <w:t>0 1</w:t>
              </w:r>
            </w:ins>
          </w:p>
        </w:tc>
        <w:tc>
          <w:tcPr>
            <w:tcW w:w="2497" w:type="dxa"/>
          </w:tcPr>
          <w:p w14:paraId="37432E34" w14:textId="77777777" w:rsidR="001F5F54" w:rsidRDefault="001F5F54">
            <w:pPr>
              <w:pStyle w:val="tablecell"/>
              <w:jc w:val="center"/>
              <w:rPr>
                <w:ins w:id="436" w:author="David Flynn" w:date="2019-09-24T15:31:00Z"/>
              </w:rPr>
              <w:pPrChange w:id="437" w:author="David Flynn" w:date="2019-09-24T15:38:00Z">
                <w:pPr>
                  <w:jc w:val="center"/>
                </w:pPr>
              </w:pPrChange>
            </w:pPr>
            <w:ins w:id="438" w:author="David Flynn" w:date="2019-09-24T15:31:00Z">
              <w:r>
                <w:t>0 0 0  0 0 1</w:t>
              </w:r>
            </w:ins>
          </w:p>
        </w:tc>
        <w:tc>
          <w:tcPr>
            <w:tcW w:w="1649" w:type="dxa"/>
          </w:tcPr>
          <w:p w14:paraId="275058A2" w14:textId="77777777" w:rsidR="001F5F54" w:rsidRDefault="001F5F54">
            <w:pPr>
              <w:pStyle w:val="tablecell"/>
              <w:jc w:val="center"/>
              <w:rPr>
                <w:ins w:id="439" w:author="David Flynn" w:date="2019-09-24T15:31:00Z"/>
              </w:rPr>
              <w:pPrChange w:id="440" w:author="David Flynn" w:date="2019-09-24T15:38:00Z">
                <w:pPr>
                  <w:jc w:val="center"/>
                </w:pPr>
              </w:pPrChange>
            </w:pPr>
            <w:ins w:id="441" w:author="David Flynn" w:date="2019-09-24T15:31:00Z">
              <w:r>
                <w:t>1</w:t>
              </w:r>
            </w:ins>
          </w:p>
        </w:tc>
      </w:tr>
      <w:tr w:rsidR="001F5F54" w14:paraId="7A5069E6" w14:textId="77777777" w:rsidTr="00B10DF0">
        <w:trPr>
          <w:jc w:val="center"/>
          <w:ins w:id="442" w:author="David Flynn" w:date="2019-09-24T15:31:00Z"/>
        </w:trPr>
        <w:tc>
          <w:tcPr>
            <w:tcW w:w="1287" w:type="dxa"/>
          </w:tcPr>
          <w:p w14:paraId="4FB943C2" w14:textId="77777777" w:rsidR="001F5F54" w:rsidRDefault="001F5F54">
            <w:pPr>
              <w:pStyle w:val="tablecell"/>
              <w:jc w:val="center"/>
              <w:rPr>
                <w:ins w:id="443" w:author="David Flynn" w:date="2019-09-24T15:31:00Z"/>
              </w:rPr>
              <w:pPrChange w:id="444" w:author="David Flynn" w:date="2019-09-24T15:38:00Z">
                <w:pPr>
                  <w:jc w:val="center"/>
                </w:pPr>
              </w:pPrChange>
            </w:pPr>
            <w:ins w:id="445" w:author="David Flynn" w:date="2019-09-24T15:31:00Z">
              <w:r>
                <w:t>1 0</w:t>
              </w:r>
            </w:ins>
          </w:p>
        </w:tc>
        <w:tc>
          <w:tcPr>
            <w:tcW w:w="1287" w:type="dxa"/>
          </w:tcPr>
          <w:p w14:paraId="11695394" w14:textId="77777777" w:rsidR="001F5F54" w:rsidRDefault="001F5F54">
            <w:pPr>
              <w:pStyle w:val="tablecell"/>
              <w:jc w:val="center"/>
              <w:rPr>
                <w:ins w:id="446" w:author="David Flynn" w:date="2019-09-24T15:31:00Z"/>
              </w:rPr>
              <w:pPrChange w:id="447" w:author="David Flynn" w:date="2019-09-24T15:38:00Z">
                <w:pPr>
                  <w:jc w:val="center"/>
                </w:pPr>
              </w:pPrChange>
            </w:pPr>
            <w:ins w:id="448" w:author="David Flynn" w:date="2019-09-24T15:31:00Z">
              <w:r>
                <w:t>0 1</w:t>
              </w:r>
            </w:ins>
          </w:p>
        </w:tc>
        <w:tc>
          <w:tcPr>
            <w:tcW w:w="1287" w:type="dxa"/>
          </w:tcPr>
          <w:p w14:paraId="10B8100A" w14:textId="77777777" w:rsidR="001F5F54" w:rsidRDefault="001F5F54">
            <w:pPr>
              <w:pStyle w:val="tablecell"/>
              <w:jc w:val="center"/>
              <w:rPr>
                <w:ins w:id="449" w:author="David Flynn" w:date="2019-09-24T15:31:00Z"/>
              </w:rPr>
              <w:pPrChange w:id="450" w:author="David Flynn" w:date="2019-09-24T15:38:00Z">
                <w:pPr>
                  <w:jc w:val="center"/>
                </w:pPr>
              </w:pPrChange>
            </w:pPr>
            <w:ins w:id="451" w:author="David Flynn" w:date="2019-09-24T15:31:00Z">
              <w:r>
                <w:t>1 0</w:t>
              </w:r>
            </w:ins>
          </w:p>
        </w:tc>
        <w:tc>
          <w:tcPr>
            <w:tcW w:w="2497" w:type="dxa"/>
          </w:tcPr>
          <w:p w14:paraId="004BF6C0" w14:textId="77777777" w:rsidR="001F5F54" w:rsidRDefault="001F5F54">
            <w:pPr>
              <w:pStyle w:val="tablecell"/>
              <w:jc w:val="center"/>
              <w:rPr>
                <w:ins w:id="452" w:author="David Flynn" w:date="2019-09-24T15:31:00Z"/>
              </w:rPr>
              <w:pPrChange w:id="453" w:author="David Flynn" w:date="2019-09-24T15:38:00Z">
                <w:pPr>
                  <w:jc w:val="center"/>
                </w:pPr>
              </w:pPrChange>
            </w:pPr>
            <w:ins w:id="454" w:author="David Flynn" w:date="2019-09-24T15:31:00Z">
              <w:r>
                <w:t>1 0 1  0 1 0</w:t>
              </w:r>
            </w:ins>
          </w:p>
        </w:tc>
        <w:tc>
          <w:tcPr>
            <w:tcW w:w="1649" w:type="dxa"/>
          </w:tcPr>
          <w:p w14:paraId="7D45D02E" w14:textId="77777777" w:rsidR="001F5F54" w:rsidRDefault="001F5F54">
            <w:pPr>
              <w:pStyle w:val="tablecell"/>
              <w:jc w:val="center"/>
              <w:rPr>
                <w:ins w:id="455" w:author="David Flynn" w:date="2019-09-24T15:31:00Z"/>
              </w:rPr>
              <w:pPrChange w:id="456" w:author="David Flynn" w:date="2019-09-24T15:38:00Z">
                <w:pPr>
                  <w:jc w:val="center"/>
                </w:pPr>
              </w:pPrChange>
            </w:pPr>
            <w:ins w:id="457" w:author="David Flynn" w:date="2019-09-24T15:31:00Z">
              <w:r>
                <w:t>42</w:t>
              </w:r>
            </w:ins>
          </w:p>
        </w:tc>
      </w:tr>
      <w:tr w:rsidR="001F5F54" w14:paraId="5BF39213" w14:textId="77777777" w:rsidTr="00B10DF0">
        <w:trPr>
          <w:jc w:val="center"/>
          <w:ins w:id="458" w:author="David Flynn" w:date="2019-09-24T15:31:00Z"/>
        </w:trPr>
        <w:tc>
          <w:tcPr>
            <w:tcW w:w="1287" w:type="dxa"/>
          </w:tcPr>
          <w:p w14:paraId="79FB8813" w14:textId="77777777" w:rsidR="001F5F54" w:rsidRDefault="001F5F54">
            <w:pPr>
              <w:pStyle w:val="tablecell"/>
              <w:jc w:val="center"/>
              <w:rPr>
                <w:ins w:id="459" w:author="David Flynn" w:date="2019-09-24T15:31:00Z"/>
              </w:rPr>
              <w:pPrChange w:id="460" w:author="David Flynn" w:date="2019-09-24T15:38:00Z">
                <w:pPr>
                  <w:jc w:val="center"/>
                </w:pPr>
              </w:pPrChange>
            </w:pPr>
            <w:ins w:id="461" w:author="David Flynn" w:date="2019-09-24T15:31:00Z">
              <w:r>
                <w:t>1 0</w:t>
              </w:r>
            </w:ins>
          </w:p>
        </w:tc>
        <w:tc>
          <w:tcPr>
            <w:tcW w:w="1287" w:type="dxa"/>
          </w:tcPr>
          <w:p w14:paraId="41A033EB" w14:textId="77777777" w:rsidR="001F5F54" w:rsidRDefault="001F5F54">
            <w:pPr>
              <w:pStyle w:val="tablecell"/>
              <w:jc w:val="center"/>
              <w:rPr>
                <w:ins w:id="462" w:author="David Flynn" w:date="2019-09-24T15:31:00Z"/>
              </w:rPr>
              <w:pPrChange w:id="463" w:author="David Flynn" w:date="2019-09-24T15:38:00Z">
                <w:pPr>
                  <w:jc w:val="center"/>
                </w:pPr>
              </w:pPrChange>
            </w:pPr>
            <w:ins w:id="464" w:author="David Flynn" w:date="2019-09-24T15:31:00Z">
              <w:r>
                <w:t>0 1</w:t>
              </w:r>
            </w:ins>
          </w:p>
        </w:tc>
        <w:tc>
          <w:tcPr>
            <w:tcW w:w="1287" w:type="dxa"/>
          </w:tcPr>
          <w:p w14:paraId="39F49151" w14:textId="77777777" w:rsidR="001F5F54" w:rsidRDefault="001F5F54">
            <w:pPr>
              <w:pStyle w:val="tablecell"/>
              <w:jc w:val="center"/>
              <w:rPr>
                <w:ins w:id="465" w:author="David Flynn" w:date="2019-09-24T15:31:00Z"/>
              </w:rPr>
              <w:pPrChange w:id="466" w:author="David Flynn" w:date="2019-09-24T15:38:00Z">
                <w:pPr>
                  <w:jc w:val="center"/>
                </w:pPr>
              </w:pPrChange>
            </w:pPr>
            <w:ins w:id="467" w:author="David Flynn" w:date="2019-09-24T15:31:00Z">
              <w:r>
                <w:t>1 1</w:t>
              </w:r>
            </w:ins>
          </w:p>
        </w:tc>
        <w:tc>
          <w:tcPr>
            <w:tcW w:w="2497" w:type="dxa"/>
          </w:tcPr>
          <w:p w14:paraId="7677AD2F" w14:textId="77777777" w:rsidR="001F5F54" w:rsidRDefault="001F5F54">
            <w:pPr>
              <w:pStyle w:val="tablecell"/>
              <w:jc w:val="center"/>
              <w:rPr>
                <w:ins w:id="468" w:author="David Flynn" w:date="2019-09-24T15:31:00Z"/>
              </w:rPr>
              <w:pPrChange w:id="469" w:author="David Flynn" w:date="2019-09-24T15:38:00Z">
                <w:pPr>
                  <w:jc w:val="center"/>
                </w:pPr>
              </w:pPrChange>
            </w:pPr>
            <w:ins w:id="470" w:author="David Flynn" w:date="2019-09-24T15:31:00Z">
              <w:r>
                <w:t>1 0 1  0 1 1</w:t>
              </w:r>
            </w:ins>
          </w:p>
        </w:tc>
        <w:tc>
          <w:tcPr>
            <w:tcW w:w="1649" w:type="dxa"/>
          </w:tcPr>
          <w:p w14:paraId="683BDF54" w14:textId="77777777" w:rsidR="001F5F54" w:rsidRDefault="001F5F54">
            <w:pPr>
              <w:pStyle w:val="tablecell"/>
              <w:jc w:val="center"/>
              <w:rPr>
                <w:ins w:id="471" w:author="David Flynn" w:date="2019-09-24T15:31:00Z"/>
              </w:rPr>
              <w:pPrChange w:id="472" w:author="David Flynn" w:date="2019-09-24T15:38:00Z">
                <w:pPr>
                  <w:jc w:val="center"/>
                </w:pPr>
              </w:pPrChange>
            </w:pPr>
            <w:ins w:id="473" w:author="David Flynn" w:date="2019-09-24T15:31:00Z">
              <w:r>
                <w:t>43</w:t>
              </w:r>
            </w:ins>
          </w:p>
        </w:tc>
      </w:tr>
      <w:tr w:rsidR="001F5F54" w14:paraId="05D8DB56" w14:textId="77777777" w:rsidTr="00B10DF0">
        <w:trPr>
          <w:jc w:val="center"/>
          <w:ins w:id="474" w:author="David Flynn" w:date="2019-09-24T15:31:00Z"/>
        </w:trPr>
        <w:tc>
          <w:tcPr>
            <w:tcW w:w="1287" w:type="dxa"/>
          </w:tcPr>
          <w:p w14:paraId="2A37C6B5" w14:textId="77777777" w:rsidR="001F5F54" w:rsidRDefault="001F5F54">
            <w:pPr>
              <w:pStyle w:val="tablecell"/>
              <w:jc w:val="center"/>
              <w:rPr>
                <w:ins w:id="475" w:author="David Flynn" w:date="2019-09-24T15:31:00Z"/>
              </w:rPr>
              <w:pPrChange w:id="476" w:author="David Flynn" w:date="2019-09-24T15:38:00Z">
                <w:pPr>
                  <w:jc w:val="center"/>
                </w:pPr>
              </w:pPrChange>
            </w:pPr>
            <w:ins w:id="477" w:author="David Flynn" w:date="2019-09-24T15:31:00Z">
              <w:r>
                <w:t>1 1</w:t>
              </w:r>
            </w:ins>
          </w:p>
        </w:tc>
        <w:tc>
          <w:tcPr>
            <w:tcW w:w="1287" w:type="dxa"/>
          </w:tcPr>
          <w:p w14:paraId="38CEE57F" w14:textId="77777777" w:rsidR="001F5F54" w:rsidRDefault="001F5F54">
            <w:pPr>
              <w:pStyle w:val="tablecell"/>
              <w:jc w:val="center"/>
              <w:rPr>
                <w:ins w:id="478" w:author="David Flynn" w:date="2019-09-24T15:31:00Z"/>
              </w:rPr>
              <w:pPrChange w:id="479" w:author="David Flynn" w:date="2019-09-24T15:38:00Z">
                <w:pPr>
                  <w:jc w:val="center"/>
                </w:pPr>
              </w:pPrChange>
            </w:pPr>
            <w:ins w:id="480" w:author="David Flynn" w:date="2019-09-24T15:31:00Z">
              <w:r>
                <w:t>1 0</w:t>
              </w:r>
            </w:ins>
          </w:p>
        </w:tc>
        <w:tc>
          <w:tcPr>
            <w:tcW w:w="1287" w:type="dxa"/>
          </w:tcPr>
          <w:p w14:paraId="74470782" w14:textId="77777777" w:rsidR="001F5F54" w:rsidRDefault="001F5F54">
            <w:pPr>
              <w:pStyle w:val="tablecell"/>
              <w:jc w:val="center"/>
              <w:rPr>
                <w:ins w:id="481" w:author="David Flynn" w:date="2019-09-24T15:31:00Z"/>
              </w:rPr>
              <w:pPrChange w:id="482" w:author="David Flynn" w:date="2019-09-24T15:38:00Z">
                <w:pPr>
                  <w:jc w:val="center"/>
                </w:pPr>
              </w:pPrChange>
            </w:pPr>
            <w:ins w:id="483" w:author="David Flynn" w:date="2019-09-24T15:31:00Z">
              <w:r>
                <w:t>0 0</w:t>
              </w:r>
            </w:ins>
          </w:p>
        </w:tc>
        <w:tc>
          <w:tcPr>
            <w:tcW w:w="2497" w:type="dxa"/>
          </w:tcPr>
          <w:p w14:paraId="63F80647" w14:textId="77777777" w:rsidR="001F5F54" w:rsidRDefault="001F5F54">
            <w:pPr>
              <w:pStyle w:val="tablecell"/>
              <w:jc w:val="center"/>
              <w:rPr>
                <w:ins w:id="484" w:author="David Flynn" w:date="2019-09-24T15:31:00Z"/>
              </w:rPr>
              <w:pPrChange w:id="485" w:author="David Flynn" w:date="2019-09-24T15:38:00Z">
                <w:pPr>
                  <w:jc w:val="center"/>
                </w:pPr>
              </w:pPrChange>
            </w:pPr>
            <w:ins w:id="486" w:author="David Flynn" w:date="2019-09-24T15:31:00Z">
              <w:r>
                <w:t>1 1 0  1 0 0</w:t>
              </w:r>
            </w:ins>
          </w:p>
        </w:tc>
        <w:tc>
          <w:tcPr>
            <w:tcW w:w="1649" w:type="dxa"/>
          </w:tcPr>
          <w:p w14:paraId="3D15BBF8" w14:textId="77777777" w:rsidR="001F5F54" w:rsidRDefault="001F5F54">
            <w:pPr>
              <w:pStyle w:val="tablecell"/>
              <w:jc w:val="center"/>
              <w:rPr>
                <w:ins w:id="487" w:author="David Flynn" w:date="2019-09-24T15:31:00Z"/>
              </w:rPr>
              <w:pPrChange w:id="488" w:author="David Flynn" w:date="2019-09-24T15:38:00Z">
                <w:pPr>
                  <w:jc w:val="center"/>
                </w:pPr>
              </w:pPrChange>
            </w:pPr>
            <w:ins w:id="489" w:author="David Flynn" w:date="2019-09-24T15:31:00Z">
              <w:r>
                <w:t>52</w:t>
              </w:r>
            </w:ins>
          </w:p>
        </w:tc>
      </w:tr>
      <w:tr w:rsidR="001F5F54" w14:paraId="41A02156" w14:textId="77777777" w:rsidTr="00B10DF0">
        <w:trPr>
          <w:jc w:val="center"/>
          <w:ins w:id="490" w:author="David Flynn" w:date="2019-09-24T15:31:00Z"/>
        </w:trPr>
        <w:tc>
          <w:tcPr>
            <w:tcW w:w="1287" w:type="dxa"/>
          </w:tcPr>
          <w:p w14:paraId="6B63153B" w14:textId="77777777" w:rsidR="001F5F54" w:rsidRDefault="001F5F54">
            <w:pPr>
              <w:pStyle w:val="tablecell"/>
              <w:jc w:val="center"/>
              <w:rPr>
                <w:ins w:id="491" w:author="David Flynn" w:date="2019-09-24T15:31:00Z"/>
              </w:rPr>
              <w:pPrChange w:id="492" w:author="David Flynn" w:date="2019-09-24T15:38:00Z">
                <w:pPr>
                  <w:jc w:val="center"/>
                </w:pPr>
              </w:pPrChange>
            </w:pPr>
            <w:ins w:id="493" w:author="David Flynn" w:date="2019-09-24T15:31:00Z">
              <w:r>
                <w:t>1 1</w:t>
              </w:r>
            </w:ins>
          </w:p>
        </w:tc>
        <w:tc>
          <w:tcPr>
            <w:tcW w:w="1287" w:type="dxa"/>
          </w:tcPr>
          <w:p w14:paraId="533271F7" w14:textId="77777777" w:rsidR="001F5F54" w:rsidRDefault="001F5F54">
            <w:pPr>
              <w:pStyle w:val="tablecell"/>
              <w:jc w:val="center"/>
              <w:rPr>
                <w:ins w:id="494" w:author="David Flynn" w:date="2019-09-24T15:31:00Z"/>
              </w:rPr>
              <w:pPrChange w:id="495" w:author="David Flynn" w:date="2019-09-24T15:38:00Z">
                <w:pPr>
                  <w:jc w:val="center"/>
                </w:pPr>
              </w:pPrChange>
            </w:pPr>
            <w:ins w:id="496" w:author="David Flynn" w:date="2019-09-24T15:31:00Z">
              <w:r>
                <w:t>1 0</w:t>
              </w:r>
            </w:ins>
          </w:p>
        </w:tc>
        <w:tc>
          <w:tcPr>
            <w:tcW w:w="1287" w:type="dxa"/>
          </w:tcPr>
          <w:p w14:paraId="514B028C" w14:textId="77777777" w:rsidR="001F5F54" w:rsidRDefault="001F5F54">
            <w:pPr>
              <w:pStyle w:val="tablecell"/>
              <w:jc w:val="center"/>
              <w:rPr>
                <w:ins w:id="497" w:author="David Flynn" w:date="2019-09-24T15:31:00Z"/>
              </w:rPr>
              <w:pPrChange w:id="498" w:author="David Flynn" w:date="2019-09-24T15:38:00Z">
                <w:pPr>
                  <w:jc w:val="center"/>
                </w:pPr>
              </w:pPrChange>
            </w:pPr>
            <w:ins w:id="499" w:author="David Flynn" w:date="2019-09-24T15:31:00Z">
              <w:r>
                <w:t>0 1</w:t>
              </w:r>
            </w:ins>
          </w:p>
        </w:tc>
        <w:tc>
          <w:tcPr>
            <w:tcW w:w="2497" w:type="dxa"/>
          </w:tcPr>
          <w:p w14:paraId="45AD8B54" w14:textId="77777777" w:rsidR="001F5F54" w:rsidRDefault="001F5F54">
            <w:pPr>
              <w:pStyle w:val="tablecell"/>
              <w:jc w:val="center"/>
              <w:rPr>
                <w:ins w:id="500" w:author="David Flynn" w:date="2019-09-24T15:31:00Z"/>
              </w:rPr>
              <w:pPrChange w:id="501" w:author="David Flynn" w:date="2019-09-24T15:38:00Z">
                <w:pPr>
                  <w:jc w:val="center"/>
                </w:pPr>
              </w:pPrChange>
            </w:pPr>
            <w:ins w:id="502" w:author="David Flynn" w:date="2019-09-24T15:31:00Z">
              <w:r>
                <w:t>1 1 0  1 0 1</w:t>
              </w:r>
            </w:ins>
          </w:p>
        </w:tc>
        <w:tc>
          <w:tcPr>
            <w:tcW w:w="1649" w:type="dxa"/>
          </w:tcPr>
          <w:p w14:paraId="2DC6E085" w14:textId="77777777" w:rsidR="001F5F54" w:rsidRDefault="001F5F54">
            <w:pPr>
              <w:pStyle w:val="tablecell"/>
              <w:jc w:val="center"/>
              <w:rPr>
                <w:ins w:id="503" w:author="David Flynn" w:date="2019-09-24T15:31:00Z"/>
              </w:rPr>
              <w:pPrChange w:id="504" w:author="David Flynn" w:date="2019-09-24T15:38:00Z">
                <w:pPr>
                  <w:jc w:val="center"/>
                </w:pPr>
              </w:pPrChange>
            </w:pPr>
            <w:ins w:id="505" w:author="David Flynn" w:date="2019-09-24T15:31:00Z">
              <w:r>
                <w:t>53</w:t>
              </w:r>
            </w:ins>
          </w:p>
        </w:tc>
      </w:tr>
      <w:tr w:rsidR="001F5F54" w14:paraId="317F2619" w14:textId="77777777" w:rsidTr="00B10DF0">
        <w:trPr>
          <w:jc w:val="center"/>
          <w:ins w:id="506" w:author="David Flynn" w:date="2019-09-24T15:31:00Z"/>
        </w:trPr>
        <w:tc>
          <w:tcPr>
            <w:tcW w:w="1287" w:type="dxa"/>
          </w:tcPr>
          <w:p w14:paraId="372BC3F9" w14:textId="77777777" w:rsidR="001F5F54" w:rsidRDefault="001F5F54">
            <w:pPr>
              <w:pStyle w:val="tablecell"/>
              <w:jc w:val="center"/>
              <w:rPr>
                <w:ins w:id="507" w:author="David Flynn" w:date="2019-09-24T15:31:00Z"/>
              </w:rPr>
              <w:pPrChange w:id="508" w:author="David Flynn" w:date="2019-09-24T15:38:00Z">
                <w:pPr>
                  <w:jc w:val="center"/>
                </w:pPr>
              </w:pPrChange>
            </w:pPr>
            <w:ins w:id="509" w:author="David Flynn" w:date="2019-09-24T15:31:00Z">
              <w:r>
                <w:t>0 1</w:t>
              </w:r>
            </w:ins>
          </w:p>
        </w:tc>
        <w:tc>
          <w:tcPr>
            <w:tcW w:w="1287" w:type="dxa"/>
          </w:tcPr>
          <w:p w14:paraId="2509F83B" w14:textId="77777777" w:rsidR="001F5F54" w:rsidRDefault="001F5F54">
            <w:pPr>
              <w:pStyle w:val="tablecell"/>
              <w:jc w:val="center"/>
              <w:rPr>
                <w:ins w:id="510" w:author="David Flynn" w:date="2019-09-24T15:31:00Z"/>
              </w:rPr>
              <w:pPrChange w:id="511" w:author="David Flynn" w:date="2019-09-24T15:38:00Z">
                <w:pPr>
                  <w:jc w:val="center"/>
                </w:pPr>
              </w:pPrChange>
            </w:pPr>
            <w:ins w:id="512" w:author="David Flynn" w:date="2019-09-24T15:31:00Z">
              <w:r>
                <w:t>1 1</w:t>
              </w:r>
            </w:ins>
          </w:p>
        </w:tc>
        <w:tc>
          <w:tcPr>
            <w:tcW w:w="1287" w:type="dxa"/>
          </w:tcPr>
          <w:p w14:paraId="0A84C1EF" w14:textId="77777777" w:rsidR="001F5F54" w:rsidRDefault="001F5F54">
            <w:pPr>
              <w:pStyle w:val="tablecell"/>
              <w:jc w:val="center"/>
              <w:rPr>
                <w:ins w:id="513" w:author="David Flynn" w:date="2019-09-24T15:31:00Z"/>
              </w:rPr>
              <w:pPrChange w:id="514" w:author="David Flynn" w:date="2019-09-24T15:38:00Z">
                <w:pPr>
                  <w:jc w:val="center"/>
                </w:pPr>
              </w:pPrChange>
            </w:pPr>
            <w:ins w:id="515" w:author="David Flynn" w:date="2019-09-24T15:31:00Z">
              <w:r>
                <w:t>1 0</w:t>
              </w:r>
            </w:ins>
          </w:p>
        </w:tc>
        <w:tc>
          <w:tcPr>
            <w:tcW w:w="2497" w:type="dxa"/>
          </w:tcPr>
          <w:p w14:paraId="2210A0C7" w14:textId="77777777" w:rsidR="001F5F54" w:rsidRDefault="001F5F54">
            <w:pPr>
              <w:pStyle w:val="tablecell"/>
              <w:jc w:val="center"/>
              <w:rPr>
                <w:ins w:id="516" w:author="David Flynn" w:date="2019-09-24T15:31:00Z"/>
              </w:rPr>
              <w:pPrChange w:id="517" w:author="David Flynn" w:date="2019-09-24T15:38:00Z">
                <w:pPr>
                  <w:jc w:val="center"/>
                </w:pPr>
              </w:pPrChange>
            </w:pPr>
            <w:ins w:id="518" w:author="David Flynn" w:date="2019-09-24T15:31:00Z">
              <w:r>
                <w:t>0 1 1  1 1 0</w:t>
              </w:r>
            </w:ins>
          </w:p>
        </w:tc>
        <w:tc>
          <w:tcPr>
            <w:tcW w:w="1649" w:type="dxa"/>
          </w:tcPr>
          <w:p w14:paraId="72F4B98C" w14:textId="77777777" w:rsidR="001F5F54" w:rsidRDefault="001F5F54">
            <w:pPr>
              <w:pStyle w:val="tablecell"/>
              <w:jc w:val="center"/>
              <w:rPr>
                <w:ins w:id="519" w:author="David Flynn" w:date="2019-09-24T15:31:00Z"/>
              </w:rPr>
              <w:pPrChange w:id="520" w:author="David Flynn" w:date="2019-09-24T15:38:00Z">
                <w:pPr>
                  <w:jc w:val="center"/>
                </w:pPr>
              </w:pPrChange>
            </w:pPr>
            <w:ins w:id="521" w:author="David Flynn" w:date="2019-09-24T15:31:00Z">
              <w:r>
                <w:t>30</w:t>
              </w:r>
            </w:ins>
          </w:p>
        </w:tc>
      </w:tr>
      <w:tr w:rsidR="001F5F54" w14:paraId="247F7560" w14:textId="77777777" w:rsidTr="00B10DF0">
        <w:trPr>
          <w:jc w:val="center"/>
          <w:ins w:id="522" w:author="David Flynn" w:date="2019-09-24T15:31:00Z"/>
        </w:trPr>
        <w:tc>
          <w:tcPr>
            <w:tcW w:w="1287" w:type="dxa"/>
          </w:tcPr>
          <w:p w14:paraId="75E558D5" w14:textId="77777777" w:rsidR="001F5F54" w:rsidRDefault="001F5F54">
            <w:pPr>
              <w:pStyle w:val="tablecell"/>
              <w:jc w:val="center"/>
              <w:rPr>
                <w:ins w:id="523" w:author="David Flynn" w:date="2019-09-24T15:31:00Z"/>
              </w:rPr>
              <w:pPrChange w:id="524" w:author="David Flynn" w:date="2019-09-24T15:38:00Z">
                <w:pPr>
                  <w:jc w:val="center"/>
                </w:pPr>
              </w:pPrChange>
            </w:pPr>
            <w:ins w:id="525" w:author="David Flynn" w:date="2019-09-24T15:31:00Z">
              <w:r>
                <w:t>0 1</w:t>
              </w:r>
            </w:ins>
          </w:p>
        </w:tc>
        <w:tc>
          <w:tcPr>
            <w:tcW w:w="1287" w:type="dxa"/>
          </w:tcPr>
          <w:p w14:paraId="7A8DD5B7" w14:textId="77777777" w:rsidR="001F5F54" w:rsidRDefault="001F5F54">
            <w:pPr>
              <w:pStyle w:val="tablecell"/>
              <w:jc w:val="center"/>
              <w:rPr>
                <w:ins w:id="526" w:author="David Flynn" w:date="2019-09-24T15:31:00Z"/>
              </w:rPr>
              <w:pPrChange w:id="527" w:author="David Flynn" w:date="2019-09-24T15:38:00Z">
                <w:pPr>
                  <w:jc w:val="center"/>
                </w:pPr>
              </w:pPrChange>
            </w:pPr>
            <w:ins w:id="528" w:author="David Flynn" w:date="2019-09-24T15:31:00Z">
              <w:r>
                <w:t>1 1</w:t>
              </w:r>
            </w:ins>
          </w:p>
        </w:tc>
        <w:tc>
          <w:tcPr>
            <w:tcW w:w="1287" w:type="dxa"/>
          </w:tcPr>
          <w:p w14:paraId="2E4CD4E1" w14:textId="77777777" w:rsidR="001F5F54" w:rsidRDefault="001F5F54">
            <w:pPr>
              <w:pStyle w:val="tablecell"/>
              <w:jc w:val="center"/>
              <w:rPr>
                <w:ins w:id="529" w:author="David Flynn" w:date="2019-09-24T15:31:00Z"/>
              </w:rPr>
              <w:pPrChange w:id="530" w:author="David Flynn" w:date="2019-09-24T15:38:00Z">
                <w:pPr>
                  <w:jc w:val="center"/>
                </w:pPr>
              </w:pPrChange>
            </w:pPr>
            <w:ins w:id="531" w:author="David Flynn" w:date="2019-09-24T15:31:00Z">
              <w:r>
                <w:t>1 1</w:t>
              </w:r>
            </w:ins>
          </w:p>
        </w:tc>
        <w:tc>
          <w:tcPr>
            <w:tcW w:w="2497" w:type="dxa"/>
          </w:tcPr>
          <w:p w14:paraId="548F77E8" w14:textId="77777777" w:rsidR="001F5F54" w:rsidRDefault="001F5F54">
            <w:pPr>
              <w:pStyle w:val="tablecell"/>
              <w:jc w:val="center"/>
              <w:rPr>
                <w:ins w:id="532" w:author="David Flynn" w:date="2019-09-24T15:31:00Z"/>
              </w:rPr>
              <w:pPrChange w:id="533" w:author="David Flynn" w:date="2019-09-24T15:38:00Z">
                <w:pPr>
                  <w:jc w:val="center"/>
                </w:pPr>
              </w:pPrChange>
            </w:pPr>
            <w:ins w:id="534" w:author="David Flynn" w:date="2019-09-24T15:31:00Z">
              <w:r>
                <w:t>0 1 1  1 1 1</w:t>
              </w:r>
            </w:ins>
          </w:p>
        </w:tc>
        <w:tc>
          <w:tcPr>
            <w:tcW w:w="1649" w:type="dxa"/>
          </w:tcPr>
          <w:p w14:paraId="1EF7D3A7" w14:textId="77777777" w:rsidR="001F5F54" w:rsidRDefault="001F5F54">
            <w:pPr>
              <w:pStyle w:val="tablecell"/>
              <w:jc w:val="center"/>
              <w:rPr>
                <w:ins w:id="535" w:author="David Flynn" w:date="2019-09-24T15:31:00Z"/>
              </w:rPr>
              <w:pPrChange w:id="536" w:author="David Flynn" w:date="2019-09-24T15:38:00Z">
                <w:pPr>
                  <w:jc w:val="center"/>
                </w:pPr>
              </w:pPrChange>
            </w:pPr>
            <w:ins w:id="537" w:author="David Flynn" w:date="2019-09-24T15:31:00Z">
              <w:r>
                <w:t>31</w:t>
              </w:r>
            </w:ins>
          </w:p>
        </w:tc>
      </w:tr>
      <w:tr w:rsidR="001F5F54" w14:paraId="7F4D3E8F" w14:textId="77777777" w:rsidTr="00B10DF0">
        <w:trPr>
          <w:jc w:val="center"/>
          <w:ins w:id="538" w:author="David Flynn" w:date="2019-09-24T15:31:00Z"/>
        </w:trPr>
        <w:tc>
          <w:tcPr>
            <w:tcW w:w="1287" w:type="dxa"/>
          </w:tcPr>
          <w:p w14:paraId="48C6B732" w14:textId="77777777" w:rsidR="001F5F54" w:rsidRDefault="001F5F54">
            <w:pPr>
              <w:pStyle w:val="tablecell"/>
              <w:jc w:val="center"/>
              <w:rPr>
                <w:ins w:id="539" w:author="David Flynn" w:date="2019-09-24T15:31:00Z"/>
              </w:rPr>
              <w:pPrChange w:id="540" w:author="David Flynn" w:date="2019-09-24T15:38:00Z">
                <w:pPr>
                  <w:jc w:val="center"/>
                </w:pPr>
              </w:pPrChange>
            </w:pPr>
            <w:ins w:id="541" w:author="David Flynn" w:date="2019-09-24T15:31:00Z">
              <w:r>
                <w:t>s</w:t>
              </w:r>
              <w:r w:rsidRPr="00984CC9">
                <w:rPr>
                  <w:vertAlign w:val="subscript"/>
                </w:rPr>
                <w:t>n</w:t>
              </w:r>
              <w:r>
                <w:t> ... s</w:t>
              </w:r>
              <w:r w:rsidRPr="00984CC9">
                <w:rPr>
                  <w:vertAlign w:val="subscript"/>
                </w:rPr>
                <w:t>1</w:t>
              </w:r>
              <w:r>
                <w:t> s</w:t>
              </w:r>
              <w:r w:rsidRPr="00984CC9">
                <w:rPr>
                  <w:vertAlign w:val="subscript"/>
                </w:rPr>
                <w:t>0</w:t>
              </w:r>
            </w:ins>
          </w:p>
        </w:tc>
        <w:tc>
          <w:tcPr>
            <w:tcW w:w="1287" w:type="dxa"/>
          </w:tcPr>
          <w:p w14:paraId="0A6ED268" w14:textId="77777777" w:rsidR="001F5F54" w:rsidRDefault="001F5F54">
            <w:pPr>
              <w:pStyle w:val="tablecell"/>
              <w:jc w:val="center"/>
              <w:rPr>
                <w:ins w:id="542" w:author="David Flynn" w:date="2019-09-24T15:31:00Z"/>
              </w:rPr>
              <w:pPrChange w:id="543" w:author="David Flynn" w:date="2019-09-24T15:38:00Z">
                <w:pPr>
                  <w:jc w:val="center"/>
                </w:pPr>
              </w:pPrChange>
            </w:pPr>
            <w:ins w:id="544" w:author="David Flynn" w:date="2019-09-24T15:31:00Z">
              <w:r>
                <w:t>t</w:t>
              </w:r>
              <w:r w:rsidRPr="00984CC9">
                <w:rPr>
                  <w:vertAlign w:val="subscript"/>
                </w:rPr>
                <w:t>n</w:t>
              </w:r>
              <w:r>
                <w:t> ... t</w:t>
              </w:r>
              <w:r w:rsidRPr="00984CC9">
                <w:rPr>
                  <w:vertAlign w:val="subscript"/>
                </w:rPr>
                <w:t>1</w:t>
              </w:r>
              <w:r>
                <w:t> t</w:t>
              </w:r>
              <w:r w:rsidRPr="00984CC9">
                <w:rPr>
                  <w:vertAlign w:val="subscript"/>
                </w:rPr>
                <w:t>0</w:t>
              </w:r>
            </w:ins>
          </w:p>
        </w:tc>
        <w:tc>
          <w:tcPr>
            <w:tcW w:w="1287" w:type="dxa"/>
          </w:tcPr>
          <w:p w14:paraId="588AA012" w14:textId="77777777" w:rsidR="001F5F54" w:rsidRDefault="001F5F54">
            <w:pPr>
              <w:pStyle w:val="tablecell"/>
              <w:jc w:val="center"/>
              <w:rPr>
                <w:ins w:id="545" w:author="David Flynn" w:date="2019-09-24T15:31:00Z"/>
              </w:rPr>
              <w:pPrChange w:id="546" w:author="David Flynn" w:date="2019-09-24T15:38:00Z">
                <w:pPr>
                  <w:jc w:val="center"/>
                </w:pPr>
              </w:pPrChange>
            </w:pPr>
            <w:ins w:id="547" w:author="David Flynn" w:date="2019-09-24T15:31:00Z">
              <w:r>
                <w:t>u</w:t>
              </w:r>
              <w:r w:rsidRPr="00984CC9">
                <w:rPr>
                  <w:vertAlign w:val="subscript"/>
                </w:rPr>
                <w:t>n</w:t>
              </w:r>
              <w:r>
                <w:t> ... u</w:t>
              </w:r>
              <w:r w:rsidRPr="00984CC9">
                <w:rPr>
                  <w:vertAlign w:val="subscript"/>
                </w:rPr>
                <w:t>1</w:t>
              </w:r>
              <w:r>
                <w:t> u</w:t>
              </w:r>
              <w:r w:rsidRPr="00984CC9">
                <w:rPr>
                  <w:vertAlign w:val="subscript"/>
                </w:rPr>
                <w:t>0</w:t>
              </w:r>
            </w:ins>
          </w:p>
        </w:tc>
        <w:tc>
          <w:tcPr>
            <w:tcW w:w="2497" w:type="dxa"/>
          </w:tcPr>
          <w:p w14:paraId="592BA688" w14:textId="77777777" w:rsidR="001F5F54" w:rsidRDefault="001F5F54">
            <w:pPr>
              <w:pStyle w:val="tablecell"/>
              <w:jc w:val="center"/>
              <w:rPr>
                <w:ins w:id="548" w:author="David Flynn" w:date="2019-09-24T15:31:00Z"/>
              </w:rPr>
              <w:pPrChange w:id="549" w:author="David Flynn" w:date="2019-09-24T15:38:00Z">
                <w:pPr>
                  <w:jc w:val="center"/>
                </w:pPr>
              </w:pPrChange>
            </w:pPr>
            <w:ins w:id="550" w:author="David Flynn" w:date="2019-09-24T15:31:00Z">
              <w:r>
                <w:t>s</w:t>
              </w:r>
              <w:r w:rsidRPr="00984CC9">
                <w:rPr>
                  <w:vertAlign w:val="subscript"/>
                </w:rPr>
                <w:t>n</w:t>
              </w:r>
              <w:r>
                <w:t> t</w:t>
              </w:r>
              <w:r w:rsidRPr="00984CC9">
                <w:rPr>
                  <w:vertAlign w:val="subscript"/>
                </w:rPr>
                <w:t>n</w:t>
              </w:r>
              <w:r>
                <w:t> u</w:t>
              </w:r>
              <w:r w:rsidRPr="00984CC9">
                <w:rPr>
                  <w:vertAlign w:val="subscript"/>
                </w:rPr>
                <w:t>n</w:t>
              </w:r>
              <w:r>
                <w:t>  ... s</w:t>
              </w:r>
              <w:r w:rsidRPr="00984CC9">
                <w:rPr>
                  <w:vertAlign w:val="subscript"/>
                </w:rPr>
                <w:t>1</w:t>
              </w:r>
              <w:r>
                <w:t> t</w:t>
              </w:r>
              <w:r w:rsidRPr="00984CC9">
                <w:rPr>
                  <w:vertAlign w:val="subscript"/>
                </w:rPr>
                <w:t>1</w:t>
              </w:r>
              <w:r>
                <w:t> u</w:t>
              </w:r>
              <w:r w:rsidRPr="00984CC9">
                <w:rPr>
                  <w:vertAlign w:val="subscript"/>
                </w:rPr>
                <w:t>1</w:t>
              </w:r>
              <w:r>
                <w:t>  s</w:t>
              </w:r>
              <w:r w:rsidRPr="00984CC9">
                <w:rPr>
                  <w:vertAlign w:val="subscript"/>
                </w:rPr>
                <w:t>0</w:t>
              </w:r>
              <w:r>
                <w:t> t</w:t>
              </w:r>
              <w:r w:rsidRPr="00984CC9">
                <w:rPr>
                  <w:vertAlign w:val="subscript"/>
                </w:rPr>
                <w:t>0</w:t>
              </w:r>
              <w:r>
                <w:t> u</w:t>
              </w:r>
              <w:r w:rsidRPr="00984CC9">
                <w:rPr>
                  <w:vertAlign w:val="subscript"/>
                </w:rPr>
                <w:t>0</w:t>
              </w:r>
            </w:ins>
          </w:p>
        </w:tc>
        <w:tc>
          <w:tcPr>
            <w:tcW w:w="1649" w:type="dxa"/>
          </w:tcPr>
          <w:p w14:paraId="7AA0A0FF" w14:textId="77777777" w:rsidR="001F5F54" w:rsidRDefault="001F5F54">
            <w:pPr>
              <w:pStyle w:val="tablecell"/>
              <w:jc w:val="center"/>
              <w:rPr>
                <w:ins w:id="551" w:author="David Flynn" w:date="2019-09-24T15:31:00Z"/>
              </w:rPr>
              <w:pPrChange w:id="552" w:author="David Flynn" w:date="2019-09-24T15:38:00Z">
                <w:pPr>
                  <w:jc w:val="center"/>
                </w:pPr>
              </w:pPrChange>
            </w:pPr>
            <w:ins w:id="553" w:author="David Flynn" w:date="2019-09-24T15:31:00Z">
              <w:r>
                <w:t>...</w:t>
              </w:r>
            </w:ins>
          </w:p>
        </w:tc>
      </w:tr>
    </w:tbl>
    <w:p w14:paraId="5165F1C1" w14:textId="77777777" w:rsidR="001F5F54" w:rsidRDefault="001F5F54" w:rsidP="001F5F54">
      <w:pPr>
        <w:rPr>
          <w:ins w:id="554" w:author="David Flynn" w:date="2019-09-24T15:31:00Z"/>
        </w:rPr>
      </w:pPr>
    </w:p>
    <w:p w14:paraId="4EF8520D" w14:textId="77777777" w:rsidR="001F5F54" w:rsidRDefault="001F5F54" w:rsidP="001F5F54">
      <w:pPr>
        <w:pStyle w:val="2"/>
        <w:numPr>
          <w:ilvl w:val="1"/>
          <w:numId w:val="1"/>
        </w:numPr>
        <w:tabs>
          <w:tab w:val="clear" w:pos="360"/>
        </w:tabs>
        <w:rPr>
          <w:ins w:id="555" w:author="David Flynn" w:date="2019-09-24T15:31:00Z"/>
        </w:rPr>
      </w:pPr>
      <w:ins w:id="556" w:author="David Flynn" w:date="2019-09-24T15:31:00Z">
        <w:r>
          <w:t>Conversion of 3D Morton codes to a tuple (M</w:t>
        </w:r>
        <w:r w:rsidRPr="00E60089">
          <w:t>ortonToTuple</w:t>
        </w:r>
        <w:r>
          <w:t>)</w:t>
        </w:r>
      </w:ins>
    </w:p>
    <w:p w14:paraId="2770ADDE" w14:textId="77777777" w:rsidR="001F5F54" w:rsidRDefault="001F5F54" w:rsidP="001F5F54">
      <w:pPr>
        <w:rPr>
          <w:ins w:id="557" w:author="David Flynn" w:date="2019-09-24T15:31:00Z"/>
        </w:rPr>
      </w:pPr>
      <w:ins w:id="558" w:author="David Flynn" w:date="2019-09-24T15:31:00Z">
        <w:r>
          <w:t>The input to this process is a variable m representing a 3D Morton code.</w:t>
        </w:r>
      </w:ins>
    </w:p>
    <w:p w14:paraId="28CADBC4" w14:textId="77777777" w:rsidR="001F5F54" w:rsidRDefault="001F5F54" w:rsidP="001F5F54">
      <w:pPr>
        <w:rPr>
          <w:ins w:id="559" w:author="David Flynn" w:date="2019-09-24T15:31:00Z"/>
        </w:rPr>
      </w:pPr>
      <w:ins w:id="560" w:author="David Flynn" w:date="2019-09-24T15:31:00Z">
        <w:r>
          <w:lastRenderedPageBreak/>
          <w:t>The output of this process is the three-tuple ( s, t, u) derived as follows:</w:t>
        </w:r>
      </w:ins>
    </w:p>
    <w:p w14:paraId="516043FB" w14:textId="13ACED6E" w:rsidR="001F5F54" w:rsidRPr="001F5F54" w:rsidRDefault="001F5F54" w:rsidP="001F5F54">
      <w:pPr>
        <w:rPr>
          <w:ins w:id="561" w:author="David Flynn" w:date="2019-09-24T15:38:00Z"/>
          <w:sz w:val="24"/>
          <w:szCs w:val="24"/>
          <w:rPrChange w:id="562" w:author="David Flynn" w:date="2019-09-24T15:38:00Z">
            <w:rPr>
              <w:ins w:id="563" w:author="David Flynn" w:date="2019-09-24T15:38:00Z"/>
              <w:rFonts w:ascii="Cambria Math" w:eastAsia="Times New Roman" w:hAnsi="Cambria Math"/>
              <w:i/>
              <w:sz w:val="24"/>
              <w:szCs w:val="24"/>
            </w:rPr>
          </w:rPrChange>
        </w:rPr>
      </w:pPr>
      <m:oMathPara>
        <m:oMath>
          <m:r>
            <w:ins w:id="564" w:author="David Flynn" w:date="2019-09-24T15:31:00Z">
              <w:rPr>
                <w:rFonts w:ascii="Cambria Math" w:hAnsi="Cambria Math"/>
              </w:rPr>
              <m:t>s</m:t>
            </w:ins>
          </m:r>
          <m:r>
            <w:ins w:id="565" w:author="David Flynn" w:date="2019-09-24T15:31:00Z">
              <m:rPr>
                <m:aln/>
              </m:rPr>
              <w:rPr>
                <w:rFonts w:ascii="Cambria Math" w:hAnsi="Cambria Math"/>
              </w:rPr>
              <m:t>=</m:t>
            </w:ins>
          </m:r>
          <m:nary>
            <m:naryPr>
              <m:chr m:val="∑"/>
              <m:limLoc m:val="subSup"/>
              <m:grow m:val="1"/>
              <m:supHide m:val="1"/>
              <m:ctrlPr>
                <w:ins w:id="566" w:author="David Flynn" w:date="2019-09-24T15:31:00Z">
                  <w:rPr>
                    <w:rFonts w:ascii="Cambria Math" w:eastAsia="Times New Roman" w:hAnsi="Cambria Math"/>
                    <w:i/>
                    <w:sz w:val="24"/>
                    <w:szCs w:val="24"/>
                  </w:rPr>
                </w:ins>
              </m:ctrlPr>
            </m:naryPr>
            <m:sub>
              <m:r>
                <w:ins w:id="567" w:author="David Flynn" w:date="2019-09-24T15:31:00Z">
                  <w:rPr>
                    <w:rFonts w:ascii="Cambria Math" w:hAnsi="Cambria Math"/>
                  </w:rPr>
                  <m:t>i</m:t>
                </w:ins>
              </m:r>
            </m:sub>
            <m:sup/>
            <m:e>
              <m:sSup>
                <m:sSupPr>
                  <m:ctrlPr>
                    <w:ins w:id="568" w:author="David Flynn" w:date="2019-09-24T15:31:00Z">
                      <w:rPr>
                        <w:rFonts w:ascii="Cambria Math" w:eastAsia="Times New Roman" w:hAnsi="Cambria Math"/>
                        <w:i/>
                        <w:sz w:val="24"/>
                        <w:szCs w:val="24"/>
                      </w:rPr>
                    </w:ins>
                  </m:ctrlPr>
                </m:sSupPr>
                <m:e>
                  <m:r>
                    <w:ins w:id="569" w:author="David Flynn" w:date="2019-09-24T15:31:00Z">
                      <w:rPr>
                        <w:rFonts w:ascii="Cambria Math" w:hAnsi="Cambria Math"/>
                      </w:rPr>
                      <m:t>2</m:t>
                    </w:ins>
                  </m:r>
                </m:e>
                <m:sup>
                  <m:r>
                    <w:ins w:id="570" w:author="David Flynn" w:date="2019-09-24T15:31:00Z">
                      <w:rPr>
                        <w:rFonts w:ascii="Cambria Math" w:hAnsi="Cambria Math"/>
                      </w:rPr>
                      <m:t>i</m:t>
                    </w:ins>
                  </m:r>
                </m:sup>
              </m:sSup>
              <m:d>
                <m:dPr>
                  <m:begChr m:val="["/>
                  <m:endChr m:val="]"/>
                  <m:ctrlPr>
                    <w:ins w:id="571" w:author="David Flynn" w:date="2019-09-24T15:31:00Z">
                      <w:rPr>
                        <w:rFonts w:ascii="Cambria Math" w:eastAsia="Times New Roman" w:hAnsi="Cambria Math"/>
                        <w:i/>
                        <w:sz w:val="24"/>
                        <w:szCs w:val="24"/>
                      </w:rPr>
                    </w:ins>
                  </m:ctrlPr>
                </m:dPr>
                <m:e>
                  <m:r>
                    <w:ins w:id="572" w:author="David Flynn" w:date="2019-09-24T15:31:00Z">
                      <w:rPr>
                        <w:rFonts w:ascii="Cambria Math" w:hAnsi="Cambria Math"/>
                      </w:rPr>
                      <m:t xml:space="preserve">m &amp; </m:t>
                    </w:ins>
                  </m:r>
                  <m:sSup>
                    <m:sSupPr>
                      <m:ctrlPr>
                        <w:ins w:id="573" w:author="David Flynn" w:date="2019-09-24T15:31:00Z">
                          <w:rPr>
                            <w:rFonts w:ascii="Cambria Math" w:eastAsia="Times New Roman" w:hAnsi="Cambria Math"/>
                            <w:i/>
                            <w:sz w:val="24"/>
                            <w:szCs w:val="24"/>
                          </w:rPr>
                        </w:ins>
                      </m:ctrlPr>
                    </m:sSupPr>
                    <m:e>
                      <m:r>
                        <w:ins w:id="574" w:author="David Flynn" w:date="2019-09-24T15:31:00Z">
                          <w:rPr>
                            <w:rFonts w:ascii="Cambria Math" w:hAnsi="Cambria Math"/>
                          </w:rPr>
                          <m:t>2</m:t>
                        </w:ins>
                      </m:r>
                    </m:e>
                    <m:sup>
                      <m:r>
                        <w:ins w:id="575" w:author="David Flynn" w:date="2019-09-24T15:31:00Z">
                          <w:rPr>
                            <w:rFonts w:ascii="Cambria Math" w:hAnsi="Cambria Math"/>
                          </w:rPr>
                          <m:t>3i+2</m:t>
                        </w:ins>
                      </m:r>
                    </m:sup>
                  </m:sSup>
                </m:e>
              </m:d>
            </m:e>
          </m:nary>
          <m:r>
            <w:ins w:id="576" w:author="David Flynn" w:date="2019-09-24T15:31:00Z">
              <m:rPr>
                <m:sty m:val="p"/>
              </m:rPr>
              <w:rPr>
                <w:rFonts w:ascii="Cambria Math" w:hAnsi="Cambria Math"/>
              </w:rPr>
              <w:br/>
            </w:ins>
          </m:r>
        </m:oMath>
        <m:oMath>
          <m:r>
            <w:ins w:id="577" w:author="David Flynn" w:date="2019-09-24T15:31:00Z">
              <w:rPr>
                <w:rFonts w:ascii="Cambria Math" w:hAnsi="Cambria Math"/>
              </w:rPr>
              <m:t>t</m:t>
            </w:ins>
          </m:r>
          <m:r>
            <w:ins w:id="578" w:author="David Flynn" w:date="2019-09-24T15:31:00Z">
              <m:rPr>
                <m:aln/>
              </m:rPr>
              <w:rPr>
                <w:rFonts w:ascii="Cambria Math" w:hAnsi="Cambria Math"/>
              </w:rPr>
              <m:t>=</m:t>
            </w:ins>
          </m:r>
          <m:nary>
            <m:naryPr>
              <m:chr m:val="∑"/>
              <m:limLoc m:val="subSup"/>
              <m:supHide m:val="1"/>
              <m:ctrlPr>
                <w:ins w:id="579" w:author="David Flynn" w:date="2019-09-24T15:31:00Z">
                  <w:rPr>
                    <w:rFonts w:ascii="Cambria Math" w:eastAsia="Times New Roman" w:hAnsi="Cambria Math"/>
                    <w:i/>
                    <w:sz w:val="24"/>
                    <w:szCs w:val="24"/>
                  </w:rPr>
                </w:ins>
              </m:ctrlPr>
            </m:naryPr>
            <m:sub>
              <m:r>
                <w:ins w:id="580" w:author="David Flynn" w:date="2019-09-24T15:31:00Z">
                  <w:rPr>
                    <w:rFonts w:ascii="Cambria Math" w:hAnsi="Cambria Math"/>
                  </w:rPr>
                  <m:t>i</m:t>
                </w:ins>
              </m:r>
            </m:sub>
            <m:sup/>
            <m:e>
              <m:sSup>
                <m:sSupPr>
                  <m:ctrlPr>
                    <w:ins w:id="581" w:author="David Flynn" w:date="2019-09-24T15:31:00Z">
                      <w:rPr>
                        <w:rFonts w:ascii="Cambria Math" w:eastAsia="Times New Roman" w:hAnsi="Cambria Math"/>
                        <w:i/>
                        <w:sz w:val="24"/>
                        <w:szCs w:val="24"/>
                      </w:rPr>
                    </w:ins>
                  </m:ctrlPr>
                </m:sSupPr>
                <m:e>
                  <m:r>
                    <w:ins w:id="582" w:author="David Flynn" w:date="2019-09-24T15:31:00Z">
                      <w:rPr>
                        <w:rFonts w:ascii="Cambria Math" w:hAnsi="Cambria Math"/>
                      </w:rPr>
                      <m:t>2</m:t>
                    </w:ins>
                  </m:r>
                </m:e>
                <m:sup>
                  <m:r>
                    <w:ins w:id="583" w:author="David Flynn" w:date="2019-09-24T15:31:00Z">
                      <w:rPr>
                        <w:rFonts w:ascii="Cambria Math" w:hAnsi="Cambria Math"/>
                      </w:rPr>
                      <m:t>i</m:t>
                    </w:ins>
                  </m:r>
                </m:sup>
              </m:sSup>
              <m:d>
                <m:dPr>
                  <m:begChr m:val="["/>
                  <m:endChr m:val="]"/>
                  <m:ctrlPr>
                    <w:ins w:id="584" w:author="David Flynn" w:date="2019-09-24T15:31:00Z">
                      <w:rPr>
                        <w:rFonts w:ascii="Cambria Math" w:eastAsia="Times New Roman" w:hAnsi="Cambria Math"/>
                        <w:i/>
                        <w:sz w:val="24"/>
                        <w:szCs w:val="24"/>
                      </w:rPr>
                    </w:ins>
                  </m:ctrlPr>
                </m:dPr>
                <m:e>
                  <m:r>
                    <w:ins w:id="585" w:author="David Flynn" w:date="2019-09-24T15:31:00Z">
                      <w:rPr>
                        <w:rFonts w:ascii="Cambria Math" w:hAnsi="Cambria Math"/>
                      </w:rPr>
                      <m:t xml:space="preserve">m &amp; </m:t>
                    </w:ins>
                  </m:r>
                  <m:sSup>
                    <m:sSupPr>
                      <m:ctrlPr>
                        <w:ins w:id="586" w:author="David Flynn" w:date="2019-09-24T15:31:00Z">
                          <w:rPr>
                            <w:rFonts w:ascii="Cambria Math" w:eastAsia="Times New Roman" w:hAnsi="Cambria Math"/>
                            <w:i/>
                            <w:sz w:val="24"/>
                            <w:szCs w:val="24"/>
                          </w:rPr>
                        </w:ins>
                      </m:ctrlPr>
                    </m:sSupPr>
                    <m:e>
                      <m:r>
                        <w:ins w:id="587" w:author="David Flynn" w:date="2019-09-24T15:31:00Z">
                          <w:rPr>
                            <w:rFonts w:ascii="Cambria Math" w:hAnsi="Cambria Math"/>
                          </w:rPr>
                          <m:t>2</m:t>
                        </w:ins>
                      </m:r>
                    </m:e>
                    <m:sup>
                      <m:r>
                        <w:ins w:id="588" w:author="David Flynn" w:date="2019-09-24T15:31:00Z">
                          <w:rPr>
                            <w:rFonts w:ascii="Cambria Math" w:hAnsi="Cambria Math"/>
                          </w:rPr>
                          <m:t>3i+1</m:t>
                        </w:ins>
                      </m:r>
                    </m:sup>
                  </m:sSup>
                </m:e>
              </m:d>
            </m:e>
          </m:nary>
          <m:r>
            <w:ins w:id="589" w:author="David Flynn" w:date="2019-09-24T15:31:00Z">
              <m:rPr>
                <m:sty m:val="p"/>
              </m:rPr>
              <w:br/>
            </w:ins>
          </m:r>
        </m:oMath>
        <m:oMath>
          <m:r>
            <w:ins w:id="590" w:author="David Flynn" w:date="2019-09-24T15:31:00Z">
              <w:rPr>
                <w:rFonts w:ascii="Cambria Math" w:hAnsi="Cambria Math"/>
              </w:rPr>
              <m:t>u</m:t>
            </w:ins>
          </m:r>
          <m:r>
            <w:ins w:id="591" w:author="David Flynn" w:date="2019-09-24T15:31:00Z">
              <m:rPr>
                <m:aln/>
              </m:rPr>
              <w:rPr>
                <w:rFonts w:ascii="Cambria Math" w:hAnsi="Cambria Math"/>
              </w:rPr>
              <m:t>=</m:t>
            </w:ins>
          </m:r>
          <m:nary>
            <m:naryPr>
              <m:chr m:val="∑"/>
              <m:limLoc m:val="subSup"/>
              <m:supHide m:val="1"/>
              <m:ctrlPr>
                <w:ins w:id="592" w:author="David Flynn" w:date="2019-09-24T15:31:00Z">
                  <w:rPr>
                    <w:rFonts w:ascii="Cambria Math" w:eastAsia="Times New Roman" w:hAnsi="Cambria Math"/>
                    <w:i/>
                    <w:sz w:val="24"/>
                    <w:szCs w:val="24"/>
                  </w:rPr>
                </w:ins>
              </m:ctrlPr>
            </m:naryPr>
            <m:sub>
              <m:r>
                <w:ins w:id="593" w:author="David Flynn" w:date="2019-09-24T15:31:00Z">
                  <w:rPr>
                    <w:rFonts w:ascii="Cambria Math" w:hAnsi="Cambria Math"/>
                  </w:rPr>
                  <m:t>i</m:t>
                </w:ins>
              </m:r>
            </m:sub>
            <m:sup/>
            <m:e>
              <m:sSup>
                <m:sSupPr>
                  <m:ctrlPr>
                    <w:ins w:id="594" w:author="David Flynn" w:date="2019-09-24T15:31:00Z">
                      <w:rPr>
                        <w:rFonts w:ascii="Cambria Math" w:eastAsia="Times New Roman" w:hAnsi="Cambria Math"/>
                        <w:i/>
                        <w:sz w:val="24"/>
                        <w:szCs w:val="24"/>
                      </w:rPr>
                    </w:ins>
                  </m:ctrlPr>
                </m:sSupPr>
                <m:e>
                  <m:r>
                    <w:ins w:id="595" w:author="David Flynn" w:date="2019-09-24T15:31:00Z">
                      <w:rPr>
                        <w:rFonts w:ascii="Cambria Math" w:hAnsi="Cambria Math"/>
                      </w:rPr>
                      <m:t>2</m:t>
                    </w:ins>
                  </m:r>
                </m:e>
                <m:sup>
                  <m:r>
                    <w:ins w:id="596" w:author="David Flynn" w:date="2019-09-24T15:31:00Z">
                      <w:rPr>
                        <w:rFonts w:ascii="Cambria Math" w:hAnsi="Cambria Math"/>
                      </w:rPr>
                      <m:t>i</m:t>
                    </w:ins>
                  </m:r>
                </m:sup>
              </m:sSup>
              <m:d>
                <m:dPr>
                  <m:begChr m:val="["/>
                  <m:endChr m:val="]"/>
                  <m:ctrlPr>
                    <w:ins w:id="597" w:author="David Flynn" w:date="2019-09-24T15:31:00Z">
                      <w:rPr>
                        <w:rFonts w:ascii="Cambria Math" w:eastAsia="Times New Roman" w:hAnsi="Cambria Math"/>
                        <w:i/>
                        <w:sz w:val="24"/>
                        <w:szCs w:val="24"/>
                      </w:rPr>
                    </w:ins>
                  </m:ctrlPr>
                </m:dPr>
                <m:e>
                  <m:r>
                    <w:ins w:id="598" w:author="David Flynn" w:date="2019-09-24T15:31:00Z">
                      <w:rPr>
                        <w:rFonts w:ascii="Cambria Math" w:hAnsi="Cambria Math"/>
                      </w:rPr>
                      <m:t xml:space="preserve">m &amp; </m:t>
                    </w:ins>
                  </m:r>
                  <m:sSup>
                    <m:sSupPr>
                      <m:ctrlPr>
                        <w:ins w:id="599" w:author="David Flynn" w:date="2019-09-24T15:31:00Z">
                          <w:rPr>
                            <w:rFonts w:ascii="Cambria Math" w:eastAsia="Times New Roman" w:hAnsi="Cambria Math"/>
                            <w:i/>
                            <w:sz w:val="24"/>
                            <w:szCs w:val="24"/>
                          </w:rPr>
                        </w:ins>
                      </m:ctrlPr>
                    </m:sSupPr>
                    <m:e>
                      <m:r>
                        <w:ins w:id="600" w:author="David Flynn" w:date="2019-09-24T15:31:00Z">
                          <w:rPr>
                            <w:rFonts w:ascii="Cambria Math" w:hAnsi="Cambria Math"/>
                          </w:rPr>
                          <m:t>2</m:t>
                        </w:ins>
                      </m:r>
                    </m:e>
                    <m:sup>
                      <m:r>
                        <w:ins w:id="601" w:author="David Flynn" w:date="2019-09-24T15:31:00Z">
                          <w:rPr>
                            <w:rFonts w:ascii="Cambria Math" w:hAnsi="Cambria Math"/>
                          </w:rPr>
                          <m:t>3i</m:t>
                        </w:ins>
                      </m:r>
                    </m:sup>
                  </m:sSup>
                </m:e>
              </m:d>
            </m:e>
          </m:nary>
        </m:oMath>
      </m:oMathPara>
    </w:p>
    <w:p w14:paraId="3C542C22" w14:textId="65969D3D" w:rsidR="00FE05F8" w:rsidRPr="00D527DE" w:rsidRDefault="00FE05F8" w:rsidP="007F16A3">
      <w:pPr>
        <w:pStyle w:val="2"/>
        <w:rPr>
          <w:noProof/>
          <w:lang w:val="en-CA"/>
        </w:rPr>
      </w:pPr>
      <w:r w:rsidRPr="00D527DE">
        <w:rPr>
          <w:noProof/>
          <w:lang w:val="en-CA"/>
        </w:rPr>
        <w:t>Vector operations</w:t>
      </w:r>
      <w:bookmarkEnd w:id="276"/>
      <w:bookmarkEnd w:id="277"/>
      <w:bookmarkEnd w:id="278"/>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13BDF402" w:rsidR="00FE05F8" w:rsidRPr="00D527DE" w:rsidRDefault="00D84014" w:rsidP="00C26664">
      <w:pPr>
        <w:rPr>
          <w:lang w:val="en-CA"/>
        </w:rPr>
      </w:pPr>
      <w:r w:rsidRPr="00D527DE">
        <w:rPr>
          <w:lang w:val="en-CA"/>
        </w:rPr>
        <w:t xml:space="preserve">The function c[3] = </w:t>
      </w:r>
      <w:r w:rsidR="00FE05F8" w:rsidRPr="00D527DE">
        <w:rPr>
          <w:lang w:val="en-CA"/>
        </w:rPr>
        <w:t>CrossProduct ( a[3], b[3] )</w:t>
      </w:r>
      <w:r w:rsidRPr="00D527DE">
        <w:rPr>
          <w:lang w:val="en-CA"/>
        </w:rPr>
        <w:t xml:space="preserve"> is defined as follows:</w:t>
      </w:r>
    </w:p>
    <w:p w14:paraId="3783F30F" w14:textId="651DB704" w:rsidR="00FE05F8" w:rsidRPr="00D527DE" w:rsidRDefault="00FE05F8" w:rsidP="00FE05F8">
      <w:pPr>
        <w:jc w:val="left"/>
        <w:rPr>
          <w:rFonts w:eastAsia="ＭＳ 明朝"/>
          <w:lang w:val="en-CA"/>
        </w:rPr>
      </w:pPr>
      <w:r w:rsidRPr="00D527DE">
        <w:rPr>
          <w:rFonts w:eastAsia="ＭＳ 明朝"/>
          <w:lang w:val="en-CA"/>
        </w:rPr>
        <w:tab/>
        <w:t xml:space="preserve">c[0] = a[1] </w:t>
      </w:r>
      <w:r w:rsidR="007D6F11" w:rsidRPr="00D527DE">
        <w:rPr>
          <w:rFonts w:eastAsia="ＭＳ 明朝"/>
          <w:lang w:val="en-CA"/>
        </w:rPr>
        <w:t>×</w:t>
      </w:r>
      <w:r w:rsidRPr="00D527DE">
        <w:rPr>
          <w:rFonts w:eastAsia="ＭＳ 明朝"/>
          <w:lang w:val="en-CA"/>
        </w:rPr>
        <w:t xml:space="preserve"> b[2] </w:t>
      </w:r>
      <w:r w:rsidR="00097D5D" w:rsidRPr="00D527DE">
        <w:rPr>
          <w:rFonts w:eastAsia="ＭＳ 明朝"/>
          <w:lang w:val="en-CA"/>
        </w:rPr>
        <w:t>−</w:t>
      </w:r>
      <w:r w:rsidRPr="00D527DE">
        <w:rPr>
          <w:rFonts w:eastAsia="ＭＳ 明朝"/>
          <w:lang w:val="en-CA"/>
        </w:rPr>
        <w:t xml:space="preserve"> a[2] </w:t>
      </w:r>
      <w:r w:rsidR="007D6F11" w:rsidRPr="00D527DE">
        <w:rPr>
          <w:rFonts w:eastAsia="ＭＳ 明朝"/>
          <w:lang w:val="en-CA"/>
        </w:rPr>
        <w:t>×</w:t>
      </w:r>
      <w:r w:rsidRPr="00D527DE">
        <w:rPr>
          <w:rFonts w:eastAsia="ＭＳ 明朝"/>
          <w:lang w:val="en-CA"/>
        </w:rPr>
        <w:t xml:space="preserve"> b[1]</w:t>
      </w:r>
    </w:p>
    <w:p w14:paraId="5C1060BD" w14:textId="2C0BE1DA" w:rsidR="00FE05F8" w:rsidRPr="00D527DE" w:rsidRDefault="00FE05F8" w:rsidP="00FE05F8">
      <w:pPr>
        <w:jc w:val="left"/>
        <w:rPr>
          <w:rFonts w:eastAsia="ＭＳ 明朝"/>
          <w:lang w:val="en-CA"/>
        </w:rPr>
      </w:pPr>
      <w:r w:rsidRPr="00D527DE">
        <w:rPr>
          <w:rFonts w:eastAsia="ＭＳ 明朝"/>
          <w:lang w:val="en-CA"/>
        </w:rPr>
        <w:tab/>
        <w:t xml:space="preserve">c[1] = a[2] </w:t>
      </w:r>
      <w:r w:rsidR="007D6F11" w:rsidRPr="00D527DE">
        <w:rPr>
          <w:rFonts w:eastAsia="ＭＳ 明朝"/>
          <w:lang w:val="en-CA"/>
        </w:rPr>
        <w:t>×</w:t>
      </w:r>
      <w:r w:rsidRPr="00D527DE">
        <w:rPr>
          <w:rFonts w:eastAsia="ＭＳ 明朝"/>
          <w:lang w:val="en-CA"/>
        </w:rPr>
        <w:t xml:space="preserve"> b[0] </w:t>
      </w:r>
      <w:r w:rsidR="00097D5D" w:rsidRPr="00D527DE">
        <w:rPr>
          <w:rFonts w:eastAsia="ＭＳ 明朝"/>
          <w:lang w:val="en-CA"/>
        </w:rPr>
        <w:t>−</w:t>
      </w:r>
      <w:r w:rsidRPr="00D527DE">
        <w:rPr>
          <w:rFonts w:eastAsia="ＭＳ 明朝"/>
          <w:lang w:val="en-CA"/>
        </w:rPr>
        <w:t xml:space="preserve"> a[0] </w:t>
      </w:r>
      <w:r w:rsidR="007D6F11" w:rsidRPr="00D527DE">
        <w:rPr>
          <w:rFonts w:eastAsia="ＭＳ 明朝"/>
          <w:lang w:val="en-CA"/>
        </w:rPr>
        <w:t>×</w:t>
      </w:r>
      <w:r w:rsidRPr="00D527DE">
        <w:rPr>
          <w:rFonts w:eastAsia="ＭＳ 明朝"/>
          <w:lang w:val="en-CA"/>
        </w:rPr>
        <w:t xml:space="preserve"> b[2]</w:t>
      </w:r>
    </w:p>
    <w:p w14:paraId="7B5C07C7" w14:textId="22E19ED4" w:rsidR="00FE05F8" w:rsidRPr="00D527DE" w:rsidRDefault="00FE05F8" w:rsidP="00FE05F8">
      <w:pPr>
        <w:jc w:val="left"/>
        <w:rPr>
          <w:rFonts w:eastAsia="ＭＳ 明朝"/>
          <w:lang w:val="en-CA"/>
        </w:rPr>
      </w:pPr>
      <w:r w:rsidRPr="00D527DE">
        <w:rPr>
          <w:rFonts w:eastAsia="ＭＳ 明朝"/>
          <w:lang w:val="en-CA"/>
        </w:rPr>
        <w:tab/>
        <w:t xml:space="preserve">c[2] = a[0] </w:t>
      </w:r>
      <w:r w:rsidR="007D6F11" w:rsidRPr="00D527DE">
        <w:rPr>
          <w:rFonts w:eastAsia="ＭＳ 明朝"/>
          <w:lang w:val="en-CA"/>
        </w:rPr>
        <w:t>×</w:t>
      </w:r>
      <w:r w:rsidRPr="00D527DE">
        <w:rPr>
          <w:rFonts w:eastAsia="ＭＳ 明朝"/>
          <w:lang w:val="en-CA"/>
        </w:rPr>
        <w:t xml:space="preserve"> b[1] </w:t>
      </w:r>
      <w:r w:rsidR="00097D5D" w:rsidRPr="00D527DE">
        <w:rPr>
          <w:rFonts w:eastAsia="ＭＳ 明朝"/>
          <w:lang w:val="en-CA"/>
        </w:rPr>
        <w:t>−</w:t>
      </w:r>
      <w:r w:rsidRPr="00D527DE">
        <w:rPr>
          <w:rFonts w:eastAsia="ＭＳ 明朝"/>
          <w:lang w:val="en-CA"/>
        </w:rPr>
        <w:t xml:space="preserve"> a[1] </w:t>
      </w:r>
      <w:r w:rsidR="007D6F11" w:rsidRPr="00D527DE">
        <w:rPr>
          <w:rFonts w:eastAsia="ＭＳ 明朝"/>
          <w:lang w:val="en-CA"/>
        </w:rPr>
        <w:t>×</w:t>
      </w:r>
      <w:r w:rsidRPr="00D527DE">
        <w:rPr>
          <w:rFonts w:eastAsia="ＭＳ 明朝"/>
          <w:lang w:val="en-CA"/>
        </w:rPr>
        <w:t xml:space="preserve"> b[0]</w:t>
      </w:r>
    </w:p>
    <w:p w14:paraId="26789D33" w14:textId="77777777" w:rsidR="00FE05F8" w:rsidRPr="00D527DE" w:rsidRDefault="00FE05F8" w:rsidP="00FE05F8">
      <w:pPr>
        <w:jc w:val="left"/>
        <w:rPr>
          <w:rFonts w:eastAsia="ＭＳ 明朝"/>
          <w:lang w:val="en-CA"/>
        </w:rPr>
      </w:pPr>
      <w:r w:rsidRPr="00D527DE">
        <w:rPr>
          <w:rFonts w:eastAsia="ＭＳ 明朝"/>
          <w:lang w:val="en-CA"/>
        </w:rPr>
        <w:t>The function c= InnerProduct ( a[3], b[3] ) is defined as follows:</w:t>
      </w:r>
    </w:p>
    <w:p w14:paraId="7C336CD7" w14:textId="68499B1D" w:rsidR="00FE05F8" w:rsidRPr="00D527DE" w:rsidRDefault="00FE05F8" w:rsidP="00FE05F8">
      <w:pPr>
        <w:jc w:val="left"/>
        <w:rPr>
          <w:rFonts w:eastAsia="ＭＳ 明朝"/>
          <w:lang w:val="en-CA"/>
        </w:rPr>
      </w:pPr>
      <w:r w:rsidRPr="00D527DE">
        <w:rPr>
          <w:rFonts w:eastAsia="ＭＳ 明朝"/>
          <w:lang w:val="en-CA"/>
        </w:rPr>
        <w:tab/>
        <w:t xml:space="preserve">c = a[0] </w:t>
      </w:r>
      <w:r w:rsidR="007D6F11" w:rsidRPr="00D527DE">
        <w:rPr>
          <w:rFonts w:eastAsia="ＭＳ 明朝"/>
          <w:lang w:val="en-CA"/>
        </w:rPr>
        <w:t xml:space="preserve">× </w:t>
      </w:r>
      <w:r w:rsidRPr="00D527DE">
        <w:rPr>
          <w:rFonts w:eastAsia="ＭＳ 明朝"/>
          <w:lang w:val="en-CA"/>
        </w:rPr>
        <w:t xml:space="preserve">b[0] + a[1] </w:t>
      </w:r>
      <w:r w:rsidR="007D6F11" w:rsidRPr="00D527DE">
        <w:rPr>
          <w:rFonts w:eastAsia="ＭＳ 明朝"/>
          <w:lang w:val="en-CA"/>
        </w:rPr>
        <w:t xml:space="preserve">× </w:t>
      </w:r>
      <w:r w:rsidRPr="00D527DE">
        <w:rPr>
          <w:rFonts w:eastAsia="ＭＳ 明朝"/>
          <w:lang w:val="en-CA"/>
        </w:rPr>
        <w:t>b[1] + a[2]</w:t>
      </w:r>
      <w:r w:rsidR="007D6F11" w:rsidRPr="00D527DE">
        <w:rPr>
          <w:rFonts w:eastAsia="ＭＳ 明朝"/>
          <w:lang w:val="en-CA"/>
        </w:rPr>
        <w:t xml:space="preserve"> × </w:t>
      </w:r>
      <w:r w:rsidRPr="00D527DE">
        <w:rPr>
          <w:rFonts w:eastAsia="ＭＳ 明朝"/>
          <w:lang w:val="en-CA"/>
        </w:rPr>
        <w:t>b[2]</w:t>
      </w:r>
    </w:p>
    <w:p w14:paraId="0C8B498C" w14:textId="77777777" w:rsidR="00A514D5" w:rsidRPr="00D527DE" w:rsidRDefault="00A514D5" w:rsidP="007F16A3">
      <w:pPr>
        <w:pStyle w:val="2"/>
        <w:rPr>
          <w:noProof/>
          <w:lang w:val="en-CA"/>
        </w:rPr>
      </w:pPr>
      <w:bookmarkStart w:id="602" w:name="_Toc12531133"/>
      <w:bookmarkStart w:id="603" w:name="_Toc516233890"/>
      <w:bookmarkStart w:id="604" w:name="_Toc528915237"/>
      <w:bookmarkStart w:id="605" w:name="_Toc4055476"/>
      <w:bookmarkStart w:id="606" w:name="_Toc6215328"/>
      <w:bookmarkStart w:id="607" w:name="_Toc12888293"/>
      <w:bookmarkEnd w:id="602"/>
      <w:r w:rsidRPr="00D527DE">
        <w:rPr>
          <w:noProof/>
          <w:lang w:val="en-CA"/>
        </w:rPr>
        <w:t xml:space="preserve">Order of </w:t>
      </w:r>
      <w:r w:rsidRPr="00D527DE">
        <w:t>operation</w:t>
      </w:r>
      <w:r w:rsidRPr="00D527DE">
        <w:rPr>
          <w:noProof/>
          <w:lang w:val="en-CA"/>
        </w:rPr>
        <w:t xml:space="preserve"> precedence</w:t>
      </w:r>
      <w:bookmarkEnd w:id="603"/>
      <w:bookmarkEnd w:id="604"/>
      <w:bookmarkEnd w:id="605"/>
      <w:bookmarkEnd w:id="606"/>
      <w:bookmarkEnd w:id="607"/>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74B3324A" w:rsidR="00A514D5" w:rsidRPr="00D527DE" w:rsidRDefault="00A514D5" w:rsidP="00A514D5">
      <w:pPr>
        <w:rPr>
          <w:rFonts w:eastAsiaTheme="minorHAnsi"/>
          <w:lang w:val="en-CA"/>
        </w:rPr>
      </w:pPr>
      <w:r w:rsidRPr="00D527DE">
        <w:rPr>
          <w:highlight w:val="yellow"/>
          <w:lang w:val="en-CA"/>
        </w:rPr>
        <w:fldChar w:fldCharType="begin"/>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r w:rsidR="00AD2E5E" w:rsidRPr="009334E7">
        <w:rPr>
          <w:lang w:val="en-CA"/>
        </w:rPr>
        <w:t xml:space="preserve">Table </w:t>
      </w:r>
      <w:r w:rsidR="00AD2E5E" w:rsidRPr="009334E7">
        <w:rPr>
          <w:noProof/>
          <w:lang w:val="en-CA"/>
        </w:rPr>
        <w:t>3</w:t>
      </w:r>
      <w:r w:rsidRPr="00D527DE">
        <w:rPr>
          <w:highlight w:val="yellow"/>
          <w:lang w:val="en-CA"/>
        </w:rPr>
        <w:fldChar w:fldCharType="end"/>
      </w:r>
      <w:r w:rsidRPr="00D527DE">
        <w:rPr>
          <w:rFonts w:eastAsia="ＭＳ 明朝"/>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0D119756" w:rsidR="00A514D5" w:rsidRPr="00D527DE" w:rsidRDefault="00A514D5" w:rsidP="00A514D5">
      <w:pPr>
        <w:pStyle w:val="af5"/>
        <w:rPr>
          <w:rFonts w:ascii="Cambria" w:eastAsia="ＭＳ 明朝" w:hAnsi="Cambria"/>
          <w:lang w:eastAsia="ja-JP"/>
        </w:rPr>
      </w:pPr>
      <w:bookmarkStart w:id="608" w:name="_Ref520207232"/>
      <w:bookmarkStart w:id="609" w:name="_Toc528915321"/>
      <w:r w:rsidRPr="00D527DE">
        <w:rPr>
          <w:rFonts w:ascii="Cambria" w:hAnsi="Cambria"/>
        </w:rPr>
        <w:t xml:space="preserve">Table </w:t>
      </w:r>
      <w:r w:rsidR="00F6619B" w:rsidRPr="00D527DE">
        <w:rPr>
          <w:rFonts w:ascii="Cambria" w:hAnsi="Cambria"/>
        </w:rPr>
        <w:fldChar w:fldCharType="begin"/>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EA48E6">
        <w:rPr>
          <w:rFonts w:ascii="Cambria" w:hAnsi="Cambria"/>
          <w:noProof/>
        </w:rPr>
        <w:t>4</w:t>
      </w:r>
      <w:r w:rsidR="00F6619B" w:rsidRPr="00D527DE">
        <w:rPr>
          <w:rFonts w:ascii="Cambria" w:hAnsi="Cambria"/>
        </w:rPr>
        <w:fldChar w:fldCharType="end"/>
      </w:r>
      <w:bookmarkEnd w:id="608"/>
      <w:r w:rsidRPr="00D527DE">
        <w:rPr>
          <w:rFonts w:ascii="Cambria" w:eastAsia="ＭＳ 明朝" w:hAnsi="Cambria"/>
          <w:lang w:eastAsia="ja-JP"/>
        </w:rPr>
        <w:t xml:space="preserve"> </w:t>
      </w:r>
      <w:r w:rsidRPr="00D527DE">
        <w:rPr>
          <w:rFonts w:ascii="Cambria" w:hAnsi="Cambria"/>
          <w:noProof/>
        </w:rPr>
        <w:t>– Operation precedence from highest (at top of table) to lowest (at bottom of table)</w:t>
      </w:r>
      <w:bookmarkEnd w:id="609"/>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D527DE" w14:paraId="1A5ED9E6" w14:textId="77777777" w:rsidTr="009414EA">
        <w:trPr>
          <w:jc w:val="center"/>
        </w:trPr>
        <w:tc>
          <w:tcPr>
            <w:tcW w:w="5139" w:type="dxa"/>
          </w:tcPr>
          <w:p w14:paraId="47797A8A" w14:textId="3D959781" w:rsidR="00A514D5" w:rsidRPr="00D527DE" w:rsidRDefault="00A514D5" w:rsidP="007F16A3">
            <w:pPr>
              <w:pStyle w:val="Note1"/>
              <w:rPr>
                <w:rFonts w:ascii="Cambria" w:hAnsi="Cambria"/>
                <w:noProof/>
                <w:lang w:val="en-CA"/>
              </w:rPr>
            </w:pPr>
            <w:r w:rsidRPr="00D527DE">
              <w:rPr>
                <w:rFonts w:ascii="Cambria" w:hAnsi="Cambria"/>
                <w:noProof/>
                <w:lang w:val="en-CA"/>
              </w:rPr>
              <w:t>"x </w:t>
            </w:r>
            <w:r w:rsidR="007D6F11" w:rsidRPr="00D527DE">
              <w:rPr>
                <w:rFonts w:ascii="Cambria" w:hAnsi="Cambria"/>
                <w:noProof/>
                <w:lang w:val="en-CA"/>
              </w:rPr>
              <w:t>×</w:t>
            </w:r>
            <w:r w:rsidRPr="00D527DE">
              <w:rPr>
                <w:rFonts w:ascii="Cambria" w:hAnsi="Cambria"/>
                <w:noProof/>
                <w:lang w:val="en-CA"/>
              </w:rPr>
              <w:t> y", "x / y", "x ÷ y", "</w:t>
            </w:r>
            <m:oMath>
              <m:f>
                <m:fPr>
                  <m:ctrlPr>
                    <w:rPr>
                      <w:rFonts w:ascii="Cambria Math" w:hAnsi="Cambria Math"/>
                      <w:noProof/>
                      <w:lang w:val="en-CA"/>
                    </w:rPr>
                  </m:ctrlPr>
                </m:fPr>
                <m:num>
                  <m:r>
                    <m:rPr>
                      <m:nor/>
                    </m:rPr>
                    <w:rPr>
                      <w:rFonts w:ascii="Cambria" w:hAnsi="Cambria"/>
                      <w:noProof/>
                      <w:lang w:val="en-CA"/>
                    </w:rPr>
                    <m:t>x</m:t>
                  </m:r>
                </m:num>
                <m:den>
                  <m:r>
                    <m:rPr>
                      <m:nor/>
                    </m:rPr>
                    <w:rPr>
                      <w:rFonts w:ascii="Cambria" w:hAnsi="Cambria"/>
                      <w:noProof/>
                      <w:lang w:val="en-CA"/>
                    </w:rPr>
                    <m:t>y</m:t>
                  </m:r>
                </m:den>
              </m:f>
            </m:oMath>
            <w:r w:rsidRPr="00D527DE">
              <w:rPr>
                <w:rFonts w:ascii="Cambria" w:hAnsi="Cambria"/>
                <w:noProof/>
                <w:lang w:val="en-CA"/>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lastRenderedPageBreak/>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2"/>
        <w:rPr>
          <w:noProof/>
          <w:lang w:val="en-CA"/>
        </w:rPr>
      </w:pPr>
      <w:bookmarkStart w:id="610" w:name="_Toc516233891"/>
      <w:bookmarkStart w:id="611" w:name="_Toc528915238"/>
      <w:bookmarkStart w:id="612" w:name="_Toc4055477"/>
      <w:bookmarkStart w:id="613" w:name="_Toc6215329"/>
      <w:bookmarkStart w:id="614" w:name="_Toc12888294"/>
      <w:r w:rsidRPr="00D527DE">
        <w:rPr>
          <w:noProof/>
          <w:lang w:val="en-CA"/>
        </w:rPr>
        <w:t xml:space="preserve">Variables, </w:t>
      </w:r>
      <w:r w:rsidRPr="00D527DE">
        <w:t>syntax</w:t>
      </w:r>
      <w:r w:rsidRPr="00D527DE">
        <w:rPr>
          <w:noProof/>
          <w:lang w:val="en-CA"/>
        </w:rPr>
        <w:t xml:space="preserve"> elements, and tables</w:t>
      </w:r>
      <w:bookmarkEnd w:id="610"/>
      <w:bookmarkEnd w:id="611"/>
      <w:bookmarkEnd w:id="612"/>
      <w:bookmarkEnd w:id="613"/>
      <w:bookmarkEnd w:id="614"/>
    </w:p>
    <w:p w14:paraId="1CA12C90" w14:textId="77777777"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77777777"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14:paraId="599DA924" w14:textId="77777777"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08614758" w:rsidR="00A514D5" w:rsidRPr="00D527DE" w:rsidRDefault="00A514D5" w:rsidP="00A514D5">
      <w:pPr>
        <w:rPr>
          <w:lang w:val="en-CA"/>
        </w:rPr>
      </w:pPr>
      <w:r w:rsidRPr="00D527DE">
        <w:rPr>
          <w:lang w:val="en-CA"/>
        </w:rPr>
        <w:t>Functions that specify properties of the current position in the bitstream are referred to as syntax functions. These functions are specified in clause </w:t>
      </w:r>
      <w:r w:rsidR="007233F7" w:rsidRPr="00D527DE">
        <w:rPr>
          <w:highlight w:val="yellow"/>
          <w:lang w:val="en-CA" w:eastAsia="ja-JP"/>
        </w:rPr>
        <w:t>xx</w:t>
      </w:r>
      <w:r w:rsidR="006D303F" w:rsidRPr="00D527DE">
        <w:rPr>
          <w:lang w:val="en-CA" w:eastAsia="ja-JP"/>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5CD86AAE"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AD2E5E">
        <w:rPr>
          <w:lang w:val="en-CA"/>
        </w:rPr>
        <w:t>5.8</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lastRenderedPageBreak/>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t>A value equal to 0 represents a FALSE condition in a test statement. The value TRUE is represented by any value different from zero.</w:t>
      </w:r>
    </w:p>
    <w:p w14:paraId="75AF4FC1" w14:textId="77777777" w:rsidR="00A514D5" w:rsidRPr="00D527DE" w:rsidRDefault="00A514D5" w:rsidP="007F16A3">
      <w:pPr>
        <w:pStyle w:val="2"/>
        <w:rPr>
          <w:lang w:val="en-CA"/>
        </w:rPr>
      </w:pPr>
      <w:bookmarkStart w:id="615" w:name="_Toc452007138"/>
      <w:bookmarkStart w:id="616" w:name="_Toc528915239"/>
      <w:bookmarkStart w:id="617" w:name="_Toc4055478"/>
      <w:bookmarkStart w:id="618" w:name="_Toc6215330"/>
      <w:bookmarkStart w:id="619" w:name="_Toc12888295"/>
      <w:bookmarkStart w:id="620" w:name="_Toc516233892"/>
      <w:r w:rsidRPr="00D527DE">
        <w:rPr>
          <w:lang w:val="en-CA"/>
        </w:rPr>
        <w:t xml:space="preserve">Text </w:t>
      </w:r>
      <w:r w:rsidRPr="00D527DE">
        <w:t>description</w:t>
      </w:r>
      <w:r w:rsidRPr="00D527DE">
        <w:rPr>
          <w:lang w:val="en-CA"/>
        </w:rPr>
        <w:t xml:space="preserve"> of logical operations</w:t>
      </w:r>
      <w:bookmarkEnd w:id="615"/>
      <w:bookmarkEnd w:id="616"/>
      <w:bookmarkEnd w:id="617"/>
      <w:bookmarkEnd w:id="618"/>
      <w:bookmarkEnd w:id="619"/>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65D40879"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 /* informative remark on remaining condition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0E3B51A2"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0a</w:t>
      </w:r>
      <w:r w:rsidR="00B51588" w:rsidRPr="00D527DE">
        <w:rPr>
          <w:rFonts w:ascii="Cambria" w:hAnsi="Cambria"/>
          <w:szCs w:val="20"/>
          <w:lang w:val="en-CA"/>
        </w:rPr>
        <w:t xml:space="preserve"> </w:t>
      </w:r>
      <w:r w:rsidRPr="00D527DE">
        <w:rPr>
          <w:rFonts w:ascii="Cambria" w:hAnsi="Cambria"/>
          <w:szCs w:val="20"/>
          <w:lang w:val="en-CA"/>
        </w:rPr>
        <w:t>&amp;&amp;</w:t>
      </w:r>
      <w:r w:rsidR="0008361D" w:rsidRPr="00D527DE">
        <w:rPr>
          <w:rFonts w:ascii="Cambria" w:hAnsi="Cambria"/>
          <w:szCs w:val="20"/>
          <w:lang w:val="en-CA"/>
        </w:rPr>
        <w:t xml:space="preserve"> </w:t>
      </w:r>
      <w:r w:rsidRPr="00D527DE">
        <w:rPr>
          <w:rFonts w:ascii="Cambria" w:hAnsi="Cambria"/>
          <w:szCs w:val="20"/>
          <w:lang w:val="en-CA"/>
        </w:rPr>
        <w:t>condition 0b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1a| |</w:t>
      </w:r>
      <w:r w:rsidR="0008361D" w:rsidRPr="00D527DE">
        <w:rPr>
          <w:rFonts w:ascii="Cambria" w:hAnsi="Cambria"/>
          <w:szCs w:val="20"/>
          <w:lang w:val="en-CA"/>
        </w:rPr>
        <w:t xml:space="preserve"> </w:t>
      </w:r>
      <w:r w:rsidRPr="00D527DE">
        <w:rPr>
          <w:rFonts w:ascii="Cambria" w:hAnsi="Cambria"/>
          <w:szCs w:val="20"/>
          <w:lang w:val="en-CA"/>
        </w:rPr>
        <w:t>| |</w:t>
      </w:r>
      <w:r w:rsidR="0008361D" w:rsidRPr="00D527DE">
        <w:rPr>
          <w:rFonts w:ascii="Cambria" w:hAnsi="Cambria"/>
          <w:szCs w:val="20"/>
          <w:lang w:val="en-CA"/>
        </w:rPr>
        <w:t xml:space="preserve"> </w:t>
      </w:r>
      <w:r w:rsidRPr="00D527DE">
        <w:rPr>
          <w:rFonts w:ascii="Cambria" w:hAnsi="Cambria"/>
          <w:szCs w:val="20"/>
          <w:lang w:val="en-CA"/>
        </w:rPr>
        <w:t>condition 1b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lastRenderedPageBreak/>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5E736B9D" w:rsidR="00A514D5" w:rsidRPr="00D527DE" w:rsidRDefault="00A514D5" w:rsidP="00A514D5">
      <w:pPr>
        <w:pStyle w:val="Equation"/>
        <w:keepNext/>
        <w:keepLines/>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t>When condition 1, statement 1</w:t>
      </w:r>
    </w:p>
    <w:p w14:paraId="2956187A" w14:textId="77777777" w:rsidR="00A514D5" w:rsidRPr="00D527DE" w:rsidRDefault="00A514D5" w:rsidP="007F16A3">
      <w:pPr>
        <w:pStyle w:val="2"/>
        <w:rPr>
          <w:lang w:val="en-CA"/>
        </w:rPr>
      </w:pPr>
      <w:bookmarkStart w:id="621" w:name="_Toc452007139"/>
      <w:bookmarkStart w:id="622" w:name="_Toc528915240"/>
      <w:bookmarkStart w:id="623" w:name="_Toc4055479"/>
      <w:bookmarkStart w:id="624" w:name="_Toc6215331"/>
      <w:bookmarkStart w:id="625" w:name="_Toc12888296"/>
      <w:r w:rsidRPr="00D527DE">
        <w:t>Processes</w:t>
      </w:r>
      <w:bookmarkEnd w:id="621"/>
      <w:bookmarkEnd w:id="622"/>
      <w:bookmarkEnd w:id="623"/>
      <w:bookmarkEnd w:id="624"/>
      <w:bookmarkEnd w:id="625"/>
    </w:p>
    <w:p w14:paraId="66F5C720" w14:textId="77777777"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7DE50969" w14:textId="77777777"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1"/>
        <w:rPr>
          <w:lang w:val="en-CA"/>
        </w:rPr>
      </w:pPr>
      <w:bookmarkStart w:id="626" w:name="_Toc528922157"/>
      <w:bookmarkStart w:id="627" w:name="_Toc528922585"/>
      <w:bookmarkStart w:id="628" w:name="_Toc528922160"/>
      <w:bookmarkStart w:id="629" w:name="_Toc528922588"/>
      <w:bookmarkStart w:id="630" w:name="_Toc528922176"/>
      <w:bookmarkStart w:id="631" w:name="_Toc528922604"/>
      <w:bookmarkStart w:id="632" w:name="_Toc219707783"/>
      <w:bookmarkStart w:id="633" w:name="_Toc528922216"/>
      <w:bookmarkStart w:id="634" w:name="_Toc528922644"/>
      <w:bookmarkStart w:id="635" w:name="_Toc528922229"/>
      <w:bookmarkStart w:id="636" w:name="_Toc528922657"/>
      <w:bookmarkStart w:id="637" w:name="_Toc528922256"/>
      <w:bookmarkStart w:id="638" w:name="_Toc528922684"/>
      <w:bookmarkStart w:id="639" w:name="_Toc528922262"/>
      <w:bookmarkStart w:id="640" w:name="_Toc528922690"/>
      <w:bookmarkStart w:id="641" w:name="_Toc528922263"/>
      <w:bookmarkStart w:id="642" w:name="_Toc528922691"/>
      <w:bookmarkStart w:id="643" w:name="_Ref20133072"/>
      <w:bookmarkStart w:id="644" w:name="_Toc20134230"/>
      <w:bookmarkStart w:id="645" w:name="_Toc505790474"/>
      <w:bookmarkStart w:id="646" w:name="_Toc516233895"/>
      <w:bookmarkStart w:id="647" w:name="_Toc528915241"/>
      <w:bookmarkStart w:id="648" w:name="_Toc4055480"/>
      <w:bookmarkStart w:id="649" w:name="_Toc6215332"/>
      <w:bookmarkStart w:id="650" w:name="_Toc12888297"/>
      <w:bookmarkStart w:id="651" w:name="_Ref34468389"/>
      <w:bookmarkStart w:id="652" w:name="_Toc77680345"/>
      <w:bookmarkStart w:id="653" w:name="_Toc118289011"/>
      <w:bookmarkStart w:id="654" w:name="_Toc226456482"/>
      <w:bookmarkStart w:id="655" w:name="_Toc248045185"/>
      <w:bookmarkStart w:id="656" w:name="_Toc287363741"/>
      <w:bookmarkStart w:id="657" w:name="_Toc311216724"/>
      <w:bookmarkStart w:id="658" w:name="_Toc317198689"/>
      <w:bookmarkStart w:id="659" w:name="_Toc390728012"/>
      <w:bookmarkStart w:id="660" w:name="_Toc511952622"/>
      <w:bookmarkEnd w:id="238"/>
      <w:bookmarkEnd w:id="239"/>
      <w:bookmarkEnd w:id="240"/>
      <w:bookmarkEnd w:id="241"/>
      <w:bookmarkEnd w:id="242"/>
      <w:bookmarkEnd w:id="243"/>
      <w:bookmarkEnd w:id="244"/>
      <w:bookmarkEnd w:id="245"/>
      <w:bookmarkEnd w:id="246"/>
      <w:bookmarkEnd w:id="247"/>
      <w:bookmarkEnd w:id="248"/>
      <w:bookmarkEnd w:id="249"/>
      <w:bookmarkEnd w:id="250"/>
      <w:bookmarkEnd w:id="620"/>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D527DE">
        <w:rPr>
          <w:lang w:val="en-CA"/>
        </w:rPr>
        <w:t xml:space="preserve">Source, </w:t>
      </w:r>
      <w:r w:rsidRPr="00D527DE">
        <w:t>coded</w:t>
      </w:r>
      <w:r w:rsidRPr="00D527DE">
        <w:rPr>
          <w:lang w:val="en-CA"/>
        </w:rPr>
        <w:t>, decoded and output data formats</w:t>
      </w:r>
      <w:bookmarkEnd w:id="643"/>
      <w:bookmarkEnd w:id="644"/>
      <w:r w:rsidRPr="00D527DE">
        <w:rPr>
          <w:lang w:val="en-CA"/>
        </w:rPr>
        <w:t>, scanning processes, and neighbouring relationships</w:t>
      </w:r>
      <w:bookmarkEnd w:id="645"/>
      <w:bookmarkEnd w:id="646"/>
      <w:bookmarkEnd w:id="647"/>
      <w:bookmarkEnd w:id="648"/>
      <w:bookmarkEnd w:id="649"/>
      <w:bookmarkEnd w:id="650"/>
    </w:p>
    <w:p w14:paraId="63194F38" w14:textId="77777777" w:rsidR="00120E20" w:rsidRPr="00D527DE" w:rsidRDefault="00120E20" w:rsidP="007F16A3">
      <w:pPr>
        <w:pStyle w:val="2"/>
        <w:rPr>
          <w:noProof/>
          <w:lang w:val="en-CA"/>
        </w:rPr>
      </w:pPr>
      <w:bookmarkStart w:id="661" w:name="_Toc20134231"/>
      <w:bookmarkStart w:id="662" w:name="_Toc77680346"/>
      <w:bookmarkStart w:id="663" w:name="_Toc118289012"/>
      <w:bookmarkStart w:id="664" w:name="_Toc226456483"/>
      <w:bookmarkStart w:id="665" w:name="_Toc248045186"/>
      <w:bookmarkStart w:id="666" w:name="_Toc287363742"/>
      <w:bookmarkStart w:id="667" w:name="_Toc311216725"/>
      <w:bookmarkStart w:id="668" w:name="_Toc317198690"/>
      <w:bookmarkStart w:id="669" w:name="_Toc390728013"/>
      <w:bookmarkStart w:id="670" w:name="_Toc511952623"/>
      <w:bookmarkStart w:id="671" w:name="_Toc4055481"/>
      <w:bookmarkStart w:id="672" w:name="_Toc6215333"/>
      <w:bookmarkStart w:id="673" w:name="_Toc12888298"/>
      <w:bookmarkEnd w:id="651"/>
      <w:bookmarkEnd w:id="652"/>
      <w:bookmarkEnd w:id="653"/>
      <w:bookmarkEnd w:id="654"/>
      <w:bookmarkEnd w:id="655"/>
      <w:bookmarkEnd w:id="656"/>
      <w:bookmarkEnd w:id="657"/>
      <w:bookmarkEnd w:id="658"/>
      <w:bookmarkEnd w:id="659"/>
      <w:bookmarkEnd w:id="660"/>
      <w:r w:rsidRPr="00D527DE">
        <w:t>Bitstream</w:t>
      </w:r>
      <w:r w:rsidRPr="00D527DE">
        <w:rPr>
          <w:noProof/>
          <w:lang w:val="en-CA"/>
        </w:rPr>
        <w:t xml:space="preserve"> formats</w:t>
      </w:r>
      <w:bookmarkEnd w:id="661"/>
      <w:bookmarkEnd w:id="662"/>
      <w:bookmarkEnd w:id="663"/>
      <w:bookmarkEnd w:id="664"/>
      <w:bookmarkEnd w:id="665"/>
      <w:bookmarkEnd w:id="666"/>
      <w:bookmarkEnd w:id="667"/>
      <w:bookmarkEnd w:id="668"/>
      <w:bookmarkEnd w:id="669"/>
      <w:bookmarkEnd w:id="670"/>
      <w:bookmarkEnd w:id="671"/>
      <w:bookmarkEnd w:id="672"/>
      <w:bookmarkEnd w:id="673"/>
    </w:p>
    <w:p w14:paraId="5D00FEAB" w14:textId="77777777" w:rsidR="00120E20" w:rsidRPr="00D527DE" w:rsidRDefault="00120E20" w:rsidP="00120E20">
      <w:pPr>
        <w:rPr>
          <w:lang w:val="en-CA"/>
        </w:rPr>
      </w:pPr>
      <w:bookmarkStart w:id="674" w:name="_Toc20134233"/>
      <w:bookmarkStart w:id="675" w:name="_Ref81058824"/>
      <w:bookmarkStart w:id="676" w:name="_Toc77680347"/>
      <w:bookmarkStart w:id="677" w:name="_Toc118289013"/>
      <w:bookmarkStart w:id="678" w:name="_Ref205023600"/>
      <w:bookmarkStart w:id="679" w:name="_Toc226456484"/>
      <w:bookmarkStart w:id="680" w:name="_Toc248045187"/>
      <w:bookmarkStart w:id="681" w:name="_Toc287363743"/>
      <w:bookmarkStart w:id="682" w:name="_Toc311216726"/>
      <w:bookmarkStart w:id="683" w:name="_Ref317173305"/>
      <w:bookmarkStart w:id="684" w:name="_Toc317198691"/>
      <w:bookmarkStart w:id="685" w:name="_Toc390728014"/>
      <w:r w:rsidRPr="00D527DE">
        <w:rPr>
          <w:highlight w:val="yellow"/>
          <w:lang w:val="en-CA"/>
        </w:rPr>
        <w:t>&lt;To do&gt;</w:t>
      </w:r>
    </w:p>
    <w:p w14:paraId="0A36D279" w14:textId="77777777" w:rsidR="00120E20" w:rsidRPr="00D527DE" w:rsidRDefault="00120E20" w:rsidP="007F16A3">
      <w:pPr>
        <w:pStyle w:val="2"/>
        <w:rPr>
          <w:noProof/>
          <w:lang w:val="en-CA"/>
        </w:rPr>
      </w:pPr>
      <w:bookmarkStart w:id="686" w:name="_Toc511952624"/>
      <w:bookmarkStart w:id="687" w:name="_Toc4055482"/>
      <w:bookmarkStart w:id="688" w:name="_Toc6215334"/>
      <w:bookmarkStart w:id="689" w:name="_Toc12888299"/>
      <w:r w:rsidRPr="00D527DE">
        <w:rPr>
          <w:noProof/>
          <w:lang w:val="en-CA"/>
        </w:rPr>
        <w:t xml:space="preserve">Source, </w:t>
      </w:r>
      <w:r w:rsidRPr="00D527DE">
        <w:t>decoded</w:t>
      </w:r>
      <w:r w:rsidRPr="00D527DE">
        <w:rPr>
          <w:noProof/>
          <w:lang w:val="en-CA"/>
        </w:rPr>
        <w:t>, and output picture formats</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14:paraId="74351218" w14:textId="7EACE25D" w:rsidR="00120E20" w:rsidRPr="00D527DE" w:rsidRDefault="00120E20" w:rsidP="00120E20">
      <w:pPr>
        <w:rPr>
          <w:lang w:val="en-CA"/>
        </w:rPr>
      </w:pPr>
      <w:r w:rsidRPr="00D527DE">
        <w:rPr>
          <w:highlight w:val="yellow"/>
          <w:lang w:val="en-CA"/>
        </w:rPr>
        <w:t>&lt;To do&gt;</w:t>
      </w:r>
    </w:p>
    <w:p w14:paraId="49751228" w14:textId="34493BA5" w:rsidR="00D910FB" w:rsidRPr="00D527DE" w:rsidRDefault="00D910FB" w:rsidP="00120E20">
      <w:pPr>
        <w:rPr>
          <w:lang w:val="en-CA"/>
        </w:rPr>
      </w:pPr>
    </w:p>
    <w:p w14:paraId="524F738B" w14:textId="21495EAC" w:rsidR="00D910FB" w:rsidRPr="00D527DE" w:rsidRDefault="00D910FB" w:rsidP="00C26664">
      <w:pPr>
        <w:pStyle w:val="2"/>
        <w:rPr>
          <w:lang w:val="en-CA"/>
        </w:rPr>
      </w:pPr>
      <w:bookmarkStart w:id="690" w:name="_Toc4055483"/>
      <w:bookmarkStart w:id="691" w:name="_Toc6215335"/>
      <w:bookmarkStart w:id="692" w:name="_Toc12888300"/>
      <w:r w:rsidRPr="00D527DE">
        <w:rPr>
          <w:lang w:val="en-CA"/>
        </w:rPr>
        <w:lastRenderedPageBreak/>
        <w:t>Geometry octree</w:t>
      </w:r>
      <w:bookmarkEnd w:id="690"/>
      <w:bookmarkEnd w:id="691"/>
      <w:bookmarkEnd w:id="692"/>
    </w:p>
    <w:p w14:paraId="7C0DAA61" w14:textId="3B3B8EC2" w:rsidR="00043836" w:rsidRPr="00D527DE" w:rsidRDefault="00D910FB" w:rsidP="00C26664">
      <w:pPr>
        <w:pStyle w:val="3"/>
        <w:rPr>
          <w:lang w:val="en-CA"/>
        </w:rPr>
      </w:pPr>
      <w:bookmarkStart w:id="693" w:name="_Toc4055484"/>
      <w:bookmarkStart w:id="694" w:name="_Toc6215336"/>
      <w:bookmarkStart w:id="695" w:name="_Toc12888301"/>
      <w:r w:rsidRPr="00D527DE">
        <w:rPr>
          <w:lang w:val="en-CA"/>
        </w:rPr>
        <w:t>Scan order of child nodes</w:t>
      </w:r>
      <w:bookmarkEnd w:id="693"/>
      <w:bookmarkEnd w:id="694"/>
      <w:bookmarkEnd w:id="695"/>
    </w:p>
    <w:p w14:paraId="725E4434" w14:textId="1D93E365" w:rsidR="00043836" w:rsidRPr="00D527DE" w:rsidRDefault="00D910FB" w:rsidP="00C26664">
      <w:pPr>
        <w:pStyle w:val="2"/>
        <w:rPr>
          <w:lang w:val="en-CA"/>
        </w:rPr>
      </w:pPr>
      <w:bookmarkStart w:id="696" w:name="_Toc4055485"/>
      <w:bookmarkStart w:id="697" w:name="_Toc6215337"/>
      <w:bookmarkStart w:id="698" w:name="_Toc12888302"/>
      <w:r w:rsidRPr="00D527DE">
        <w:rPr>
          <w:lang w:val="en-CA"/>
        </w:rPr>
        <w:t>Neighbour relationships</w:t>
      </w:r>
      <w:bookmarkEnd w:id="696"/>
      <w:bookmarkEnd w:id="697"/>
      <w:bookmarkEnd w:id="698"/>
    </w:p>
    <w:p w14:paraId="724FF0CE" w14:textId="3563E531" w:rsidR="00043836" w:rsidRPr="00D527DE" w:rsidRDefault="00D910FB" w:rsidP="00C26664">
      <w:pPr>
        <w:pStyle w:val="3"/>
        <w:rPr>
          <w:lang w:val="en-CA"/>
        </w:rPr>
      </w:pPr>
      <w:bookmarkStart w:id="699" w:name="_Ref5870946"/>
      <w:bookmarkStart w:id="700" w:name="_Toc4055486"/>
      <w:bookmarkStart w:id="701" w:name="_Toc6215338"/>
      <w:bookmarkStart w:id="702" w:name="_Toc12888303"/>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699"/>
      <w:bookmarkEnd w:id="700"/>
      <w:bookmarkEnd w:id="701"/>
      <w:bookmarkEnd w:id="702"/>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6A545BBD" w:rsidR="00D910FB" w:rsidRPr="00D527DE" w:rsidRDefault="00D910FB" w:rsidP="00D910FB">
      <w:pPr>
        <w:rPr>
          <w:lang w:val="en-CA"/>
        </w:rPr>
      </w:pPr>
      <w:r w:rsidRPr="00D527DE">
        <w:rPr>
          <w:lang w:val="en-CA"/>
        </w:rPr>
        <w:t>Input</w:t>
      </w:r>
      <w:r w:rsidR="0008361D" w:rsidRPr="00D527DE">
        <w:rPr>
          <w:lang w:val="en-CA"/>
        </w:rPr>
        <w:t xml:space="preserve"> </w:t>
      </w:r>
      <w:r w:rsidRPr="00D527DE">
        <w:rPr>
          <w:lang w:val="en-CA"/>
        </w:rPr>
        <w:t>to this</w:t>
      </w:r>
      <w:r w:rsidR="0008361D" w:rsidRPr="00D527DE">
        <w:rPr>
          <w:lang w:val="en-CA"/>
        </w:rPr>
        <w:t xml:space="preserve"> </w:t>
      </w:r>
      <w:r w:rsidRPr="00D527DE">
        <w:rPr>
          <w:lang w:val="en-CA"/>
        </w:rPr>
        <w:t>proces</w:t>
      </w:r>
      <w:r w:rsidR="0008361D" w:rsidRPr="00D527DE">
        <w:rPr>
          <w:lang w:val="en-CA"/>
        </w:rPr>
        <w:t xml:space="preserve"> </w:t>
      </w:r>
      <w:r w:rsidRPr="00D527DE">
        <w:rPr>
          <w:lang w:val="en-CA"/>
        </w:rPr>
        <w:t>are</w:t>
      </w:r>
    </w:p>
    <w:p w14:paraId="4AC73046" w14:textId="52EE56DD" w:rsidR="00D910FB" w:rsidRPr="00D527DE" w:rsidRDefault="00D910FB" w:rsidP="00C26664">
      <w:pPr>
        <w:ind w:firstLine="403"/>
        <w:rPr>
          <w:lang w:val="en-CA"/>
        </w:rPr>
      </w:pPr>
      <w:r w:rsidRPr="00D527DE">
        <w:rPr>
          <w:lang w:val="en-CA"/>
        </w:rPr>
        <w:t>an index, inIdx,</w:t>
      </w:r>
      <w:r w:rsidR="0008361D" w:rsidRPr="00D527DE">
        <w:rPr>
          <w:lang w:val="en-CA"/>
        </w:rPr>
        <w:t xml:space="preserve"> </w:t>
      </w:r>
      <w:r w:rsidRPr="00D527DE">
        <w:rPr>
          <w:lang w:val="en-CA"/>
        </w:rPr>
        <w:t>in the neighbour</w:t>
      </w:r>
      <w:r w:rsidR="0008361D" w:rsidRPr="00D527DE">
        <w:rPr>
          <w:lang w:val="en-CA"/>
        </w:rPr>
        <w:t xml:space="preserve"> </w:t>
      </w:r>
      <w:r w:rsidRPr="00D527DE">
        <w:rPr>
          <w:lang w:val="en-CA"/>
        </w:rPr>
        <w:t>dependent permuted child node</w:t>
      </w:r>
      <w:r w:rsidR="0008361D" w:rsidRPr="00D527DE">
        <w:rPr>
          <w:lang w:val="en-CA"/>
        </w:rPr>
        <w:t xml:space="preserve"> </w:t>
      </w:r>
      <w:r w:rsidRPr="00D527DE">
        <w:rPr>
          <w:lang w:val="en-CA"/>
        </w:rPr>
        <w:t>scan order, and</w:t>
      </w:r>
    </w:p>
    <w:p w14:paraId="7EE02D45" w14:textId="093FE64B" w:rsidR="00D910FB" w:rsidRPr="00D527DE" w:rsidRDefault="00D910FB" w:rsidP="00C26664">
      <w:pPr>
        <w:ind w:firstLine="403"/>
        <w:rPr>
          <w:lang w:val="en-CA"/>
        </w:rPr>
      </w:pPr>
      <w:r w:rsidRPr="00D527DE">
        <w:rPr>
          <w:lang w:val="en-CA"/>
        </w:rPr>
        <w:t>the</w:t>
      </w:r>
      <w:r w:rsidR="0008361D" w:rsidRPr="00D527DE">
        <w:rPr>
          <w:lang w:val="en-CA"/>
        </w:rPr>
        <w:t xml:space="preserve"> </w:t>
      </w:r>
      <w:r w:rsidRPr="00D527DE">
        <w:rPr>
          <w:lang w:val="en-CA"/>
        </w:rPr>
        <w:t>neighbourhood occupancy pattern,</w:t>
      </w:r>
      <w:r w:rsidR="0008361D" w:rsidRPr="00D527DE">
        <w:rPr>
          <w:lang w:val="en-CA"/>
        </w:rPr>
        <w:t xml:space="preserve"> </w:t>
      </w:r>
      <w:r w:rsidRPr="00D527DE">
        <w:rPr>
          <w:lang w:val="en-CA"/>
        </w:rPr>
        <w:t>neighbourPattern.</w:t>
      </w:r>
    </w:p>
    <w:p w14:paraId="1984B22A" w14:textId="72173973" w:rsidR="00D910FB" w:rsidRPr="00D527DE" w:rsidRDefault="00D910FB" w:rsidP="00D910FB">
      <w:pPr>
        <w:rPr>
          <w:lang w:val="en-CA"/>
        </w:rPr>
      </w:pPr>
      <w:r w:rsidRPr="00D527DE">
        <w:rPr>
          <w:lang w:val="en-CA"/>
        </w:rPr>
        <w:t>Output by this</w:t>
      </w:r>
      <w:r w:rsidR="0008361D" w:rsidRPr="00D527DE">
        <w:rPr>
          <w:lang w:val="en-CA"/>
        </w:rPr>
        <w:t xml:space="preserve"> </w:t>
      </w:r>
      <w:r w:rsidRPr="00D527DE">
        <w:rPr>
          <w:lang w:val="en-CA"/>
        </w:rPr>
        <w:t>process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the corresponding index, outIdx,</w:t>
      </w:r>
      <w:r w:rsidR="0008361D" w:rsidRPr="00D527DE">
        <w:rPr>
          <w:lang w:val="en-CA"/>
        </w:rPr>
        <w:t xml:space="preserve"> </w:t>
      </w:r>
      <w:r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5BC8B187" w:rsidR="00D910FB" w:rsidRPr="00D527DE" w:rsidRDefault="00043836" w:rsidP="00D910FB">
      <w:pPr>
        <w:rPr>
          <w:lang w:val="en-CA"/>
        </w:rPr>
      </w:pPr>
      <w:r w:rsidRPr="00D527DE">
        <w:rPr>
          <w:lang w:val="en-CA"/>
        </w:rPr>
        <w:tab/>
      </w:r>
      <w:r w:rsidR="00D910FB" w:rsidRPr="00D527DE">
        <w:rPr>
          <w:lang w:val="en-CA"/>
        </w:rPr>
        <w:t>outIdx = ( childScanMap[ neighbourPattern ] &gt;&gt; (inIdx × 3)) &amp; 7</w:t>
      </w:r>
    </w:p>
    <w:p w14:paraId="710ABECA" w14:textId="5204842C" w:rsidR="00D910FB" w:rsidRPr="00D527DE" w:rsidRDefault="00043836" w:rsidP="00D910FB">
      <w:pPr>
        <w:rPr>
          <w:lang w:val="en-CA"/>
        </w:rPr>
      </w:pPr>
      <w:r w:rsidRPr="00D527DE">
        <w:rPr>
          <w:lang w:val="en-CA"/>
        </w:rPr>
        <w:tab/>
      </w:r>
      <w:r w:rsidR="00D910FB" w:rsidRPr="00D527DE">
        <w:rPr>
          <w:lang w:val="en-CA"/>
        </w:rPr>
        <w:t xml:space="preserve">where values of childScanMap are given by </w:t>
      </w:r>
      <w:r w:rsidR="00610F4E" w:rsidRPr="00D527DE">
        <w:rPr>
          <w:lang w:val="en-CA"/>
        </w:rPr>
        <w:fldChar w:fldCharType="begin"/>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r w:rsidR="00AD2E5E" w:rsidRPr="00D527DE">
        <w:t xml:space="preserve">Table </w:t>
      </w:r>
      <w:r w:rsidR="00AD2E5E">
        <w:rPr>
          <w:noProof/>
        </w:rPr>
        <w:t>4</w:t>
      </w:r>
      <w:r w:rsidR="00610F4E" w:rsidRPr="00D527DE">
        <w:rPr>
          <w:lang w:val="en-CA"/>
        </w:rPr>
        <w:fldChar w:fldCharType="end"/>
      </w:r>
      <w:r w:rsidRPr="00D527DE">
        <w:rPr>
          <w:lang w:val="en-CA"/>
        </w:rPr>
        <w:t>.</w:t>
      </w:r>
    </w:p>
    <w:p w14:paraId="10507FB2" w14:textId="39C9872B" w:rsidR="005366E9" w:rsidRPr="009334E7" w:rsidRDefault="005366E9" w:rsidP="007F16A3">
      <w:pPr>
        <w:pStyle w:val="af5"/>
        <w:rPr>
          <w:rFonts w:ascii="Cambria" w:hAnsi="Cambria"/>
        </w:rPr>
      </w:pPr>
      <w:bookmarkStart w:id="703" w:name="_Ref12568574"/>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5</w:t>
      </w:r>
      <w:r w:rsidRPr="009334E7">
        <w:rPr>
          <w:rFonts w:ascii="Cambria" w:hAnsi="Cambria"/>
        </w:rPr>
        <w:fldChar w:fldCharType="end"/>
      </w:r>
      <w:bookmarkEnd w:id="703"/>
      <w:r w:rsidRPr="009334E7">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460"/>
        <w:gridCol w:w="1308"/>
        <w:gridCol w:w="1308"/>
        <w:gridCol w:w="1308"/>
        <w:gridCol w:w="1308"/>
      </w:tblGrid>
      <w:tr w:rsidR="00043836" w:rsidRPr="00D527DE" w14:paraId="45875763" w14:textId="77777777" w:rsidTr="00C26664">
        <w:trPr>
          <w:jc w:val="center"/>
        </w:trPr>
        <w:tc>
          <w:tcPr>
            <w:tcW w:w="0" w:type="auto"/>
          </w:tcPr>
          <w:p w14:paraId="693EADB2" w14:textId="77777777" w:rsidR="00043836" w:rsidRPr="00D527DE" w:rsidRDefault="00043836" w:rsidP="00C26664">
            <w:pPr>
              <w:jc w:val="center"/>
              <w:rPr>
                <w:lang w:val="en-CA"/>
              </w:rPr>
            </w:pPr>
          </w:p>
        </w:tc>
        <w:tc>
          <w:tcPr>
            <w:tcW w:w="0" w:type="auto"/>
            <w:gridSpan w:val="4"/>
          </w:tcPr>
          <w:p w14:paraId="572BC73D" w14:textId="717C063A" w:rsidR="00043836" w:rsidRPr="00D527DE" w:rsidRDefault="00043836" w:rsidP="00C26664">
            <w:pPr>
              <w:jc w:val="center"/>
              <w:rPr>
                <w:lang w:val="en-CA"/>
              </w:rPr>
            </w:pPr>
            <w:r w:rsidRPr="00D527DE">
              <w:rPr>
                <w:lang w:val="en-CA"/>
              </w:rPr>
              <w:t>j</w:t>
            </w:r>
          </w:p>
        </w:tc>
      </w:tr>
      <w:tr w:rsidR="00043836" w:rsidRPr="00D527DE" w14:paraId="0F7C0100" w14:textId="77777777" w:rsidTr="00C26664">
        <w:trPr>
          <w:jc w:val="center"/>
        </w:trPr>
        <w:tc>
          <w:tcPr>
            <w:tcW w:w="0" w:type="auto"/>
          </w:tcPr>
          <w:p w14:paraId="74303DD7" w14:textId="1614AEA7" w:rsidR="00043836" w:rsidRPr="00D527DE" w:rsidRDefault="00043836" w:rsidP="00C26664">
            <w:pPr>
              <w:jc w:val="center"/>
              <w:rPr>
                <w:lang w:val="en-CA"/>
              </w:rPr>
            </w:pPr>
            <w:r w:rsidRPr="00D527DE">
              <w:rPr>
                <w:lang w:val="en-CA"/>
              </w:rPr>
              <w:t>i</w:t>
            </w:r>
          </w:p>
        </w:tc>
        <w:tc>
          <w:tcPr>
            <w:tcW w:w="0" w:type="auto"/>
          </w:tcPr>
          <w:p w14:paraId="79C148E1" w14:textId="327CF1CB" w:rsidR="00043836" w:rsidRPr="00D527DE" w:rsidRDefault="00043836" w:rsidP="00C26664">
            <w:pPr>
              <w:jc w:val="center"/>
              <w:rPr>
                <w:lang w:val="en-CA"/>
              </w:rPr>
            </w:pPr>
            <w:r w:rsidRPr="00D527DE">
              <w:rPr>
                <w:lang w:val="en-CA"/>
              </w:rPr>
              <w:t>0</w:t>
            </w:r>
          </w:p>
        </w:tc>
        <w:tc>
          <w:tcPr>
            <w:tcW w:w="0" w:type="auto"/>
          </w:tcPr>
          <w:p w14:paraId="0715CF9C" w14:textId="7E54CA44" w:rsidR="00043836" w:rsidRPr="00D527DE" w:rsidRDefault="00043836" w:rsidP="00C26664">
            <w:pPr>
              <w:jc w:val="center"/>
              <w:rPr>
                <w:lang w:val="en-CA"/>
              </w:rPr>
            </w:pPr>
            <w:r w:rsidRPr="00D527DE">
              <w:rPr>
                <w:lang w:val="en-CA"/>
              </w:rPr>
              <w:t>1</w:t>
            </w:r>
          </w:p>
        </w:tc>
        <w:tc>
          <w:tcPr>
            <w:tcW w:w="0" w:type="auto"/>
          </w:tcPr>
          <w:p w14:paraId="6ACA4E7D" w14:textId="15E08486" w:rsidR="00043836" w:rsidRPr="00D527DE" w:rsidRDefault="00043836" w:rsidP="00C26664">
            <w:pPr>
              <w:jc w:val="center"/>
              <w:rPr>
                <w:lang w:val="en-CA"/>
              </w:rPr>
            </w:pPr>
            <w:r w:rsidRPr="00D527DE">
              <w:rPr>
                <w:lang w:val="en-CA"/>
              </w:rPr>
              <w:t>2</w:t>
            </w:r>
          </w:p>
        </w:tc>
        <w:tc>
          <w:tcPr>
            <w:tcW w:w="0" w:type="auto"/>
          </w:tcPr>
          <w:p w14:paraId="6E3201CD" w14:textId="6148B8DB" w:rsidR="00043836" w:rsidRPr="00D527DE" w:rsidRDefault="00043836" w:rsidP="00C26664">
            <w:pPr>
              <w:jc w:val="center"/>
              <w:rPr>
                <w:lang w:val="en-CA"/>
              </w:rPr>
            </w:pPr>
            <w:r w:rsidRPr="00D527DE">
              <w:rPr>
                <w:lang w:val="en-CA"/>
              </w:rPr>
              <w:t>3</w:t>
            </w:r>
          </w:p>
        </w:tc>
      </w:tr>
      <w:tr w:rsidR="00043836" w:rsidRPr="00D527DE" w14:paraId="3575CE6B" w14:textId="77777777" w:rsidTr="00C26664">
        <w:trPr>
          <w:jc w:val="center"/>
        </w:trPr>
        <w:tc>
          <w:tcPr>
            <w:tcW w:w="0" w:type="auto"/>
            <w:vAlign w:val="center"/>
          </w:tcPr>
          <w:p w14:paraId="233F034A" w14:textId="56D269AE" w:rsidR="00043836" w:rsidRPr="00D527DE" w:rsidRDefault="00043836" w:rsidP="00C26664">
            <w:pPr>
              <w:jc w:val="center"/>
              <w:rPr>
                <w:lang w:val="en-CA"/>
              </w:rPr>
            </w:pPr>
            <w:r w:rsidRPr="00D527DE">
              <w:rPr>
                <w:lang w:val="en-CA"/>
              </w:rPr>
              <w:t>0</w:t>
            </w:r>
          </w:p>
        </w:tc>
        <w:tc>
          <w:tcPr>
            <w:tcW w:w="0" w:type="auto"/>
            <w:vAlign w:val="center"/>
          </w:tcPr>
          <w:p w14:paraId="436E00C1" w14:textId="1C98462D" w:rsidR="00043836" w:rsidRPr="00D527DE" w:rsidRDefault="00043836" w:rsidP="00C26664">
            <w:pPr>
              <w:jc w:val="center"/>
              <w:rPr>
                <w:lang w:val="en-CA"/>
              </w:rPr>
            </w:pPr>
            <w:r w:rsidRPr="00D527DE">
              <w:rPr>
                <w:lang w:val="en-CA"/>
              </w:rPr>
              <w:t>o76543210</w:t>
            </w:r>
          </w:p>
        </w:tc>
        <w:tc>
          <w:tcPr>
            <w:tcW w:w="0" w:type="auto"/>
            <w:vAlign w:val="center"/>
          </w:tcPr>
          <w:p w14:paraId="6E1FC1E7" w14:textId="70952CE9" w:rsidR="00043836" w:rsidRPr="00D527DE" w:rsidRDefault="00043836" w:rsidP="00C26664">
            <w:pPr>
              <w:jc w:val="center"/>
              <w:rPr>
                <w:lang w:val="en-CA"/>
              </w:rPr>
            </w:pPr>
            <w:r w:rsidRPr="00D527DE">
              <w:rPr>
                <w:lang w:val="en-CA"/>
              </w:rPr>
              <w:t>o76543210</w:t>
            </w:r>
          </w:p>
        </w:tc>
        <w:tc>
          <w:tcPr>
            <w:tcW w:w="0" w:type="auto"/>
            <w:vAlign w:val="center"/>
          </w:tcPr>
          <w:p w14:paraId="535EBA4C" w14:textId="73687F17" w:rsidR="00043836" w:rsidRPr="00D527DE" w:rsidRDefault="00043836" w:rsidP="00C26664">
            <w:pPr>
              <w:jc w:val="center"/>
              <w:rPr>
                <w:lang w:val="en-CA"/>
              </w:rPr>
            </w:pPr>
            <w:r w:rsidRPr="00D527DE">
              <w:rPr>
                <w:lang w:val="en-CA"/>
              </w:rPr>
              <w:t>o10325476</w:t>
            </w:r>
          </w:p>
        </w:tc>
        <w:tc>
          <w:tcPr>
            <w:tcW w:w="0" w:type="auto"/>
            <w:vAlign w:val="center"/>
          </w:tcPr>
          <w:p w14:paraId="741DC75A" w14:textId="634C927D" w:rsidR="00043836" w:rsidRPr="00D527DE" w:rsidRDefault="00043836" w:rsidP="00C26664">
            <w:pPr>
              <w:jc w:val="center"/>
              <w:rPr>
                <w:lang w:val="en-CA"/>
              </w:rPr>
            </w:pPr>
            <w:r w:rsidRPr="00D527DE">
              <w:rPr>
                <w:lang w:val="en-CA"/>
              </w:rPr>
              <w:t>o76543210</w:t>
            </w:r>
          </w:p>
        </w:tc>
      </w:tr>
      <w:tr w:rsidR="00043836" w:rsidRPr="00D527DE" w14:paraId="1E164109" w14:textId="77777777" w:rsidTr="00C26664">
        <w:trPr>
          <w:jc w:val="center"/>
        </w:trPr>
        <w:tc>
          <w:tcPr>
            <w:tcW w:w="0" w:type="auto"/>
            <w:vAlign w:val="center"/>
          </w:tcPr>
          <w:p w14:paraId="037CA921" w14:textId="12FAC766" w:rsidR="00043836" w:rsidRPr="00D527DE" w:rsidRDefault="00043836" w:rsidP="00C26664">
            <w:pPr>
              <w:jc w:val="center"/>
              <w:rPr>
                <w:lang w:val="en-CA"/>
              </w:rPr>
            </w:pPr>
            <w:r w:rsidRPr="00D527DE">
              <w:rPr>
                <w:lang w:val="en-CA"/>
              </w:rPr>
              <w:t>4</w:t>
            </w:r>
          </w:p>
        </w:tc>
        <w:tc>
          <w:tcPr>
            <w:tcW w:w="0" w:type="auto"/>
            <w:vAlign w:val="center"/>
          </w:tcPr>
          <w:p w14:paraId="60710AB0" w14:textId="21D54EF3" w:rsidR="00043836" w:rsidRPr="00D527DE" w:rsidRDefault="00043836" w:rsidP="00C26664">
            <w:pPr>
              <w:jc w:val="center"/>
              <w:rPr>
                <w:lang w:val="en-CA"/>
              </w:rPr>
            </w:pPr>
            <w:r w:rsidRPr="00D527DE">
              <w:rPr>
                <w:lang w:val="en-CA"/>
              </w:rPr>
              <w:t>o54107632</w:t>
            </w:r>
          </w:p>
        </w:tc>
        <w:tc>
          <w:tcPr>
            <w:tcW w:w="0" w:type="auto"/>
            <w:vAlign w:val="center"/>
          </w:tcPr>
          <w:p w14:paraId="6BB3E883" w14:textId="05C988FC" w:rsidR="00043836" w:rsidRPr="00D527DE" w:rsidRDefault="00043836" w:rsidP="00C26664">
            <w:pPr>
              <w:jc w:val="center"/>
              <w:rPr>
                <w:lang w:val="en-CA"/>
              </w:rPr>
            </w:pPr>
            <w:r w:rsidRPr="00D527DE">
              <w:rPr>
                <w:lang w:val="en-CA"/>
              </w:rPr>
              <w:t>o54107632</w:t>
            </w:r>
          </w:p>
        </w:tc>
        <w:tc>
          <w:tcPr>
            <w:tcW w:w="0" w:type="auto"/>
            <w:vAlign w:val="center"/>
          </w:tcPr>
          <w:p w14:paraId="6FEBDCFA" w14:textId="4612A1F7" w:rsidR="00043836" w:rsidRPr="00D527DE" w:rsidRDefault="00043836" w:rsidP="00C26664">
            <w:pPr>
              <w:jc w:val="center"/>
              <w:rPr>
                <w:lang w:val="en-CA"/>
              </w:rPr>
            </w:pPr>
            <w:r w:rsidRPr="00D527DE">
              <w:rPr>
                <w:lang w:val="en-CA"/>
              </w:rPr>
              <w:t>o10325476</w:t>
            </w:r>
          </w:p>
        </w:tc>
        <w:tc>
          <w:tcPr>
            <w:tcW w:w="0" w:type="auto"/>
            <w:vAlign w:val="center"/>
          </w:tcPr>
          <w:p w14:paraId="46895888" w14:textId="46F30B91" w:rsidR="00043836" w:rsidRPr="00D527DE" w:rsidRDefault="00043836" w:rsidP="00C26664">
            <w:pPr>
              <w:jc w:val="center"/>
              <w:rPr>
                <w:lang w:val="en-CA"/>
              </w:rPr>
            </w:pPr>
            <w:r w:rsidRPr="00D527DE">
              <w:rPr>
                <w:lang w:val="en-CA"/>
              </w:rPr>
              <w:t>o32761054</w:t>
            </w:r>
          </w:p>
        </w:tc>
      </w:tr>
      <w:tr w:rsidR="00043836" w:rsidRPr="00D527DE" w14:paraId="704655D1" w14:textId="77777777" w:rsidTr="00C26664">
        <w:trPr>
          <w:jc w:val="center"/>
        </w:trPr>
        <w:tc>
          <w:tcPr>
            <w:tcW w:w="0" w:type="auto"/>
            <w:vAlign w:val="center"/>
          </w:tcPr>
          <w:p w14:paraId="56C9B1C3" w14:textId="6FC675B4" w:rsidR="00043836" w:rsidRPr="00D527DE" w:rsidRDefault="00043836" w:rsidP="00C26664">
            <w:pPr>
              <w:jc w:val="center"/>
              <w:rPr>
                <w:lang w:val="en-CA"/>
              </w:rPr>
            </w:pPr>
            <w:r w:rsidRPr="00D527DE">
              <w:rPr>
                <w:lang w:val="en-CA"/>
              </w:rPr>
              <w:t>8</w:t>
            </w:r>
          </w:p>
        </w:tc>
        <w:tc>
          <w:tcPr>
            <w:tcW w:w="0" w:type="auto"/>
            <w:vAlign w:val="center"/>
          </w:tcPr>
          <w:p w14:paraId="12B56839" w14:textId="76F20C12" w:rsidR="00043836" w:rsidRPr="00D527DE" w:rsidRDefault="00043836" w:rsidP="00C26664">
            <w:pPr>
              <w:jc w:val="center"/>
              <w:rPr>
                <w:lang w:val="en-CA"/>
              </w:rPr>
            </w:pPr>
            <w:r w:rsidRPr="00D527DE">
              <w:rPr>
                <w:lang w:val="en-CA"/>
              </w:rPr>
              <w:t>o32761054</w:t>
            </w:r>
          </w:p>
        </w:tc>
        <w:tc>
          <w:tcPr>
            <w:tcW w:w="0" w:type="auto"/>
            <w:vAlign w:val="center"/>
          </w:tcPr>
          <w:p w14:paraId="546C1924" w14:textId="4D4A96B3" w:rsidR="00043836" w:rsidRPr="00D527DE" w:rsidRDefault="00043836" w:rsidP="00C26664">
            <w:pPr>
              <w:jc w:val="center"/>
              <w:rPr>
                <w:lang w:val="en-CA"/>
              </w:rPr>
            </w:pPr>
            <w:r w:rsidRPr="00D527DE">
              <w:rPr>
                <w:lang w:val="en-CA"/>
              </w:rPr>
              <w:t>o76543210</w:t>
            </w:r>
          </w:p>
        </w:tc>
        <w:tc>
          <w:tcPr>
            <w:tcW w:w="0" w:type="auto"/>
            <w:vAlign w:val="center"/>
          </w:tcPr>
          <w:p w14:paraId="520D4A07" w14:textId="0955D6D4" w:rsidR="00043836" w:rsidRPr="00D527DE" w:rsidRDefault="00043836" w:rsidP="00C26664">
            <w:pPr>
              <w:jc w:val="center"/>
              <w:rPr>
                <w:lang w:val="en-CA"/>
              </w:rPr>
            </w:pPr>
            <w:r w:rsidRPr="00D527DE">
              <w:rPr>
                <w:lang w:val="en-CA"/>
              </w:rPr>
              <w:t>o32761054</w:t>
            </w:r>
          </w:p>
        </w:tc>
        <w:tc>
          <w:tcPr>
            <w:tcW w:w="0" w:type="auto"/>
            <w:vAlign w:val="center"/>
          </w:tcPr>
          <w:p w14:paraId="62DDC11D" w14:textId="726EA673" w:rsidR="00043836" w:rsidRPr="00D527DE" w:rsidRDefault="00043836" w:rsidP="00C26664">
            <w:pPr>
              <w:jc w:val="center"/>
              <w:rPr>
                <w:lang w:val="en-CA"/>
              </w:rPr>
            </w:pPr>
            <w:r w:rsidRPr="00D527DE">
              <w:rPr>
                <w:lang w:val="en-CA"/>
              </w:rPr>
              <w:t>o54107632</w:t>
            </w:r>
          </w:p>
        </w:tc>
      </w:tr>
      <w:tr w:rsidR="00043836" w:rsidRPr="00D527DE" w14:paraId="590A35C6" w14:textId="77777777" w:rsidTr="00C26664">
        <w:trPr>
          <w:jc w:val="center"/>
        </w:trPr>
        <w:tc>
          <w:tcPr>
            <w:tcW w:w="0" w:type="auto"/>
            <w:vAlign w:val="center"/>
          </w:tcPr>
          <w:p w14:paraId="55571C6D" w14:textId="548C5D72" w:rsidR="00043836" w:rsidRPr="00D527DE" w:rsidRDefault="00043836" w:rsidP="00C26664">
            <w:pPr>
              <w:jc w:val="center"/>
              <w:rPr>
                <w:lang w:val="en-CA"/>
              </w:rPr>
            </w:pPr>
            <w:r w:rsidRPr="00D527DE">
              <w:rPr>
                <w:lang w:val="en-CA"/>
              </w:rPr>
              <w:t>12</w:t>
            </w:r>
          </w:p>
        </w:tc>
        <w:tc>
          <w:tcPr>
            <w:tcW w:w="0" w:type="auto"/>
            <w:vAlign w:val="center"/>
          </w:tcPr>
          <w:p w14:paraId="09EA51D9" w14:textId="4D6AFA7B" w:rsidR="00043836" w:rsidRPr="00D527DE" w:rsidRDefault="00043836" w:rsidP="00C26664">
            <w:pPr>
              <w:jc w:val="center"/>
              <w:rPr>
                <w:lang w:val="en-CA"/>
              </w:rPr>
            </w:pPr>
            <w:r w:rsidRPr="00D527DE">
              <w:rPr>
                <w:lang w:val="en-CA"/>
              </w:rPr>
              <w:t>o32761054</w:t>
            </w:r>
          </w:p>
        </w:tc>
        <w:tc>
          <w:tcPr>
            <w:tcW w:w="0" w:type="auto"/>
            <w:vAlign w:val="center"/>
          </w:tcPr>
          <w:p w14:paraId="7D52B9E9" w14:textId="65C6A0F1" w:rsidR="00043836" w:rsidRPr="00D527DE" w:rsidRDefault="00043836" w:rsidP="00C26664">
            <w:pPr>
              <w:jc w:val="center"/>
              <w:rPr>
                <w:lang w:val="en-CA"/>
              </w:rPr>
            </w:pPr>
            <w:r w:rsidRPr="00D527DE">
              <w:rPr>
                <w:lang w:val="en-CA"/>
              </w:rPr>
              <w:t>o10325476</w:t>
            </w:r>
          </w:p>
        </w:tc>
        <w:tc>
          <w:tcPr>
            <w:tcW w:w="0" w:type="auto"/>
            <w:vAlign w:val="center"/>
          </w:tcPr>
          <w:p w14:paraId="69B315CE" w14:textId="30C524EB" w:rsidR="00043836" w:rsidRPr="00D527DE" w:rsidRDefault="00043836" w:rsidP="00C26664">
            <w:pPr>
              <w:jc w:val="center"/>
              <w:rPr>
                <w:lang w:val="en-CA"/>
              </w:rPr>
            </w:pPr>
            <w:r w:rsidRPr="00D527DE">
              <w:rPr>
                <w:lang w:val="en-CA"/>
              </w:rPr>
              <w:t>o76543210</w:t>
            </w:r>
          </w:p>
        </w:tc>
        <w:tc>
          <w:tcPr>
            <w:tcW w:w="0" w:type="auto"/>
            <w:vAlign w:val="center"/>
          </w:tcPr>
          <w:p w14:paraId="16586AE9" w14:textId="50883920" w:rsidR="00043836" w:rsidRPr="00D527DE" w:rsidRDefault="00043836" w:rsidP="00C26664">
            <w:pPr>
              <w:jc w:val="center"/>
              <w:rPr>
                <w:lang w:val="en-CA"/>
              </w:rPr>
            </w:pPr>
            <w:r w:rsidRPr="00D527DE">
              <w:rPr>
                <w:lang w:val="en-CA"/>
              </w:rPr>
              <w:t>o76543210</w:t>
            </w:r>
          </w:p>
        </w:tc>
      </w:tr>
      <w:tr w:rsidR="00043836" w:rsidRPr="00D527DE" w14:paraId="7509E850" w14:textId="77777777" w:rsidTr="00C26664">
        <w:trPr>
          <w:jc w:val="center"/>
        </w:trPr>
        <w:tc>
          <w:tcPr>
            <w:tcW w:w="0" w:type="auto"/>
            <w:vAlign w:val="center"/>
          </w:tcPr>
          <w:p w14:paraId="77BDD18E" w14:textId="632EF77A" w:rsidR="00043836" w:rsidRPr="00D527DE" w:rsidRDefault="00043836" w:rsidP="00C26664">
            <w:pPr>
              <w:jc w:val="center"/>
              <w:rPr>
                <w:lang w:val="en-CA"/>
              </w:rPr>
            </w:pPr>
            <w:r w:rsidRPr="00D527DE">
              <w:rPr>
                <w:lang w:val="en-CA"/>
              </w:rPr>
              <w:t>16</w:t>
            </w:r>
          </w:p>
        </w:tc>
        <w:tc>
          <w:tcPr>
            <w:tcW w:w="0" w:type="auto"/>
            <w:vAlign w:val="center"/>
          </w:tcPr>
          <w:p w14:paraId="481D329D" w14:textId="6E4C6A27" w:rsidR="00043836" w:rsidRPr="00D527DE" w:rsidRDefault="00043836" w:rsidP="00C26664">
            <w:pPr>
              <w:jc w:val="center"/>
              <w:rPr>
                <w:lang w:val="en-CA"/>
              </w:rPr>
            </w:pPr>
            <w:r w:rsidRPr="00D527DE">
              <w:rPr>
                <w:lang w:val="en-CA"/>
              </w:rPr>
              <w:t>o26043715</w:t>
            </w:r>
          </w:p>
        </w:tc>
        <w:tc>
          <w:tcPr>
            <w:tcW w:w="0" w:type="auto"/>
            <w:vAlign w:val="center"/>
          </w:tcPr>
          <w:p w14:paraId="232B9EF5" w14:textId="5519F94B" w:rsidR="00043836" w:rsidRPr="00D527DE" w:rsidRDefault="00043836" w:rsidP="00C26664">
            <w:pPr>
              <w:jc w:val="center"/>
              <w:rPr>
                <w:lang w:val="en-CA"/>
              </w:rPr>
            </w:pPr>
            <w:r w:rsidRPr="00D527DE">
              <w:rPr>
                <w:lang w:val="en-CA"/>
              </w:rPr>
              <w:t>o46570213</w:t>
            </w:r>
          </w:p>
        </w:tc>
        <w:tc>
          <w:tcPr>
            <w:tcW w:w="0" w:type="auto"/>
            <w:vAlign w:val="center"/>
          </w:tcPr>
          <w:p w14:paraId="5B7DE263" w14:textId="4BEF941A" w:rsidR="00043836" w:rsidRPr="00D527DE" w:rsidRDefault="00043836" w:rsidP="00C26664">
            <w:pPr>
              <w:jc w:val="center"/>
              <w:rPr>
                <w:lang w:val="en-CA"/>
              </w:rPr>
            </w:pPr>
            <w:r w:rsidRPr="00D527DE">
              <w:rPr>
                <w:lang w:val="en-CA"/>
              </w:rPr>
              <w:t>o20316475</w:t>
            </w:r>
          </w:p>
        </w:tc>
        <w:tc>
          <w:tcPr>
            <w:tcW w:w="0" w:type="auto"/>
            <w:vAlign w:val="center"/>
          </w:tcPr>
          <w:p w14:paraId="0762D173" w14:textId="5A05A0BF" w:rsidR="00043836" w:rsidRPr="00D527DE" w:rsidRDefault="00043836" w:rsidP="00C26664">
            <w:pPr>
              <w:jc w:val="center"/>
              <w:rPr>
                <w:lang w:val="en-CA"/>
              </w:rPr>
            </w:pPr>
            <w:r w:rsidRPr="00D527DE">
              <w:rPr>
                <w:lang w:val="en-CA"/>
              </w:rPr>
              <w:t>o57134602</w:t>
            </w:r>
          </w:p>
        </w:tc>
      </w:tr>
      <w:tr w:rsidR="00043836" w:rsidRPr="00D527DE" w14:paraId="21C0BE8F" w14:textId="77777777" w:rsidTr="00C26664">
        <w:trPr>
          <w:jc w:val="center"/>
        </w:trPr>
        <w:tc>
          <w:tcPr>
            <w:tcW w:w="0" w:type="auto"/>
            <w:vAlign w:val="center"/>
          </w:tcPr>
          <w:p w14:paraId="18224677" w14:textId="5A980A59" w:rsidR="00043836" w:rsidRPr="00D527DE" w:rsidRDefault="00043836" w:rsidP="00C26664">
            <w:pPr>
              <w:jc w:val="center"/>
              <w:rPr>
                <w:lang w:val="en-CA"/>
              </w:rPr>
            </w:pPr>
            <w:r w:rsidRPr="00D527DE">
              <w:rPr>
                <w:lang w:val="en-CA"/>
              </w:rPr>
              <w:t>20</w:t>
            </w:r>
          </w:p>
        </w:tc>
        <w:tc>
          <w:tcPr>
            <w:tcW w:w="0" w:type="auto"/>
            <w:vAlign w:val="center"/>
          </w:tcPr>
          <w:p w14:paraId="75F61161" w14:textId="2F1980E8" w:rsidR="00043836" w:rsidRPr="00D527DE" w:rsidRDefault="00043836" w:rsidP="00C26664">
            <w:pPr>
              <w:jc w:val="center"/>
              <w:rPr>
                <w:lang w:val="en-CA"/>
              </w:rPr>
            </w:pPr>
            <w:r w:rsidRPr="00D527DE">
              <w:rPr>
                <w:lang w:val="en-CA"/>
              </w:rPr>
              <w:t>o04152637</w:t>
            </w:r>
          </w:p>
        </w:tc>
        <w:tc>
          <w:tcPr>
            <w:tcW w:w="0" w:type="auto"/>
            <w:vAlign w:val="center"/>
          </w:tcPr>
          <w:p w14:paraId="7C05A162" w14:textId="57F623DC" w:rsidR="00043836" w:rsidRPr="00D527DE" w:rsidRDefault="00043836" w:rsidP="00C26664">
            <w:pPr>
              <w:jc w:val="center"/>
              <w:rPr>
                <w:lang w:val="en-CA"/>
              </w:rPr>
            </w:pPr>
            <w:r w:rsidRPr="00D527DE">
              <w:rPr>
                <w:lang w:val="en-CA"/>
              </w:rPr>
              <w:t>o45016723</w:t>
            </w:r>
          </w:p>
        </w:tc>
        <w:tc>
          <w:tcPr>
            <w:tcW w:w="0" w:type="auto"/>
            <w:vAlign w:val="center"/>
          </w:tcPr>
          <w:p w14:paraId="7F0D2336" w14:textId="2EC7C8A3" w:rsidR="00043836" w:rsidRPr="00D527DE" w:rsidRDefault="00043836" w:rsidP="00C26664">
            <w:pPr>
              <w:jc w:val="center"/>
              <w:rPr>
                <w:lang w:val="en-CA"/>
              </w:rPr>
            </w:pPr>
            <w:r w:rsidRPr="00D527DE">
              <w:rPr>
                <w:lang w:val="en-CA"/>
              </w:rPr>
              <w:t>o01234567</w:t>
            </w:r>
          </w:p>
        </w:tc>
        <w:tc>
          <w:tcPr>
            <w:tcW w:w="0" w:type="auto"/>
            <w:vAlign w:val="center"/>
          </w:tcPr>
          <w:p w14:paraId="360CBD23" w14:textId="71F83A22" w:rsidR="00043836" w:rsidRPr="00D527DE" w:rsidRDefault="00043836" w:rsidP="00C26664">
            <w:pPr>
              <w:jc w:val="center"/>
              <w:rPr>
                <w:lang w:val="en-CA"/>
              </w:rPr>
            </w:pPr>
            <w:r w:rsidRPr="00D527DE">
              <w:rPr>
                <w:lang w:val="en-CA"/>
              </w:rPr>
              <w:t>o23670145</w:t>
            </w:r>
          </w:p>
        </w:tc>
      </w:tr>
      <w:tr w:rsidR="00043836" w:rsidRPr="00D527DE" w14:paraId="18A1C470" w14:textId="77777777" w:rsidTr="00C26664">
        <w:trPr>
          <w:jc w:val="center"/>
        </w:trPr>
        <w:tc>
          <w:tcPr>
            <w:tcW w:w="0" w:type="auto"/>
            <w:vAlign w:val="center"/>
          </w:tcPr>
          <w:p w14:paraId="44057C93" w14:textId="24DF9CA1" w:rsidR="00043836" w:rsidRPr="00D527DE" w:rsidRDefault="00043836" w:rsidP="00C26664">
            <w:pPr>
              <w:jc w:val="center"/>
              <w:rPr>
                <w:lang w:val="en-CA"/>
              </w:rPr>
            </w:pPr>
            <w:r w:rsidRPr="00D527DE">
              <w:rPr>
                <w:lang w:val="en-CA"/>
              </w:rPr>
              <w:t>24</w:t>
            </w:r>
          </w:p>
        </w:tc>
        <w:tc>
          <w:tcPr>
            <w:tcW w:w="0" w:type="auto"/>
            <w:vAlign w:val="center"/>
          </w:tcPr>
          <w:p w14:paraId="2188FCE7" w14:textId="5E09483C" w:rsidR="00043836" w:rsidRPr="00D527DE" w:rsidRDefault="00043836" w:rsidP="00C26664">
            <w:pPr>
              <w:jc w:val="center"/>
              <w:rPr>
                <w:lang w:val="en-CA"/>
              </w:rPr>
            </w:pPr>
            <w:r w:rsidRPr="00D527DE">
              <w:rPr>
                <w:lang w:val="en-CA"/>
              </w:rPr>
              <w:t>o62734051</w:t>
            </w:r>
          </w:p>
        </w:tc>
        <w:tc>
          <w:tcPr>
            <w:tcW w:w="0" w:type="auto"/>
            <w:vAlign w:val="center"/>
          </w:tcPr>
          <w:p w14:paraId="1F5AFA2B" w14:textId="1AA8DCC6" w:rsidR="00043836" w:rsidRPr="00D527DE" w:rsidRDefault="00043836" w:rsidP="00C26664">
            <w:pPr>
              <w:jc w:val="center"/>
              <w:rPr>
                <w:lang w:val="en-CA"/>
              </w:rPr>
            </w:pPr>
            <w:r w:rsidRPr="00D527DE">
              <w:rPr>
                <w:lang w:val="en-CA"/>
              </w:rPr>
              <w:t>o67452301</w:t>
            </w:r>
          </w:p>
        </w:tc>
        <w:tc>
          <w:tcPr>
            <w:tcW w:w="0" w:type="auto"/>
            <w:vAlign w:val="center"/>
          </w:tcPr>
          <w:p w14:paraId="003C0BB5" w14:textId="01847BFB" w:rsidR="00043836" w:rsidRPr="00D527DE" w:rsidRDefault="00043836" w:rsidP="00C26664">
            <w:pPr>
              <w:jc w:val="center"/>
              <w:rPr>
                <w:lang w:val="en-CA"/>
              </w:rPr>
            </w:pPr>
            <w:r w:rsidRPr="00D527DE">
              <w:rPr>
                <w:lang w:val="en-CA"/>
              </w:rPr>
              <w:t>o23670145</w:t>
            </w:r>
          </w:p>
        </w:tc>
        <w:tc>
          <w:tcPr>
            <w:tcW w:w="0" w:type="auto"/>
            <w:vAlign w:val="center"/>
          </w:tcPr>
          <w:p w14:paraId="1A99C831" w14:textId="3AC7550F" w:rsidR="00043836" w:rsidRPr="00D527DE" w:rsidRDefault="00043836" w:rsidP="00C26664">
            <w:pPr>
              <w:jc w:val="center"/>
              <w:rPr>
                <w:lang w:val="en-CA"/>
              </w:rPr>
            </w:pPr>
            <w:r w:rsidRPr="00D527DE">
              <w:rPr>
                <w:lang w:val="en-CA"/>
              </w:rPr>
              <w:t>o45016723</w:t>
            </w:r>
          </w:p>
        </w:tc>
      </w:tr>
      <w:tr w:rsidR="00043836" w:rsidRPr="00D527DE" w14:paraId="0A3FB1E1" w14:textId="77777777" w:rsidTr="00C26664">
        <w:trPr>
          <w:jc w:val="center"/>
        </w:trPr>
        <w:tc>
          <w:tcPr>
            <w:tcW w:w="0" w:type="auto"/>
            <w:vAlign w:val="center"/>
          </w:tcPr>
          <w:p w14:paraId="1A0C6C10" w14:textId="65A71BEB" w:rsidR="00043836" w:rsidRPr="00D527DE" w:rsidRDefault="00043836" w:rsidP="00C26664">
            <w:pPr>
              <w:jc w:val="center"/>
              <w:rPr>
                <w:lang w:val="en-CA"/>
              </w:rPr>
            </w:pPr>
            <w:r w:rsidRPr="00D527DE">
              <w:rPr>
                <w:lang w:val="en-CA"/>
              </w:rPr>
              <w:t>28</w:t>
            </w:r>
          </w:p>
        </w:tc>
        <w:tc>
          <w:tcPr>
            <w:tcW w:w="0" w:type="auto"/>
            <w:vAlign w:val="center"/>
          </w:tcPr>
          <w:p w14:paraId="699A51FD" w14:textId="763F1ABB" w:rsidR="00043836" w:rsidRPr="00D527DE" w:rsidRDefault="00043836" w:rsidP="00C26664">
            <w:pPr>
              <w:jc w:val="center"/>
              <w:rPr>
                <w:lang w:val="en-CA"/>
              </w:rPr>
            </w:pPr>
            <w:r w:rsidRPr="00D527DE">
              <w:rPr>
                <w:lang w:val="en-CA"/>
              </w:rPr>
              <w:t>o73516240</w:t>
            </w:r>
          </w:p>
        </w:tc>
        <w:tc>
          <w:tcPr>
            <w:tcW w:w="0" w:type="auto"/>
            <w:vAlign w:val="center"/>
          </w:tcPr>
          <w:p w14:paraId="60484F3E" w14:textId="5FAC95B9" w:rsidR="00043836" w:rsidRPr="00D527DE" w:rsidRDefault="00043836" w:rsidP="00C26664">
            <w:pPr>
              <w:jc w:val="center"/>
              <w:rPr>
                <w:lang w:val="en-CA"/>
              </w:rPr>
            </w:pPr>
            <w:r w:rsidRPr="00D527DE">
              <w:rPr>
                <w:lang w:val="en-CA"/>
              </w:rPr>
              <w:t>o01234567</w:t>
            </w:r>
          </w:p>
        </w:tc>
        <w:tc>
          <w:tcPr>
            <w:tcW w:w="0" w:type="auto"/>
            <w:vAlign w:val="center"/>
          </w:tcPr>
          <w:p w14:paraId="5114F2C9" w14:textId="368C8F14" w:rsidR="00043836" w:rsidRPr="00D527DE" w:rsidRDefault="00043836" w:rsidP="00C26664">
            <w:pPr>
              <w:jc w:val="center"/>
              <w:rPr>
                <w:lang w:val="en-CA"/>
              </w:rPr>
            </w:pPr>
            <w:r w:rsidRPr="00D527DE">
              <w:rPr>
                <w:lang w:val="en-CA"/>
              </w:rPr>
              <w:t>o67452301</w:t>
            </w:r>
          </w:p>
        </w:tc>
        <w:tc>
          <w:tcPr>
            <w:tcW w:w="0" w:type="auto"/>
            <w:vAlign w:val="center"/>
          </w:tcPr>
          <w:p w14:paraId="2BB2ED20" w14:textId="13098FBA" w:rsidR="00043836" w:rsidRPr="00D527DE" w:rsidRDefault="00043836" w:rsidP="00C26664">
            <w:pPr>
              <w:jc w:val="center"/>
              <w:rPr>
                <w:lang w:val="en-CA"/>
              </w:rPr>
            </w:pPr>
            <w:r w:rsidRPr="00D527DE">
              <w:rPr>
                <w:lang w:val="en-CA"/>
              </w:rPr>
              <w:t>o67452301</w:t>
            </w:r>
          </w:p>
        </w:tc>
      </w:tr>
      <w:tr w:rsidR="00043836" w:rsidRPr="00D527DE" w14:paraId="1B4E89B5" w14:textId="77777777" w:rsidTr="00C26664">
        <w:trPr>
          <w:jc w:val="center"/>
        </w:trPr>
        <w:tc>
          <w:tcPr>
            <w:tcW w:w="0" w:type="auto"/>
            <w:vAlign w:val="center"/>
          </w:tcPr>
          <w:p w14:paraId="44AA17E9" w14:textId="335E6D41" w:rsidR="00043836" w:rsidRPr="00D527DE" w:rsidRDefault="00043836" w:rsidP="00C26664">
            <w:pPr>
              <w:jc w:val="center"/>
              <w:rPr>
                <w:lang w:val="en-CA"/>
              </w:rPr>
            </w:pPr>
            <w:r w:rsidRPr="00D527DE">
              <w:rPr>
                <w:lang w:val="en-CA"/>
              </w:rPr>
              <w:t>32</w:t>
            </w:r>
          </w:p>
        </w:tc>
        <w:tc>
          <w:tcPr>
            <w:tcW w:w="0" w:type="auto"/>
            <w:vAlign w:val="center"/>
          </w:tcPr>
          <w:p w14:paraId="4C6423E7" w14:textId="2806CA18" w:rsidR="00043836" w:rsidRPr="00D527DE" w:rsidRDefault="00043836" w:rsidP="00C26664">
            <w:pPr>
              <w:jc w:val="center"/>
              <w:rPr>
                <w:lang w:val="en-CA"/>
              </w:rPr>
            </w:pPr>
            <w:r w:rsidRPr="00D527DE">
              <w:rPr>
                <w:lang w:val="en-CA"/>
              </w:rPr>
              <w:t>o37152604</w:t>
            </w:r>
          </w:p>
        </w:tc>
        <w:tc>
          <w:tcPr>
            <w:tcW w:w="0" w:type="auto"/>
            <w:vAlign w:val="center"/>
          </w:tcPr>
          <w:p w14:paraId="38C24217" w14:textId="064211DA" w:rsidR="00043836" w:rsidRPr="00D527DE" w:rsidRDefault="00043836" w:rsidP="00C26664">
            <w:pPr>
              <w:jc w:val="center"/>
              <w:rPr>
                <w:lang w:val="en-CA"/>
              </w:rPr>
            </w:pPr>
            <w:r w:rsidRPr="00D527DE">
              <w:rPr>
                <w:lang w:val="en-CA"/>
              </w:rPr>
              <w:t>o57461302</w:t>
            </w:r>
          </w:p>
        </w:tc>
        <w:tc>
          <w:tcPr>
            <w:tcW w:w="0" w:type="auto"/>
            <w:vAlign w:val="center"/>
          </w:tcPr>
          <w:p w14:paraId="0F6E38C9" w14:textId="14E2A417" w:rsidR="00043836" w:rsidRPr="00D527DE" w:rsidRDefault="00043836" w:rsidP="00C26664">
            <w:pPr>
              <w:jc w:val="center"/>
              <w:rPr>
                <w:lang w:val="en-CA"/>
              </w:rPr>
            </w:pPr>
            <w:r w:rsidRPr="00D527DE">
              <w:rPr>
                <w:lang w:val="en-CA"/>
              </w:rPr>
              <w:t>o31207564</w:t>
            </w:r>
          </w:p>
        </w:tc>
        <w:tc>
          <w:tcPr>
            <w:tcW w:w="0" w:type="auto"/>
            <w:vAlign w:val="center"/>
          </w:tcPr>
          <w:p w14:paraId="128534FD" w14:textId="6EC201AE" w:rsidR="00043836" w:rsidRPr="00D527DE" w:rsidRDefault="00043836" w:rsidP="00C26664">
            <w:pPr>
              <w:jc w:val="center"/>
              <w:rPr>
                <w:lang w:val="en-CA"/>
              </w:rPr>
            </w:pPr>
            <w:r w:rsidRPr="00D527DE">
              <w:rPr>
                <w:lang w:val="en-CA"/>
              </w:rPr>
              <w:t>o46025713</w:t>
            </w:r>
          </w:p>
        </w:tc>
      </w:tr>
      <w:tr w:rsidR="00043836" w:rsidRPr="00D527DE" w14:paraId="672301D0" w14:textId="77777777" w:rsidTr="00C26664">
        <w:trPr>
          <w:jc w:val="center"/>
        </w:trPr>
        <w:tc>
          <w:tcPr>
            <w:tcW w:w="0" w:type="auto"/>
            <w:vAlign w:val="center"/>
          </w:tcPr>
          <w:p w14:paraId="57909EAE" w14:textId="341C70AC" w:rsidR="00043836" w:rsidRPr="00D527DE" w:rsidRDefault="00043836" w:rsidP="00C26664">
            <w:pPr>
              <w:jc w:val="center"/>
              <w:rPr>
                <w:lang w:val="en-CA"/>
              </w:rPr>
            </w:pPr>
            <w:r w:rsidRPr="00D527DE">
              <w:rPr>
                <w:lang w:val="en-CA"/>
              </w:rPr>
              <w:t>36</w:t>
            </w:r>
          </w:p>
        </w:tc>
        <w:tc>
          <w:tcPr>
            <w:tcW w:w="0" w:type="auto"/>
            <w:vAlign w:val="center"/>
          </w:tcPr>
          <w:p w14:paraId="62244FE7" w14:textId="29EB9419" w:rsidR="00043836" w:rsidRPr="00D527DE" w:rsidRDefault="00043836" w:rsidP="00C26664">
            <w:pPr>
              <w:jc w:val="center"/>
              <w:rPr>
                <w:lang w:val="en-CA"/>
              </w:rPr>
            </w:pPr>
            <w:r w:rsidRPr="00D527DE">
              <w:rPr>
                <w:lang w:val="en-CA"/>
              </w:rPr>
              <w:t>o15043726</w:t>
            </w:r>
          </w:p>
        </w:tc>
        <w:tc>
          <w:tcPr>
            <w:tcW w:w="0" w:type="auto"/>
            <w:vAlign w:val="center"/>
          </w:tcPr>
          <w:p w14:paraId="261A30D4" w14:textId="25E09F7D" w:rsidR="00043836" w:rsidRPr="00D527DE" w:rsidRDefault="00043836" w:rsidP="00C26664">
            <w:pPr>
              <w:jc w:val="center"/>
              <w:rPr>
                <w:lang w:val="en-CA"/>
              </w:rPr>
            </w:pPr>
            <w:r w:rsidRPr="00D527DE">
              <w:rPr>
                <w:lang w:val="en-CA"/>
              </w:rPr>
              <w:t>o54107632</w:t>
            </w:r>
          </w:p>
        </w:tc>
        <w:tc>
          <w:tcPr>
            <w:tcW w:w="0" w:type="auto"/>
            <w:vAlign w:val="center"/>
          </w:tcPr>
          <w:p w14:paraId="55CFFBAC" w14:textId="593103A3" w:rsidR="00043836" w:rsidRPr="00D527DE" w:rsidRDefault="00043836" w:rsidP="00C26664">
            <w:pPr>
              <w:jc w:val="center"/>
              <w:rPr>
                <w:lang w:val="en-CA"/>
              </w:rPr>
            </w:pPr>
            <w:r w:rsidRPr="00D527DE">
              <w:rPr>
                <w:lang w:val="en-CA"/>
              </w:rPr>
              <w:t>o10325476</w:t>
            </w:r>
          </w:p>
        </w:tc>
        <w:tc>
          <w:tcPr>
            <w:tcW w:w="0" w:type="auto"/>
            <w:vAlign w:val="center"/>
          </w:tcPr>
          <w:p w14:paraId="26F6DA57" w14:textId="753D6097" w:rsidR="00043836" w:rsidRPr="00D527DE" w:rsidRDefault="00043836" w:rsidP="00C26664">
            <w:pPr>
              <w:jc w:val="center"/>
              <w:rPr>
                <w:lang w:val="en-CA"/>
              </w:rPr>
            </w:pPr>
            <w:r w:rsidRPr="00D527DE">
              <w:rPr>
                <w:lang w:val="en-CA"/>
              </w:rPr>
              <w:t>o32761054</w:t>
            </w:r>
          </w:p>
        </w:tc>
      </w:tr>
      <w:tr w:rsidR="00043836" w:rsidRPr="00D527DE" w14:paraId="1E5909AD" w14:textId="77777777" w:rsidTr="00C26664">
        <w:trPr>
          <w:jc w:val="center"/>
        </w:trPr>
        <w:tc>
          <w:tcPr>
            <w:tcW w:w="0" w:type="auto"/>
            <w:vAlign w:val="center"/>
          </w:tcPr>
          <w:p w14:paraId="0F944E82" w14:textId="3B702B5F" w:rsidR="00043836" w:rsidRPr="00D527DE" w:rsidRDefault="00043836" w:rsidP="00C26664">
            <w:pPr>
              <w:jc w:val="center"/>
              <w:rPr>
                <w:lang w:val="en-CA"/>
              </w:rPr>
            </w:pPr>
            <w:r w:rsidRPr="00D527DE">
              <w:rPr>
                <w:lang w:val="en-CA"/>
              </w:rPr>
              <w:t>40</w:t>
            </w:r>
          </w:p>
        </w:tc>
        <w:tc>
          <w:tcPr>
            <w:tcW w:w="0" w:type="auto"/>
            <w:vAlign w:val="center"/>
          </w:tcPr>
          <w:p w14:paraId="4794878D" w14:textId="0645CF0E" w:rsidR="00043836" w:rsidRPr="00D527DE" w:rsidRDefault="00043836" w:rsidP="00C26664">
            <w:pPr>
              <w:jc w:val="center"/>
              <w:rPr>
                <w:lang w:val="en-CA"/>
              </w:rPr>
            </w:pPr>
            <w:r w:rsidRPr="00D527DE">
              <w:rPr>
                <w:lang w:val="en-CA"/>
              </w:rPr>
              <w:t>o73625140</w:t>
            </w:r>
          </w:p>
        </w:tc>
        <w:tc>
          <w:tcPr>
            <w:tcW w:w="0" w:type="auto"/>
            <w:vAlign w:val="center"/>
          </w:tcPr>
          <w:p w14:paraId="2820FA26" w14:textId="0B3054AF" w:rsidR="00043836" w:rsidRPr="00D527DE" w:rsidRDefault="00043836" w:rsidP="00C26664">
            <w:pPr>
              <w:jc w:val="center"/>
              <w:rPr>
                <w:lang w:val="en-CA"/>
              </w:rPr>
            </w:pPr>
            <w:r w:rsidRPr="00D527DE">
              <w:rPr>
                <w:lang w:val="en-CA"/>
              </w:rPr>
              <w:t>o76543210</w:t>
            </w:r>
          </w:p>
        </w:tc>
        <w:tc>
          <w:tcPr>
            <w:tcW w:w="0" w:type="auto"/>
            <w:vAlign w:val="center"/>
          </w:tcPr>
          <w:p w14:paraId="14295A0D" w14:textId="630BE93F" w:rsidR="00043836" w:rsidRPr="00D527DE" w:rsidRDefault="00043836" w:rsidP="00C26664">
            <w:pPr>
              <w:jc w:val="center"/>
              <w:rPr>
                <w:lang w:val="en-CA"/>
              </w:rPr>
            </w:pPr>
            <w:r w:rsidRPr="00D527DE">
              <w:rPr>
                <w:lang w:val="en-CA"/>
              </w:rPr>
              <w:t>o32761054</w:t>
            </w:r>
          </w:p>
        </w:tc>
        <w:tc>
          <w:tcPr>
            <w:tcW w:w="0" w:type="auto"/>
            <w:vAlign w:val="center"/>
          </w:tcPr>
          <w:p w14:paraId="11705AD3" w14:textId="28E155A1" w:rsidR="00043836" w:rsidRPr="00D527DE" w:rsidRDefault="00043836" w:rsidP="00C26664">
            <w:pPr>
              <w:jc w:val="center"/>
              <w:rPr>
                <w:lang w:val="en-CA"/>
              </w:rPr>
            </w:pPr>
            <w:r w:rsidRPr="00D527DE">
              <w:rPr>
                <w:lang w:val="en-CA"/>
              </w:rPr>
              <w:t>o54107632</w:t>
            </w:r>
          </w:p>
        </w:tc>
      </w:tr>
      <w:tr w:rsidR="00043836" w:rsidRPr="00D527DE" w14:paraId="3F374069" w14:textId="77777777" w:rsidTr="00C26664">
        <w:trPr>
          <w:jc w:val="center"/>
        </w:trPr>
        <w:tc>
          <w:tcPr>
            <w:tcW w:w="0" w:type="auto"/>
            <w:vAlign w:val="center"/>
          </w:tcPr>
          <w:p w14:paraId="519381EE" w14:textId="5373A125" w:rsidR="00043836" w:rsidRPr="00D527DE" w:rsidRDefault="00043836" w:rsidP="00C26664">
            <w:pPr>
              <w:jc w:val="center"/>
              <w:rPr>
                <w:lang w:val="en-CA"/>
              </w:rPr>
            </w:pPr>
            <w:r w:rsidRPr="00D527DE">
              <w:rPr>
                <w:lang w:val="en-CA"/>
              </w:rPr>
              <w:t>44</w:t>
            </w:r>
          </w:p>
        </w:tc>
        <w:tc>
          <w:tcPr>
            <w:tcW w:w="0" w:type="auto"/>
            <w:vAlign w:val="center"/>
          </w:tcPr>
          <w:p w14:paraId="22EC6FB0" w14:textId="2FE904A1" w:rsidR="00043836" w:rsidRPr="00D527DE" w:rsidRDefault="00043836" w:rsidP="00C26664">
            <w:pPr>
              <w:jc w:val="center"/>
              <w:rPr>
                <w:lang w:val="en-CA"/>
              </w:rPr>
            </w:pPr>
            <w:r w:rsidRPr="00D527DE">
              <w:rPr>
                <w:lang w:val="en-CA"/>
              </w:rPr>
              <w:t>o62407351</w:t>
            </w:r>
          </w:p>
        </w:tc>
        <w:tc>
          <w:tcPr>
            <w:tcW w:w="0" w:type="auto"/>
            <w:vAlign w:val="center"/>
          </w:tcPr>
          <w:p w14:paraId="63857FD0" w14:textId="14D491FA" w:rsidR="00043836" w:rsidRPr="00D527DE" w:rsidRDefault="00043836" w:rsidP="00C26664">
            <w:pPr>
              <w:jc w:val="center"/>
              <w:rPr>
                <w:lang w:val="en-CA"/>
              </w:rPr>
            </w:pPr>
            <w:r w:rsidRPr="00D527DE">
              <w:rPr>
                <w:lang w:val="en-CA"/>
              </w:rPr>
              <w:t>o10325476</w:t>
            </w:r>
          </w:p>
        </w:tc>
        <w:tc>
          <w:tcPr>
            <w:tcW w:w="0" w:type="auto"/>
            <w:vAlign w:val="center"/>
          </w:tcPr>
          <w:p w14:paraId="13853657" w14:textId="69F01437" w:rsidR="00043836" w:rsidRPr="00D527DE" w:rsidRDefault="00043836" w:rsidP="00C26664">
            <w:pPr>
              <w:jc w:val="center"/>
              <w:rPr>
                <w:lang w:val="en-CA"/>
              </w:rPr>
            </w:pPr>
            <w:r w:rsidRPr="00D527DE">
              <w:rPr>
                <w:lang w:val="en-CA"/>
              </w:rPr>
              <w:t>o76543210</w:t>
            </w:r>
          </w:p>
        </w:tc>
        <w:tc>
          <w:tcPr>
            <w:tcW w:w="0" w:type="auto"/>
            <w:vAlign w:val="center"/>
          </w:tcPr>
          <w:p w14:paraId="78827108" w14:textId="6F68CC15" w:rsidR="00043836" w:rsidRPr="00D527DE" w:rsidRDefault="00043836" w:rsidP="00C26664">
            <w:pPr>
              <w:jc w:val="center"/>
              <w:rPr>
                <w:lang w:val="en-CA"/>
              </w:rPr>
            </w:pPr>
            <w:r w:rsidRPr="00D527DE">
              <w:rPr>
                <w:lang w:val="en-CA"/>
              </w:rPr>
              <w:t>o76543210</w:t>
            </w:r>
          </w:p>
        </w:tc>
      </w:tr>
      <w:tr w:rsidR="00043836" w:rsidRPr="00D527DE" w14:paraId="26F0ECAD" w14:textId="77777777" w:rsidTr="00C26664">
        <w:trPr>
          <w:jc w:val="center"/>
        </w:trPr>
        <w:tc>
          <w:tcPr>
            <w:tcW w:w="0" w:type="auto"/>
            <w:vAlign w:val="center"/>
          </w:tcPr>
          <w:p w14:paraId="42F4AC92" w14:textId="5FC5CD0F" w:rsidR="00043836" w:rsidRPr="00D527DE" w:rsidRDefault="00043836" w:rsidP="00C26664">
            <w:pPr>
              <w:jc w:val="center"/>
              <w:rPr>
                <w:lang w:val="en-CA"/>
              </w:rPr>
            </w:pPr>
            <w:r w:rsidRPr="00D527DE">
              <w:rPr>
                <w:lang w:val="en-CA"/>
              </w:rPr>
              <w:t>48</w:t>
            </w:r>
          </w:p>
        </w:tc>
        <w:tc>
          <w:tcPr>
            <w:tcW w:w="0" w:type="auto"/>
            <w:vAlign w:val="center"/>
          </w:tcPr>
          <w:p w14:paraId="3F8D3993" w14:textId="5F6BDEF4" w:rsidR="00043836" w:rsidRPr="00D527DE" w:rsidRDefault="00043836" w:rsidP="00C26664">
            <w:pPr>
              <w:jc w:val="center"/>
              <w:rPr>
                <w:lang w:val="en-CA"/>
              </w:rPr>
            </w:pPr>
            <w:r w:rsidRPr="00D527DE">
              <w:rPr>
                <w:lang w:val="en-CA"/>
              </w:rPr>
              <w:t>o37152604</w:t>
            </w:r>
          </w:p>
        </w:tc>
        <w:tc>
          <w:tcPr>
            <w:tcW w:w="0" w:type="auto"/>
            <w:vAlign w:val="center"/>
          </w:tcPr>
          <w:p w14:paraId="27E6A2C2" w14:textId="0320E7F4" w:rsidR="00043836" w:rsidRPr="00D527DE" w:rsidRDefault="00043836" w:rsidP="00C26664">
            <w:pPr>
              <w:jc w:val="center"/>
              <w:rPr>
                <w:lang w:val="en-CA"/>
              </w:rPr>
            </w:pPr>
            <w:r w:rsidRPr="00D527DE">
              <w:rPr>
                <w:lang w:val="en-CA"/>
              </w:rPr>
              <w:t>o02134657</w:t>
            </w:r>
          </w:p>
        </w:tc>
        <w:tc>
          <w:tcPr>
            <w:tcW w:w="0" w:type="auto"/>
            <w:vAlign w:val="center"/>
          </w:tcPr>
          <w:p w14:paraId="55FEA499" w14:textId="6478032F" w:rsidR="00043836" w:rsidRPr="00D527DE" w:rsidRDefault="00043836" w:rsidP="00C26664">
            <w:pPr>
              <w:jc w:val="center"/>
              <w:rPr>
                <w:lang w:val="en-CA"/>
              </w:rPr>
            </w:pPr>
            <w:r w:rsidRPr="00D527DE">
              <w:rPr>
                <w:lang w:val="en-CA"/>
              </w:rPr>
              <w:t>o64752031</w:t>
            </w:r>
          </w:p>
        </w:tc>
        <w:tc>
          <w:tcPr>
            <w:tcW w:w="0" w:type="auto"/>
            <w:vAlign w:val="center"/>
          </w:tcPr>
          <w:p w14:paraId="24FD5D4C" w14:textId="203A0018" w:rsidR="00043836" w:rsidRPr="00D527DE" w:rsidRDefault="00043836" w:rsidP="00C26664">
            <w:pPr>
              <w:jc w:val="center"/>
              <w:rPr>
                <w:lang w:val="en-CA"/>
              </w:rPr>
            </w:pPr>
            <w:r w:rsidRPr="00D527DE">
              <w:rPr>
                <w:lang w:val="en-CA"/>
              </w:rPr>
              <w:t>o57461302</w:t>
            </w:r>
          </w:p>
        </w:tc>
      </w:tr>
      <w:tr w:rsidR="00043836" w:rsidRPr="00D527DE" w14:paraId="06FE656E" w14:textId="77777777" w:rsidTr="00C26664">
        <w:trPr>
          <w:jc w:val="center"/>
        </w:trPr>
        <w:tc>
          <w:tcPr>
            <w:tcW w:w="0" w:type="auto"/>
            <w:vAlign w:val="center"/>
          </w:tcPr>
          <w:p w14:paraId="5CE45555" w14:textId="7D05527C" w:rsidR="00043836" w:rsidRPr="00D527DE" w:rsidRDefault="00043836" w:rsidP="00C26664">
            <w:pPr>
              <w:jc w:val="center"/>
              <w:rPr>
                <w:lang w:val="en-CA"/>
              </w:rPr>
            </w:pPr>
            <w:r w:rsidRPr="00D527DE">
              <w:rPr>
                <w:lang w:val="en-CA"/>
              </w:rPr>
              <w:lastRenderedPageBreak/>
              <w:t>52</w:t>
            </w:r>
          </w:p>
        </w:tc>
        <w:tc>
          <w:tcPr>
            <w:tcW w:w="0" w:type="auto"/>
            <w:vAlign w:val="center"/>
          </w:tcPr>
          <w:p w14:paraId="3EAA7C4A" w14:textId="6A08F022" w:rsidR="00043836" w:rsidRPr="00D527DE" w:rsidRDefault="00043836" w:rsidP="00C26664">
            <w:pPr>
              <w:jc w:val="center"/>
              <w:rPr>
                <w:lang w:val="en-CA"/>
              </w:rPr>
            </w:pPr>
            <w:r w:rsidRPr="00D527DE">
              <w:rPr>
                <w:lang w:val="en-CA"/>
              </w:rPr>
              <w:t>o26370415</w:t>
            </w:r>
          </w:p>
        </w:tc>
        <w:tc>
          <w:tcPr>
            <w:tcW w:w="0" w:type="auto"/>
            <w:vAlign w:val="center"/>
          </w:tcPr>
          <w:p w14:paraId="2D6EF7A1" w14:textId="08377B42" w:rsidR="00043836" w:rsidRPr="00D527DE" w:rsidRDefault="00043836" w:rsidP="00C26664">
            <w:pPr>
              <w:jc w:val="center"/>
              <w:rPr>
                <w:lang w:val="en-CA"/>
              </w:rPr>
            </w:pPr>
            <w:r w:rsidRPr="00D527DE">
              <w:rPr>
                <w:lang w:val="en-CA"/>
              </w:rPr>
              <w:t>o73625140</w:t>
            </w:r>
          </w:p>
        </w:tc>
        <w:tc>
          <w:tcPr>
            <w:tcW w:w="0" w:type="auto"/>
            <w:vAlign w:val="center"/>
          </w:tcPr>
          <w:p w14:paraId="151E9FAD" w14:textId="78B47D7C" w:rsidR="00043836" w:rsidRPr="00D527DE" w:rsidRDefault="00043836" w:rsidP="00C26664">
            <w:pPr>
              <w:jc w:val="center"/>
              <w:rPr>
                <w:lang w:val="en-CA"/>
              </w:rPr>
            </w:pPr>
            <w:r w:rsidRPr="00D527DE">
              <w:rPr>
                <w:lang w:val="en-CA"/>
              </w:rPr>
              <w:t>o57461302</w:t>
            </w:r>
          </w:p>
        </w:tc>
        <w:tc>
          <w:tcPr>
            <w:tcW w:w="0" w:type="auto"/>
            <w:vAlign w:val="center"/>
          </w:tcPr>
          <w:p w14:paraId="52E06E90" w14:textId="6E8A308C" w:rsidR="00043836" w:rsidRPr="00D527DE" w:rsidRDefault="00043836" w:rsidP="00C26664">
            <w:pPr>
              <w:jc w:val="center"/>
              <w:rPr>
                <w:lang w:val="en-CA"/>
              </w:rPr>
            </w:pPr>
            <w:r w:rsidRPr="00D527DE">
              <w:rPr>
                <w:lang w:val="en-CA"/>
              </w:rPr>
              <w:t>o13570246</w:t>
            </w:r>
          </w:p>
        </w:tc>
      </w:tr>
      <w:tr w:rsidR="00043836" w:rsidRPr="00D527DE" w14:paraId="3D4325FD" w14:textId="77777777" w:rsidTr="00C26664">
        <w:trPr>
          <w:jc w:val="center"/>
        </w:trPr>
        <w:tc>
          <w:tcPr>
            <w:tcW w:w="0" w:type="auto"/>
            <w:vAlign w:val="center"/>
          </w:tcPr>
          <w:p w14:paraId="604B3D3B" w14:textId="4675564E" w:rsidR="00043836" w:rsidRPr="00D527DE" w:rsidRDefault="00043836" w:rsidP="00C26664">
            <w:pPr>
              <w:jc w:val="center"/>
              <w:rPr>
                <w:lang w:val="en-CA"/>
              </w:rPr>
            </w:pPr>
            <w:r w:rsidRPr="00D527DE">
              <w:rPr>
                <w:lang w:val="en-CA"/>
              </w:rPr>
              <w:t>56</w:t>
            </w:r>
          </w:p>
        </w:tc>
        <w:tc>
          <w:tcPr>
            <w:tcW w:w="0" w:type="auto"/>
            <w:vAlign w:val="center"/>
          </w:tcPr>
          <w:p w14:paraId="4178DEC5" w14:textId="1E7CDA76" w:rsidR="00043836" w:rsidRPr="00D527DE" w:rsidRDefault="00043836" w:rsidP="00C26664">
            <w:pPr>
              <w:jc w:val="center"/>
              <w:rPr>
                <w:lang w:val="en-CA"/>
              </w:rPr>
            </w:pPr>
            <w:r w:rsidRPr="00D527DE">
              <w:rPr>
                <w:lang w:val="en-CA"/>
              </w:rPr>
              <w:t>o40516273</w:t>
            </w:r>
          </w:p>
        </w:tc>
        <w:tc>
          <w:tcPr>
            <w:tcW w:w="0" w:type="auto"/>
            <w:vAlign w:val="center"/>
          </w:tcPr>
          <w:p w14:paraId="5506F957" w14:textId="36D59877" w:rsidR="00043836" w:rsidRPr="00D527DE" w:rsidRDefault="00043836" w:rsidP="00C26664">
            <w:pPr>
              <w:jc w:val="center"/>
              <w:rPr>
                <w:lang w:val="en-CA"/>
              </w:rPr>
            </w:pPr>
            <w:r w:rsidRPr="00D527DE">
              <w:rPr>
                <w:lang w:val="en-CA"/>
              </w:rPr>
              <w:t>o31207564</w:t>
            </w:r>
          </w:p>
        </w:tc>
        <w:tc>
          <w:tcPr>
            <w:tcW w:w="0" w:type="auto"/>
            <w:vAlign w:val="center"/>
          </w:tcPr>
          <w:p w14:paraId="07986D47" w14:textId="3B46DE87" w:rsidR="00043836" w:rsidRPr="00D527DE" w:rsidRDefault="00043836" w:rsidP="00C26664">
            <w:pPr>
              <w:jc w:val="center"/>
              <w:rPr>
                <w:lang w:val="en-CA"/>
              </w:rPr>
            </w:pPr>
            <w:r w:rsidRPr="00D527DE">
              <w:rPr>
                <w:lang w:val="en-CA"/>
              </w:rPr>
              <w:t>o15043726</w:t>
            </w:r>
          </w:p>
        </w:tc>
        <w:tc>
          <w:tcPr>
            <w:tcW w:w="0" w:type="auto"/>
            <w:vAlign w:val="center"/>
          </w:tcPr>
          <w:p w14:paraId="7DA4FB21" w14:textId="28D3BDF5" w:rsidR="00043836" w:rsidRPr="00D527DE" w:rsidRDefault="00043836" w:rsidP="00C26664">
            <w:pPr>
              <w:jc w:val="center"/>
              <w:rPr>
                <w:lang w:val="en-CA"/>
              </w:rPr>
            </w:pPr>
            <w:r w:rsidRPr="00D527DE">
              <w:rPr>
                <w:lang w:val="en-CA"/>
              </w:rPr>
              <w:t>o75316420</w:t>
            </w:r>
          </w:p>
        </w:tc>
      </w:tr>
      <w:tr w:rsidR="00043836" w:rsidRPr="00D527DE" w14:paraId="7662D3F1" w14:textId="77777777" w:rsidTr="00C26664">
        <w:trPr>
          <w:jc w:val="center"/>
        </w:trPr>
        <w:tc>
          <w:tcPr>
            <w:tcW w:w="0" w:type="auto"/>
            <w:vAlign w:val="center"/>
          </w:tcPr>
          <w:p w14:paraId="68F19717" w14:textId="5E2B1C78" w:rsidR="00043836" w:rsidRPr="00D527DE" w:rsidRDefault="00043836" w:rsidP="00C26664">
            <w:pPr>
              <w:jc w:val="center"/>
              <w:rPr>
                <w:lang w:val="en-CA"/>
              </w:rPr>
            </w:pPr>
            <w:r w:rsidRPr="00D527DE">
              <w:rPr>
                <w:lang w:val="en-CA"/>
              </w:rPr>
              <w:t>60</w:t>
            </w:r>
          </w:p>
        </w:tc>
        <w:tc>
          <w:tcPr>
            <w:tcW w:w="0" w:type="auto"/>
            <w:vAlign w:val="center"/>
          </w:tcPr>
          <w:p w14:paraId="173E4A6A" w14:textId="36F017D6" w:rsidR="00043836" w:rsidRPr="00D527DE" w:rsidRDefault="00043836" w:rsidP="00C26664">
            <w:pPr>
              <w:jc w:val="center"/>
              <w:rPr>
                <w:lang w:val="en-CA"/>
              </w:rPr>
            </w:pPr>
            <w:r w:rsidRPr="00D527DE">
              <w:rPr>
                <w:lang w:val="en-CA"/>
              </w:rPr>
              <w:t>o73625140</w:t>
            </w:r>
          </w:p>
        </w:tc>
        <w:tc>
          <w:tcPr>
            <w:tcW w:w="0" w:type="auto"/>
            <w:vAlign w:val="center"/>
          </w:tcPr>
          <w:p w14:paraId="4BB97E0D" w14:textId="33CF4A54" w:rsidR="00043836" w:rsidRPr="00D527DE" w:rsidRDefault="00043836" w:rsidP="00C26664">
            <w:pPr>
              <w:jc w:val="center"/>
              <w:rPr>
                <w:lang w:val="en-CA"/>
              </w:rPr>
            </w:pPr>
            <w:r w:rsidRPr="00D527DE">
              <w:rPr>
                <w:lang w:val="en-CA"/>
              </w:rPr>
              <w:t>o51734062</w:t>
            </w:r>
          </w:p>
        </w:tc>
        <w:tc>
          <w:tcPr>
            <w:tcW w:w="0" w:type="auto"/>
            <w:vAlign w:val="center"/>
          </w:tcPr>
          <w:p w14:paraId="2625A5BF" w14:textId="32634D56" w:rsidR="00043836" w:rsidRPr="00D527DE" w:rsidRDefault="00043836" w:rsidP="00C26664">
            <w:pPr>
              <w:jc w:val="center"/>
              <w:rPr>
                <w:lang w:val="en-CA"/>
              </w:rPr>
            </w:pPr>
            <w:r w:rsidRPr="00D527DE">
              <w:rPr>
                <w:lang w:val="en-CA"/>
              </w:rPr>
              <w:t>o37152604</w:t>
            </w:r>
          </w:p>
        </w:tc>
        <w:tc>
          <w:tcPr>
            <w:tcW w:w="0" w:type="auto"/>
            <w:vAlign w:val="center"/>
          </w:tcPr>
          <w:p w14:paraId="0D544EE1" w14:textId="269AA766" w:rsidR="00043836" w:rsidRPr="00D527DE" w:rsidRDefault="00043836" w:rsidP="00C26664">
            <w:pPr>
              <w:jc w:val="center"/>
              <w:rPr>
                <w:lang w:val="en-CA"/>
              </w:rPr>
            </w:pPr>
            <w:r w:rsidRPr="00D527DE">
              <w:rPr>
                <w:lang w:val="en-CA"/>
              </w:rPr>
              <w:t>o76543210</w:t>
            </w:r>
          </w:p>
        </w:tc>
      </w:tr>
    </w:tbl>
    <w:p w14:paraId="7881F477" w14:textId="2CAA3DF5" w:rsidR="00D910FB" w:rsidRPr="00D527DE" w:rsidRDefault="00043836" w:rsidP="00C26664">
      <w:pPr>
        <w:jc w:val="center"/>
        <w:rPr>
          <w:lang w:val="en-CA"/>
        </w:rPr>
      </w:pPr>
      <w:r w:rsidRPr="00D527DE">
        <w:rPr>
          <w:lang w:val="en-CA"/>
        </w:rPr>
        <w:t>NOTE — Values are represented in octal form</w:t>
      </w:r>
    </w:p>
    <w:p w14:paraId="1A17BA4C" w14:textId="65886F88" w:rsidR="00043836" w:rsidRPr="00D527DE" w:rsidRDefault="00043836" w:rsidP="00C26664">
      <w:pPr>
        <w:pStyle w:val="3"/>
        <w:rPr>
          <w:lang w:val="en-CA"/>
        </w:rPr>
      </w:pPr>
      <w:bookmarkStart w:id="704" w:name="_Ref535006589"/>
      <w:bookmarkStart w:id="705" w:name="_Toc4055487"/>
      <w:bookmarkStart w:id="706" w:name="_Toc6215339"/>
      <w:bookmarkStart w:id="707" w:name="_Toc12888304"/>
      <w:r w:rsidRPr="00D527DE">
        <w:rPr>
          <w:lang w:val="en-CA"/>
        </w:rPr>
        <w:t>Neighbour depending geometry occupancy map permutation process</w:t>
      </w:r>
      <w:bookmarkEnd w:id="704"/>
      <w:bookmarkEnd w:id="705"/>
      <w:bookmarkEnd w:id="706"/>
      <w:bookmarkEnd w:id="707"/>
    </w:p>
    <w:p w14:paraId="51BFA469" w14:textId="7583EB9B" w:rsidR="00043836" w:rsidRPr="00D527DE" w:rsidRDefault="00043836" w:rsidP="00043836">
      <w:pPr>
        <w:rPr>
          <w:lang w:val="en-CA" w:eastAsia="ja-JP"/>
        </w:rPr>
      </w:pPr>
      <w:r w:rsidRPr="00D527DE">
        <w:rPr>
          <w:lang w:val="en-CA" w:eastAsia="ja-JP"/>
        </w:rPr>
        <w:t>Inputs to</w:t>
      </w:r>
      <w:r w:rsidR="0008361D" w:rsidRPr="00D527DE">
        <w:rPr>
          <w:lang w:val="en-CA" w:eastAsia="ja-JP"/>
        </w:rPr>
        <w:t xml:space="preserve"> </w:t>
      </w:r>
      <w:r w:rsidRPr="00D527DE">
        <w:rPr>
          <w:lang w:val="en-CA" w:eastAsia="ja-JP"/>
        </w:rPr>
        <w:t>this process</w:t>
      </w:r>
      <w:r w:rsidR="0008361D" w:rsidRPr="00D527DE">
        <w:rPr>
          <w:lang w:val="en-CA" w:eastAsia="ja-JP"/>
        </w:rPr>
        <w:t xml:space="preserve"> </w:t>
      </w:r>
      <w:r w:rsidRPr="00D527DE">
        <w:rPr>
          <w:lang w:val="en-CA" w:eastAsia="ja-JP"/>
        </w:rPr>
        <w:t>are</w:t>
      </w:r>
    </w:p>
    <w:p w14:paraId="3C43E2F1" w14:textId="7EC36EA7" w:rsidR="00043836" w:rsidRPr="00D527DE" w:rsidRDefault="00043836" w:rsidP="00043836">
      <w:pPr>
        <w:rPr>
          <w:lang w:val="en-CA" w:eastAsia="ja-JP"/>
        </w:rPr>
      </w:pPr>
      <w:r w:rsidRPr="00D527DE">
        <w:rPr>
          <w:lang w:val="en-CA" w:eastAsia="ja-JP"/>
        </w:rPr>
        <w:tab/>
        <w:t>a neighbourhood occupancy pattern neighbourPattern</w:t>
      </w:r>
    </w:p>
    <w:p w14:paraId="4BB65205" w14:textId="60F28E45" w:rsidR="00043836" w:rsidRPr="00D527DE" w:rsidRDefault="00043836" w:rsidP="00043836">
      <w:pPr>
        <w:rPr>
          <w:lang w:val="en-CA" w:eastAsia="ja-JP"/>
        </w:rPr>
      </w:pPr>
      <w:r w:rsidRPr="00D527DE">
        <w:rPr>
          <w:lang w:val="en-CA" w:eastAsia="ja-JP"/>
        </w:rPr>
        <w:tab/>
        <w:t>a decoded occupancy map</w:t>
      </w:r>
      <w:r w:rsidR="0008361D" w:rsidRPr="00D527DE">
        <w:rPr>
          <w:lang w:val="en-CA" w:eastAsia="ja-JP"/>
        </w:rPr>
        <w:t xml:space="preserve"> </w:t>
      </w:r>
      <w:r w:rsidRPr="00D527DE">
        <w:rPr>
          <w:lang w:val="en-CA" w:eastAsia="ja-JP"/>
        </w:rPr>
        <w:t>value occMap</w:t>
      </w:r>
    </w:p>
    <w:p w14:paraId="2F1DEE76" w14:textId="7B6FEAD5" w:rsidR="00043836" w:rsidRPr="00D527DE" w:rsidRDefault="00043836" w:rsidP="00043836">
      <w:pPr>
        <w:rPr>
          <w:lang w:val="en-CA" w:eastAsia="ja-JP"/>
        </w:rPr>
      </w:pPr>
      <w:r w:rsidRPr="00D527DE">
        <w:rPr>
          <w:lang w:val="en-CA" w:eastAsia="ja-JP"/>
        </w:rPr>
        <w:t>Output from this</w:t>
      </w:r>
      <w:r w:rsidR="0008361D" w:rsidRPr="00D527DE">
        <w:rPr>
          <w:lang w:val="en-CA" w:eastAsia="ja-JP"/>
        </w:rPr>
        <w:t xml:space="preserve"> </w:t>
      </w:r>
      <w:r w:rsidRPr="00D527DE">
        <w:rPr>
          <w:lang w:val="en-CA" w:eastAsia="ja-JP"/>
        </w:rPr>
        <w:t>process</w:t>
      </w:r>
      <w:r w:rsidR="0008361D" w:rsidRPr="00D527DE">
        <w:rPr>
          <w:lang w:val="en-CA" w:eastAsia="ja-JP"/>
        </w:rPr>
        <w:t xml:space="preserve"> </w:t>
      </w:r>
      <w:r w:rsidRPr="00D527DE">
        <w:rPr>
          <w:lang w:val="en-CA" w:eastAsia="ja-JP"/>
        </w:rPr>
        <w:t>is a permuted occupancy map value occMapP. 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7AEB2D97" w:rsidR="00043836" w:rsidRPr="00D527DE" w:rsidRDefault="00043836" w:rsidP="00043836">
      <w:pPr>
        <w:rPr>
          <w:lang w:val="en-CA" w:eastAsia="ja-JP"/>
        </w:rPr>
      </w:pPr>
      <w:r w:rsidRPr="00D527DE">
        <w:rPr>
          <w:lang w:val="en-CA" w:eastAsia="ja-JP"/>
        </w:rPr>
        <w:tab/>
        <w:t>occMapP = 0</w:t>
      </w:r>
    </w:p>
    <w:p w14:paraId="267CF93D" w14:textId="2B40F8C9" w:rsidR="00043836" w:rsidRPr="00D527DE" w:rsidRDefault="00043836" w:rsidP="00043836">
      <w:pPr>
        <w:rPr>
          <w:lang w:val="en-CA" w:eastAsia="ja-JP"/>
        </w:rPr>
      </w:pPr>
      <w:r w:rsidRPr="00D527DE">
        <w:rPr>
          <w:lang w:val="en-CA" w:eastAsia="ja-JP"/>
        </w:rPr>
        <w:tab/>
        <w:t>for( srcIdx = 0; srcIdx &lt; 8; srcIdx++ ) {</w:t>
      </w:r>
    </w:p>
    <w:p w14:paraId="23725F85" w14:textId="4FB49998" w:rsidR="00043836" w:rsidRPr="00D527DE" w:rsidRDefault="00043836" w:rsidP="00043836">
      <w:pPr>
        <w:rPr>
          <w:lang w:val="en-CA" w:eastAsia="ja-JP"/>
        </w:rPr>
      </w:pPr>
      <w:r w:rsidRPr="00D527DE">
        <w:rPr>
          <w:lang w:val="en-CA" w:eastAsia="ja-JP"/>
        </w:rPr>
        <w:tab/>
      </w:r>
      <w:r w:rsidRPr="00D527DE">
        <w:rPr>
          <w:lang w:val="en-CA" w:eastAsia="ja-JP"/>
        </w:rPr>
        <w:tab/>
        <w:t>dstIdx = ( childScanMap[ neighbourPattern ] &gt;&gt; ( srcIdx × 3 ) ) &amp; 7</w:t>
      </w:r>
    </w:p>
    <w:p w14:paraId="75C73A4B" w14:textId="35583567" w:rsidR="00043836" w:rsidRPr="00D527DE" w:rsidRDefault="00043836" w:rsidP="00043836">
      <w:pPr>
        <w:rPr>
          <w:lang w:val="en-CA" w:eastAsia="ja-JP"/>
        </w:rPr>
      </w:pPr>
      <w:r w:rsidRPr="00D527DE">
        <w:rPr>
          <w:lang w:val="en-CA" w:eastAsia="ja-JP"/>
        </w:rPr>
        <w:tab/>
      </w:r>
      <w:r w:rsidRPr="00D527DE">
        <w:rPr>
          <w:lang w:val="en-CA" w:eastAsia="ja-JP"/>
        </w:rPr>
        <w:tab/>
        <w:t xml:space="preserve">occMapP = occMapP | ( ( </w:t>
      </w:r>
      <w:r w:rsidR="005B6167" w:rsidRPr="00D527DE">
        <w:rPr>
          <w:lang w:val="en-CA" w:eastAsia="ja-JP"/>
        </w:rPr>
        <w:t>occMap</w:t>
      </w:r>
      <w:r w:rsidR="005B6167" w:rsidRPr="00D527DE" w:rsidDel="005B6167">
        <w:rPr>
          <w:lang w:val="en-CA" w:eastAsia="ja-JP"/>
        </w:rPr>
        <w:t xml:space="preserve"> </w:t>
      </w:r>
      <w:r w:rsidRPr="00D527DE">
        <w:rPr>
          <w:lang w:val="en-CA" w:eastAsia="ja-JP"/>
        </w:rPr>
        <w:t>&gt;&gt; srcIdx ) &lt;&lt; dstIdx )</w:t>
      </w:r>
    </w:p>
    <w:p w14:paraId="77144C4C" w14:textId="6FDC6A16" w:rsidR="00043836" w:rsidRPr="00D527DE" w:rsidRDefault="00043836" w:rsidP="00043836">
      <w:pPr>
        <w:rPr>
          <w:lang w:val="en-CA" w:eastAsia="ja-JP"/>
        </w:rPr>
      </w:pPr>
      <w:r w:rsidRPr="00D527DE">
        <w:rPr>
          <w:lang w:val="en-CA" w:eastAsia="ja-JP"/>
        </w:rPr>
        <w:tab/>
        <w:t>}</w:t>
      </w:r>
    </w:p>
    <w:p w14:paraId="3E2B99C9" w14:textId="578969DB" w:rsidR="00043836" w:rsidRPr="00D527DE" w:rsidRDefault="00043836">
      <w:pPr>
        <w:rPr>
          <w:lang w:val="en-CA" w:eastAsia="ja-JP"/>
        </w:rPr>
      </w:pPr>
      <w:r w:rsidRPr="00D527DE">
        <w:rPr>
          <w:lang w:val="en-CA" w:eastAsia="ja-JP"/>
        </w:rPr>
        <w:tab/>
        <w:t xml:space="preserve">where values of childScanMap[ ] are given by </w:t>
      </w:r>
      <w:r w:rsidR="00D527DE" w:rsidRPr="00D527DE">
        <w:rPr>
          <w:lang w:val="en-CA" w:eastAsia="ja-JP"/>
        </w:rPr>
        <w:fldChar w:fldCharType="begin"/>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r w:rsidR="00AD2E5E" w:rsidRPr="00D527DE">
        <w:t xml:space="preserve">Table </w:t>
      </w:r>
      <w:r w:rsidR="00AD2E5E">
        <w:rPr>
          <w:noProof/>
        </w:rPr>
        <w:t>4</w:t>
      </w:r>
      <w:r w:rsidR="00D527DE" w:rsidRPr="00D527DE">
        <w:rPr>
          <w:lang w:val="en-CA" w:eastAsia="ja-JP"/>
        </w:rPr>
        <w:fldChar w:fldCharType="end"/>
      </w:r>
      <w:r w:rsidRPr="00D527DE">
        <w:rPr>
          <w:lang w:val="en-CA" w:eastAsia="ja-JP"/>
        </w:rPr>
        <w:t>.</w:t>
      </w:r>
    </w:p>
    <w:p w14:paraId="33040E04" w14:textId="77777777" w:rsidR="00120E20" w:rsidRPr="00D527DE" w:rsidRDefault="00120E20" w:rsidP="007F16A3">
      <w:pPr>
        <w:pStyle w:val="1"/>
        <w:rPr>
          <w:noProof/>
          <w:lang w:val="en-CA"/>
        </w:rPr>
      </w:pPr>
      <w:bookmarkStart w:id="708" w:name="_Ref326740334"/>
      <w:bookmarkStart w:id="709" w:name="_Toc390728028"/>
      <w:bookmarkStart w:id="710" w:name="_Toc511952625"/>
      <w:bookmarkStart w:id="711" w:name="_Toc4055488"/>
      <w:bookmarkStart w:id="712" w:name="_Toc6215340"/>
      <w:bookmarkStart w:id="713" w:name="_Toc12888305"/>
      <w:r w:rsidRPr="00D527DE">
        <w:t>Syntax</w:t>
      </w:r>
      <w:r w:rsidRPr="00D527DE">
        <w:rPr>
          <w:noProof/>
          <w:lang w:val="en-CA"/>
        </w:rPr>
        <w:t xml:space="preserve"> and semantics</w:t>
      </w:r>
      <w:bookmarkEnd w:id="708"/>
      <w:bookmarkEnd w:id="709"/>
      <w:bookmarkEnd w:id="710"/>
      <w:bookmarkEnd w:id="711"/>
      <w:bookmarkEnd w:id="712"/>
      <w:bookmarkEnd w:id="713"/>
    </w:p>
    <w:p w14:paraId="3D9A8D7D" w14:textId="77777777" w:rsidR="00120E20" w:rsidRPr="00D527DE" w:rsidRDefault="00120E20" w:rsidP="007F16A3">
      <w:pPr>
        <w:pStyle w:val="2"/>
        <w:rPr>
          <w:noProof/>
          <w:lang w:val="en-CA"/>
        </w:rPr>
      </w:pPr>
      <w:bookmarkStart w:id="714" w:name="_Toc33005504"/>
      <w:bookmarkStart w:id="715" w:name="_Toc33005508"/>
      <w:bookmarkStart w:id="716" w:name="_Toc33005509"/>
      <w:bookmarkStart w:id="717" w:name="_Toc33005525"/>
      <w:bookmarkStart w:id="718" w:name="_Toc33005553"/>
      <w:bookmarkStart w:id="719" w:name="_Toc33005569"/>
      <w:bookmarkStart w:id="720" w:name="_Toc33005589"/>
      <w:bookmarkStart w:id="721" w:name="_Toc33005613"/>
      <w:bookmarkStart w:id="722" w:name="_Toc33005629"/>
      <w:bookmarkStart w:id="723" w:name="_Ref33101620"/>
      <w:bookmarkStart w:id="724" w:name="_Toc77680368"/>
      <w:bookmarkStart w:id="725" w:name="_Toc118289038"/>
      <w:bookmarkStart w:id="726" w:name="_Toc226456515"/>
      <w:bookmarkStart w:id="727" w:name="_Toc248045218"/>
      <w:bookmarkStart w:id="728" w:name="_Toc287363748"/>
      <w:bookmarkStart w:id="729" w:name="_Toc311216736"/>
      <w:bookmarkStart w:id="730" w:name="_Toc317198700"/>
      <w:bookmarkStart w:id="731" w:name="_Toc390728029"/>
      <w:bookmarkStart w:id="732" w:name="_Toc511952626"/>
      <w:bookmarkStart w:id="733" w:name="_Toc4055489"/>
      <w:bookmarkStart w:id="734" w:name="_Toc6215341"/>
      <w:bookmarkStart w:id="735" w:name="_Toc12888306"/>
      <w:bookmarkEnd w:id="714"/>
      <w:bookmarkEnd w:id="715"/>
      <w:bookmarkEnd w:id="716"/>
      <w:bookmarkEnd w:id="717"/>
      <w:bookmarkEnd w:id="718"/>
      <w:bookmarkEnd w:id="719"/>
      <w:bookmarkEnd w:id="720"/>
      <w:bookmarkEnd w:id="721"/>
      <w:bookmarkEnd w:id="722"/>
      <w:r w:rsidRPr="00D527DE">
        <w:t>Method</w:t>
      </w:r>
      <w:r w:rsidRPr="00D527DE">
        <w:rPr>
          <w:noProof/>
          <w:lang w:val="en-CA"/>
        </w:rPr>
        <w:t xml:space="preserve"> of specifying syntax in tabular form</w:t>
      </w:r>
      <w:bookmarkEnd w:id="723"/>
      <w:bookmarkEnd w:id="724"/>
      <w:bookmarkEnd w:id="725"/>
      <w:bookmarkEnd w:id="726"/>
      <w:bookmarkEnd w:id="727"/>
      <w:bookmarkEnd w:id="728"/>
      <w:bookmarkEnd w:id="729"/>
      <w:bookmarkEnd w:id="730"/>
      <w:bookmarkEnd w:id="731"/>
      <w:bookmarkEnd w:id="732"/>
      <w:bookmarkEnd w:id="733"/>
      <w:bookmarkEnd w:id="734"/>
      <w:bookmarkEnd w:id="735"/>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W w:w="0" w:type="auto"/>
        <w:jc w:val="center"/>
        <w:tblLayout w:type="fixed"/>
        <w:tblLook w:val="0000" w:firstRow="0" w:lastRow="0" w:firstColumn="0" w:lastColumn="0" w:noHBand="0" w:noVBand="0"/>
      </w:tblPr>
      <w:tblGrid>
        <w:gridCol w:w="6484"/>
        <w:gridCol w:w="1493"/>
      </w:tblGrid>
      <w:tr w:rsidR="00983BA2" w:rsidRPr="00D527DE" w14:paraId="7CDE032D" w14:textId="77777777" w:rsidTr="00210093">
        <w:trPr>
          <w:cantSplit/>
          <w:jc w:val="center"/>
        </w:trPr>
        <w:tc>
          <w:tcPr>
            <w:tcW w:w="6484" w:type="dxa"/>
            <w:tcBorders>
              <w:top w:val="single" w:sz="6" w:space="0" w:color="auto"/>
              <w:left w:val="single" w:sz="6" w:space="0" w:color="auto"/>
              <w:bottom w:val="single" w:sz="2" w:space="0" w:color="auto"/>
              <w:right w:val="single" w:sz="6" w:space="0" w:color="auto"/>
            </w:tcBorders>
          </w:tcPr>
          <w:p w14:paraId="4744B96C" w14:textId="77777777" w:rsidR="00983BA2" w:rsidRPr="00D527DE" w:rsidRDefault="00983BA2" w:rsidP="009414EA">
            <w:pPr>
              <w:pStyle w:val="tablesyntax"/>
              <w:keepNext w:val="0"/>
              <w:keepLines w:val="0"/>
              <w:rPr>
                <w:rFonts w:ascii="Cambria" w:hAnsi="Cambria"/>
              </w:rPr>
            </w:pPr>
          </w:p>
        </w:tc>
        <w:tc>
          <w:tcPr>
            <w:tcW w:w="1493" w:type="dxa"/>
            <w:tcBorders>
              <w:top w:val="single" w:sz="6" w:space="0" w:color="auto"/>
              <w:left w:val="single" w:sz="6" w:space="0" w:color="auto"/>
              <w:bottom w:val="single" w:sz="2" w:space="0" w:color="auto"/>
              <w:right w:val="single" w:sz="6" w:space="0" w:color="auto"/>
            </w:tcBorders>
          </w:tcPr>
          <w:p w14:paraId="328A40A0" w14:textId="77777777" w:rsidR="00983BA2" w:rsidRPr="00D527DE" w:rsidRDefault="00983BA2" w:rsidP="009414EA">
            <w:pPr>
              <w:pStyle w:val="tableheading"/>
              <w:keepNext w:val="0"/>
              <w:keepLines w:val="0"/>
              <w:rPr>
                <w:rFonts w:ascii="Cambria" w:hAnsi="Cambria"/>
              </w:rPr>
            </w:pPr>
            <w:r w:rsidRPr="00D527DE">
              <w:rPr>
                <w:rFonts w:ascii="Cambria" w:hAnsi="Cambria"/>
              </w:rPr>
              <w:t>Descriptor</w:t>
            </w:r>
          </w:p>
        </w:tc>
      </w:tr>
      <w:tr w:rsidR="00983BA2" w:rsidRPr="00D527DE" w14:paraId="6BF129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C2CD95E" w14:textId="77777777" w:rsidR="00983BA2" w:rsidRPr="00D527DE" w:rsidRDefault="00983BA2" w:rsidP="009414EA">
            <w:pPr>
              <w:pStyle w:val="tablesyntax"/>
              <w:keepNext w:val="0"/>
              <w:keepLines w:val="0"/>
              <w:rPr>
                <w:rFonts w:ascii="Cambria" w:hAnsi="Cambria"/>
              </w:rPr>
            </w:pPr>
            <w:r w:rsidRPr="00D527DE">
              <w:rPr>
                <w:rFonts w:ascii="Cambria" w:hAnsi="Cambria"/>
              </w:rPr>
              <w:t>/* A statement can be a syntax element with an associated descriptor or can be an expression used to specify conditions for the existence, type, and quantity of syntax elements, as in the following two examples */</w:t>
            </w:r>
          </w:p>
        </w:tc>
        <w:tc>
          <w:tcPr>
            <w:tcW w:w="1493" w:type="dxa"/>
            <w:tcBorders>
              <w:top w:val="single" w:sz="2" w:space="0" w:color="auto"/>
              <w:left w:val="single" w:sz="6" w:space="0" w:color="auto"/>
              <w:bottom w:val="single" w:sz="2" w:space="0" w:color="auto"/>
              <w:right w:val="single" w:sz="6" w:space="0" w:color="auto"/>
            </w:tcBorders>
          </w:tcPr>
          <w:p w14:paraId="0F9BED74" w14:textId="77777777" w:rsidR="00983BA2" w:rsidRPr="00D527DE" w:rsidRDefault="00983BA2" w:rsidP="009414EA">
            <w:pPr>
              <w:pStyle w:val="tablecell"/>
              <w:keepNext w:val="0"/>
              <w:keepLines w:val="0"/>
            </w:pPr>
          </w:p>
        </w:tc>
      </w:tr>
      <w:tr w:rsidR="00983BA2" w:rsidRPr="00D527DE" w14:paraId="5F7A4773"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DE3D59" w14:textId="77777777" w:rsidR="00983BA2" w:rsidRPr="00D527DE" w:rsidRDefault="00983BA2" w:rsidP="009414EA">
            <w:pPr>
              <w:pStyle w:val="tablesyntax"/>
              <w:keepNext w:val="0"/>
              <w:keepLines w:val="0"/>
              <w:rPr>
                <w:rFonts w:ascii="Cambria" w:hAnsi="Cambria"/>
                <w:b/>
                <w:noProof/>
              </w:rPr>
            </w:pPr>
            <w:r w:rsidRPr="00D527DE">
              <w:rPr>
                <w:rFonts w:ascii="Cambria" w:hAnsi="Cambria"/>
                <w:b/>
                <w:noProof/>
              </w:rPr>
              <w:t>syntax_element</w:t>
            </w:r>
          </w:p>
        </w:tc>
        <w:tc>
          <w:tcPr>
            <w:tcW w:w="1493" w:type="dxa"/>
            <w:tcBorders>
              <w:top w:val="single" w:sz="2" w:space="0" w:color="auto"/>
              <w:left w:val="single" w:sz="6" w:space="0" w:color="auto"/>
              <w:bottom w:val="single" w:sz="2" w:space="0" w:color="auto"/>
              <w:right w:val="single" w:sz="6" w:space="0" w:color="auto"/>
            </w:tcBorders>
          </w:tcPr>
          <w:p w14:paraId="71E45413" w14:textId="77777777" w:rsidR="00983BA2" w:rsidRPr="00D527DE" w:rsidRDefault="00983BA2" w:rsidP="009414EA">
            <w:pPr>
              <w:pStyle w:val="tablecell"/>
              <w:keepNext w:val="0"/>
              <w:keepLines w:val="0"/>
            </w:pPr>
            <w:r w:rsidRPr="00D527DE">
              <w:t>ue(v)</w:t>
            </w:r>
          </w:p>
        </w:tc>
      </w:tr>
      <w:tr w:rsidR="00983BA2" w:rsidRPr="00D527DE" w14:paraId="70F56E7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13EC01" w14:textId="77777777" w:rsidR="00983BA2" w:rsidRPr="00D527DE" w:rsidRDefault="00983BA2" w:rsidP="009414EA">
            <w:pPr>
              <w:pStyle w:val="tablesyntax"/>
              <w:keepNext w:val="0"/>
              <w:keepLines w:val="0"/>
              <w:rPr>
                <w:rFonts w:ascii="Cambria" w:hAnsi="Cambria"/>
              </w:rPr>
            </w:pPr>
            <w:r w:rsidRPr="00D527DE">
              <w:rPr>
                <w:rFonts w:ascii="Cambria" w:hAnsi="Cambria"/>
              </w:rPr>
              <w:t>conditioning statement</w:t>
            </w:r>
          </w:p>
        </w:tc>
        <w:tc>
          <w:tcPr>
            <w:tcW w:w="1493" w:type="dxa"/>
            <w:tcBorders>
              <w:top w:val="single" w:sz="2" w:space="0" w:color="auto"/>
              <w:left w:val="single" w:sz="6" w:space="0" w:color="auto"/>
              <w:bottom w:val="single" w:sz="2" w:space="0" w:color="auto"/>
              <w:right w:val="single" w:sz="6" w:space="0" w:color="auto"/>
            </w:tcBorders>
          </w:tcPr>
          <w:p w14:paraId="2451CB6A" w14:textId="77777777" w:rsidR="00983BA2" w:rsidRPr="00D527DE" w:rsidRDefault="00983BA2" w:rsidP="009414EA">
            <w:pPr>
              <w:pStyle w:val="tablecell"/>
              <w:keepNext w:val="0"/>
              <w:keepLines w:val="0"/>
            </w:pPr>
          </w:p>
        </w:tc>
      </w:tr>
      <w:tr w:rsidR="00983BA2" w:rsidRPr="00D527DE" w14:paraId="72710934"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9B6D40"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FBAF5B5" w14:textId="77777777" w:rsidR="00983BA2" w:rsidRPr="00D527DE" w:rsidRDefault="00983BA2" w:rsidP="009414EA">
            <w:pPr>
              <w:pStyle w:val="tablecell"/>
              <w:keepNext w:val="0"/>
              <w:keepLines w:val="0"/>
            </w:pPr>
          </w:p>
        </w:tc>
      </w:tr>
      <w:tr w:rsidR="00983BA2" w:rsidRPr="00D527DE" w14:paraId="6121ABD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57AF1D2" w14:textId="77777777" w:rsidR="00983BA2" w:rsidRPr="00D527DE" w:rsidRDefault="00983BA2" w:rsidP="009414EA">
            <w:pPr>
              <w:pStyle w:val="tablesyntax"/>
              <w:keepNext w:val="0"/>
              <w:keepLines w:val="0"/>
              <w:rPr>
                <w:rFonts w:ascii="Cambria" w:hAnsi="Cambria"/>
              </w:rPr>
            </w:pPr>
            <w:r w:rsidRPr="00D527DE">
              <w:rPr>
                <w:rFonts w:ascii="Cambria" w:hAnsi="Cambria"/>
              </w:rPr>
              <w:t>/* A group of statements enclosed in curly brackets is a compound statement and is treated functionally as a single statement. */</w:t>
            </w:r>
          </w:p>
        </w:tc>
        <w:tc>
          <w:tcPr>
            <w:tcW w:w="1493" w:type="dxa"/>
            <w:tcBorders>
              <w:top w:val="single" w:sz="2" w:space="0" w:color="auto"/>
              <w:left w:val="single" w:sz="6" w:space="0" w:color="auto"/>
              <w:bottom w:val="single" w:sz="2" w:space="0" w:color="auto"/>
              <w:right w:val="single" w:sz="6" w:space="0" w:color="auto"/>
            </w:tcBorders>
          </w:tcPr>
          <w:p w14:paraId="089BEEB8" w14:textId="77777777" w:rsidR="00983BA2" w:rsidRPr="00D527DE" w:rsidRDefault="00983BA2" w:rsidP="009414EA">
            <w:pPr>
              <w:pStyle w:val="tablecell"/>
              <w:keepNext w:val="0"/>
              <w:keepLines w:val="0"/>
            </w:pPr>
          </w:p>
        </w:tc>
      </w:tr>
      <w:tr w:rsidR="00983BA2" w:rsidRPr="00D527DE" w14:paraId="50F70C98"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3CA03E9" w14:textId="77777777" w:rsidR="00983BA2" w:rsidRPr="00D527DE" w:rsidRDefault="00983BA2" w:rsidP="009414EA">
            <w:pPr>
              <w:pStyle w:val="tablesyntax"/>
              <w:keepNext w:val="0"/>
              <w:keepLines w:val="0"/>
              <w:rPr>
                <w:rFonts w:ascii="Cambria" w:hAnsi="Cambria"/>
              </w:rPr>
            </w:pPr>
            <w:r w:rsidRPr="00D527DE">
              <w:rPr>
                <w:rFonts w:ascii="Cambria" w:hAnsi="Cambria"/>
              </w:rPr>
              <w:lastRenderedPageBreak/>
              <w:t>{</w:t>
            </w:r>
          </w:p>
        </w:tc>
        <w:tc>
          <w:tcPr>
            <w:tcW w:w="1493" w:type="dxa"/>
            <w:tcBorders>
              <w:top w:val="single" w:sz="2" w:space="0" w:color="auto"/>
              <w:left w:val="single" w:sz="6" w:space="0" w:color="auto"/>
              <w:bottom w:val="single" w:sz="2" w:space="0" w:color="auto"/>
              <w:right w:val="single" w:sz="6" w:space="0" w:color="auto"/>
            </w:tcBorders>
          </w:tcPr>
          <w:p w14:paraId="5804F34F" w14:textId="77777777" w:rsidR="00983BA2" w:rsidRPr="00D527DE" w:rsidRDefault="00983BA2" w:rsidP="009414EA">
            <w:pPr>
              <w:pStyle w:val="tablecell"/>
              <w:keepNext w:val="0"/>
              <w:keepLines w:val="0"/>
            </w:pPr>
          </w:p>
        </w:tc>
      </w:tr>
      <w:tr w:rsidR="00983BA2" w:rsidRPr="00D527DE" w14:paraId="79E5EA4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0AAF677"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29BE0581" w14:textId="77777777" w:rsidR="00983BA2" w:rsidRPr="00D527DE" w:rsidRDefault="00983BA2" w:rsidP="009414EA">
            <w:pPr>
              <w:pStyle w:val="tablecell"/>
              <w:keepNext w:val="0"/>
              <w:keepLines w:val="0"/>
            </w:pPr>
          </w:p>
        </w:tc>
      </w:tr>
      <w:tr w:rsidR="00983BA2" w:rsidRPr="00D527DE" w14:paraId="698A401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459530E"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71D3E878" w14:textId="77777777" w:rsidR="00983BA2" w:rsidRPr="00D527DE" w:rsidRDefault="00983BA2" w:rsidP="009414EA">
            <w:pPr>
              <w:pStyle w:val="tablecell"/>
              <w:keepNext w:val="0"/>
              <w:keepLines w:val="0"/>
            </w:pPr>
          </w:p>
        </w:tc>
      </w:tr>
      <w:tr w:rsidR="00983BA2" w:rsidRPr="00D527DE" w14:paraId="16ED689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7CAE144" w14:textId="77777777" w:rsidR="00983BA2" w:rsidRPr="00D527DE" w:rsidRDefault="00983BA2" w:rsidP="009414EA">
            <w:pPr>
              <w:pStyle w:val="tablesyntax"/>
              <w:keepNext w:val="0"/>
              <w:keepLines w:val="0"/>
              <w:rPr>
                <w:rFonts w:ascii="Cambria" w:hAnsi="Cambria"/>
              </w:rPr>
            </w:pPr>
            <w:r w:rsidRPr="00D527DE">
              <w:rPr>
                <w:rFonts w:ascii="Cambria" w:hAnsi="Cambria"/>
              </w:rPr>
              <w:tab/>
              <w:t>…</w:t>
            </w:r>
          </w:p>
        </w:tc>
        <w:tc>
          <w:tcPr>
            <w:tcW w:w="1493" w:type="dxa"/>
            <w:tcBorders>
              <w:top w:val="single" w:sz="2" w:space="0" w:color="auto"/>
              <w:left w:val="single" w:sz="6" w:space="0" w:color="auto"/>
              <w:bottom w:val="single" w:sz="2" w:space="0" w:color="auto"/>
              <w:right w:val="single" w:sz="6" w:space="0" w:color="auto"/>
            </w:tcBorders>
          </w:tcPr>
          <w:p w14:paraId="3D30DF25" w14:textId="77777777" w:rsidR="00983BA2" w:rsidRPr="00D527DE" w:rsidRDefault="00983BA2" w:rsidP="009414EA">
            <w:pPr>
              <w:pStyle w:val="tablecell"/>
              <w:keepNext w:val="0"/>
              <w:keepLines w:val="0"/>
            </w:pPr>
          </w:p>
        </w:tc>
      </w:tr>
      <w:tr w:rsidR="00983BA2" w:rsidRPr="00D527DE" w14:paraId="22D1C5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CD1E350"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0B0A3CF9" w14:textId="77777777" w:rsidR="00983BA2" w:rsidRPr="00D527DE" w:rsidRDefault="00983BA2" w:rsidP="009414EA">
            <w:pPr>
              <w:pStyle w:val="tablecell"/>
              <w:keepNext w:val="0"/>
              <w:keepLines w:val="0"/>
            </w:pPr>
          </w:p>
        </w:tc>
      </w:tr>
      <w:tr w:rsidR="00983BA2" w:rsidRPr="00D527DE" w14:paraId="4777B7E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49EC6F4"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3A436B4A" w14:textId="77777777" w:rsidR="00983BA2" w:rsidRPr="00D527DE" w:rsidRDefault="00983BA2" w:rsidP="009414EA">
            <w:pPr>
              <w:pStyle w:val="tablecell"/>
              <w:keepNext w:val="0"/>
              <w:keepLines w:val="0"/>
            </w:pPr>
          </w:p>
        </w:tc>
      </w:tr>
      <w:tr w:rsidR="00983BA2" w:rsidRPr="00D527DE" w14:paraId="1E7C31B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6D6A701" w14:textId="77777777" w:rsidR="00983BA2" w:rsidRPr="00D527DE" w:rsidRDefault="00983BA2" w:rsidP="009414EA">
            <w:pPr>
              <w:pStyle w:val="tablesyntax"/>
              <w:keepNext w:val="0"/>
              <w:keepLines w:val="0"/>
              <w:rPr>
                <w:rFonts w:ascii="Cambria" w:hAnsi="Cambria"/>
              </w:rPr>
            </w:pPr>
            <w:r w:rsidRPr="00D527DE">
              <w:rPr>
                <w:rFonts w:ascii="Cambria" w:hAnsi="Cambria"/>
              </w:rPr>
              <w:t>/* A "while" structure specifies a test of whether a condition is true, and if true, specifies evaluation of a statement (or compound statement) repeatedly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3D1B0E7" w14:textId="77777777" w:rsidR="00983BA2" w:rsidRPr="00D527DE" w:rsidRDefault="00983BA2" w:rsidP="009414EA">
            <w:pPr>
              <w:pStyle w:val="tablecell"/>
              <w:keepNext w:val="0"/>
              <w:keepLines w:val="0"/>
            </w:pPr>
          </w:p>
        </w:tc>
      </w:tr>
      <w:tr w:rsidR="00983BA2" w:rsidRPr="00D527DE" w14:paraId="72A2F03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8CCC65"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3D8A0307" w14:textId="77777777" w:rsidR="00983BA2" w:rsidRPr="00D527DE" w:rsidRDefault="00983BA2" w:rsidP="009414EA">
            <w:pPr>
              <w:pStyle w:val="tablecell"/>
              <w:keepNext w:val="0"/>
              <w:keepLines w:val="0"/>
            </w:pPr>
          </w:p>
        </w:tc>
      </w:tr>
      <w:tr w:rsidR="00983BA2" w:rsidRPr="00D527DE" w14:paraId="14A55AA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FE58108"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2940C36" w14:textId="77777777" w:rsidR="00983BA2" w:rsidRPr="00D527DE" w:rsidRDefault="00983BA2" w:rsidP="009414EA">
            <w:pPr>
              <w:pStyle w:val="tablecell"/>
              <w:keepNext w:val="0"/>
              <w:keepLines w:val="0"/>
            </w:pPr>
          </w:p>
        </w:tc>
      </w:tr>
      <w:tr w:rsidR="00983BA2" w:rsidRPr="00D527DE" w14:paraId="79D14A9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6933C6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9818B7E" w14:textId="77777777" w:rsidR="00983BA2" w:rsidRPr="00D527DE" w:rsidRDefault="00983BA2" w:rsidP="009414EA">
            <w:pPr>
              <w:pStyle w:val="tablecell"/>
              <w:keepNext w:val="0"/>
              <w:keepLines w:val="0"/>
            </w:pPr>
          </w:p>
        </w:tc>
      </w:tr>
      <w:tr w:rsidR="00983BA2" w:rsidRPr="00D527DE" w14:paraId="16F6A3CE"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D26AF28" w14:textId="77777777" w:rsidR="00983BA2" w:rsidRPr="00D527DE" w:rsidRDefault="00983BA2" w:rsidP="009414EA">
            <w:pPr>
              <w:pStyle w:val="tablesyntax"/>
              <w:keepNext w:val="0"/>
              <w:keepLines w:val="0"/>
              <w:rPr>
                <w:rFonts w:ascii="Cambria" w:hAnsi="Cambria"/>
              </w:rPr>
            </w:pPr>
            <w:r w:rsidRPr="00D527DE">
              <w:rPr>
                <w:rFonts w:ascii="Cambria" w:hAnsi="Cambria"/>
              </w:rPr>
              <w:t>/* A "do … while" structure specifies evaluation of a statement once, followed by a test of whether a condition is true, and if true, specifies repeated evaluation of the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01A95EF" w14:textId="77777777" w:rsidR="00983BA2" w:rsidRPr="00D527DE" w:rsidRDefault="00983BA2" w:rsidP="009414EA">
            <w:pPr>
              <w:pStyle w:val="tablecell"/>
              <w:keepNext w:val="0"/>
              <w:keepLines w:val="0"/>
            </w:pPr>
          </w:p>
        </w:tc>
      </w:tr>
      <w:tr w:rsidR="00983BA2" w:rsidRPr="00D527DE" w14:paraId="14CA894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EF6CF3C" w14:textId="77777777" w:rsidR="00983BA2" w:rsidRPr="00D527DE" w:rsidRDefault="00983BA2" w:rsidP="009414EA">
            <w:pPr>
              <w:pStyle w:val="tablesyntax"/>
              <w:keepNext w:val="0"/>
              <w:keepLines w:val="0"/>
              <w:rPr>
                <w:rFonts w:ascii="Cambria" w:hAnsi="Cambria"/>
              </w:rPr>
            </w:pPr>
            <w:r w:rsidRPr="00D527DE">
              <w:rPr>
                <w:rFonts w:ascii="Cambria" w:hAnsi="Cambria"/>
              </w:rPr>
              <w:t>do</w:t>
            </w:r>
          </w:p>
        </w:tc>
        <w:tc>
          <w:tcPr>
            <w:tcW w:w="1493" w:type="dxa"/>
            <w:tcBorders>
              <w:top w:val="single" w:sz="2" w:space="0" w:color="auto"/>
              <w:left w:val="single" w:sz="6" w:space="0" w:color="auto"/>
              <w:bottom w:val="single" w:sz="2" w:space="0" w:color="auto"/>
              <w:right w:val="single" w:sz="6" w:space="0" w:color="auto"/>
            </w:tcBorders>
          </w:tcPr>
          <w:p w14:paraId="2D78F7E3" w14:textId="77777777" w:rsidR="00983BA2" w:rsidRPr="00D527DE" w:rsidRDefault="00983BA2" w:rsidP="009414EA">
            <w:pPr>
              <w:pStyle w:val="tablecell"/>
              <w:keepNext w:val="0"/>
              <w:keepLines w:val="0"/>
            </w:pPr>
          </w:p>
        </w:tc>
      </w:tr>
      <w:tr w:rsidR="00983BA2" w:rsidRPr="00D527DE" w14:paraId="4224A52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9003ABC"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8DA1A02" w14:textId="77777777" w:rsidR="00983BA2" w:rsidRPr="00D527DE" w:rsidRDefault="00983BA2" w:rsidP="009414EA">
            <w:pPr>
              <w:pStyle w:val="tablecell"/>
              <w:keepNext w:val="0"/>
              <w:keepLines w:val="0"/>
            </w:pPr>
          </w:p>
        </w:tc>
      </w:tr>
      <w:tr w:rsidR="00983BA2" w:rsidRPr="00D527DE" w14:paraId="6DAD207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E0AEA0"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5097E15A" w14:textId="77777777" w:rsidR="00983BA2" w:rsidRPr="00D527DE" w:rsidRDefault="00983BA2" w:rsidP="009414EA">
            <w:pPr>
              <w:pStyle w:val="tablecell"/>
              <w:keepNext w:val="0"/>
              <w:keepLines w:val="0"/>
            </w:pPr>
          </w:p>
        </w:tc>
      </w:tr>
      <w:tr w:rsidR="00983BA2" w:rsidRPr="00D527DE" w14:paraId="7251B839"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5C48A12"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FF19799" w14:textId="77777777" w:rsidR="00983BA2" w:rsidRPr="00D527DE" w:rsidRDefault="00983BA2" w:rsidP="009414EA">
            <w:pPr>
              <w:pStyle w:val="tablecell"/>
              <w:keepNext w:val="0"/>
              <w:keepLines w:val="0"/>
            </w:pPr>
          </w:p>
        </w:tc>
      </w:tr>
      <w:tr w:rsidR="00983BA2" w:rsidRPr="00D527DE" w14:paraId="63FCA65D"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4415556C" w14:textId="77777777" w:rsidR="00983BA2" w:rsidRPr="00D527DE" w:rsidRDefault="00983BA2" w:rsidP="009414EA">
            <w:pPr>
              <w:pStyle w:val="tablesyntax"/>
              <w:keepNext w:val="0"/>
              <w:keepLines w:val="0"/>
              <w:rPr>
                <w:rFonts w:ascii="Cambria" w:hAnsi="Cambria"/>
              </w:rPr>
            </w:pPr>
            <w:r w:rsidRPr="00D527DE">
              <w:rPr>
                <w:rFonts w:ascii="Cambria" w:hAnsi="Cambri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93" w:type="dxa"/>
            <w:tcBorders>
              <w:top w:val="single" w:sz="2" w:space="0" w:color="auto"/>
              <w:left w:val="single" w:sz="6" w:space="0" w:color="auto"/>
              <w:bottom w:val="single" w:sz="2" w:space="0" w:color="auto"/>
              <w:right w:val="single" w:sz="6" w:space="0" w:color="auto"/>
            </w:tcBorders>
          </w:tcPr>
          <w:p w14:paraId="017AEDAD" w14:textId="77777777" w:rsidR="00983BA2" w:rsidRPr="00D527DE" w:rsidRDefault="00983BA2" w:rsidP="009414EA">
            <w:pPr>
              <w:pStyle w:val="tablecell"/>
              <w:keepNext w:val="0"/>
              <w:keepLines w:val="0"/>
            </w:pPr>
          </w:p>
        </w:tc>
      </w:tr>
      <w:tr w:rsidR="00983BA2" w:rsidRPr="00D527DE" w14:paraId="1D9B3B3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E87378B" w14:textId="77777777" w:rsidR="00983BA2" w:rsidRPr="00D527DE" w:rsidRDefault="00983BA2" w:rsidP="009414EA">
            <w:pPr>
              <w:pStyle w:val="tablesyntax"/>
              <w:keepNext w:val="0"/>
              <w:keepLines w:val="0"/>
              <w:rPr>
                <w:rFonts w:ascii="Cambria" w:hAnsi="Cambria"/>
              </w:rPr>
            </w:pPr>
            <w:r w:rsidRPr="00D527DE">
              <w:rPr>
                <w:rFonts w:ascii="Cambria" w:hAnsi="Cambria"/>
              </w:rPr>
              <w:t>if( condition )</w:t>
            </w:r>
          </w:p>
        </w:tc>
        <w:tc>
          <w:tcPr>
            <w:tcW w:w="1493" w:type="dxa"/>
            <w:tcBorders>
              <w:top w:val="single" w:sz="2" w:space="0" w:color="auto"/>
              <w:left w:val="single" w:sz="6" w:space="0" w:color="auto"/>
              <w:bottom w:val="single" w:sz="2" w:space="0" w:color="auto"/>
              <w:right w:val="single" w:sz="6" w:space="0" w:color="auto"/>
            </w:tcBorders>
          </w:tcPr>
          <w:p w14:paraId="546ABB2B" w14:textId="77777777" w:rsidR="00983BA2" w:rsidRPr="00D527DE" w:rsidRDefault="00983BA2" w:rsidP="009414EA">
            <w:pPr>
              <w:pStyle w:val="tablecell"/>
              <w:keepNext w:val="0"/>
              <w:keepLines w:val="0"/>
            </w:pPr>
          </w:p>
        </w:tc>
      </w:tr>
      <w:tr w:rsidR="00983BA2" w:rsidRPr="00D527DE" w14:paraId="081EB1F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73B513E"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69A8B46D" w14:textId="77777777" w:rsidR="00983BA2" w:rsidRPr="00D527DE" w:rsidRDefault="00983BA2" w:rsidP="009414EA">
            <w:pPr>
              <w:pStyle w:val="tablecell"/>
              <w:keepNext w:val="0"/>
              <w:keepLines w:val="0"/>
            </w:pPr>
          </w:p>
        </w:tc>
      </w:tr>
      <w:tr w:rsidR="00983BA2" w:rsidRPr="00D527DE" w14:paraId="65991F5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C9CECBA" w14:textId="77777777" w:rsidR="00983BA2" w:rsidRPr="00D527DE" w:rsidRDefault="00983BA2" w:rsidP="009414EA">
            <w:pPr>
              <w:pStyle w:val="tablesyntax"/>
              <w:keepNext w:val="0"/>
              <w:keepLines w:val="0"/>
              <w:rPr>
                <w:rFonts w:ascii="Cambria" w:hAnsi="Cambria"/>
              </w:rPr>
            </w:pPr>
            <w:r w:rsidRPr="00D527DE">
              <w:rPr>
                <w:rFonts w:ascii="Cambria" w:hAnsi="Cambria"/>
              </w:rPr>
              <w:t>else</w:t>
            </w:r>
          </w:p>
        </w:tc>
        <w:tc>
          <w:tcPr>
            <w:tcW w:w="1493" w:type="dxa"/>
            <w:tcBorders>
              <w:top w:val="single" w:sz="2" w:space="0" w:color="auto"/>
              <w:left w:val="single" w:sz="6" w:space="0" w:color="auto"/>
              <w:bottom w:val="single" w:sz="2" w:space="0" w:color="auto"/>
              <w:right w:val="single" w:sz="6" w:space="0" w:color="auto"/>
            </w:tcBorders>
          </w:tcPr>
          <w:p w14:paraId="4B325950" w14:textId="77777777" w:rsidR="00983BA2" w:rsidRPr="00D527DE" w:rsidRDefault="00983BA2" w:rsidP="009414EA">
            <w:pPr>
              <w:pStyle w:val="tablecell"/>
              <w:keepNext w:val="0"/>
              <w:keepLines w:val="0"/>
            </w:pPr>
          </w:p>
        </w:tc>
      </w:tr>
      <w:tr w:rsidR="00983BA2" w:rsidRPr="00D527DE" w14:paraId="55C7ED0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E532451" w14:textId="77777777" w:rsidR="00983BA2" w:rsidRPr="00D527DE" w:rsidRDefault="00983BA2" w:rsidP="009414EA">
            <w:pPr>
              <w:pStyle w:val="tablesyntax"/>
              <w:keepNext w:val="0"/>
              <w:keepLines w:val="0"/>
              <w:rPr>
                <w:rFonts w:ascii="Cambria" w:hAnsi="Cambria"/>
              </w:rPr>
            </w:pPr>
            <w:r w:rsidRPr="00D527DE">
              <w:rPr>
                <w:rFonts w:ascii="Cambria" w:hAnsi="Cambria"/>
              </w:rPr>
              <w:tab/>
              <w:t>alternative statement</w:t>
            </w:r>
          </w:p>
        </w:tc>
        <w:tc>
          <w:tcPr>
            <w:tcW w:w="1493" w:type="dxa"/>
            <w:tcBorders>
              <w:top w:val="single" w:sz="2" w:space="0" w:color="auto"/>
              <w:left w:val="single" w:sz="6" w:space="0" w:color="auto"/>
              <w:bottom w:val="single" w:sz="2" w:space="0" w:color="auto"/>
              <w:right w:val="single" w:sz="6" w:space="0" w:color="auto"/>
            </w:tcBorders>
          </w:tcPr>
          <w:p w14:paraId="16A5129E" w14:textId="77777777" w:rsidR="00983BA2" w:rsidRPr="00D527DE" w:rsidRDefault="00983BA2" w:rsidP="009414EA">
            <w:pPr>
              <w:pStyle w:val="tablecell"/>
              <w:keepNext w:val="0"/>
              <w:keepLines w:val="0"/>
            </w:pPr>
          </w:p>
        </w:tc>
      </w:tr>
      <w:tr w:rsidR="00983BA2" w:rsidRPr="00D527DE" w14:paraId="28D8E80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DDC14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34D5594" w14:textId="77777777" w:rsidR="00983BA2" w:rsidRPr="00D527DE" w:rsidRDefault="00983BA2" w:rsidP="009414EA">
            <w:pPr>
              <w:pStyle w:val="tablecell"/>
              <w:keepNext w:val="0"/>
              <w:keepLines w:val="0"/>
            </w:pPr>
          </w:p>
        </w:tc>
      </w:tr>
      <w:tr w:rsidR="00983BA2" w:rsidRPr="00D527DE" w14:paraId="79815D0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4495504" w14:textId="77777777" w:rsidR="00983BA2" w:rsidRPr="00D527DE" w:rsidRDefault="00983BA2" w:rsidP="009414EA">
            <w:pPr>
              <w:pStyle w:val="tablesyntax"/>
              <w:keepNext w:val="0"/>
              <w:keepLines w:val="0"/>
              <w:rPr>
                <w:rFonts w:ascii="Cambria" w:hAnsi="Cambria"/>
              </w:rPr>
            </w:pPr>
            <w:r w:rsidRPr="00D527DE">
              <w:rPr>
                <w:rFonts w:ascii="Cambria" w:hAnsi="Cambri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2C4F4E73" w14:textId="77777777" w:rsidR="00983BA2" w:rsidRPr="00D527DE" w:rsidRDefault="00983BA2" w:rsidP="009414EA">
            <w:pPr>
              <w:pStyle w:val="tablecell"/>
              <w:keepNext w:val="0"/>
              <w:keepLines w:val="0"/>
            </w:pPr>
          </w:p>
        </w:tc>
      </w:tr>
      <w:tr w:rsidR="00983BA2" w:rsidRPr="00D527DE" w14:paraId="69E38E1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2D9D749" w14:textId="77777777" w:rsidR="00983BA2" w:rsidRPr="00D527DE" w:rsidRDefault="00983BA2" w:rsidP="009414EA">
            <w:pPr>
              <w:pStyle w:val="tablesyntax"/>
              <w:keepNext w:val="0"/>
              <w:keepLines w:val="0"/>
              <w:rPr>
                <w:rFonts w:ascii="Cambria" w:hAnsi="Cambria"/>
              </w:rPr>
            </w:pPr>
            <w:r w:rsidRPr="00D527DE">
              <w:rPr>
                <w:rFonts w:ascii="Cambria" w:hAnsi="Cambria"/>
              </w:rPr>
              <w:t>for( initial statement; condition; subsequent statement )</w:t>
            </w:r>
          </w:p>
        </w:tc>
        <w:tc>
          <w:tcPr>
            <w:tcW w:w="1493" w:type="dxa"/>
            <w:tcBorders>
              <w:top w:val="single" w:sz="2" w:space="0" w:color="auto"/>
              <w:left w:val="single" w:sz="6" w:space="0" w:color="auto"/>
              <w:bottom w:val="single" w:sz="2" w:space="0" w:color="auto"/>
              <w:right w:val="single" w:sz="6" w:space="0" w:color="auto"/>
            </w:tcBorders>
          </w:tcPr>
          <w:p w14:paraId="2A250953" w14:textId="77777777" w:rsidR="00983BA2" w:rsidRPr="00D527DE" w:rsidRDefault="00983BA2" w:rsidP="009414EA">
            <w:pPr>
              <w:pStyle w:val="tablecell"/>
              <w:keepNext w:val="0"/>
              <w:keepLines w:val="0"/>
            </w:pPr>
          </w:p>
        </w:tc>
      </w:tr>
      <w:tr w:rsidR="00983BA2" w:rsidRPr="00D527DE" w14:paraId="4B1BB42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9CEF97F"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7446619D" w14:textId="77777777" w:rsidR="00983BA2" w:rsidRPr="00D527DE" w:rsidRDefault="00983BA2" w:rsidP="009414EA">
            <w:pPr>
              <w:pStyle w:val="tablecell"/>
              <w:keepNext w:val="0"/>
              <w:keepLines w:val="0"/>
            </w:pPr>
          </w:p>
        </w:tc>
      </w:tr>
    </w:tbl>
    <w:p w14:paraId="4E4B9A84" w14:textId="77777777" w:rsidR="00A85A45" w:rsidRPr="00D527DE" w:rsidRDefault="00A85A45" w:rsidP="00210093">
      <w:pPr>
        <w:rPr>
          <w:lang w:val="en-CA"/>
        </w:rPr>
      </w:pPr>
      <w:bookmarkStart w:id="736" w:name="_Toc513449469"/>
      <w:bookmarkStart w:id="737" w:name="_Toc514664132"/>
      <w:bookmarkStart w:id="738" w:name="_Toc514846533"/>
      <w:bookmarkStart w:id="739" w:name="_Toc514847081"/>
      <w:bookmarkStart w:id="740" w:name="_Toc515270144"/>
      <w:bookmarkStart w:id="741" w:name="_Toc515270714"/>
      <w:bookmarkStart w:id="742" w:name="_Toc515628989"/>
      <w:bookmarkStart w:id="743" w:name="_Toc515629587"/>
      <w:bookmarkStart w:id="744" w:name="_Toc516232235"/>
      <w:bookmarkStart w:id="745" w:name="_Toc516232809"/>
      <w:bookmarkStart w:id="746" w:name="_Toc516233322"/>
      <w:bookmarkStart w:id="747" w:name="_Toc516233907"/>
      <w:bookmarkStart w:id="748" w:name="_Toc517248393"/>
      <w:bookmarkStart w:id="749" w:name="_Toc517248965"/>
      <w:bookmarkStart w:id="750" w:name="_Toc517249538"/>
      <w:bookmarkStart w:id="751" w:name="_Toc517250108"/>
      <w:bookmarkStart w:id="752" w:name="_Toc517250671"/>
      <w:bookmarkStart w:id="753" w:name="_Toc517251241"/>
      <w:bookmarkStart w:id="754" w:name="_Toc517249464"/>
      <w:bookmarkStart w:id="755" w:name="_Toc505790482"/>
      <w:bookmarkStart w:id="756" w:name="_Toc516233908"/>
      <w:bookmarkStart w:id="757" w:name="_Toc528915249"/>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14:paraId="00DA25A4" w14:textId="77777777" w:rsidR="00983BA2" w:rsidRPr="00D527DE" w:rsidRDefault="00983BA2" w:rsidP="007F16A3">
      <w:pPr>
        <w:pStyle w:val="2"/>
        <w:rPr>
          <w:lang w:val="en-CA"/>
        </w:rPr>
      </w:pPr>
      <w:bookmarkStart w:id="758" w:name="_Toc4055490"/>
      <w:bookmarkStart w:id="759" w:name="_Toc6215342"/>
      <w:bookmarkStart w:id="760" w:name="_Toc12888307"/>
      <w:r w:rsidRPr="00D527DE">
        <w:t>Specification</w:t>
      </w:r>
      <w:r w:rsidRPr="00D527DE">
        <w:rPr>
          <w:lang w:val="en-CA"/>
        </w:rPr>
        <w:t xml:space="preserve"> of syntax functions and descriptors</w:t>
      </w:r>
      <w:bookmarkEnd w:id="755"/>
      <w:bookmarkEnd w:id="756"/>
      <w:bookmarkEnd w:id="757"/>
      <w:bookmarkEnd w:id="758"/>
      <w:bookmarkEnd w:id="759"/>
      <w:bookmarkEnd w:id="760"/>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lastRenderedPageBreak/>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4BC59500"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r>
      <w:r w:rsidR="00452433">
        <w:rPr>
          <w:lang w:val="en-CA"/>
        </w:rPr>
        <w:instrText xml:space="preserve"> REF _Ref12613002 \r \h </w:instrText>
      </w:r>
      <w:r w:rsidR="00452433">
        <w:rPr>
          <w:lang w:val="en-CA"/>
        </w:rPr>
      </w:r>
      <w:r w:rsidR="00452433">
        <w:rPr>
          <w:lang w:val="en-CA"/>
        </w:rPr>
        <w:fldChar w:fldCharType="separate"/>
      </w:r>
      <w:r w:rsidR="00AD2E5E">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C7E3530" w14:textId="2A14AF4A"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2"/>
        <w:rPr>
          <w:noProof/>
          <w:lang w:val="en-CA"/>
        </w:rPr>
      </w:pPr>
      <w:bookmarkStart w:id="761" w:name="_Toc12531149"/>
      <w:bookmarkStart w:id="762" w:name="_Toc528922282"/>
      <w:bookmarkStart w:id="763" w:name="_Toc528922710"/>
      <w:bookmarkStart w:id="764" w:name="_Toc528922303"/>
      <w:bookmarkStart w:id="765" w:name="_Toc528922731"/>
      <w:bookmarkStart w:id="766" w:name="_Toc528922315"/>
      <w:bookmarkStart w:id="767" w:name="_Toc528922743"/>
      <w:bookmarkStart w:id="768" w:name="_Toc528922330"/>
      <w:bookmarkStart w:id="769" w:name="_Toc528922758"/>
      <w:bookmarkStart w:id="770" w:name="_Toc528922348"/>
      <w:bookmarkStart w:id="771" w:name="_Toc528922776"/>
      <w:bookmarkStart w:id="772" w:name="_Toc528922360"/>
      <w:bookmarkStart w:id="773" w:name="_Toc528922788"/>
      <w:bookmarkStart w:id="774" w:name="_Toc528922393"/>
      <w:bookmarkStart w:id="775" w:name="_Toc528922821"/>
      <w:bookmarkStart w:id="776" w:name="_Ref35660929"/>
      <w:bookmarkStart w:id="777" w:name="_Toc77680370"/>
      <w:bookmarkStart w:id="778" w:name="_Toc118289040"/>
      <w:bookmarkStart w:id="779" w:name="_Toc226456517"/>
      <w:bookmarkStart w:id="780" w:name="_Toc248045220"/>
      <w:bookmarkStart w:id="781" w:name="_Toc287363750"/>
      <w:bookmarkStart w:id="782" w:name="_Toc311216738"/>
      <w:bookmarkStart w:id="783" w:name="_Toc317198702"/>
      <w:bookmarkStart w:id="784" w:name="_Toc390728031"/>
      <w:bookmarkStart w:id="785" w:name="_Toc511952628"/>
      <w:bookmarkStart w:id="786" w:name="_Toc4055491"/>
      <w:bookmarkStart w:id="787" w:name="_Toc6215343"/>
      <w:bookmarkStart w:id="788" w:name="_Toc12888308"/>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r w:rsidRPr="00D527DE">
        <w:rPr>
          <w:noProof/>
          <w:lang w:val="en-CA"/>
        </w:rPr>
        <w:t>Syntax in tabular form</w:t>
      </w:r>
      <w:bookmarkEnd w:id="776"/>
      <w:bookmarkEnd w:id="777"/>
      <w:bookmarkEnd w:id="778"/>
      <w:bookmarkEnd w:id="779"/>
      <w:bookmarkEnd w:id="780"/>
      <w:bookmarkEnd w:id="781"/>
      <w:bookmarkEnd w:id="782"/>
      <w:bookmarkEnd w:id="783"/>
      <w:bookmarkEnd w:id="784"/>
      <w:bookmarkEnd w:id="785"/>
      <w:bookmarkEnd w:id="786"/>
      <w:bookmarkEnd w:id="787"/>
      <w:bookmarkEnd w:id="788"/>
    </w:p>
    <w:p w14:paraId="21965C9E" w14:textId="64D5C591" w:rsidR="008D5A10" w:rsidRPr="00D527DE" w:rsidRDefault="008D5A10" w:rsidP="0035215D">
      <w:pPr>
        <w:pStyle w:val="3"/>
        <w:rPr>
          <w:lang w:val="en-CA"/>
        </w:rPr>
      </w:pPr>
      <w:bookmarkStart w:id="789" w:name="_Toc4055492"/>
      <w:bookmarkStart w:id="790" w:name="_Toc6215344"/>
      <w:bookmarkStart w:id="791" w:name="_Toc12888309"/>
      <w:bookmarkStart w:id="792" w:name="_Toc20134242"/>
      <w:bookmarkStart w:id="793" w:name="_Toc77680372"/>
      <w:bookmarkStart w:id="794" w:name="_Toc118289042"/>
      <w:bookmarkStart w:id="795" w:name="_Toc226456519"/>
      <w:bookmarkStart w:id="796" w:name="_Toc248045222"/>
      <w:bookmarkStart w:id="797" w:name="_Toc287363752"/>
      <w:bookmarkStart w:id="798" w:name="_Toc311216740"/>
      <w:bookmarkStart w:id="799" w:name="_Toc317198704"/>
      <w:bookmarkStart w:id="800" w:name="_Toc452007164"/>
      <w:bookmarkStart w:id="801" w:name="_Toc528915251"/>
      <w:r w:rsidRPr="00D527DE">
        <w:rPr>
          <w:lang w:val="en-CA"/>
        </w:rPr>
        <w:t>General</w:t>
      </w:r>
      <w:bookmarkEnd w:id="789"/>
      <w:bookmarkEnd w:id="790"/>
      <w:bookmarkEnd w:id="791"/>
    </w:p>
    <w:p w14:paraId="3B4822B0" w14:textId="5AC62678" w:rsidR="00272C36" w:rsidRPr="00D527DE" w:rsidRDefault="00272C36" w:rsidP="00272C36">
      <w:pPr>
        <w:rPr>
          <w:rFonts w:eastAsia="ＭＳ 明朝"/>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1847B893" w:rsidR="00983BA2" w:rsidRPr="00D527DE" w:rsidRDefault="00880112" w:rsidP="0035215D">
      <w:pPr>
        <w:pStyle w:val="3"/>
        <w:rPr>
          <w:lang w:val="en-CA"/>
        </w:rPr>
      </w:pPr>
      <w:bookmarkStart w:id="802" w:name="_Toc12531152"/>
      <w:bookmarkStart w:id="803" w:name="_Toc4055493"/>
      <w:bookmarkStart w:id="804" w:name="_Toc6215345"/>
      <w:bookmarkStart w:id="805" w:name="_Toc12888310"/>
      <w:bookmarkEnd w:id="802"/>
      <w:r w:rsidRPr="00D527DE">
        <w:rPr>
          <w:lang w:val="en-CA"/>
        </w:rPr>
        <w:lastRenderedPageBreak/>
        <w:t>P</w:t>
      </w:r>
      <w:r w:rsidR="00983BA2" w:rsidRPr="00D527DE">
        <w:rPr>
          <w:lang w:val="en-CA"/>
        </w:rPr>
        <w:t>ayload and byte alignment syntax</w:t>
      </w:r>
      <w:bookmarkEnd w:id="792"/>
      <w:bookmarkEnd w:id="793"/>
      <w:bookmarkEnd w:id="794"/>
      <w:bookmarkEnd w:id="795"/>
      <w:bookmarkEnd w:id="796"/>
      <w:bookmarkEnd w:id="797"/>
      <w:bookmarkEnd w:id="798"/>
      <w:bookmarkEnd w:id="799"/>
      <w:bookmarkEnd w:id="800"/>
      <w:bookmarkEnd w:id="801"/>
      <w:bookmarkEnd w:id="803"/>
      <w:bookmarkEnd w:id="804"/>
      <w:bookmarkEnd w:id="805"/>
    </w:p>
    <w:p w14:paraId="2D85BBF7" w14:textId="128091D5" w:rsidR="009B2FA7" w:rsidRPr="00D527DE" w:rsidRDefault="009B2FA7" w:rsidP="0035215D">
      <w:pPr>
        <w:pStyle w:val="4"/>
        <w:rPr>
          <w:lang w:val="en-CA"/>
        </w:rPr>
      </w:pPr>
      <w:bookmarkStart w:id="806" w:name="_Toc528915252"/>
      <w:r w:rsidRPr="00D527DE">
        <w:rPr>
          <w:lang w:val="en-CA"/>
        </w:rPr>
        <w:t>Sequence parameter set syntax</w:t>
      </w:r>
      <w:bookmarkEnd w:id="80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4"/>
        <w:gridCol w:w="1368"/>
      </w:tblGrid>
      <w:tr w:rsidR="009B2FA7" w:rsidRPr="00D527DE" w14:paraId="547FEC58" w14:textId="77777777" w:rsidTr="00210093">
        <w:trPr>
          <w:cantSplit/>
          <w:jc w:val="center"/>
        </w:trPr>
        <w:tc>
          <w:tcPr>
            <w:tcW w:w="7244" w:type="dxa"/>
          </w:tcPr>
          <w:p w14:paraId="7E88CD77" w14:textId="69675538" w:rsidR="009B2FA7" w:rsidRPr="00D527DE" w:rsidRDefault="009B2FA7" w:rsidP="007F16A3">
            <w:pPr>
              <w:pStyle w:val="tablesyntax"/>
              <w:spacing w:before="20" w:after="40"/>
              <w:rPr>
                <w:rFonts w:ascii="Cambria" w:hAnsi="Cambria"/>
              </w:rPr>
            </w:pPr>
            <w:r w:rsidRPr="00D527DE">
              <w:rPr>
                <w:rFonts w:ascii="Cambria" w:hAnsi="Cambria"/>
              </w:rPr>
              <w:t>seq_parameter_set( ) {</w:t>
            </w:r>
          </w:p>
        </w:tc>
        <w:tc>
          <w:tcPr>
            <w:tcW w:w="1368" w:type="dxa"/>
          </w:tcPr>
          <w:p w14:paraId="613F4D28" w14:textId="77777777" w:rsidR="009B2FA7" w:rsidRPr="00D527DE" w:rsidRDefault="009B2FA7" w:rsidP="009414EA">
            <w:pPr>
              <w:pStyle w:val="tableheading"/>
              <w:spacing w:before="20" w:after="40"/>
              <w:rPr>
                <w:rFonts w:ascii="Cambria" w:hAnsi="Cambria"/>
              </w:rPr>
            </w:pPr>
            <w:r w:rsidRPr="00D527DE">
              <w:rPr>
                <w:rFonts w:ascii="Cambria" w:hAnsi="Cambria"/>
              </w:rPr>
              <w:t>Descriptor</w:t>
            </w:r>
          </w:p>
        </w:tc>
      </w:tr>
      <w:tr w:rsidR="009B2FA7" w:rsidRPr="00D527DE" w14:paraId="55F4EDA1" w14:textId="77777777" w:rsidTr="00210093">
        <w:trPr>
          <w:cantSplit/>
          <w:jc w:val="center"/>
        </w:trPr>
        <w:tc>
          <w:tcPr>
            <w:tcW w:w="7244" w:type="dxa"/>
          </w:tcPr>
          <w:p w14:paraId="1F7A5319"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profile_compatibility_flags</w:t>
            </w:r>
          </w:p>
        </w:tc>
        <w:tc>
          <w:tcPr>
            <w:tcW w:w="1368" w:type="dxa"/>
          </w:tcPr>
          <w:p w14:paraId="32D2A446" w14:textId="77777777" w:rsidR="009B2FA7" w:rsidRPr="00D527DE" w:rsidRDefault="009B2FA7" w:rsidP="009414EA">
            <w:pPr>
              <w:pStyle w:val="tablecell"/>
              <w:spacing w:before="20" w:after="40"/>
              <w:jc w:val="center"/>
            </w:pPr>
            <w:r w:rsidRPr="00D527DE">
              <w:t>u(24)</w:t>
            </w:r>
          </w:p>
        </w:tc>
      </w:tr>
      <w:tr w:rsidR="009B2FA7" w:rsidRPr="00D527DE" w14:paraId="29852A67" w14:textId="77777777" w:rsidTr="00210093">
        <w:trPr>
          <w:cantSplit/>
          <w:jc w:val="center"/>
        </w:trPr>
        <w:tc>
          <w:tcPr>
            <w:tcW w:w="7244" w:type="dxa"/>
          </w:tcPr>
          <w:p w14:paraId="304D13AA"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rPr>
              <w:t>level</w:t>
            </w:r>
            <w:r w:rsidRPr="00D527DE">
              <w:rPr>
                <w:rFonts w:ascii="Cambria" w:eastAsia="ＭＳ 明朝" w:hAnsi="Cambria"/>
                <w:b/>
                <w:lang w:eastAsia="ja-JP"/>
              </w:rPr>
              <w:t>_idc</w:t>
            </w:r>
          </w:p>
        </w:tc>
        <w:tc>
          <w:tcPr>
            <w:tcW w:w="1368" w:type="dxa"/>
          </w:tcPr>
          <w:p w14:paraId="17F83E92" w14:textId="77777777" w:rsidR="009B2FA7" w:rsidRPr="00D527DE" w:rsidRDefault="009B2FA7" w:rsidP="009414EA">
            <w:pPr>
              <w:pStyle w:val="tablecell"/>
              <w:spacing w:before="20" w:after="40"/>
              <w:jc w:val="center"/>
            </w:pPr>
            <w:r w:rsidRPr="00D527DE">
              <w:t>u(8)</w:t>
            </w:r>
          </w:p>
        </w:tc>
      </w:tr>
      <w:tr w:rsidR="009B2FA7" w:rsidRPr="00D527DE" w14:paraId="687C4B3D" w14:textId="77777777" w:rsidTr="00210093">
        <w:trPr>
          <w:cantSplit/>
          <w:jc w:val="center"/>
        </w:trPr>
        <w:tc>
          <w:tcPr>
            <w:tcW w:w="7244" w:type="dxa"/>
          </w:tcPr>
          <w:p w14:paraId="74B87034"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present_flag</w:t>
            </w:r>
          </w:p>
        </w:tc>
        <w:tc>
          <w:tcPr>
            <w:tcW w:w="1368" w:type="dxa"/>
          </w:tcPr>
          <w:p w14:paraId="62B58355" w14:textId="77777777" w:rsidR="009B2FA7" w:rsidRPr="00D527DE" w:rsidRDefault="009B2FA7" w:rsidP="009414EA">
            <w:pPr>
              <w:pStyle w:val="tablecell"/>
              <w:spacing w:before="20" w:after="40"/>
              <w:jc w:val="center"/>
            </w:pPr>
            <w:r w:rsidRPr="00D527DE">
              <w:t>u(1)</w:t>
            </w:r>
          </w:p>
        </w:tc>
      </w:tr>
      <w:tr w:rsidR="009B2FA7" w:rsidRPr="00D527DE" w14:paraId="466D5015" w14:textId="77777777" w:rsidTr="00210093">
        <w:trPr>
          <w:cantSplit/>
          <w:jc w:val="center"/>
        </w:trPr>
        <w:tc>
          <w:tcPr>
            <w:tcW w:w="7244" w:type="dxa"/>
          </w:tcPr>
          <w:p w14:paraId="035F4A91"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if( sps_bounding_box_present_flag ) {</w:t>
            </w:r>
          </w:p>
        </w:tc>
        <w:tc>
          <w:tcPr>
            <w:tcW w:w="1368" w:type="dxa"/>
          </w:tcPr>
          <w:p w14:paraId="79BC4343" w14:textId="77777777" w:rsidR="009B2FA7" w:rsidRPr="00D527DE" w:rsidRDefault="009B2FA7" w:rsidP="009414EA">
            <w:pPr>
              <w:pStyle w:val="tablecell"/>
              <w:spacing w:before="20" w:after="40"/>
              <w:jc w:val="center"/>
            </w:pPr>
          </w:p>
        </w:tc>
      </w:tr>
      <w:tr w:rsidR="009B2FA7" w:rsidRPr="00D527DE" w14:paraId="702D8FD9"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AA62173"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offset_x</w:t>
            </w:r>
          </w:p>
        </w:tc>
        <w:tc>
          <w:tcPr>
            <w:tcW w:w="1368" w:type="dxa"/>
            <w:tcBorders>
              <w:top w:val="single" w:sz="4" w:space="0" w:color="auto"/>
              <w:left w:val="single" w:sz="4" w:space="0" w:color="auto"/>
              <w:bottom w:val="single" w:sz="4" w:space="0" w:color="auto"/>
              <w:right w:val="single" w:sz="4" w:space="0" w:color="auto"/>
            </w:tcBorders>
          </w:tcPr>
          <w:p w14:paraId="025E213B" w14:textId="0F245F08" w:rsidR="009B2FA7" w:rsidRPr="00D527DE" w:rsidRDefault="00321BED" w:rsidP="009414EA">
            <w:pPr>
              <w:pStyle w:val="tablecell"/>
              <w:spacing w:before="20" w:after="40"/>
              <w:jc w:val="center"/>
            </w:pPr>
            <w:r w:rsidRPr="00D527DE">
              <w:t>s</w:t>
            </w:r>
            <w:r w:rsidR="009B2FA7" w:rsidRPr="00D527DE">
              <w:t>e(v)</w:t>
            </w:r>
          </w:p>
        </w:tc>
      </w:tr>
      <w:tr w:rsidR="009B2FA7" w:rsidRPr="00D527DE" w14:paraId="6B5878CF"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EF4799D"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offset_y</w:t>
            </w:r>
          </w:p>
        </w:tc>
        <w:tc>
          <w:tcPr>
            <w:tcW w:w="1368" w:type="dxa"/>
            <w:tcBorders>
              <w:top w:val="single" w:sz="4" w:space="0" w:color="auto"/>
              <w:left w:val="single" w:sz="4" w:space="0" w:color="auto"/>
              <w:bottom w:val="single" w:sz="4" w:space="0" w:color="auto"/>
              <w:right w:val="single" w:sz="4" w:space="0" w:color="auto"/>
            </w:tcBorders>
          </w:tcPr>
          <w:p w14:paraId="23EA374E" w14:textId="015E63B1" w:rsidR="009B2FA7" w:rsidRPr="00D527DE" w:rsidRDefault="00321BED" w:rsidP="009414EA">
            <w:pPr>
              <w:pStyle w:val="tablecell"/>
              <w:spacing w:before="20" w:after="40"/>
              <w:jc w:val="center"/>
            </w:pPr>
            <w:r w:rsidRPr="00D527DE">
              <w:t>s</w:t>
            </w:r>
            <w:r w:rsidR="009B2FA7" w:rsidRPr="00D527DE">
              <w:t>e(v)</w:t>
            </w:r>
          </w:p>
        </w:tc>
      </w:tr>
      <w:tr w:rsidR="009B2FA7" w:rsidRPr="00D527DE" w14:paraId="56DD2BE4" w14:textId="77777777" w:rsidTr="00210093">
        <w:trPr>
          <w:cantSplit/>
          <w:jc w:val="center"/>
        </w:trPr>
        <w:tc>
          <w:tcPr>
            <w:tcW w:w="7244" w:type="dxa"/>
          </w:tcPr>
          <w:p w14:paraId="3C1F96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offset_z</w:t>
            </w:r>
          </w:p>
        </w:tc>
        <w:tc>
          <w:tcPr>
            <w:tcW w:w="1368" w:type="dxa"/>
          </w:tcPr>
          <w:p w14:paraId="22D81653" w14:textId="1D23301B" w:rsidR="009B2FA7" w:rsidRPr="00D527DE" w:rsidRDefault="00321BED" w:rsidP="009414EA">
            <w:pPr>
              <w:pStyle w:val="tablecell"/>
              <w:spacing w:before="20" w:after="40"/>
              <w:jc w:val="center"/>
            </w:pPr>
            <w:r w:rsidRPr="00D527DE">
              <w:t>s</w:t>
            </w:r>
            <w:r w:rsidR="009B2FA7" w:rsidRPr="00D527DE">
              <w:t>e(v)</w:t>
            </w:r>
          </w:p>
        </w:tc>
      </w:tr>
      <w:tr w:rsidR="009B2FA7" w:rsidRPr="00D527DE" w14:paraId="524E97AC" w14:textId="77777777" w:rsidTr="00210093">
        <w:trPr>
          <w:cantSplit/>
          <w:jc w:val="center"/>
        </w:trPr>
        <w:tc>
          <w:tcPr>
            <w:tcW w:w="7244" w:type="dxa"/>
          </w:tcPr>
          <w:p w14:paraId="7DE9BD7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scale_factor</w:t>
            </w:r>
          </w:p>
        </w:tc>
        <w:tc>
          <w:tcPr>
            <w:tcW w:w="1368" w:type="dxa"/>
          </w:tcPr>
          <w:p w14:paraId="0B157C4F" w14:textId="77777777" w:rsidR="009B2FA7" w:rsidRPr="00D527DE" w:rsidRDefault="009B2FA7" w:rsidP="009414EA">
            <w:pPr>
              <w:pStyle w:val="tablecell"/>
              <w:spacing w:before="20" w:after="40"/>
              <w:jc w:val="center"/>
            </w:pPr>
            <w:r w:rsidRPr="00D527DE">
              <w:t>ue(v)</w:t>
            </w:r>
          </w:p>
        </w:tc>
      </w:tr>
      <w:tr w:rsidR="009B2FA7" w:rsidRPr="00D527DE" w14:paraId="7C169688"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2C1D8B6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p>
        </w:tc>
        <w:tc>
          <w:tcPr>
            <w:tcW w:w="1368" w:type="dxa"/>
            <w:tcBorders>
              <w:top w:val="single" w:sz="4" w:space="0" w:color="auto"/>
              <w:left w:val="single" w:sz="4" w:space="0" w:color="auto"/>
              <w:bottom w:val="single" w:sz="4" w:space="0" w:color="auto"/>
              <w:right w:val="single" w:sz="4" w:space="0" w:color="auto"/>
            </w:tcBorders>
          </w:tcPr>
          <w:p w14:paraId="047AF506" w14:textId="77777777" w:rsidR="009B2FA7" w:rsidRPr="00D527DE" w:rsidRDefault="009B2FA7" w:rsidP="009414EA">
            <w:pPr>
              <w:pStyle w:val="tablecell"/>
              <w:spacing w:before="20" w:after="40"/>
              <w:jc w:val="center"/>
            </w:pPr>
            <w:r w:rsidRPr="00D527DE">
              <w:t>ue(v)</w:t>
            </w:r>
          </w:p>
        </w:tc>
      </w:tr>
      <w:tr w:rsidR="009B2FA7" w:rsidRPr="00D527DE" w14:paraId="0E87259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999D7D2"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p>
        </w:tc>
        <w:tc>
          <w:tcPr>
            <w:tcW w:w="1368" w:type="dxa"/>
            <w:tcBorders>
              <w:top w:val="single" w:sz="4" w:space="0" w:color="auto"/>
              <w:left w:val="single" w:sz="4" w:space="0" w:color="auto"/>
              <w:bottom w:val="single" w:sz="4" w:space="0" w:color="auto"/>
              <w:right w:val="single" w:sz="4" w:space="0" w:color="auto"/>
            </w:tcBorders>
          </w:tcPr>
          <w:p w14:paraId="6DF942DE" w14:textId="77777777" w:rsidR="009B2FA7" w:rsidRPr="00D527DE" w:rsidRDefault="009B2FA7" w:rsidP="009414EA">
            <w:pPr>
              <w:pStyle w:val="tablecell"/>
              <w:spacing w:before="20" w:after="40"/>
              <w:jc w:val="center"/>
            </w:pPr>
            <w:r w:rsidRPr="00D527DE">
              <w:t>ue(v)</w:t>
            </w:r>
          </w:p>
        </w:tc>
      </w:tr>
      <w:tr w:rsidR="009B2FA7" w:rsidRPr="00D527DE" w14:paraId="52B10575" w14:textId="77777777" w:rsidTr="00210093">
        <w:trPr>
          <w:cantSplit/>
          <w:jc w:val="center"/>
        </w:trPr>
        <w:tc>
          <w:tcPr>
            <w:tcW w:w="7244" w:type="dxa"/>
          </w:tcPr>
          <w:p w14:paraId="71BA4E99"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d</w:t>
            </w:r>
            <w:r w:rsidRPr="00D527DE">
              <w:rPr>
                <w:rFonts w:ascii="Cambria" w:eastAsia="ＭＳ 明朝" w:hAnsi="Cambria"/>
                <w:b/>
                <w:lang w:eastAsia="ja-JP"/>
              </w:rPr>
              <w:t>epth</w:t>
            </w:r>
          </w:p>
        </w:tc>
        <w:tc>
          <w:tcPr>
            <w:tcW w:w="1368" w:type="dxa"/>
          </w:tcPr>
          <w:p w14:paraId="136632A1" w14:textId="77777777" w:rsidR="009B2FA7" w:rsidRPr="00D527DE" w:rsidRDefault="009B2FA7" w:rsidP="009414EA">
            <w:pPr>
              <w:pStyle w:val="tablecell"/>
              <w:spacing w:before="20" w:after="40"/>
              <w:jc w:val="center"/>
            </w:pPr>
            <w:r w:rsidRPr="00D527DE">
              <w:t>ue(v)</w:t>
            </w:r>
          </w:p>
        </w:tc>
      </w:tr>
      <w:tr w:rsidR="009B2FA7" w:rsidRPr="00D527DE" w14:paraId="6A6F7DC6" w14:textId="77777777" w:rsidTr="00210093">
        <w:trPr>
          <w:cantSplit/>
          <w:jc w:val="center"/>
        </w:trPr>
        <w:tc>
          <w:tcPr>
            <w:tcW w:w="7244" w:type="dxa"/>
          </w:tcPr>
          <w:p w14:paraId="6C2B3178"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015ABE0" w14:textId="77777777" w:rsidR="009B2FA7" w:rsidRPr="00D527DE" w:rsidRDefault="009B2FA7" w:rsidP="009414EA">
            <w:pPr>
              <w:pStyle w:val="tablecell"/>
              <w:spacing w:before="20" w:after="40"/>
              <w:jc w:val="center"/>
            </w:pPr>
          </w:p>
        </w:tc>
      </w:tr>
      <w:tr w:rsidR="009B2FA7" w:rsidRPr="00D527DE" w14:paraId="6A2EE503" w14:textId="77777777" w:rsidTr="00210093">
        <w:trPr>
          <w:cantSplit/>
          <w:jc w:val="center"/>
        </w:trPr>
        <w:tc>
          <w:tcPr>
            <w:tcW w:w="7244" w:type="dxa"/>
          </w:tcPr>
          <w:p w14:paraId="5239071F" w14:textId="2C2A4935" w:rsidR="00EA3FF8" w:rsidRPr="00D527DE" w:rsidRDefault="009B2FA7" w:rsidP="00EA3FF8">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sidRPr="00D527DE">
              <w:rPr>
                <w:rFonts w:ascii="Cambria" w:eastAsia="ＭＳ 明朝" w:hAnsi="Cambria"/>
                <w:b/>
                <w:lang w:eastAsia="ja-JP"/>
              </w:rPr>
              <w:t>source</w:t>
            </w:r>
            <w:r w:rsidRPr="00D527DE">
              <w:rPr>
                <w:rFonts w:ascii="Cambria" w:hAnsi="Cambria"/>
                <w:b/>
              </w:rPr>
              <w:t>_</w:t>
            </w:r>
            <w:r w:rsidRPr="00D527DE">
              <w:rPr>
                <w:rFonts w:ascii="Cambria" w:eastAsia="ＭＳ 明朝" w:hAnsi="Cambria"/>
                <w:b/>
                <w:lang w:eastAsia="ja-JP"/>
              </w:rPr>
              <w:t>scale_factor</w:t>
            </w:r>
            <w:r w:rsidR="00EA3FF8" w:rsidRPr="00D527DE">
              <w:rPr>
                <w:rFonts w:ascii="Cambria" w:eastAsia="ＭＳ 明朝" w:hAnsi="Cambria"/>
                <w:b/>
                <w:lang w:eastAsia="ja-JP"/>
              </w:rPr>
              <w:t xml:space="preserve"> </w:t>
            </w:r>
            <w:r w:rsidR="00EA3FF8" w:rsidRPr="009334E7">
              <w:rPr>
                <w:rFonts w:ascii="Cambria" w:eastAsiaTheme="minorEastAsia" w:hAnsi="Cambria"/>
                <w:lang w:eastAsia="ja-JP"/>
              </w:rPr>
              <w:t xml:space="preserve">[Ed. TMC13 </w:t>
            </w:r>
            <w:del w:id="807" w:author="Nakagami, Ohji (SONY)" w:date="2019-09-24T09:34:00Z">
              <w:r w:rsidR="00EA3FF8" w:rsidRPr="009334E7" w:rsidDel="00750CCE">
                <w:rPr>
                  <w:rFonts w:ascii="Cambria" w:eastAsiaTheme="minorEastAsia" w:hAnsi="Cambria"/>
                  <w:lang w:eastAsia="ja-JP"/>
                </w:rPr>
                <w:delText xml:space="preserve">v6 </w:delText>
              </w:r>
            </w:del>
            <w:ins w:id="808" w:author="Nakagami, Ohji (SONY)" w:date="2019-09-24T09:34:00Z">
              <w:r w:rsidR="00750CCE" w:rsidRPr="009334E7">
                <w:rPr>
                  <w:rFonts w:ascii="Cambria" w:eastAsiaTheme="minorEastAsia" w:hAnsi="Cambria"/>
                  <w:lang w:eastAsia="ja-JP"/>
                </w:rPr>
                <w:t>v</w:t>
              </w:r>
              <w:r w:rsidR="00750CCE">
                <w:rPr>
                  <w:rFonts w:ascii="Cambria" w:eastAsiaTheme="minorEastAsia" w:hAnsi="Cambria"/>
                  <w:lang w:eastAsia="ja-JP"/>
                </w:rPr>
                <w:t>7</w:t>
              </w:r>
              <w:r w:rsidR="00750CCE" w:rsidRPr="009334E7">
                <w:rPr>
                  <w:rFonts w:ascii="Cambria" w:eastAsiaTheme="minorEastAsia" w:hAnsi="Cambria"/>
                  <w:lang w:eastAsia="ja-JP"/>
                </w:rPr>
                <w:t xml:space="preserve"> </w:t>
              </w:r>
            </w:ins>
            <w:r w:rsidR="00EA3FF8" w:rsidRPr="009334E7">
              <w:rPr>
                <w:rFonts w:ascii="Cambria" w:eastAsiaTheme="minorEastAsia" w:hAnsi="Cambria"/>
                <w:lang w:eastAsia="ja-JP"/>
              </w:rPr>
              <w:t>uses float, but integer is preferred.]</w:t>
            </w:r>
          </w:p>
        </w:tc>
        <w:tc>
          <w:tcPr>
            <w:tcW w:w="1368" w:type="dxa"/>
          </w:tcPr>
          <w:p w14:paraId="70D30334" w14:textId="77777777" w:rsidR="009B2FA7" w:rsidRPr="00D527DE" w:rsidRDefault="009B2FA7" w:rsidP="009414EA">
            <w:pPr>
              <w:pStyle w:val="tablecell"/>
              <w:spacing w:before="20" w:after="40"/>
              <w:jc w:val="center"/>
            </w:pPr>
            <w:r w:rsidRPr="00D527DE">
              <w:t>u(32)</w:t>
            </w:r>
          </w:p>
        </w:tc>
      </w:tr>
      <w:tr w:rsidR="009B2FA7" w:rsidRPr="00D527DE" w14:paraId="60AF71C2" w14:textId="77777777" w:rsidTr="00210093">
        <w:trPr>
          <w:cantSplit/>
          <w:jc w:val="center"/>
        </w:trPr>
        <w:tc>
          <w:tcPr>
            <w:tcW w:w="7244" w:type="dxa"/>
          </w:tcPr>
          <w:p w14:paraId="24149F8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sps_seq_parameter_set_id</w:t>
            </w:r>
          </w:p>
        </w:tc>
        <w:tc>
          <w:tcPr>
            <w:tcW w:w="1368" w:type="dxa"/>
          </w:tcPr>
          <w:p w14:paraId="4637AB32" w14:textId="77777777" w:rsidR="009B2FA7" w:rsidRPr="00D527DE" w:rsidRDefault="009B2FA7" w:rsidP="009414EA">
            <w:pPr>
              <w:pStyle w:val="tablecell"/>
              <w:spacing w:before="20" w:after="40"/>
              <w:jc w:val="center"/>
            </w:pPr>
            <w:r w:rsidRPr="00D527DE">
              <w:t>ue(v)</w:t>
            </w:r>
          </w:p>
        </w:tc>
      </w:tr>
      <w:tr w:rsidR="009B2FA7" w:rsidRPr="00D527DE" w14:paraId="0988686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45ABFC17"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b/>
                <w:bCs/>
                <w:lang w:eastAsia="ja-JP"/>
              </w:rPr>
              <w:t>sps_</w:t>
            </w:r>
            <w:r w:rsidRPr="00D527DE">
              <w:rPr>
                <w:rFonts w:ascii="Cambria" w:hAnsi="Cambria"/>
                <w:b/>
              </w:rPr>
              <w:t>num_attribute_sets</w:t>
            </w:r>
          </w:p>
        </w:tc>
        <w:tc>
          <w:tcPr>
            <w:tcW w:w="1368" w:type="dxa"/>
            <w:tcBorders>
              <w:top w:val="single" w:sz="4" w:space="0" w:color="auto"/>
              <w:left w:val="single" w:sz="4" w:space="0" w:color="auto"/>
              <w:bottom w:val="single" w:sz="4" w:space="0" w:color="auto"/>
              <w:right w:val="single" w:sz="4" w:space="0" w:color="auto"/>
            </w:tcBorders>
          </w:tcPr>
          <w:p w14:paraId="71F2C54F" w14:textId="77777777" w:rsidR="009B2FA7" w:rsidRPr="00D527DE" w:rsidRDefault="009B2FA7" w:rsidP="009414EA">
            <w:pPr>
              <w:pStyle w:val="tablecell"/>
              <w:spacing w:before="20" w:after="40"/>
              <w:jc w:val="center"/>
            </w:pPr>
            <w:r w:rsidRPr="00D527DE">
              <w:t>ue(v)</w:t>
            </w:r>
          </w:p>
        </w:tc>
      </w:tr>
      <w:tr w:rsidR="009B2FA7" w:rsidRPr="00D527DE" w14:paraId="020BC05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11AF9D5" w14:textId="09D8F86A"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sps_</w:t>
            </w:r>
            <w:r w:rsidRPr="00D527DE">
              <w:rPr>
                <w:rFonts w:ascii="Cambria" w:eastAsia="ＭＳ 明朝" w:hAnsi="Cambria"/>
              </w:rPr>
              <w:t xml:space="preserve">num_attribute_sets; </w:t>
            </w:r>
            <w:r w:rsidRPr="00D527DE">
              <w:rPr>
                <w:rFonts w:ascii="Cambria" w:eastAsia="ＭＳ 明朝" w:hAnsi="Cambria"/>
                <w:lang w:eastAsia="ja-JP"/>
              </w:rPr>
              <w:t>i</w:t>
            </w:r>
            <w:r w:rsidRPr="00D527DE">
              <w:rPr>
                <w:rFonts w:ascii="Cambria" w:eastAsia="ＭＳ 明朝" w:hAnsi="Cambria"/>
              </w:rPr>
              <w:t>++ ) {</w:t>
            </w:r>
          </w:p>
        </w:tc>
        <w:tc>
          <w:tcPr>
            <w:tcW w:w="1368" w:type="dxa"/>
            <w:tcBorders>
              <w:top w:val="single" w:sz="4" w:space="0" w:color="auto"/>
              <w:left w:val="single" w:sz="4" w:space="0" w:color="auto"/>
              <w:bottom w:val="single" w:sz="4" w:space="0" w:color="auto"/>
              <w:right w:val="single" w:sz="4" w:space="0" w:color="auto"/>
            </w:tcBorders>
          </w:tcPr>
          <w:p w14:paraId="12EF5139" w14:textId="77777777" w:rsidR="009B2FA7" w:rsidRPr="00D527DE" w:rsidRDefault="009B2FA7" w:rsidP="009414EA">
            <w:pPr>
              <w:pStyle w:val="tablecell"/>
              <w:spacing w:before="20" w:after="40"/>
              <w:jc w:val="center"/>
            </w:pPr>
          </w:p>
        </w:tc>
      </w:tr>
      <w:tr w:rsidR="009B2FA7" w:rsidRPr="00D527DE" w14:paraId="6BF1BBB3"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7DD9747"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dimension</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2B014CF2" w14:textId="77777777" w:rsidR="009B2FA7" w:rsidRPr="00D527DE" w:rsidRDefault="009B2FA7" w:rsidP="009414EA">
            <w:pPr>
              <w:pStyle w:val="tablecell"/>
              <w:spacing w:before="20" w:after="40"/>
              <w:jc w:val="center"/>
            </w:pPr>
            <w:r w:rsidRPr="00D527DE">
              <w:t>ue(v)</w:t>
            </w:r>
          </w:p>
        </w:tc>
      </w:tr>
      <w:tr w:rsidR="009B2FA7" w:rsidRPr="00D527DE" w14:paraId="46D7C9A4"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3BAAF6C"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instance_id</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BE8A392" w14:textId="77777777" w:rsidR="009B2FA7" w:rsidRPr="00D527DE" w:rsidRDefault="009B2FA7" w:rsidP="009414EA">
            <w:pPr>
              <w:pStyle w:val="tablecell"/>
              <w:spacing w:before="20" w:after="40"/>
              <w:jc w:val="center"/>
            </w:pPr>
            <w:r w:rsidRPr="00D527DE">
              <w:t>ue(v)</w:t>
            </w:r>
          </w:p>
        </w:tc>
      </w:tr>
      <w:tr w:rsidR="009B2FA7" w:rsidRPr="00D527DE" w14:paraId="6ABB801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F5F7BDB"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bitdepth</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6D1F743F" w14:textId="77777777" w:rsidR="009B2FA7" w:rsidRPr="00D527DE" w:rsidRDefault="009B2FA7" w:rsidP="009414EA">
            <w:pPr>
              <w:pStyle w:val="tablecell"/>
              <w:spacing w:before="20" w:after="40"/>
              <w:jc w:val="center"/>
            </w:pPr>
            <w:r w:rsidRPr="00D527DE">
              <w:t>ue(v)</w:t>
            </w:r>
          </w:p>
        </w:tc>
      </w:tr>
      <w:tr w:rsidR="009B2FA7" w:rsidRPr="00D527DE" w14:paraId="4114CE2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62E8950"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attribute_cicp_colour_primaries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3256A56B" w14:textId="77777777" w:rsidR="009B2FA7" w:rsidRPr="00D527DE" w:rsidRDefault="009B2FA7" w:rsidP="009414EA">
            <w:pPr>
              <w:pStyle w:val="tablecell"/>
              <w:spacing w:before="20" w:after="40"/>
              <w:jc w:val="center"/>
            </w:pPr>
            <w:r w:rsidRPr="00D527DE">
              <w:t>ue(v)</w:t>
            </w:r>
          </w:p>
        </w:tc>
      </w:tr>
      <w:tr w:rsidR="009B2FA7" w:rsidRPr="00D527DE" w14:paraId="73EE5F26"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63608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attribute_cicp_transfer_characteristics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71EB88DC" w14:textId="77777777" w:rsidR="009B2FA7" w:rsidRPr="00D527DE" w:rsidRDefault="009B2FA7" w:rsidP="009414EA">
            <w:pPr>
              <w:pStyle w:val="tablecell"/>
              <w:spacing w:before="20" w:after="40"/>
              <w:jc w:val="center"/>
            </w:pPr>
            <w:r w:rsidRPr="00D527DE">
              <w:t>ue(v)</w:t>
            </w:r>
          </w:p>
        </w:tc>
      </w:tr>
      <w:tr w:rsidR="009B2FA7" w:rsidRPr="00D527DE" w14:paraId="40FDBD3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AC51F21"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attribute_cicp_matrix_coeffs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48053D" w14:textId="77777777" w:rsidR="009B2FA7" w:rsidRPr="00D527DE" w:rsidRDefault="009B2FA7" w:rsidP="009414EA">
            <w:pPr>
              <w:pStyle w:val="tablecell"/>
              <w:spacing w:before="20" w:after="40"/>
              <w:jc w:val="center"/>
            </w:pPr>
            <w:r w:rsidRPr="00D527DE">
              <w:t>ue(v)</w:t>
            </w:r>
          </w:p>
        </w:tc>
      </w:tr>
      <w:tr w:rsidR="009B2FA7" w:rsidRPr="00D527DE" w14:paraId="7434068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151C352"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attribute_cicp_video_full_range_flag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8BF0BCA" w14:textId="77777777" w:rsidR="009B2FA7" w:rsidRPr="00D527DE" w:rsidRDefault="009B2FA7" w:rsidP="009414EA">
            <w:pPr>
              <w:pStyle w:val="tablecell"/>
              <w:spacing w:before="20" w:after="40"/>
              <w:jc w:val="center"/>
            </w:pPr>
            <w:r w:rsidRPr="00D527DE">
              <w:t>u(1)</w:t>
            </w:r>
          </w:p>
        </w:tc>
      </w:tr>
      <w:tr w:rsidR="009B2FA7" w:rsidRPr="00D527DE" w14:paraId="559C1A6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AEBEB4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known_attribute_label_flag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ACA755" w14:textId="77777777" w:rsidR="009B2FA7" w:rsidRPr="00D527DE" w:rsidRDefault="009B2FA7" w:rsidP="009414EA">
            <w:pPr>
              <w:pStyle w:val="tablecell"/>
              <w:spacing w:before="20" w:after="40"/>
              <w:jc w:val="center"/>
            </w:pPr>
            <w:r w:rsidRPr="00D527DE">
              <w:t>u(1)</w:t>
            </w:r>
          </w:p>
        </w:tc>
      </w:tr>
      <w:tr w:rsidR="009B2FA7" w:rsidRPr="00D527DE" w14:paraId="1CB9C9BE" w14:textId="77777777" w:rsidTr="00210093">
        <w:trPr>
          <w:cantSplit/>
          <w:jc w:val="center"/>
        </w:trPr>
        <w:tc>
          <w:tcPr>
            <w:tcW w:w="7244" w:type="dxa"/>
          </w:tcPr>
          <w:p w14:paraId="60ACE569"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lang w:eastAsia="ja-JP"/>
              </w:rPr>
              <w:t xml:space="preserve">if( </w:t>
            </w:r>
            <w:r w:rsidRPr="00D527DE">
              <w:rPr>
                <w:rFonts w:ascii="Cambria" w:hAnsi="Cambria"/>
              </w:rPr>
              <w:t>known_attribute_label_flag</w:t>
            </w:r>
            <w:r w:rsidRPr="00D527DE">
              <w:rPr>
                <w:rFonts w:ascii="Cambria" w:eastAsia="ＭＳ 明朝" w:hAnsi="Cambria"/>
                <w:lang w:eastAsia="ja-JP"/>
              </w:rPr>
              <w:t>[ i ] )</w:t>
            </w:r>
          </w:p>
        </w:tc>
        <w:tc>
          <w:tcPr>
            <w:tcW w:w="1368" w:type="dxa"/>
          </w:tcPr>
          <w:p w14:paraId="63E9D5BE" w14:textId="77777777" w:rsidR="009B2FA7" w:rsidRPr="00D527DE" w:rsidRDefault="009B2FA7" w:rsidP="009414EA">
            <w:pPr>
              <w:pStyle w:val="tablecell"/>
              <w:spacing w:before="20" w:after="40"/>
              <w:jc w:val="center"/>
            </w:pPr>
          </w:p>
        </w:tc>
      </w:tr>
      <w:tr w:rsidR="009B2FA7" w:rsidRPr="00D527DE" w14:paraId="5884E220" w14:textId="77777777" w:rsidTr="00210093">
        <w:trPr>
          <w:cantSplit/>
          <w:jc w:val="center"/>
        </w:trPr>
        <w:tc>
          <w:tcPr>
            <w:tcW w:w="7244" w:type="dxa"/>
          </w:tcPr>
          <w:p w14:paraId="1E7D5132" w14:textId="77777777" w:rsidR="009B2FA7" w:rsidRPr="00D527DE" w:rsidRDefault="009B2FA7" w:rsidP="009414EA">
            <w:pPr>
              <w:pStyle w:val="tablesyntax"/>
              <w:tabs>
                <w:tab w:val="clear" w:pos="864"/>
                <w:tab w:val="left" w:pos="760"/>
              </w:tabs>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hAnsi="Cambria"/>
                <w:b/>
              </w:rPr>
              <w:t>known_attribute_label</w:t>
            </w:r>
            <w:r w:rsidRPr="00D527DE">
              <w:rPr>
                <w:rFonts w:ascii="Cambria" w:eastAsia="ＭＳ 明朝" w:hAnsi="Cambria"/>
                <w:lang w:eastAsia="ja-JP"/>
              </w:rPr>
              <w:t>[ i ]</w:t>
            </w:r>
          </w:p>
        </w:tc>
        <w:tc>
          <w:tcPr>
            <w:tcW w:w="1368" w:type="dxa"/>
          </w:tcPr>
          <w:p w14:paraId="48A0B677" w14:textId="77777777" w:rsidR="009B2FA7" w:rsidRPr="00D527DE" w:rsidRDefault="009B2FA7" w:rsidP="009414EA">
            <w:pPr>
              <w:pStyle w:val="tablecell"/>
              <w:spacing w:before="20" w:after="40"/>
              <w:jc w:val="center"/>
            </w:pPr>
            <w:r w:rsidRPr="00D527DE">
              <w:t>ue(v)</w:t>
            </w:r>
          </w:p>
        </w:tc>
      </w:tr>
      <w:tr w:rsidR="009B2FA7" w:rsidRPr="00D527DE" w14:paraId="4D955614" w14:textId="77777777" w:rsidTr="00210093">
        <w:trPr>
          <w:cantSplit/>
          <w:jc w:val="center"/>
        </w:trPr>
        <w:tc>
          <w:tcPr>
            <w:tcW w:w="7244" w:type="dxa"/>
          </w:tcPr>
          <w:p w14:paraId="7CE3B8DE"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Cs/>
                <w:lang w:eastAsia="ja-JP"/>
              </w:rPr>
              <w:t>else</w:t>
            </w:r>
          </w:p>
        </w:tc>
        <w:tc>
          <w:tcPr>
            <w:tcW w:w="1368" w:type="dxa"/>
          </w:tcPr>
          <w:p w14:paraId="47381548" w14:textId="77777777" w:rsidR="009B2FA7" w:rsidRPr="00D527DE" w:rsidRDefault="009B2FA7" w:rsidP="009414EA">
            <w:pPr>
              <w:pStyle w:val="tablecell"/>
              <w:spacing w:before="20" w:after="40"/>
              <w:jc w:val="center"/>
            </w:pPr>
          </w:p>
        </w:tc>
      </w:tr>
      <w:tr w:rsidR="009B2FA7" w:rsidRPr="00D527DE" w14:paraId="3A233AE3" w14:textId="77777777" w:rsidTr="00210093">
        <w:trPr>
          <w:cantSplit/>
          <w:jc w:val="center"/>
        </w:trPr>
        <w:tc>
          <w:tcPr>
            <w:tcW w:w="7244" w:type="dxa"/>
          </w:tcPr>
          <w:p w14:paraId="75141ED2"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eastAsia="ＭＳ 明朝" w:hAnsi="Cambria"/>
                <w:b/>
                <w:bCs/>
                <w:lang w:eastAsia="ja-JP"/>
              </w:rPr>
              <w:t>a</w:t>
            </w:r>
            <w:r w:rsidRPr="00D527DE">
              <w:rPr>
                <w:rFonts w:ascii="Cambria" w:hAnsi="Cambria"/>
                <w:b/>
              </w:rPr>
              <w:t>ttribute_label_four_bytes</w:t>
            </w:r>
            <w:r w:rsidRPr="00D527DE">
              <w:rPr>
                <w:rFonts w:ascii="Cambria" w:eastAsia="ＭＳ 明朝" w:hAnsi="Cambria"/>
                <w:lang w:eastAsia="ja-JP"/>
              </w:rPr>
              <w:t>[ i ]</w:t>
            </w:r>
          </w:p>
        </w:tc>
        <w:tc>
          <w:tcPr>
            <w:tcW w:w="1368" w:type="dxa"/>
          </w:tcPr>
          <w:p w14:paraId="1FEF4B2A" w14:textId="77777777" w:rsidR="009B2FA7" w:rsidRPr="00D527DE" w:rsidRDefault="009B2FA7" w:rsidP="009414EA">
            <w:pPr>
              <w:pStyle w:val="tablecell"/>
              <w:spacing w:before="20" w:after="40"/>
              <w:jc w:val="center"/>
            </w:pPr>
            <w:r w:rsidRPr="00D527DE">
              <w:t>u(32)</w:t>
            </w:r>
          </w:p>
        </w:tc>
      </w:tr>
      <w:tr w:rsidR="009B2FA7" w:rsidRPr="00D527DE" w14:paraId="35B868A5" w14:textId="77777777" w:rsidTr="00210093">
        <w:trPr>
          <w:cantSplit/>
          <w:jc w:val="center"/>
        </w:trPr>
        <w:tc>
          <w:tcPr>
            <w:tcW w:w="7244" w:type="dxa"/>
          </w:tcPr>
          <w:p w14:paraId="7496EBE1"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CE419A3" w14:textId="77777777" w:rsidR="009B2FA7" w:rsidRPr="00D527DE" w:rsidRDefault="009B2FA7" w:rsidP="009414EA">
            <w:pPr>
              <w:pStyle w:val="tablecell"/>
              <w:spacing w:before="20" w:after="40"/>
              <w:jc w:val="center"/>
            </w:pPr>
          </w:p>
        </w:tc>
      </w:tr>
      <w:tr w:rsidR="000C59B5" w:rsidRPr="00D527DE" w14:paraId="444D8AA5" w14:textId="77777777" w:rsidTr="00210093">
        <w:trPr>
          <w:cantSplit/>
          <w:jc w:val="center"/>
          <w:ins w:id="809" w:author="Nakagami, Ohji (SONY)" w:date="2019-09-24T09:34:00Z"/>
        </w:trPr>
        <w:tc>
          <w:tcPr>
            <w:tcW w:w="7244" w:type="dxa"/>
          </w:tcPr>
          <w:p w14:paraId="4306EBAC" w14:textId="7BD96A67" w:rsidR="000C59B5" w:rsidRPr="00D527DE" w:rsidRDefault="000C59B5" w:rsidP="009414EA">
            <w:pPr>
              <w:pStyle w:val="tablesyntax"/>
              <w:spacing w:before="20" w:after="40"/>
              <w:rPr>
                <w:ins w:id="810" w:author="Nakagami, Ohji (SONY)" w:date="2019-09-24T09:34:00Z"/>
                <w:rFonts w:ascii="Cambria" w:hAnsi="Cambria"/>
                <w:b/>
                <w:bCs/>
              </w:rPr>
            </w:pPr>
            <w:ins w:id="811" w:author="Nakagami, Ohji (SONY)" w:date="2019-09-24T09:34:00Z">
              <w:r w:rsidRPr="00D527DE">
                <w:rPr>
                  <w:rFonts w:ascii="Cambria" w:hAnsi="Cambria"/>
                  <w:b/>
                  <w:bCs/>
                </w:rPr>
                <w:tab/>
              </w:r>
              <w:r w:rsidRPr="00D527DE">
                <w:rPr>
                  <w:rFonts w:ascii="Cambria" w:hAnsi="Cambria"/>
                  <w:b/>
                </w:rPr>
                <w:t>sps_</w:t>
              </w:r>
              <w:r>
                <w:rPr>
                  <w:rFonts w:ascii="Cambria" w:hAnsi="Cambria"/>
                  <w:b/>
                </w:rPr>
                <w:t>bypass_stream</w:t>
              </w:r>
              <w:r w:rsidRPr="00D527DE">
                <w:rPr>
                  <w:rFonts w:ascii="Cambria" w:hAnsi="Cambria"/>
                  <w:b/>
                </w:rPr>
                <w:t>_</w:t>
              </w:r>
              <w:r>
                <w:rPr>
                  <w:rFonts w:ascii="Cambria" w:eastAsia="ＭＳ 明朝" w:hAnsi="Cambria"/>
                  <w:b/>
                  <w:lang w:eastAsia="ja-JP"/>
                </w:rPr>
                <w:t>enabled</w:t>
              </w:r>
              <w:r w:rsidRPr="00D527DE">
                <w:rPr>
                  <w:rFonts w:ascii="Cambria" w:eastAsia="ＭＳ 明朝" w:hAnsi="Cambria"/>
                  <w:b/>
                  <w:lang w:eastAsia="ja-JP"/>
                </w:rPr>
                <w:t>_</w:t>
              </w:r>
              <w:r w:rsidRPr="00D527DE">
                <w:rPr>
                  <w:rFonts w:ascii="Cambria" w:hAnsi="Cambria"/>
                  <w:b/>
                </w:rPr>
                <w:t>flag</w:t>
              </w:r>
            </w:ins>
          </w:p>
        </w:tc>
        <w:tc>
          <w:tcPr>
            <w:tcW w:w="1368" w:type="dxa"/>
          </w:tcPr>
          <w:p w14:paraId="7B8BFBF3" w14:textId="6AEBA3CE" w:rsidR="000C59B5" w:rsidRPr="00D527DE" w:rsidRDefault="000C59B5" w:rsidP="009414EA">
            <w:pPr>
              <w:pStyle w:val="tablecell"/>
              <w:spacing w:before="20" w:after="40"/>
              <w:jc w:val="center"/>
              <w:rPr>
                <w:ins w:id="812" w:author="Nakagami, Ohji (SONY)" w:date="2019-09-24T09:34:00Z"/>
              </w:rPr>
            </w:pPr>
            <w:ins w:id="813" w:author="Nakagami, Ohji (SONY)" w:date="2019-09-24T09:34:00Z">
              <w:r w:rsidRPr="00D527DE">
                <w:t>u(1)</w:t>
              </w:r>
            </w:ins>
          </w:p>
        </w:tc>
      </w:tr>
      <w:tr w:rsidR="009B2FA7" w:rsidRPr="00D527DE" w14:paraId="1C509A04" w14:textId="77777777" w:rsidTr="00210093">
        <w:trPr>
          <w:cantSplit/>
          <w:jc w:val="center"/>
        </w:trPr>
        <w:tc>
          <w:tcPr>
            <w:tcW w:w="7244" w:type="dxa"/>
          </w:tcPr>
          <w:p w14:paraId="7E934107"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sps_extension_</w:t>
            </w:r>
            <w:r w:rsidRPr="00D527DE">
              <w:rPr>
                <w:rFonts w:ascii="Cambria" w:eastAsia="ＭＳ 明朝" w:hAnsi="Cambria"/>
                <w:b/>
                <w:lang w:eastAsia="ja-JP"/>
              </w:rPr>
              <w:t>present_</w:t>
            </w:r>
            <w:r w:rsidRPr="00D527DE">
              <w:rPr>
                <w:rFonts w:ascii="Cambria" w:hAnsi="Cambria"/>
                <w:b/>
              </w:rPr>
              <w:t>flag</w:t>
            </w:r>
          </w:p>
        </w:tc>
        <w:tc>
          <w:tcPr>
            <w:tcW w:w="1368" w:type="dxa"/>
          </w:tcPr>
          <w:p w14:paraId="7232A77F" w14:textId="77777777" w:rsidR="009B2FA7" w:rsidRPr="00D527DE" w:rsidRDefault="009B2FA7" w:rsidP="009414EA">
            <w:pPr>
              <w:pStyle w:val="tablecell"/>
              <w:spacing w:before="20" w:after="40"/>
              <w:jc w:val="center"/>
            </w:pPr>
            <w:r w:rsidRPr="00D527DE">
              <w:t>u(1)</w:t>
            </w:r>
          </w:p>
        </w:tc>
      </w:tr>
      <w:tr w:rsidR="009B2FA7" w:rsidRPr="00D527DE" w14:paraId="681639A7" w14:textId="77777777" w:rsidTr="00210093">
        <w:trPr>
          <w:cantSplit/>
          <w:jc w:val="center"/>
        </w:trPr>
        <w:tc>
          <w:tcPr>
            <w:tcW w:w="7244" w:type="dxa"/>
          </w:tcPr>
          <w:p w14:paraId="5B314E10"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if( sps_extension_</w:t>
            </w:r>
            <w:r w:rsidRPr="00D527DE">
              <w:rPr>
                <w:rFonts w:ascii="Cambria" w:eastAsia="ＭＳ 明朝" w:hAnsi="Cambria"/>
                <w:lang w:eastAsia="ja-JP"/>
              </w:rPr>
              <w:t>present_</w:t>
            </w:r>
            <w:r w:rsidRPr="00D527DE">
              <w:rPr>
                <w:rFonts w:ascii="Cambria" w:hAnsi="Cambria"/>
              </w:rPr>
              <w:t>flag )</w:t>
            </w:r>
          </w:p>
        </w:tc>
        <w:tc>
          <w:tcPr>
            <w:tcW w:w="1368" w:type="dxa"/>
          </w:tcPr>
          <w:p w14:paraId="0D8CA803" w14:textId="77777777" w:rsidR="009B2FA7" w:rsidRPr="00D527DE" w:rsidRDefault="009B2FA7" w:rsidP="009414EA">
            <w:pPr>
              <w:pStyle w:val="tablecell"/>
              <w:spacing w:before="20" w:after="40"/>
              <w:jc w:val="center"/>
            </w:pPr>
          </w:p>
        </w:tc>
      </w:tr>
      <w:tr w:rsidR="009B2FA7" w:rsidRPr="00D527DE" w14:paraId="489ECA71" w14:textId="77777777" w:rsidTr="00210093">
        <w:trPr>
          <w:cantSplit/>
          <w:jc w:val="center"/>
        </w:trPr>
        <w:tc>
          <w:tcPr>
            <w:tcW w:w="7244" w:type="dxa"/>
          </w:tcPr>
          <w:p w14:paraId="37AEAF35"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368" w:type="dxa"/>
          </w:tcPr>
          <w:p w14:paraId="4384618A" w14:textId="77777777" w:rsidR="009B2FA7" w:rsidRPr="00D527DE" w:rsidRDefault="009B2FA7" w:rsidP="009414EA">
            <w:pPr>
              <w:pStyle w:val="tablecell"/>
              <w:spacing w:before="20" w:after="40"/>
              <w:jc w:val="center"/>
            </w:pPr>
          </w:p>
        </w:tc>
      </w:tr>
      <w:tr w:rsidR="009B2FA7" w:rsidRPr="00D527DE" w14:paraId="41277B44" w14:textId="77777777" w:rsidTr="00210093">
        <w:trPr>
          <w:cantSplit/>
          <w:jc w:val="center"/>
        </w:trPr>
        <w:tc>
          <w:tcPr>
            <w:tcW w:w="7244" w:type="dxa"/>
          </w:tcPr>
          <w:p w14:paraId="0EC92CB1"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rPr>
              <w:t>sps_extension_data</w:t>
            </w:r>
            <w:r w:rsidRPr="00D527DE">
              <w:rPr>
                <w:rFonts w:ascii="Cambria" w:eastAsia="ＭＳ 明朝" w:hAnsi="Cambria"/>
                <w:b/>
                <w:lang w:eastAsia="ja-JP"/>
              </w:rPr>
              <w:t>_flag</w:t>
            </w:r>
          </w:p>
        </w:tc>
        <w:tc>
          <w:tcPr>
            <w:tcW w:w="1368" w:type="dxa"/>
          </w:tcPr>
          <w:p w14:paraId="56C43B65" w14:textId="77777777" w:rsidR="009B2FA7" w:rsidRPr="00D527DE" w:rsidRDefault="009B2FA7" w:rsidP="009414EA">
            <w:pPr>
              <w:pStyle w:val="tablecell"/>
              <w:spacing w:before="20" w:after="40"/>
              <w:jc w:val="center"/>
            </w:pPr>
            <w:r w:rsidRPr="00D527DE">
              <w:t>u(1)</w:t>
            </w:r>
          </w:p>
        </w:tc>
      </w:tr>
      <w:tr w:rsidR="009B2FA7" w:rsidRPr="00D527DE" w14:paraId="1DA65FD7" w14:textId="77777777" w:rsidTr="00210093">
        <w:trPr>
          <w:cantSplit/>
          <w:jc w:val="center"/>
        </w:trPr>
        <w:tc>
          <w:tcPr>
            <w:tcW w:w="7244" w:type="dxa"/>
          </w:tcPr>
          <w:p w14:paraId="22B0B6EC"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byte_alignment( )</w:t>
            </w:r>
          </w:p>
        </w:tc>
        <w:tc>
          <w:tcPr>
            <w:tcW w:w="1368" w:type="dxa"/>
          </w:tcPr>
          <w:p w14:paraId="70663FB1" w14:textId="77777777" w:rsidR="009B2FA7" w:rsidRPr="00D527DE" w:rsidRDefault="009B2FA7" w:rsidP="009414EA">
            <w:pPr>
              <w:pStyle w:val="tablecell"/>
              <w:spacing w:before="20" w:after="40"/>
              <w:jc w:val="center"/>
            </w:pPr>
          </w:p>
        </w:tc>
      </w:tr>
      <w:tr w:rsidR="009B2FA7" w:rsidRPr="00D527DE" w14:paraId="21457CBF" w14:textId="77777777" w:rsidTr="00210093">
        <w:trPr>
          <w:cantSplit/>
          <w:jc w:val="center"/>
        </w:trPr>
        <w:tc>
          <w:tcPr>
            <w:tcW w:w="7244" w:type="dxa"/>
          </w:tcPr>
          <w:p w14:paraId="12B77C5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eastAsia="ＭＳ 明朝" w:hAnsi="Cambria"/>
                <w:b/>
                <w:lang w:eastAsia="ja-JP"/>
              </w:rPr>
              <w:t>}</w:t>
            </w:r>
          </w:p>
        </w:tc>
        <w:tc>
          <w:tcPr>
            <w:tcW w:w="1368" w:type="dxa"/>
          </w:tcPr>
          <w:p w14:paraId="242B0402" w14:textId="77777777" w:rsidR="009B2FA7" w:rsidRPr="00D527DE" w:rsidRDefault="009B2FA7" w:rsidP="009414EA">
            <w:pPr>
              <w:pStyle w:val="tablecell"/>
              <w:spacing w:before="20" w:after="40"/>
              <w:jc w:val="center"/>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4"/>
        <w:rPr>
          <w:lang w:val="en-CA"/>
        </w:rPr>
      </w:pPr>
      <w:r w:rsidRPr="00D527DE">
        <w:rPr>
          <w:lang w:val="en-CA"/>
        </w:rPr>
        <w:lastRenderedPageBreak/>
        <w:t xml:space="preserve">Tile </w:t>
      </w:r>
      <w:r w:rsidR="00880112" w:rsidRPr="00D527DE">
        <w:rPr>
          <w:lang w:val="en-CA"/>
        </w:rPr>
        <w:t xml:space="preserve">inventory </w:t>
      </w:r>
      <w:r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2"/>
        <w:gridCol w:w="1404"/>
      </w:tblGrid>
      <w:tr w:rsidR="00335BDF" w:rsidRPr="00D527DE" w14:paraId="3C8EEBC8" w14:textId="77777777" w:rsidTr="00CB54CC">
        <w:trPr>
          <w:cantSplit/>
          <w:jc w:val="center"/>
        </w:trPr>
        <w:tc>
          <w:tcPr>
            <w:tcW w:w="6712" w:type="dxa"/>
          </w:tcPr>
          <w:p w14:paraId="36795A81" w14:textId="6A97829D" w:rsidR="00335BDF" w:rsidRPr="00D527DE" w:rsidRDefault="00335BDF" w:rsidP="007F16A3">
            <w:pPr>
              <w:pStyle w:val="tablesyntax"/>
              <w:spacing w:before="20" w:after="40"/>
              <w:rPr>
                <w:rFonts w:ascii="Cambria" w:hAnsi="Cambria"/>
              </w:rPr>
            </w:pPr>
            <w:r w:rsidRPr="00D527DE">
              <w:rPr>
                <w:rFonts w:ascii="Cambria" w:eastAsiaTheme="minorEastAsia" w:hAnsi="Cambria"/>
                <w:lang w:eastAsia="ja-JP"/>
              </w:rPr>
              <w:t>tile_</w:t>
            </w:r>
            <w:r w:rsidR="00880112" w:rsidRPr="00D527DE">
              <w:rPr>
                <w:rFonts w:ascii="Cambria" w:eastAsiaTheme="minorEastAsia" w:hAnsi="Cambria"/>
                <w:lang w:eastAsia="ja-JP"/>
              </w:rPr>
              <w:t>inventory</w:t>
            </w:r>
            <w:r w:rsidRPr="00D527DE">
              <w:rPr>
                <w:rFonts w:ascii="Cambria" w:hAnsi="Cambria"/>
              </w:rPr>
              <w:t>( ) {</w:t>
            </w:r>
          </w:p>
        </w:tc>
        <w:tc>
          <w:tcPr>
            <w:tcW w:w="1404" w:type="dxa"/>
          </w:tcPr>
          <w:p w14:paraId="6891CDBE" w14:textId="77777777" w:rsidR="00335BDF" w:rsidRPr="00D527DE" w:rsidRDefault="00335BDF" w:rsidP="00CB54CC">
            <w:pPr>
              <w:pStyle w:val="tableheading"/>
              <w:spacing w:before="20" w:after="40"/>
              <w:jc w:val="center"/>
              <w:rPr>
                <w:rFonts w:ascii="Cambria" w:hAnsi="Cambria"/>
              </w:rPr>
            </w:pPr>
            <w:r w:rsidRPr="00D527DE">
              <w:rPr>
                <w:rFonts w:ascii="Cambria" w:hAnsi="Cambria"/>
              </w:rPr>
              <w:t>Descriptor</w:t>
            </w:r>
          </w:p>
        </w:tc>
      </w:tr>
      <w:tr w:rsidR="00335BDF" w:rsidRPr="00D527DE" w14:paraId="7460554B" w14:textId="77777777" w:rsidTr="00CB54CC">
        <w:trPr>
          <w:cantSplit/>
          <w:jc w:val="center"/>
        </w:trPr>
        <w:tc>
          <w:tcPr>
            <w:tcW w:w="6712" w:type="dxa"/>
          </w:tcPr>
          <w:p w14:paraId="51F837DD" w14:textId="77777777" w:rsidR="00335BDF" w:rsidRPr="00D527DE" w:rsidRDefault="00335BDF" w:rsidP="00CB54CC">
            <w:pPr>
              <w:pStyle w:val="tablesyntax"/>
              <w:spacing w:before="20" w:after="40"/>
              <w:rPr>
                <w:rFonts w:ascii="Cambria" w:eastAsiaTheme="minorEastAsia" w:hAnsi="Cambria"/>
                <w:lang w:eastAsia="ja-JP"/>
              </w:rPr>
            </w:pPr>
            <w:r w:rsidRPr="00D527DE">
              <w:rPr>
                <w:rFonts w:ascii="Cambria" w:hAnsi="Cambria"/>
                <w:b/>
                <w:bCs/>
              </w:rPr>
              <w:tab/>
            </w:r>
            <w:r w:rsidRPr="00D527DE">
              <w:rPr>
                <w:rFonts w:ascii="Cambria" w:eastAsiaTheme="minorEastAsia" w:hAnsi="Cambria"/>
                <w:b/>
                <w:bCs/>
                <w:lang w:eastAsia="ja-JP"/>
              </w:rPr>
              <w:t>num_tiles</w:t>
            </w:r>
          </w:p>
        </w:tc>
        <w:tc>
          <w:tcPr>
            <w:tcW w:w="1404" w:type="dxa"/>
          </w:tcPr>
          <w:p w14:paraId="3A83FBD1" w14:textId="77777777" w:rsidR="00335BDF" w:rsidRPr="00D527DE" w:rsidRDefault="00335BDF" w:rsidP="00CB54CC">
            <w:pPr>
              <w:pStyle w:val="tablecell"/>
              <w:spacing w:before="20" w:after="40"/>
              <w:jc w:val="center"/>
            </w:pPr>
            <w:r w:rsidRPr="00D527DE">
              <w:t>ue(v)</w:t>
            </w:r>
          </w:p>
        </w:tc>
      </w:tr>
      <w:tr w:rsidR="00335BDF" w:rsidRPr="00D527DE" w14:paraId="71C4227F" w14:textId="77777777" w:rsidTr="00CB54CC">
        <w:trPr>
          <w:cantSplit/>
          <w:jc w:val="center"/>
        </w:trPr>
        <w:tc>
          <w:tcPr>
            <w:tcW w:w="6712" w:type="dxa"/>
          </w:tcPr>
          <w:p w14:paraId="2EB50C51" w14:textId="734D3426" w:rsidR="00335BDF" w:rsidRPr="00D527DE" w:rsidRDefault="00335BDF" w:rsidP="00CB54CC">
            <w:pPr>
              <w:pStyle w:val="tablesyntax"/>
              <w:spacing w:before="20" w:after="40"/>
              <w:rPr>
                <w:rFonts w:ascii="Cambria" w:hAnsi="Cambria"/>
              </w:rPr>
            </w:pPr>
            <w:r w:rsidRPr="00D527DE">
              <w:rPr>
                <w:rFonts w:ascii="Cambria" w:hAnsi="Cambria"/>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0008361D" w:rsidRPr="00D527DE">
              <w:rPr>
                <w:rFonts w:ascii="Cambria" w:eastAsia="ＭＳ 明朝" w:hAnsi="Cambria"/>
              </w:rPr>
              <w:t xml:space="preserve"> </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num_tiles</w:t>
            </w:r>
            <w:r w:rsidRPr="00D527DE">
              <w:rPr>
                <w:rFonts w:ascii="Cambria" w:eastAsia="ＭＳ 明朝" w:hAnsi="Cambria"/>
              </w:rPr>
              <w:t xml:space="preserve">; </w:t>
            </w:r>
            <w:r w:rsidRPr="00D527DE">
              <w:rPr>
                <w:rFonts w:ascii="Cambria" w:eastAsia="ＭＳ 明朝" w:hAnsi="Cambria"/>
                <w:lang w:eastAsia="ja-JP"/>
              </w:rPr>
              <w:t>i</w:t>
            </w:r>
            <w:r w:rsidRPr="00D527DE">
              <w:rPr>
                <w:rFonts w:ascii="Cambria" w:eastAsia="ＭＳ 明朝" w:hAnsi="Cambria"/>
              </w:rPr>
              <w:t>++ ) {</w:t>
            </w:r>
          </w:p>
        </w:tc>
        <w:tc>
          <w:tcPr>
            <w:tcW w:w="1404" w:type="dxa"/>
          </w:tcPr>
          <w:p w14:paraId="72A652D1" w14:textId="77777777" w:rsidR="00335BDF" w:rsidRPr="00D527DE" w:rsidRDefault="00335BDF" w:rsidP="00CB54CC">
            <w:pPr>
              <w:pStyle w:val="tablecell"/>
              <w:spacing w:before="20" w:after="40"/>
              <w:jc w:val="center"/>
            </w:pPr>
          </w:p>
        </w:tc>
      </w:tr>
      <w:tr w:rsidR="00335BDF" w:rsidRPr="00D527DE" w14:paraId="1888115A" w14:textId="77777777" w:rsidTr="00CB54CC">
        <w:trPr>
          <w:cantSplit/>
          <w:jc w:val="center"/>
        </w:trPr>
        <w:tc>
          <w:tcPr>
            <w:tcW w:w="6712" w:type="dxa"/>
          </w:tcPr>
          <w:p w14:paraId="0C6C44AC" w14:textId="77777777" w:rsidR="00335BDF" w:rsidRPr="00D527DE" w:rsidRDefault="00335BDF" w:rsidP="00CB54CC">
            <w:pPr>
              <w:pStyle w:val="tablesyntax"/>
              <w:spacing w:before="20" w:after="40"/>
              <w:rPr>
                <w:rFonts w:ascii="Cambria" w:hAnsi="Cambria"/>
                <w:b/>
                <w:lang w:val="en-U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offset_x</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30932891" w14:textId="77777777" w:rsidR="00335BDF" w:rsidRPr="00D527DE" w:rsidRDefault="00335BDF" w:rsidP="00CB54CC">
            <w:pPr>
              <w:pStyle w:val="tablecell"/>
              <w:spacing w:before="20" w:after="40"/>
              <w:jc w:val="center"/>
            </w:pPr>
            <w:r w:rsidRPr="00D527DE">
              <w:t>se(v)</w:t>
            </w:r>
          </w:p>
        </w:tc>
      </w:tr>
      <w:tr w:rsidR="00335BDF" w:rsidRPr="00D527DE" w14:paraId="6C7E3BF7" w14:textId="77777777" w:rsidTr="00CB54CC">
        <w:trPr>
          <w:cantSplit/>
          <w:jc w:val="center"/>
        </w:trPr>
        <w:tc>
          <w:tcPr>
            <w:tcW w:w="6712" w:type="dxa"/>
          </w:tcPr>
          <w:p w14:paraId="370E78E5"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offset_y</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140C2CE" w14:textId="77777777" w:rsidR="00335BDF" w:rsidRPr="00D527DE" w:rsidRDefault="00335BDF" w:rsidP="00CB54CC">
            <w:pPr>
              <w:pStyle w:val="tablecell"/>
              <w:spacing w:before="20" w:after="40"/>
              <w:jc w:val="center"/>
            </w:pPr>
            <w:r w:rsidRPr="00D527DE">
              <w:t>se(v)</w:t>
            </w:r>
          </w:p>
        </w:tc>
      </w:tr>
      <w:tr w:rsidR="00335BDF" w:rsidRPr="00D527DE" w14:paraId="05C93A20" w14:textId="77777777" w:rsidTr="00CB54CC">
        <w:trPr>
          <w:cantSplit/>
          <w:jc w:val="center"/>
        </w:trPr>
        <w:tc>
          <w:tcPr>
            <w:tcW w:w="6712" w:type="dxa"/>
          </w:tcPr>
          <w:p w14:paraId="41CF587C"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offset_z</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A825A26" w14:textId="77777777" w:rsidR="00335BDF" w:rsidRPr="00D527DE" w:rsidRDefault="00335BDF" w:rsidP="00CB54CC">
            <w:pPr>
              <w:pStyle w:val="tablecell"/>
              <w:spacing w:before="20" w:after="40"/>
              <w:jc w:val="center"/>
            </w:pPr>
            <w:r w:rsidRPr="00D527DE">
              <w:t>se(v)</w:t>
            </w:r>
          </w:p>
        </w:tc>
      </w:tr>
      <w:tr w:rsidR="00335BDF" w:rsidRPr="00D527DE" w14:paraId="16C03FFE" w14:textId="77777777" w:rsidTr="00CB54CC">
        <w:trPr>
          <w:cantSplit/>
          <w:jc w:val="center"/>
        </w:trPr>
        <w:tc>
          <w:tcPr>
            <w:tcW w:w="6712" w:type="dxa"/>
          </w:tcPr>
          <w:p w14:paraId="19057B24"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0251CA08" w14:textId="77777777" w:rsidR="00335BDF" w:rsidRPr="00D527DE" w:rsidRDefault="00335BDF" w:rsidP="00CB54CC">
            <w:pPr>
              <w:pStyle w:val="tablecell"/>
              <w:spacing w:before="20" w:after="40"/>
              <w:jc w:val="center"/>
            </w:pPr>
            <w:r w:rsidRPr="00D527DE">
              <w:t>ue(v)</w:t>
            </w:r>
          </w:p>
        </w:tc>
      </w:tr>
      <w:tr w:rsidR="00335BDF" w:rsidRPr="00D527DE" w14:paraId="5350971A" w14:textId="77777777" w:rsidTr="00CB54CC">
        <w:trPr>
          <w:cantSplit/>
          <w:jc w:val="center"/>
        </w:trPr>
        <w:tc>
          <w:tcPr>
            <w:tcW w:w="6712" w:type="dxa"/>
          </w:tcPr>
          <w:p w14:paraId="6863B7C2"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548D7F11" w14:textId="77777777" w:rsidR="00335BDF" w:rsidRPr="00D527DE" w:rsidRDefault="00335BDF" w:rsidP="00CB54CC">
            <w:pPr>
              <w:pStyle w:val="tablecell"/>
              <w:spacing w:before="20" w:after="40"/>
              <w:jc w:val="center"/>
            </w:pPr>
            <w:r w:rsidRPr="00D527DE">
              <w:t>ue(v)</w:t>
            </w:r>
          </w:p>
        </w:tc>
      </w:tr>
      <w:tr w:rsidR="00122D1C" w:rsidRPr="00D527DE" w14:paraId="59CA03AC" w14:textId="77777777" w:rsidTr="00CB54CC">
        <w:trPr>
          <w:cantSplit/>
          <w:jc w:val="center"/>
        </w:trPr>
        <w:tc>
          <w:tcPr>
            <w:tcW w:w="6712" w:type="dxa"/>
          </w:tcPr>
          <w:p w14:paraId="20CDD1AD" w14:textId="3728C8E1" w:rsidR="00122D1C" w:rsidRPr="00D527DE" w:rsidRDefault="00122D1C" w:rsidP="00122D1C">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depth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12F19ABD" w14:textId="7AEE04F4" w:rsidR="00122D1C" w:rsidRPr="00D527DE" w:rsidRDefault="00122D1C" w:rsidP="00122D1C">
            <w:pPr>
              <w:pStyle w:val="tablecell"/>
              <w:spacing w:before="20" w:after="40"/>
              <w:jc w:val="center"/>
            </w:pPr>
            <w:r w:rsidRPr="00D527DE">
              <w:t>ue(v)</w:t>
            </w:r>
          </w:p>
        </w:tc>
      </w:tr>
      <w:tr w:rsidR="00122D1C" w:rsidRPr="00D527DE" w14:paraId="6C21EECC" w14:textId="77777777" w:rsidTr="00CB54CC">
        <w:trPr>
          <w:cantSplit/>
          <w:jc w:val="center"/>
        </w:trPr>
        <w:tc>
          <w:tcPr>
            <w:tcW w:w="6712" w:type="dxa"/>
          </w:tcPr>
          <w:p w14:paraId="55C197D0" w14:textId="77777777" w:rsidR="00122D1C" w:rsidRPr="00D527DE" w:rsidRDefault="00122D1C" w:rsidP="00122D1C">
            <w:pPr>
              <w:pStyle w:val="tablesyntax"/>
              <w:spacing w:before="20" w:after="40"/>
              <w:rPr>
                <w:rFonts w:ascii="Cambria" w:eastAsiaTheme="minorEastAsia" w:hAnsi="Cambria"/>
                <w:bCs/>
                <w:lang w:eastAsia="ja-JP"/>
              </w:rPr>
            </w:pPr>
            <w:r w:rsidRPr="00D527DE">
              <w:rPr>
                <w:rFonts w:ascii="Cambria" w:hAnsi="Cambria"/>
                <w:b/>
                <w:bCs/>
              </w:rPr>
              <w:tab/>
            </w:r>
            <w:r w:rsidRPr="00D527DE">
              <w:rPr>
                <w:rFonts w:ascii="Cambria" w:eastAsiaTheme="minorEastAsia" w:hAnsi="Cambria"/>
                <w:bCs/>
                <w:lang w:eastAsia="ja-JP"/>
              </w:rPr>
              <w:t>}</w:t>
            </w:r>
          </w:p>
        </w:tc>
        <w:tc>
          <w:tcPr>
            <w:tcW w:w="1404" w:type="dxa"/>
          </w:tcPr>
          <w:p w14:paraId="7EE9D875" w14:textId="77777777" w:rsidR="00122D1C" w:rsidRPr="00D527DE" w:rsidRDefault="00122D1C" w:rsidP="00122D1C">
            <w:pPr>
              <w:pStyle w:val="tablecell"/>
              <w:spacing w:before="20" w:after="40"/>
              <w:jc w:val="center"/>
            </w:pPr>
          </w:p>
        </w:tc>
      </w:tr>
      <w:tr w:rsidR="00122D1C" w:rsidRPr="00D527DE" w14:paraId="0057A6A0" w14:textId="77777777" w:rsidTr="00CB54CC">
        <w:trPr>
          <w:cantSplit/>
          <w:jc w:val="center"/>
        </w:trPr>
        <w:tc>
          <w:tcPr>
            <w:tcW w:w="6712" w:type="dxa"/>
          </w:tcPr>
          <w:p w14:paraId="6CD2F055" w14:textId="77777777" w:rsidR="00122D1C" w:rsidRPr="00D527DE" w:rsidRDefault="00122D1C" w:rsidP="00122D1C">
            <w:pPr>
              <w:pStyle w:val="tablesyntax"/>
              <w:spacing w:before="20" w:after="40"/>
              <w:rPr>
                <w:rFonts w:ascii="Cambria" w:hAnsi="Cambria"/>
                <w:b/>
                <w:bCs/>
              </w:rPr>
            </w:pPr>
            <w:r w:rsidRPr="00D527DE">
              <w:rPr>
                <w:rFonts w:ascii="Cambria" w:hAnsi="Cambria"/>
                <w:bCs/>
              </w:rPr>
              <w:tab/>
            </w:r>
            <w:r w:rsidRPr="00D527DE">
              <w:rPr>
                <w:rFonts w:ascii="Cambria" w:hAnsi="Cambria"/>
              </w:rPr>
              <w:t>byte_alignment( )</w:t>
            </w:r>
          </w:p>
        </w:tc>
        <w:tc>
          <w:tcPr>
            <w:tcW w:w="1404" w:type="dxa"/>
          </w:tcPr>
          <w:p w14:paraId="735AE031" w14:textId="77777777" w:rsidR="00122D1C" w:rsidRPr="00D527DE" w:rsidRDefault="00122D1C" w:rsidP="00122D1C">
            <w:pPr>
              <w:pStyle w:val="tablecell"/>
              <w:spacing w:before="20" w:after="40"/>
              <w:jc w:val="center"/>
            </w:pPr>
          </w:p>
        </w:tc>
      </w:tr>
      <w:tr w:rsidR="00122D1C" w:rsidRPr="00D527DE" w14:paraId="059564DC" w14:textId="77777777" w:rsidTr="00CB54CC">
        <w:trPr>
          <w:cantSplit/>
          <w:jc w:val="center"/>
        </w:trPr>
        <w:tc>
          <w:tcPr>
            <w:tcW w:w="6712" w:type="dxa"/>
          </w:tcPr>
          <w:p w14:paraId="3D9FEE1D" w14:textId="77777777" w:rsidR="00122D1C" w:rsidRPr="00D527DE" w:rsidRDefault="00122D1C" w:rsidP="00122D1C">
            <w:pPr>
              <w:pStyle w:val="tablesyntax"/>
              <w:keepNext w:val="0"/>
              <w:spacing w:before="20" w:after="40"/>
              <w:rPr>
                <w:rFonts w:ascii="Cambria" w:hAnsi="Cambria"/>
              </w:rPr>
            </w:pPr>
            <w:r w:rsidRPr="00D527DE">
              <w:rPr>
                <w:rFonts w:ascii="Cambria" w:hAnsi="Cambria"/>
              </w:rPr>
              <w:t>}</w:t>
            </w:r>
          </w:p>
        </w:tc>
        <w:tc>
          <w:tcPr>
            <w:tcW w:w="1404" w:type="dxa"/>
          </w:tcPr>
          <w:p w14:paraId="3B7EABE6" w14:textId="77777777" w:rsidR="00122D1C" w:rsidRPr="00D527DE" w:rsidRDefault="00122D1C" w:rsidP="00122D1C">
            <w:pPr>
              <w:pStyle w:val="tablecell"/>
              <w:keepNext w:val="0"/>
              <w:spacing w:before="20" w:after="40"/>
              <w:jc w:val="center"/>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4"/>
        <w:rPr>
          <w:lang w:val="en-CA"/>
        </w:rPr>
      </w:pPr>
      <w:r w:rsidRPr="00D527DE">
        <w:rPr>
          <w:lang w:val="en-CA"/>
        </w:rPr>
        <w:t>Geometry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442"/>
      </w:tblGrid>
      <w:tr w:rsidR="009B2FA7" w:rsidRPr="00D527DE" w14:paraId="1C52FCC7" w14:textId="77777777" w:rsidTr="00210093">
        <w:trPr>
          <w:cantSplit/>
          <w:jc w:val="center"/>
        </w:trPr>
        <w:tc>
          <w:tcPr>
            <w:tcW w:w="6716" w:type="dxa"/>
          </w:tcPr>
          <w:p w14:paraId="6E28D7BB" w14:textId="77777777" w:rsidR="009B2FA7" w:rsidRPr="00D527DE" w:rsidRDefault="009B2FA7" w:rsidP="009414EA">
            <w:pPr>
              <w:pStyle w:val="tablesyntax"/>
              <w:jc w:val="both"/>
              <w:rPr>
                <w:rFonts w:ascii="Cambria" w:hAnsi="Cambria"/>
                <w:noProof/>
              </w:rPr>
            </w:pPr>
            <w:r w:rsidRPr="00D527DE">
              <w:rPr>
                <w:rFonts w:ascii="Cambria" w:hAnsi="Cambria"/>
                <w:noProof/>
              </w:rPr>
              <w:t>geometry_</w:t>
            </w:r>
            <w:r w:rsidRPr="00D527DE">
              <w:rPr>
                <w:rFonts w:ascii="Cambria" w:eastAsia="ＭＳ 明朝" w:hAnsi="Cambria"/>
                <w:noProof/>
                <w:lang w:eastAsia="ja-JP"/>
              </w:rPr>
              <w:t>parameter_set</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42" w:type="dxa"/>
          </w:tcPr>
          <w:p w14:paraId="2FE91839"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319545C" w14:textId="77777777" w:rsidTr="00210093">
        <w:trPr>
          <w:cantSplit/>
          <w:jc w:val="center"/>
        </w:trPr>
        <w:tc>
          <w:tcPr>
            <w:tcW w:w="6716" w:type="dxa"/>
            <w:vAlign w:val="center"/>
          </w:tcPr>
          <w:p w14:paraId="36B82F5E"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gps_geom_parameter_set_id</w:t>
            </w:r>
          </w:p>
        </w:tc>
        <w:tc>
          <w:tcPr>
            <w:tcW w:w="1442" w:type="dxa"/>
            <w:vAlign w:val="center"/>
          </w:tcPr>
          <w:p w14:paraId="52FDF127"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83304D" w14:textId="77777777" w:rsidTr="00210093">
        <w:trPr>
          <w:cantSplit/>
          <w:jc w:val="center"/>
        </w:trPr>
        <w:tc>
          <w:tcPr>
            <w:tcW w:w="6716" w:type="dxa"/>
            <w:vAlign w:val="center"/>
          </w:tcPr>
          <w:p w14:paraId="2DC63C8B"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gps_seq_parameter_set_id</w:t>
            </w:r>
          </w:p>
        </w:tc>
        <w:tc>
          <w:tcPr>
            <w:tcW w:w="1442" w:type="dxa"/>
            <w:vAlign w:val="center"/>
          </w:tcPr>
          <w:p w14:paraId="290D625C"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6F98E523" w14:textId="77777777" w:rsidTr="00210093">
        <w:trPr>
          <w:cantSplit/>
          <w:jc w:val="center"/>
        </w:trPr>
        <w:tc>
          <w:tcPr>
            <w:tcW w:w="6716" w:type="dxa"/>
          </w:tcPr>
          <w:p w14:paraId="4306F8BF" w14:textId="7B94EAF5" w:rsidR="009B2FA7" w:rsidRPr="00D527DE" w:rsidRDefault="009B2FA7" w:rsidP="00823206">
            <w:pPr>
              <w:pStyle w:val="tablesyntax"/>
              <w:jc w:val="both"/>
              <w:rPr>
                <w:rFonts w:ascii="Cambria" w:hAnsi="Cambria"/>
                <w:b/>
              </w:rPr>
            </w:pPr>
            <w:r w:rsidRPr="00D527DE">
              <w:rPr>
                <w:rFonts w:ascii="Cambria" w:hAnsi="Cambria"/>
                <w:b/>
                <w:bCs/>
              </w:rPr>
              <w:tab/>
            </w:r>
            <w:r w:rsidRPr="00D527DE">
              <w:rPr>
                <w:rFonts w:ascii="Cambria" w:hAnsi="Cambria"/>
                <w:b/>
              </w:rPr>
              <w:t>gps_box_</w:t>
            </w:r>
            <w:r w:rsidRPr="00D527DE">
              <w:rPr>
                <w:rFonts w:ascii="Cambria" w:eastAsia="ＭＳ 明朝" w:hAnsi="Cambria"/>
                <w:b/>
                <w:lang w:eastAsia="ja-JP"/>
              </w:rPr>
              <w:t>present_flag</w:t>
            </w:r>
          </w:p>
        </w:tc>
        <w:tc>
          <w:tcPr>
            <w:tcW w:w="1442" w:type="dxa"/>
          </w:tcPr>
          <w:p w14:paraId="7D81975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B11651" w:rsidRPr="00D527DE" w14:paraId="3D6CA717" w14:textId="77777777" w:rsidTr="001F623F">
        <w:trPr>
          <w:cantSplit/>
          <w:jc w:val="center"/>
        </w:trPr>
        <w:tc>
          <w:tcPr>
            <w:tcW w:w="6716" w:type="dxa"/>
          </w:tcPr>
          <w:p w14:paraId="465D369E" w14:textId="77777777" w:rsidR="00B11651" w:rsidRPr="00D527DE" w:rsidRDefault="00B11651" w:rsidP="001F623F">
            <w:pPr>
              <w:pStyle w:val="tablesyntax"/>
              <w:jc w:val="both"/>
              <w:rPr>
                <w:rFonts w:ascii="Cambria" w:eastAsiaTheme="minorEastAsia" w:hAnsi="Cambria"/>
                <w:b/>
                <w:bCs/>
                <w:lang w:eastAsia="ja-JP"/>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ps_box_present_flag ){</w:t>
            </w:r>
          </w:p>
        </w:tc>
        <w:tc>
          <w:tcPr>
            <w:tcW w:w="1442" w:type="dxa"/>
          </w:tcPr>
          <w:p w14:paraId="01052517"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A195DF8" w14:textId="77777777" w:rsidTr="001F623F">
        <w:trPr>
          <w:cantSplit/>
          <w:jc w:val="center"/>
        </w:trPr>
        <w:tc>
          <w:tcPr>
            <w:tcW w:w="6716" w:type="dxa"/>
          </w:tcPr>
          <w:p w14:paraId="0C52FEFE" w14:textId="77777777" w:rsidR="00B11651" w:rsidRPr="00D527DE" w:rsidRDefault="00B11651" w:rsidP="002A3269">
            <w:pPr>
              <w:pStyle w:val="tablesyntax"/>
              <w:ind w:firstLineChars="50" w:firstLine="100"/>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
                <w:bCs/>
              </w:rPr>
              <w:t>gps_</w:t>
            </w:r>
            <w:r w:rsidRPr="00D527DE">
              <w:rPr>
                <w:rFonts w:ascii="Cambria" w:eastAsiaTheme="minorEastAsia" w:hAnsi="Cambria"/>
                <w:b/>
                <w:bCs/>
                <w:lang w:eastAsia="ja-JP"/>
              </w:rPr>
              <w:t>gsh_</w:t>
            </w:r>
            <w:r w:rsidRPr="00D527DE">
              <w:rPr>
                <w:rFonts w:ascii="Cambria" w:hAnsi="Cambria"/>
                <w:b/>
                <w:bCs/>
              </w:rPr>
              <w:t>box_log2_scale_present_flag</w:t>
            </w:r>
          </w:p>
        </w:tc>
        <w:tc>
          <w:tcPr>
            <w:tcW w:w="1442" w:type="dxa"/>
          </w:tcPr>
          <w:p w14:paraId="670D08D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B11651" w:rsidRPr="00D527DE" w14:paraId="495E4BE4" w14:textId="77777777" w:rsidTr="001F623F">
        <w:trPr>
          <w:cantSplit/>
          <w:jc w:val="center"/>
        </w:trPr>
        <w:tc>
          <w:tcPr>
            <w:tcW w:w="6716" w:type="dxa"/>
          </w:tcPr>
          <w:p w14:paraId="3A36FDF0" w14:textId="089F0F6A"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gps_gsh_box_log2_scale_present_flag</w:t>
            </w:r>
            <w:r w:rsidRPr="00D527DE">
              <w:rPr>
                <w:rFonts w:ascii="Cambria" w:hAnsi="Cambria"/>
              </w:rPr>
              <w:t xml:space="preserve"> </w:t>
            </w:r>
            <w:r w:rsidR="00186BAC" w:rsidRPr="00D527DE">
              <w:rPr>
                <w:rFonts w:ascii="Cambria" w:hAnsi="Cambria"/>
              </w:rPr>
              <w:t xml:space="preserve"> =</w:t>
            </w:r>
            <w:r w:rsidR="00186BAC" w:rsidRPr="009334E7">
              <w:rPr>
                <w:rFonts w:ascii="Cambria" w:eastAsia="Leelawadee UI" w:hAnsi="Cambria" w:cs="Leelawadee UI"/>
              </w:rPr>
              <w:t> </w:t>
            </w:r>
            <w:r w:rsidRPr="00D527DE">
              <w:rPr>
                <w:rFonts w:ascii="Cambria" w:hAnsi="Cambria"/>
              </w:rPr>
              <w:t xml:space="preserve">= </w:t>
            </w:r>
            <w:r w:rsidR="00186BAC" w:rsidRPr="00D527DE">
              <w:rPr>
                <w:rFonts w:ascii="Cambria" w:hAnsi="Cambria"/>
              </w:rPr>
              <w:t xml:space="preserve"> </w:t>
            </w:r>
            <w:r w:rsidRPr="00D527DE">
              <w:rPr>
                <w:rFonts w:ascii="Cambria" w:hAnsi="Cambria"/>
              </w:rPr>
              <w:t>0 )</w:t>
            </w:r>
          </w:p>
        </w:tc>
        <w:tc>
          <w:tcPr>
            <w:tcW w:w="1442" w:type="dxa"/>
          </w:tcPr>
          <w:p w14:paraId="6AB8A9FD"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5E8F672" w14:textId="77777777" w:rsidTr="001F623F">
        <w:trPr>
          <w:cantSplit/>
          <w:jc w:val="center"/>
        </w:trPr>
        <w:tc>
          <w:tcPr>
            <w:tcW w:w="6716" w:type="dxa"/>
          </w:tcPr>
          <w:p w14:paraId="419242C5" w14:textId="77777777"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bCs/>
              </w:rPr>
              <w:t xml:space="preserve">gps_gsh_box_log2_scale </w:t>
            </w:r>
          </w:p>
        </w:tc>
        <w:tc>
          <w:tcPr>
            <w:tcW w:w="1442" w:type="dxa"/>
          </w:tcPr>
          <w:p w14:paraId="23184A5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hAnsi="Cambria"/>
                <w:b w:val="0"/>
              </w:rPr>
              <w:t>ue(v)</w:t>
            </w:r>
          </w:p>
        </w:tc>
      </w:tr>
      <w:tr w:rsidR="00B11651" w:rsidRPr="00D527DE" w14:paraId="2B3AB544" w14:textId="77777777" w:rsidTr="001F623F">
        <w:trPr>
          <w:cantSplit/>
          <w:jc w:val="center"/>
        </w:trPr>
        <w:tc>
          <w:tcPr>
            <w:tcW w:w="6716" w:type="dxa"/>
          </w:tcPr>
          <w:p w14:paraId="10F49218" w14:textId="77777777" w:rsidR="00B11651" w:rsidRPr="00D527DE" w:rsidRDefault="00B11651" w:rsidP="001F623F">
            <w:pPr>
              <w:pStyle w:val="tablesyntax"/>
              <w:tabs>
                <w:tab w:val="clear" w:pos="432"/>
                <w:tab w:val="left" w:pos="335"/>
              </w:tabs>
              <w:jc w:val="both"/>
              <w:rPr>
                <w:rFonts w:ascii="Cambria" w:hAnsi="Cambria"/>
                <w:bCs/>
              </w:rPr>
            </w:pPr>
            <w:r w:rsidRPr="00D527DE">
              <w:rPr>
                <w:rFonts w:ascii="Cambria" w:hAnsi="Cambria"/>
                <w:bCs/>
              </w:rPr>
              <w:tab/>
              <w:t>}</w:t>
            </w:r>
          </w:p>
        </w:tc>
        <w:tc>
          <w:tcPr>
            <w:tcW w:w="1442" w:type="dxa"/>
          </w:tcPr>
          <w:p w14:paraId="1195646F" w14:textId="77777777" w:rsidR="00B11651" w:rsidRPr="00D527DE" w:rsidRDefault="00B11651" w:rsidP="001F623F">
            <w:pPr>
              <w:pStyle w:val="tableheading"/>
              <w:overflowPunct/>
              <w:autoSpaceDE/>
              <w:autoSpaceDN/>
              <w:adjustRightInd/>
              <w:jc w:val="center"/>
              <w:textAlignment w:val="auto"/>
              <w:rPr>
                <w:rFonts w:ascii="Cambria" w:hAnsi="Cambria"/>
                <w:b w:val="0"/>
              </w:rPr>
            </w:pPr>
          </w:p>
        </w:tc>
      </w:tr>
      <w:tr w:rsidR="009B2FA7" w:rsidRPr="00D527DE" w14:paraId="0C52112E" w14:textId="77777777" w:rsidTr="00210093">
        <w:trPr>
          <w:cantSplit/>
          <w:jc w:val="center"/>
        </w:trPr>
        <w:tc>
          <w:tcPr>
            <w:tcW w:w="6716" w:type="dxa"/>
          </w:tcPr>
          <w:p w14:paraId="579B507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unique_geometry_points_flag</w:t>
            </w:r>
          </w:p>
        </w:tc>
        <w:tc>
          <w:tcPr>
            <w:tcW w:w="1442" w:type="dxa"/>
          </w:tcPr>
          <w:p w14:paraId="7C6A126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76950C01" w14:textId="77777777" w:rsidTr="00210093">
        <w:trPr>
          <w:cantSplit/>
          <w:jc w:val="center"/>
        </w:trPr>
        <w:tc>
          <w:tcPr>
            <w:tcW w:w="6716" w:type="dxa"/>
          </w:tcPr>
          <w:p w14:paraId="4369D81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neighbour_context_restriction_flag</w:t>
            </w:r>
          </w:p>
        </w:tc>
        <w:tc>
          <w:tcPr>
            <w:tcW w:w="1442" w:type="dxa"/>
          </w:tcPr>
          <w:p w14:paraId="4E92F38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6E609EDD" w14:textId="77777777" w:rsidTr="00210093">
        <w:trPr>
          <w:cantSplit/>
          <w:jc w:val="center"/>
        </w:trPr>
        <w:tc>
          <w:tcPr>
            <w:tcW w:w="6716" w:type="dxa"/>
          </w:tcPr>
          <w:p w14:paraId="4EFA88A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inferred_direct_coding_mode_enabled_flag</w:t>
            </w:r>
          </w:p>
        </w:tc>
        <w:tc>
          <w:tcPr>
            <w:tcW w:w="1442" w:type="dxa"/>
          </w:tcPr>
          <w:p w14:paraId="7C589BD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823206" w:rsidRPr="00D527DE" w14:paraId="5C92E7C0" w14:textId="77777777" w:rsidTr="00210093">
        <w:trPr>
          <w:cantSplit/>
          <w:jc w:val="center"/>
        </w:trPr>
        <w:tc>
          <w:tcPr>
            <w:tcW w:w="6716" w:type="dxa"/>
          </w:tcPr>
          <w:p w14:paraId="50A9BC74" w14:textId="2F694DF0" w:rsidR="00823206" w:rsidRPr="00D527DE" w:rsidRDefault="00823206" w:rsidP="009414EA">
            <w:pPr>
              <w:pStyle w:val="tablesyntax"/>
              <w:jc w:val="both"/>
              <w:rPr>
                <w:rFonts w:ascii="Cambria" w:hAnsi="Cambria"/>
                <w:b/>
                <w:bCs/>
              </w:rPr>
            </w:pPr>
            <w:r w:rsidRPr="00D527DE">
              <w:rPr>
                <w:rFonts w:ascii="Cambria" w:hAnsi="Cambria"/>
                <w:b/>
                <w:bCs/>
              </w:rPr>
              <w:tab/>
              <w:t>bitwise_occupancy_coding_flag</w:t>
            </w:r>
          </w:p>
        </w:tc>
        <w:tc>
          <w:tcPr>
            <w:tcW w:w="1442" w:type="dxa"/>
          </w:tcPr>
          <w:p w14:paraId="1AAF9279" w14:textId="4214EB44" w:rsidR="00823206" w:rsidRPr="00D527DE" w:rsidRDefault="00823206"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6838BC" w:rsidRPr="00D527DE" w14:paraId="3CDB7CF5" w14:textId="77777777" w:rsidTr="00210093">
        <w:trPr>
          <w:cantSplit/>
          <w:jc w:val="center"/>
        </w:trPr>
        <w:tc>
          <w:tcPr>
            <w:tcW w:w="6716" w:type="dxa"/>
          </w:tcPr>
          <w:p w14:paraId="61116715" w14:textId="591F0097" w:rsidR="006838BC" w:rsidRPr="00D527DE" w:rsidRDefault="006838BC" w:rsidP="002C4D3E">
            <w:pPr>
              <w:pStyle w:val="tablesyntax"/>
              <w:jc w:val="both"/>
              <w:rPr>
                <w:rFonts w:ascii="Cambria" w:hAnsi="Cambria"/>
                <w:b/>
                <w:bCs/>
              </w:rPr>
            </w:pPr>
            <w:r w:rsidRPr="00D527DE">
              <w:rPr>
                <w:rFonts w:ascii="Cambria" w:hAnsi="Cambria"/>
                <w:b/>
                <w:bCs/>
              </w:rPr>
              <w:tab/>
            </w:r>
            <w:r w:rsidR="00425E30" w:rsidRPr="00D527DE">
              <w:rPr>
                <w:rFonts w:ascii="Cambria" w:hAnsi="Cambria"/>
                <w:b/>
                <w:bCs/>
              </w:rPr>
              <w:t>adjacent_child_contextualization_enabled_flag</w:t>
            </w:r>
          </w:p>
        </w:tc>
        <w:tc>
          <w:tcPr>
            <w:tcW w:w="1442" w:type="dxa"/>
          </w:tcPr>
          <w:p w14:paraId="73AC879D" w14:textId="77777777" w:rsidR="006838BC" w:rsidRPr="00D527DE" w:rsidRDefault="006838BC" w:rsidP="002C4D3E">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47A23051" w14:textId="77777777" w:rsidTr="00210093">
        <w:trPr>
          <w:cantSplit/>
          <w:jc w:val="center"/>
        </w:trPr>
        <w:tc>
          <w:tcPr>
            <w:tcW w:w="6716" w:type="dxa"/>
          </w:tcPr>
          <w:p w14:paraId="0BBB7102" w14:textId="77777777" w:rsidR="009B2FA7" w:rsidRPr="00D527DE" w:rsidRDefault="009B2FA7" w:rsidP="009414EA">
            <w:pPr>
              <w:pStyle w:val="tablesyntax"/>
              <w:jc w:val="both"/>
              <w:rPr>
                <w:rFonts w:ascii="Cambria" w:eastAsia="ＭＳ 明朝" w:hAnsi="Cambria"/>
                <w:b/>
                <w:lang w:eastAsia="ja-JP"/>
              </w:rPr>
            </w:pPr>
            <w:bookmarkStart w:id="814" w:name="_GoBack"/>
            <w:bookmarkEnd w:id="814"/>
            <w:r w:rsidRPr="00D527DE">
              <w:rPr>
                <w:rFonts w:ascii="Cambria" w:hAnsi="Cambria"/>
                <w:b/>
                <w:bCs/>
              </w:rPr>
              <w:tab/>
            </w:r>
            <w:r w:rsidRPr="00D527DE">
              <w:rPr>
                <w:rFonts w:ascii="Cambria" w:eastAsia="ＭＳ 明朝" w:hAnsi="Cambria"/>
                <w:b/>
                <w:lang w:eastAsia="ja-JP"/>
              </w:rPr>
              <w:t>log2_neighbour_avail_boundary</w:t>
            </w:r>
          </w:p>
        </w:tc>
        <w:tc>
          <w:tcPr>
            <w:tcW w:w="1442" w:type="dxa"/>
          </w:tcPr>
          <w:p w14:paraId="30EB22C8"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013B5DF2" w14:textId="77777777" w:rsidTr="00210093">
        <w:trPr>
          <w:cantSplit/>
          <w:jc w:val="center"/>
        </w:trPr>
        <w:tc>
          <w:tcPr>
            <w:tcW w:w="6716" w:type="dxa"/>
          </w:tcPr>
          <w:p w14:paraId="22715893" w14:textId="196568BA" w:rsidR="007C56F9" w:rsidRPr="00D527DE" w:rsidRDefault="007C56F9" w:rsidP="007C56F9">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log2_intra_pred_max_node_size</w:t>
            </w:r>
          </w:p>
        </w:tc>
        <w:tc>
          <w:tcPr>
            <w:tcW w:w="1442" w:type="dxa"/>
          </w:tcPr>
          <w:p w14:paraId="715FBF50" w14:textId="656C2860"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29127A" w:rsidRPr="00D527DE" w14:paraId="1CEF400D" w14:textId="77777777" w:rsidTr="00210093">
        <w:trPr>
          <w:cantSplit/>
          <w:jc w:val="center"/>
        </w:trPr>
        <w:tc>
          <w:tcPr>
            <w:tcW w:w="6716" w:type="dxa"/>
          </w:tcPr>
          <w:p w14:paraId="45C28707" w14:textId="6D9CA1D2" w:rsidR="0029127A" w:rsidRPr="00D527DE" w:rsidRDefault="0029127A" w:rsidP="0029127A">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log2_trisoup_node_size</w:t>
            </w:r>
          </w:p>
        </w:tc>
        <w:tc>
          <w:tcPr>
            <w:tcW w:w="1442" w:type="dxa"/>
          </w:tcPr>
          <w:p w14:paraId="52C2F9A0" w14:textId="77777777" w:rsidR="0029127A" w:rsidRPr="00D527DE" w:rsidRDefault="0029127A" w:rsidP="00AB3FBD">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6B4F1FD9" w14:textId="77777777" w:rsidTr="00210093">
        <w:trPr>
          <w:cantSplit/>
          <w:jc w:val="center"/>
        </w:trPr>
        <w:tc>
          <w:tcPr>
            <w:tcW w:w="6716" w:type="dxa"/>
            <w:vAlign w:val="center"/>
          </w:tcPr>
          <w:p w14:paraId="3A0A756F" w14:textId="77777777" w:rsidR="007C56F9" w:rsidRPr="00D527DE" w:rsidRDefault="007C56F9" w:rsidP="009414EA">
            <w:pPr>
              <w:pStyle w:val="tablesyntax"/>
              <w:jc w:val="both"/>
              <w:rPr>
                <w:rFonts w:ascii="Cambria" w:hAnsi="Cambria"/>
                <w:b/>
              </w:rPr>
            </w:pPr>
            <w:r w:rsidRPr="00D527DE">
              <w:rPr>
                <w:rFonts w:ascii="Cambria" w:hAnsi="Cambria"/>
                <w:b/>
                <w:bCs/>
              </w:rPr>
              <w:tab/>
            </w:r>
            <w:r w:rsidRPr="00D527DE">
              <w:rPr>
                <w:rFonts w:ascii="Cambria" w:hAnsi="Cambria"/>
                <w:b/>
              </w:rPr>
              <w:t>gps_extension</w:t>
            </w:r>
            <w:r w:rsidRPr="00D527DE">
              <w:rPr>
                <w:rFonts w:ascii="Cambria" w:eastAsia="ＭＳ 明朝" w:hAnsi="Cambria"/>
                <w:b/>
                <w:lang w:eastAsia="ja-JP"/>
              </w:rPr>
              <w:t>_present</w:t>
            </w:r>
            <w:r w:rsidRPr="00D527DE">
              <w:rPr>
                <w:rFonts w:ascii="Cambria" w:hAnsi="Cambria"/>
                <w:b/>
              </w:rPr>
              <w:t>_flag</w:t>
            </w:r>
          </w:p>
        </w:tc>
        <w:tc>
          <w:tcPr>
            <w:tcW w:w="1442" w:type="dxa"/>
            <w:vAlign w:val="center"/>
          </w:tcPr>
          <w:p w14:paraId="3E4800AF" w14:textId="77777777"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7C56F9" w:rsidRPr="00D527DE" w14:paraId="51BD6E54" w14:textId="77777777" w:rsidTr="00210093">
        <w:trPr>
          <w:cantSplit/>
          <w:jc w:val="center"/>
        </w:trPr>
        <w:tc>
          <w:tcPr>
            <w:tcW w:w="6716" w:type="dxa"/>
          </w:tcPr>
          <w:p w14:paraId="5585C5B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ps_extension</w:t>
            </w:r>
            <w:r w:rsidRPr="00D527DE">
              <w:rPr>
                <w:rFonts w:ascii="Cambria" w:eastAsia="ＭＳ 明朝" w:hAnsi="Cambria"/>
                <w:lang w:eastAsia="ja-JP"/>
              </w:rPr>
              <w:t>_present</w:t>
            </w:r>
            <w:r w:rsidRPr="00D527DE">
              <w:rPr>
                <w:rFonts w:ascii="Cambria" w:hAnsi="Cambria"/>
              </w:rPr>
              <w:t>_flag )</w:t>
            </w:r>
          </w:p>
        </w:tc>
        <w:tc>
          <w:tcPr>
            <w:tcW w:w="1442" w:type="dxa"/>
          </w:tcPr>
          <w:p w14:paraId="07FEB6F4"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3D8A73D" w14:textId="77777777" w:rsidTr="00210093">
        <w:trPr>
          <w:cantSplit/>
          <w:jc w:val="center"/>
        </w:trPr>
        <w:tc>
          <w:tcPr>
            <w:tcW w:w="6716" w:type="dxa"/>
          </w:tcPr>
          <w:p w14:paraId="6B3E757D"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442" w:type="dxa"/>
          </w:tcPr>
          <w:p w14:paraId="562E289B"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6D6565A" w14:textId="77777777" w:rsidTr="00210093">
        <w:trPr>
          <w:cantSplit/>
          <w:jc w:val="center"/>
        </w:trPr>
        <w:tc>
          <w:tcPr>
            <w:tcW w:w="6716" w:type="dxa"/>
          </w:tcPr>
          <w:p w14:paraId="69949C56" w14:textId="77777777" w:rsidR="007C56F9" w:rsidRPr="00D527DE" w:rsidRDefault="007C56F9" w:rsidP="009414EA">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g</w:t>
            </w:r>
            <w:r w:rsidRPr="00D527DE">
              <w:rPr>
                <w:rFonts w:ascii="Cambria" w:hAnsi="Cambria"/>
                <w:b/>
              </w:rPr>
              <w:t>ps_extension_data</w:t>
            </w:r>
            <w:r w:rsidRPr="00D527DE">
              <w:rPr>
                <w:rFonts w:ascii="Cambria" w:eastAsia="ＭＳ 明朝" w:hAnsi="Cambria"/>
                <w:b/>
                <w:lang w:eastAsia="ja-JP"/>
              </w:rPr>
              <w:t>_flag</w:t>
            </w:r>
          </w:p>
        </w:tc>
        <w:tc>
          <w:tcPr>
            <w:tcW w:w="1442" w:type="dxa"/>
          </w:tcPr>
          <w:p w14:paraId="053E6C88" w14:textId="77777777" w:rsidR="007C56F9" w:rsidRPr="00D527DE" w:rsidRDefault="007C56F9" w:rsidP="009414EA">
            <w:pPr>
              <w:pStyle w:val="tableheading"/>
              <w:overflowPunct/>
              <w:autoSpaceDE/>
              <w:autoSpaceDN/>
              <w:adjustRightInd/>
              <w:jc w:val="center"/>
              <w:textAlignment w:val="auto"/>
              <w:rPr>
                <w:rFonts w:ascii="Cambria" w:eastAsia="ＭＳ 明朝" w:hAnsi="Cambria"/>
                <w:bCs w:val="0"/>
                <w:noProof/>
                <w:lang w:eastAsia="ja-JP"/>
              </w:rPr>
            </w:pPr>
            <w:r w:rsidRPr="00D527DE">
              <w:rPr>
                <w:rFonts w:ascii="Cambria" w:hAnsi="Cambria"/>
                <w:b w:val="0"/>
              </w:rPr>
              <w:t>u(1)</w:t>
            </w:r>
          </w:p>
        </w:tc>
      </w:tr>
      <w:tr w:rsidR="007C56F9" w:rsidRPr="00D527DE" w14:paraId="5A963ED1" w14:textId="77777777" w:rsidTr="00210093">
        <w:trPr>
          <w:cantSplit/>
          <w:jc w:val="center"/>
        </w:trPr>
        <w:tc>
          <w:tcPr>
            <w:tcW w:w="6716" w:type="dxa"/>
          </w:tcPr>
          <w:p w14:paraId="27BB965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442" w:type="dxa"/>
          </w:tcPr>
          <w:p w14:paraId="62831A56"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6ECD5997" w14:textId="77777777" w:rsidTr="00210093">
        <w:trPr>
          <w:cantSplit/>
          <w:jc w:val="center"/>
        </w:trPr>
        <w:tc>
          <w:tcPr>
            <w:tcW w:w="6716" w:type="dxa"/>
          </w:tcPr>
          <w:p w14:paraId="50F4AF24" w14:textId="77777777" w:rsidR="007C56F9" w:rsidRPr="00D527DE" w:rsidRDefault="007C56F9" w:rsidP="009414EA">
            <w:pPr>
              <w:pStyle w:val="tablesyntax"/>
              <w:rPr>
                <w:rFonts w:ascii="Cambria" w:hAnsi="Cambria"/>
                <w:noProof/>
              </w:rPr>
            </w:pPr>
            <w:r w:rsidRPr="00D527DE">
              <w:rPr>
                <w:rFonts w:ascii="Cambria" w:hAnsi="Cambria"/>
                <w:noProof/>
              </w:rPr>
              <w:t>}</w:t>
            </w:r>
          </w:p>
        </w:tc>
        <w:tc>
          <w:tcPr>
            <w:tcW w:w="1442" w:type="dxa"/>
          </w:tcPr>
          <w:p w14:paraId="55EFE266" w14:textId="77777777" w:rsidR="007C56F9" w:rsidRPr="00D527DE" w:rsidRDefault="007C56F9" w:rsidP="009414EA">
            <w:pPr>
              <w:pStyle w:val="tableheading"/>
              <w:overflowPunct/>
              <w:autoSpaceDE/>
              <w:autoSpaceDN/>
              <w:adjustRightInd/>
              <w:jc w:val="center"/>
              <w:textAlignment w:val="auto"/>
              <w:rPr>
                <w:rFonts w:ascii="Cambria" w:hAnsi="Cambria"/>
                <w:b w:val="0"/>
                <w:bCs w:val="0"/>
                <w:noProof/>
              </w:rPr>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4"/>
        <w:rPr>
          <w:lang w:val="en-CA"/>
        </w:rPr>
      </w:pPr>
      <w:r w:rsidRPr="00D527DE">
        <w:rPr>
          <w:lang w:val="en-CA"/>
        </w:rPr>
        <w:lastRenderedPageBreak/>
        <w:t>Attribute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3"/>
        <w:gridCol w:w="1274"/>
      </w:tblGrid>
      <w:tr w:rsidR="009B2FA7" w:rsidRPr="00D527DE" w14:paraId="0705EA62" w14:textId="77777777" w:rsidTr="00210093">
        <w:trPr>
          <w:cantSplit/>
          <w:jc w:val="center"/>
        </w:trPr>
        <w:tc>
          <w:tcPr>
            <w:tcW w:w="6583" w:type="dxa"/>
          </w:tcPr>
          <w:p w14:paraId="33B0319B" w14:textId="77777777" w:rsidR="009B2FA7" w:rsidRPr="00D527DE" w:rsidRDefault="009B2FA7" w:rsidP="009414EA">
            <w:pPr>
              <w:pStyle w:val="tablesyntax"/>
              <w:jc w:val="both"/>
              <w:rPr>
                <w:rFonts w:ascii="Cambria" w:hAnsi="Cambria"/>
                <w:noProof/>
              </w:rPr>
            </w:pPr>
            <w:r w:rsidRPr="00D527DE">
              <w:rPr>
                <w:rFonts w:ascii="Cambria" w:eastAsia="ＭＳ 明朝" w:hAnsi="Cambria"/>
                <w:noProof/>
                <w:lang w:eastAsia="ja-JP"/>
              </w:rPr>
              <w:t>a</w:t>
            </w:r>
            <w:r w:rsidRPr="00D527DE">
              <w:rPr>
                <w:rFonts w:ascii="Cambria" w:hAnsi="Cambria"/>
              </w:rPr>
              <w:t>ttribute_parameter_set( ) {</w:t>
            </w:r>
          </w:p>
        </w:tc>
        <w:tc>
          <w:tcPr>
            <w:tcW w:w="1274" w:type="dxa"/>
          </w:tcPr>
          <w:p w14:paraId="096BC8E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D2CD52B" w14:textId="77777777" w:rsidTr="00210093">
        <w:trPr>
          <w:cantSplit/>
          <w:jc w:val="center"/>
        </w:trPr>
        <w:tc>
          <w:tcPr>
            <w:tcW w:w="6583" w:type="dxa"/>
          </w:tcPr>
          <w:p w14:paraId="08FD5D23"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aps_attr_parameter_set_id</w:t>
            </w:r>
          </w:p>
        </w:tc>
        <w:tc>
          <w:tcPr>
            <w:tcW w:w="1274" w:type="dxa"/>
          </w:tcPr>
          <w:p w14:paraId="7AEACFA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B3EE55" w14:textId="77777777" w:rsidTr="00210093">
        <w:trPr>
          <w:cantSplit/>
          <w:jc w:val="center"/>
        </w:trPr>
        <w:tc>
          <w:tcPr>
            <w:tcW w:w="6583" w:type="dxa"/>
          </w:tcPr>
          <w:p w14:paraId="5BFA9F9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aps_seq_parameter_set_id</w:t>
            </w:r>
          </w:p>
        </w:tc>
        <w:tc>
          <w:tcPr>
            <w:tcW w:w="1274" w:type="dxa"/>
          </w:tcPr>
          <w:p w14:paraId="38C892C9"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24936958" w14:textId="77777777" w:rsidTr="00210093">
        <w:trPr>
          <w:cantSplit/>
          <w:jc w:val="center"/>
        </w:trPr>
        <w:tc>
          <w:tcPr>
            <w:tcW w:w="6583" w:type="dxa"/>
          </w:tcPr>
          <w:p w14:paraId="6ECAE707" w14:textId="77777777" w:rsidR="009B2FA7" w:rsidRPr="00D527DE" w:rsidRDefault="009B2FA7"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eastAsia="ＭＳ 明朝" w:hAnsi="Cambria"/>
                <w:b/>
                <w:lang w:eastAsia="ja-JP"/>
              </w:rPr>
              <w:t>attr_coding_type</w:t>
            </w:r>
          </w:p>
        </w:tc>
        <w:tc>
          <w:tcPr>
            <w:tcW w:w="1274" w:type="dxa"/>
          </w:tcPr>
          <w:p w14:paraId="790DE191"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044AA" w:rsidRPr="00D527DE" w14:paraId="2A655C90" w14:textId="77777777" w:rsidTr="00210093">
        <w:trPr>
          <w:cantSplit/>
          <w:jc w:val="center"/>
        </w:trPr>
        <w:tc>
          <w:tcPr>
            <w:tcW w:w="6583" w:type="dxa"/>
          </w:tcPr>
          <w:p w14:paraId="343A8676" w14:textId="2CAAE973" w:rsidR="007044AA" w:rsidRPr="00D527DE" w:rsidRDefault="007044AA" w:rsidP="009414EA">
            <w:pPr>
              <w:pStyle w:val="tablesyntax"/>
              <w:jc w:val="both"/>
              <w:rPr>
                <w:rFonts w:ascii="Cambria" w:hAnsi="Cambria"/>
                <w:b/>
                <w:bCs/>
              </w:rPr>
            </w:pPr>
            <w:r w:rsidRPr="00D527DE">
              <w:rPr>
                <w:rFonts w:ascii="Cambria" w:hAnsi="Cambria"/>
                <w:b/>
                <w:bCs/>
              </w:rPr>
              <w:tab/>
            </w:r>
            <w:r w:rsidR="00FA47DE" w:rsidRPr="00D527DE">
              <w:rPr>
                <w:rFonts w:ascii="Cambria" w:hAnsi="Cambria"/>
                <w:b/>
                <w:bCs/>
              </w:rPr>
              <w:t>aps_</w:t>
            </w:r>
            <w:r w:rsidRPr="00D527DE">
              <w:rPr>
                <w:rFonts w:ascii="Cambria" w:hAnsi="Cambria"/>
                <w:b/>
                <w:bCs/>
              </w:rPr>
              <w:t>attr_initial_qp</w:t>
            </w:r>
          </w:p>
        </w:tc>
        <w:tc>
          <w:tcPr>
            <w:tcW w:w="1274" w:type="dxa"/>
          </w:tcPr>
          <w:p w14:paraId="44451C8E" w14:textId="3A784D30" w:rsidR="007044AA"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A47DE" w:rsidRPr="00D527DE" w14:paraId="71F768E3" w14:textId="77777777" w:rsidTr="00210093">
        <w:trPr>
          <w:cantSplit/>
          <w:jc w:val="center"/>
        </w:trPr>
        <w:tc>
          <w:tcPr>
            <w:tcW w:w="6583" w:type="dxa"/>
          </w:tcPr>
          <w:p w14:paraId="51B59284" w14:textId="2A5CD91A" w:rsidR="00FA47DE" w:rsidRPr="00D527DE" w:rsidRDefault="00FA47DE" w:rsidP="009414EA">
            <w:pPr>
              <w:pStyle w:val="tablesyntax"/>
              <w:jc w:val="both"/>
              <w:rPr>
                <w:rFonts w:ascii="Cambria" w:hAnsi="Cambria"/>
                <w:b/>
                <w:bCs/>
              </w:rPr>
            </w:pPr>
            <w:r w:rsidRPr="00D527DE">
              <w:rPr>
                <w:rFonts w:ascii="Cambria" w:hAnsi="Cambria"/>
                <w:b/>
                <w:bCs/>
              </w:rPr>
              <w:tab/>
              <w:t>aps_attr_chroma_qp_offset</w:t>
            </w:r>
          </w:p>
        </w:tc>
        <w:tc>
          <w:tcPr>
            <w:tcW w:w="1274" w:type="dxa"/>
          </w:tcPr>
          <w:p w14:paraId="3DC2B71B" w14:textId="4226C3A1"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se(v)</w:t>
            </w:r>
          </w:p>
        </w:tc>
      </w:tr>
      <w:tr w:rsidR="00FA47DE" w:rsidRPr="00D527DE" w14:paraId="2AB0FBD3" w14:textId="77777777" w:rsidTr="00210093">
        <w:trPr>
          <w:cantSplit/>
          <w:jc w:val="center"/>
        </w:trPr>
        <w:tc>
          <w:tcPr>
            <w:tcW w:w="6583" w:type="dxa"/>
          </w:tcPr>
          <w:p w14:paraId="3989D942" w14:textId="14F9138F" w:rsidR="00FA47DE" w:rsidRPr="00D527DE" w:rsidRDefault="00FA47DE" w:rsidP="009414EA">
            <w:pPr>
              <w:pStyle w:val="tablesyntax"/>
              <w:jc w:val="both"/>
              <w:rPr>
                <w:rFonts w:ascii="Cambria" w:hAnsi="Cambria"/>
                <w:b/>
                <w:bCs/>
              </w:rPr>
            </w:pPr>
            <w:r w:rsidRPr="00D527DE">
              <w:rPr>
                <w:rFonts w:ascii="Cambria" w:hAnsi="Cambria"/>
                <w:b/>
                <w:bCs/>
              </w:rPr>
              <w:tab/>
              <w:t>aps_slice_qp_delta_present_flag</w:t>
            </w:r>
          </w:p>
        </w:tc>
        <w:tc>
          <w:tcPr>
            <w:tcW w:w="1274" w:type="dxa"/>
          </w:tcPr>
          <w:p w14:paraId="78608A92" w14:textId="436FA32A"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u(1)</w:t>
            </w:r>
          </w:p>
        </w:tc>
      </w:tr>
      <w:tr w:rsidR="009B2FA7" w:rsidRPr="00D527DE" w14:paraId="0B9AFD8D" w14:textId="77777777" w:rsidTr="00210093">
        <w:trPr>
          <w:cantSplit/>
          <w:jc w:val="center"/>
        </w:trPr>
        <w:tc>
          <w:tcPr>
            <w:tcW w:w="6583" w:type="dxa"/>
          </w:tcPr>
          <w:p w14:paraId="463D1D93" w14:textId="5EF68018" w:rsidR="009B2FA7" w:rsidRPr="00D527DE" w:rsidRDefault="009B2FA7" w:rsidP="0055531A">
            <w:pPr>
              <w:pStyle w:val="tablesyntax"/>
              <w:tabs>
                <w:tab w:val="clear" w:pos="648"/>
                <w:tab w:val="left" w:pos="550"/>
              </w:tabs>
              <w:rPr>
                <w:rFonts w:ascii="Cambria" w:eastAsia="ＭＳ 明朝" w:hAnsi="Cambria"/>
                <w:lang w:eastAsia="ja-JP"/>
              </w:rPr>
            </w:pPr>
            <w:r w:rsidRPr="00D527DE">
              <w:rPr>
                <w:rFonts w:ascii="Cambria" w:hAnsi="Cambria"/>
                <w:bCs/>
              </w:rPr>
              <w:tab/>
            </w:r>
            <w:r w:rsidRPr="00D527DE">
              <w:rPr>
                <w:rFonts w:ascii="Cambria" w:hAnsi="Cambria"/>
              </w:rPr>
              <w:t>i</w:t>
            </w:r>
            <w:r w:rsidR="0055531A" w:rsidRPr="00D527DE">
              <w:rPr>
                <w:rFonts w:ascii="Cambria" w:eastAsiaTheme="minorEastAsia" w:hAnsi="Cambria"/>
                <w:lang w:eastAsia="ja-JP"/>
              </w:rPr>
              <w:t xml:space="preserve">sLifting = </w:t>
            </w:r>
            <w:r w:rsidRPr="00D527DE">
              <w:rPr>
                <w:rFonts w:ascii="Cambria" w:hAnsi="Cambria"/>
              </w:rPr>
              <w:t>(</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0</w:t>
            </w:r>
            <w:r w:rsidR="003528FB"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bCs/>
                <w:lang w:eastAsia="ja-JP"/>
              </w:rPr>
              <w:t xml:space="preserve"> </w:t>
            </w:r>
            <w:r w:rsidRPr="00D527DE">
              <w:rPr>
                <w:rFonts w:ascii="Cambria" w:eastAsia="ＭＳ 明朝" w:hAnsi="Cambria"/>
                <w:lang w:eastAsia="ja-JP"/>
              </w:rPr>
              <w:t>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 xml:space="preserve">2 ) </w:t>
            </w:r>
            <w:r w:rsidR="0055531A" w:rsidRPr="00D527DE">
              <w:rPr>
                <w:rFonts w:ascii="Cambria" w:eastAsia="ＭＳ 明朝" w:hAnsi="Cambria"/>
                <w:lang w:eastAsia="ja-JP"/>
              </w:rPr>
              <w:t>? 1 : 0</w:t>
            </w:r>
          </w:p>
        </w:tc>
        <w:tc>
          <w:tcPr>
            <w:tcW w:w="1274" w:type="dxa"/>
          </w:tcPr>
          <w:p w14:paraId="31A46A9E" w14:textId="77777777" w:rsidR="009B2FA7" w:rsidRPr="00D527DE" w:rsidRDefault="009B2FA7" w:rsidP="009414EA">
            <w:pPr>
              <w:pStyle w:val="tableheading"/>
              <w:overflowPunct/>
              <w:autoSpaceDE/>
              <w:autoSpaceDN/>
              <w:adjustRightInd/>
              <w:jc w:val="center"/>
              <w:textAlignment w:val="auto"/>
              <w:rPr>
                <w:rFonts w:ascii="Cambria" w:hAnsi="Cambria"/>
                <w:b w:val="0"/>
              </w:rPr>
            </w:pPr>
          </w:p>
        </w:tc>
      </w:tr>
      <w:tr w:rsidR="0055531A" w:rsidRPr="00D527DE" w14:paraId="217ADCDD" w14:textId="77777777" w:rsidTr="00210093">
        <w:trPr>
          <w:cantSplit/>
          <w:jc w:val="center"/>
        </w:trPr>
        <w:tc>
          <w:tcPr>
            <w:tcW w:w="6583" w:type="dxa"/>
          </w:tcPr>
          <w:p w14:paraId="2A9A4479" w14:textId="72170FCF" w:rsidR="0055531A" w:rsidRPr="00D527DE" w:rsidRDefault="0055531A" w:rsidP="0055531A">
            <w:pPr>
              <w:pStyle w:val="tablesyntax"/>
              <w:tabs>
                <w:tab w:val="clear" w:pos="648"/>
                <w:tab w:val="left" w:pos="550"/>
              </w:tabs>
              <w:rPr>
                <w:rFonts w:ascii="Cambria" w:hAnsi="Cambria"/>
                <w:bCs/>
              </w:rPr>
            </w:pPr>
            <w:r w:rsidRPr="00D527DE">
              <w:rPr>
                <w:rFonts w:ascii="Cambria" w:hAnsi="Cambria"/>
                <w:bCs/>
              </w:rPr>
              <w:tab/>
            </w:r>
            <w:r w:rsidRPr="00D527DE">
              <w:rPr>
                <w:rFonts w:ascii="Cambria" w:hAnsi="Cambria"/>
              </w:rPr>
              <w:t>if(</w:t>
            </w:r>
            <w:r w:rsidR="00F37C46" w:rsidRPr="009334E7">
              <w:rPr>
                <w:rFonts w:ascii="Cambria" w:eastAsia="Batang" w:hAnsi="Cambria"/>
                <w:lang w:val="en-US" w:eastAsia="ja-JP"/>
              </w:rPr>
              <w:t> </w:t>
            </w:r>
            <w:r w:rsidRPr="00D527DE">
              <w:rPr>
                <w:rFonts w:ascii="Cambria" w:eastAsia="ＭＳ 明朝" w:hAnsi="Cambria"/>
                <w:lang w:eastAsia="ja-JP"/>
              </w:rPr>
              <w:t>isLifting</w:t>
            </w:r>
            <w:r w:rsidR="00F37C46" w:rsidRPr="009334E7">
              <w:rPr>
                <w:rFonts w:ascii="Cambria" w:eastAsia="Batang" w:hAnsi="Cambria"/>
                <w:lang w:val="en-US" w:eastAsia="ja-JP"/>
              </w:rPr>
              <w:t> </w:t>
            </w:r>
            <w:r w:rsidRPr="00D527DE">
              <w:rPr>
                <w:rFonts w:ascii="Cambria" w:eastAsia="ＭＳ 明朝" w:hAnsi="Cambria"/>
                <w:lang w:eastAsia="ja-JP"/>
              </w:rPr>
              <w:t>) {</w:t>
            </w:r>
          </w:p>
        </w:tc>
        <w:tc>
          <w:tcPr>
            <w:tcW w:w="1274" w:type="dxa"/>
          </w:tcPr>
          <w:p w14:paraId="7B41AC45" w14:textId="77777777" w:rsidR="0055531A" w:rsidRPr="00D527DE" w:rsidRDefault="0055531A" w:rsidP="009414EA">
            <w:pPr>
              <w:pStyle w:val="tableheading"/>
              <w:overflowPunct/>
              <w:autoSpaceDE/>
              <w:autoSpaceDN/>
              <w:adjustRightInd/>
              <w:jc w:val="center"/>
              <w:textAlignment w:val="auto"/>
              <w:rPr>
                <w:rFonts w:ascii="Cambria" w:hAnsi="Cambria"/>
                <w:b w:val="0"/>
              </w:rPr>
            </w:pPr>
          </w:p>
        </w:tc>
      </w:tr>
      <w:tr w:rsidR="0055531A" w:rsidRPr="00D527DE" w14:paraId="26323229" w14:textId="77777777" w:rsidTr="00210093">
        <w:trPr>
          <w:cantSplit/>
          <w:jc w:val="center"/>
        </w:trPr>
        <w:tc>
          <w:tcPr>
            <w:tcW w:w="6583" w:type="dxa"/>
          </w:tcPr>
          <w:p w14:paraId="53FDCF02" w14:textId="0A601AD7" w:rsidR="0055531A" w:rsidRPr="00D527DE" w:rsidRDefault="0055531A"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num_pred_nearest_neighbours</w:t>
            </w:r>
          </w:p>
        </w:tc>
        <w:tc>
          <w:tcPr>
            <w:tcW w:w="1274" w:type="dxa"/>
          </w:tcPr>
          <w:p w14:paraId="4AFB4FD3" w14:textId="77777777" w:rsidR="0055531A" w:rsidRPr="00D527DE" w:rsidRDefault="0055531A"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55531A" w:rsidRPr="00D527DE" w14:paraId="03620CC7" w14:textId="77777777" w:rsidTr="00210093">
        <w:trPr>
          <w:cantSplit/>
          <w:jc w:val="center"/>
        </w:trPr>
        <w:tc>
          <w:tcPr>
            <w:tcW w:w="6583" w:type="dxa"/>
          </w:tcPr>
          <w:p w14:paraId="0596BD00" w14:textId="23F264C7" w:rsidR="0055531A" w:rsidRPr="00D527DE" w:rsidRDefault="0055531A" w:rsidP="009414EA">
            <w:pPr>
              <w:pStyle w:val="tablesyntax"/>
              <w:jc w:val="both"/>
              <w:rPr>
                <w:rFonts w:ascii="Cambria" w:eastAsiaTheme="minorEastAsia"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bCs/>
              </w:rPr>
              <w:t>max_num_direct_predictors</w:t>
            </w:r>
          </w:p>
        </w:tc>
        <w:tc>
          <w:tcPr>
            <w:tcW w:w="1274" w:type="dxa"/>
          </w:tcPr>
          <w:p w14:paraId="02DD6B17" w14:textId="7CA18B29" w:rsidR="0055531A" w:rsidRPr="00D527DE" w:rsidRDefault="0055531A"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0946BF" w:rsidRPr="00D527DE" w14:paraId="334433E2" w14:textId="77777777" w:rsidTr="00210093">
        <w:trPr>
          <w:cantSplit/>
          <w:jc w:val="center"/>
        </w:trPr>
        <w:tc>
          <w:tcPr>
            <w:tcW w:w="6583" w:type="dxa"/>
          </w:tcPr>
          <w:p w14:paraId="54C45FF2" w14:textId="08B58D94" w:rsidR="000946BF" w:rsidRPr="00D527DE" w:rsidRDefault="000946BF" w:rsidP="009B41E6">
            <w:pPr>
              <w:pStyle w:val="tablesyntax"/>
              <w:jc w:val="both"/>
              <w:rPr>
                <w:rFonts w:ascii="Cambria" w:hAnsi="Cambria"/>
                <w:b/>
                <w:bCs/>
              </w:rPr>
            </w:pPr>
            <w:r w:rsidRPr="00D527DE">
              <w:rPr>
                <w:rFonts w:ascii="Cambria" w:hAnsi="Cambria"/>
                <w:b/>
                <w:bCs/>
              </w:rPr>
              <w:tab/>
            </w:r>
            <w:r w:rsidRPr="00D527DE">
              <w:rPr>
                <w:rFonts w:ascii="Cambria" w:hAnsi="Cambria"/>
                <w:b/>
                <w:bCs/>
              </w:rPr>
              <w:tab/>
            </w:r>
            <w:r w:rsidR="00B23DC1" w:rsidRPr="00D527DE">
              <w:rPr>
                <w:rFonts w:ascii="Cambria" w:eastAsiaTheme="minorEastAsia" w:hAnsi="Cambria"/>
                <w:b/>
                <w:bCs/>
                <w:lang w:eastAsia="ja-JP"/>
              </w:rPr>
              <w:t>lifting_</w:t>
            </w:r>
            <w:r w:rsidR="00B23DC1" w:rsidRPr="00D527DE">
              <w:rPr>
                <w:rFonts w:ascii="Cambria" w:hAnsi="Cambria"/>
                <w:b/>
                <w:bCs/>
              </w:rPr>
              <w:t>search_range</w:t>
            </w:r>
            <w:ins w:id="815" w:author="Nakagami, Ohji (SONY)" w:date="2019-08-23T08:49:00Z">
              <w:r w:rsidR="002B0B69">
                <w:rPr>
                  <w:rFonts w:ascii="Cambria" w:hAnsi="Cambria"/>
                  <w:b/>
                  <w:bCs/>
                </w:rPr>
                <w:t>_minus1</w:t>
              </w:r>
            </w:ins>
          </w:p>
        </w:tc>
        <w:tc>
          <w:tcPr>
            <w:tcW w:w="1274" w:type="dxa"/>
          </w:tcPr>
          <w:p w14:paraId="0CA1B909" w14:textId="4DDABB07" w:rsidR="000946BF" w:rsidRPr="00D527DE" w:rsidRDefault="00B23DC1" w:rsidP="00FA0624">
            <w:pPr>
              <w:pStyle w:val="tableheading"/>
              <w:overflowPunct/>
              <w:autoSpaceDE/>
              <w:autoSpaceDN/>
              <w:adjustRightInd/>
              <w:jc w:val="center"/>
              <w:textAlignment w:val="auto"/>
              <w:rPr>
                <w:rFonts w:ascii="Cambria" w:eastAsiaTheme="minorEastAsia" w:hAnsi="Cambria"/>
                <w:b w:val="0"/>
                <w:highlight w:val="yellow"/>
                <w:lang w:eastAsia="ja-JP"/>
              </w:rPr>
            </w:pPr>
            <w:r w:rsidRPr="00D527DE">
              <w:rPr>
                <w:rFonts w:ascii="Cambria" w:eastAsiaTheme="minorEastAsia" w:hAnsi="Cambria"/>
                <w:b w:val="0"/>
                <w:lang w:eastAsia="ja-JP"/>
              </w:rPr>
              <w:t>ue(v)</w:t>
            </w:r>
          </w:p>
        </w:tc>
      </w:tr>
      <w:tr w:rsidR="008C255A" w:rsidRPr="00D527DE" w14:paraId="5C5C99C3" w14:textId="77777777" w:rsidTr="00210093">
        <w:trPr>
          <w:cantSplit/>
          <w:jc w:val="center"/>
        </w:trPr>
        <w:tc>
          <w:tcPr>
            <w:tcW w:w="6583" w:type="dxa"/>
          </w:tcPr>
          <w:p w14:paraId="73A12506" w14:textId="38D0C787" w:rsidR="008C255A" w:rsidRPr="00D527DE" w:rsidRDefault="008C255A" w:rsidP="008C255A">
            <w:pPr>
              <w:pStyle w:val="tablesyntax"/>
              <w:jc w:val="both"/>
              <w:rPr>
                <w:rFonts w:ascii="Cambria" w:hAnsi="Cambria"/>
                <w:b/>
                <w:bCs/>
              </w:rPr>
            </w:pPr>
            <w:r w:rsidRPr="00D527DE">
              <w:rPr>
                <w:rFonts w:ascii="Cambria" w:hAnsi="Cambria"/>
                <w:b/>
                <w:bCs/>
              </w:rPr>
              <w:tab/>
            </w:r>
            <w:r w:rsidRPr="00D527DE">
              <w:rPr>
                <w:rFonts w:ascii="Cambria" w:hAnsi="Cambria"/>
                <w:b/>
                <w:bCs/>
              </w:rPr>
              <w:tab/>
              <w:t>lifting_lod_regular_sampling_enabled_flag</w:t>
            </w:r>
          </w:p>
        </w:tc>
        <w:tc>
          <w:tcPr>
            <w:tcW w:w="1274" w:type="dxa"/>
          </w:tcPr>
          <w:p w14:paraId="081658E2" w14:textId="3C83540B" w:rsidR="008C255A" w:rsidRPr="00D527DE" w:rsidRDefault="008C255A" w:rsidP="008C255A">
            <w:pPr>
              <w:pStyle w:val="tableheading"/>
              <w:overflowPunct/>
              <w:autoSpaceDE/>
              <w:autoSpaceDN/>
              <w:adjustRightInd/>
              <w:jc w:val="center"/>
              <w:textAlignment w:val="auto"/>
              <w:rPr>
                <w:rFonts w:ascii="Cambria" w:hAnsi="Cambria"/>
                <w:b w:val="0"/>
              </w:rPr>
            </w:pPr>
            <w:r w:rsidRPr="00D527DE">
              <w:rPr>
                <w:rFonts w:ascii="Cambria" w:eastAsiaTheme="minorEastAsia" w:hAnsi="Cambria"/>
                <w:b w:val="0"/>
                <w:lang w:eastAsia="ja-JP"/>
              </w:rPr>
              <w:t>u(1)</w:t>
            </w:r>
          </w:p>
        </w:tc>
      </w:tr>
      <w:tr w:rsidR="0055531A" w:rsidRPr="00D527DE" w14:paraId="16F0D7B1" w14:textId="77777777" w:rsidTr="00210093">
        <w:trPr>
          <w:cantSplit/>
          <w:jc w:val="center"/>
        </w:trPr>
        <w:tc>
          <w:tcPr>
            <w:tcW w:w="6583" w:type="dxa"/>
          </w:tcPr>
          <w:p w14:paraId="0A2E6DA4" w14:textId="4477C5F8" w:rsidR="0055531A" w:rsidRPr="00D527DE" w:rsidRDefault="0055531A" w:rsidP="00FA0624">
            <w:pPr>
              <w:pStyle w:val="tablesyntax"/>
              <w:jc w:val="both"/>
              <w:rPr>
                <w:rFonts w:ascii="Cambria" w:hAnsi="Cambria"/>
                <w:b/>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num_detail_levels</w:t>
            </w:r>
            <w:r w:rsidRPr="00D527DE">
              <w:rPr>
                <w:rFonts w:ascii="Cambria" w:hAnsi="Cambria"/>
                <w:b/>
                <w:highlight w:val="yellow"/>
              </w:rPr>
              <w:t>_minus1</w:t>
            </w:r>
            <w:r w:rsidR="00053CB1" w:rsidRPr="009334E7">
              <w:rPr>
                <w:rFonts w:ascii="Cambria" w:hAnsi="Cambria"/>
              </w:rPr>
              <w:t xml:space="preserve"> </w:t>
            </w:r>
            <w:r w:rsidR="00272C36" w:rsidRPr="009334E7">
              <w:rPr>
                <w:rFonts w:ascii="Cambria" w:hAnsi="Cambria"/>
              </w:rPr>
              <w:br/>
            </w:r>
            <w:r w:rsidR="00053CB1" w:rsidRPr="00D527DE">
              <w:rPr>
                <w:rFonts w:ascii="Cambria" w:hAnsi="Cambria"/>
              </w:rPr>
              <w:t xml:space="preserve">[Ed. The </w:t>
            </w:r>
            <w:ins w:id="816" w:author="David Flynn" w:date="2019-09-25T08:47:00Z">
              <w:r w:rsidR="00AE0D44" w:rsidRPr="009334E7">
                <w:rPr>
                  <w:rFonts w:ascii="Cambria" w:eastAsiaTheme="minorEastAsia" w:hAnsi="Cambria"/>
                  <w:lang w:eastAsia="ja-JP"/>
                </w:rPr>
                <w:t>V</w:t>
              </w:r>
              <w:r w:rsidR="00AE0D44">
                <w:rPr>
                  <w:rFonts w:ascii="Cambria" w:eastAsiaTheme="minorEastAsia" w:hAnsi="Cambria"/>
                  <w:lang w:eastAsia="ja-JP"/>
                </w:rPr>
                <w:t>7</w:t>
              </w:r>
            </w:ins>
            <w:del w:id="817" w:author="Nakagami, Ohji (SONY)" w:date="2019-09-24T09:44:00Z">
              <w:r w:rsidR="00053CB1" w:rsidRPr="009334E7" w:rsidDel="00AE0D44">
                <w:rPr>
                  <w:rFonts w:ascii="Cambria" w:eastAsiaTheme="minorEastAsia" w:hAnsi="Cambria"/>
                  <w:lang w:eastAsia="ja-JP"/>
                </w:rPr>
                <w:delText>V6</w:delText>
              </w:r>
            </w:del>
            <w:ins w:id="818" w:author="Nakagami, Ohji (SONY)" w:date="2019-09-24T09:44:00Z">
              <w:r w:rsidR="00AE0D44" w:rsidRPr="009334E7">
                <w:rPr>
                  <w:rFonts w:ascii="Cambria" w:eastAsiaTheme="minorEastAsia" w:hAnsi="Cambria"/>
                  <w:lang w:eastAsia="ja-JP"/>
                </w:rPr>
                <w:t>V</w:t>
              </w:r>
              <w:r w:rsidR="00AE0D44">
                <w:rPr>
                  <w:rFonts w:ascii="Cambria" w:eastAsiaTheme="minorEastAsia" w:hAnsi="Cambria"/>
                  <w:lang w:eastAsia="ja-JP"/>
                </w:rPr>
                <w:t>7</w:t>
              </w:r>
            </w:ins>
            <w:r w:rsidR="00053CB1" w:rsidRPr="009334E7">
              <w:rPr>
                <w:rFonts w:ascii="Cambria" w:eastAsiaTheme="minorEastAsia" w:hAnsi="Cambria"/>
                <w:lang w:eastAsia="ja-JP"/>
              </w:rPr>
              <w:t>.0 code use the variable without minus1. It should be aligned]</w:t>
            </w:r>
          </w:p>
        </w:tc>
        <w:tc>
          <w:tcPr>
            <w:tcW w:w="1274" w:type="dxa"/>
          </w:tcPr>
          <w:p w14:paraId="3230D890" w14:textId="77777777" w:rsidR="0055531A" w:rsidRPr="00D527DE" w:rsidRDefault="0055531A" w:rsidP="00FA0624">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55531A" w:rsidRPr="00D527DE" w14:paraId="064CBB3B" w14:textId="77777777" w:rsidTr="00210093">
        <w:trPr>
          <w:cantSplit/>
          <w:jc w:val="center"/>
        </w:trPr>
        <w:tc>
          <w:tcPr>
            <w:tcW w:w="6583" w:type="dxa"/>
          </w:tcPr>
          <w:p w14:paraId="308F70CD" w14:textId="43F50F5B" w:rsidR="0055531A" w:rsidRPr="00D527DE" w:rsidRDefault="0055531A" w:rsidP="00FA0624">
            <w:pPr>
              <w:pStyle w:val="tablesyntax"/>
              <w:jc w:val="both"/>
              <w:rPr>
                <w:rFonts w:ascii="Cambria" w:hAnsi="Cambria"/>
                <w:b/>
              </w:rPr>
            </w:pPr>
            <w:r w:rsidRPr="00D527DE">
              <w:rPr>
                <w:rFonts w:ascii="Cambria" w:hAnsi="Cambria"/>
                <w:bCs/>
              </w:rPr>
              <w:tab/>
            </w:r>
            <w:r w:rsidR="009D355F" w:rsidRPr="00D527DE">
              <w:rPr>
                <w:rFonts w:ascii="Cambria" w:hAnsi="Cambria"/>
                <w:bCs/>
              </w:rPr>
              <w:tab/>
            </w:r>
            <w:r w:rsidRPr="00D527DE">
              <w:rPr>
                <w:rFonts w:ascii="Cambria" w:hAnsi="Cambria"/>
              </w:rPr>
              <w:t>for(</w:t>
            </w:r>
            <w:r w:rsidRPr="00D527DE">
              <w:rPr>
                <w:rFonts w:ascii="Cambria" w:eastAsia="ＭＳ 明朝" w:hAnsi="Cambria"/>
                <w:lang w:eastAsia="ja-JP"/>
              </w:rPr>
              <w:t xml:space="preserve"> idx = 0; idx</w:t>
            </w:r>
            <w:r w:rsidR="00536592" w:rsidRPr="00D527DE">
              <w:rPr>
                <w:rFonts w:ascii="Cambria" w:eastAsia="ＭＳ 明朝" w:hAnsi="Cambria"/>
                <w:lang w:eastAsia="ja-JP"/>
              </w:rPr>
              <w:t xml:space="preserve"> </w:t>
            </w:r>
            <w:r w:rsidRPr="00D527DE">
              <w:rPr>
                <w:rFonts w:ascii="Cambria" w:eastAsia="ＭＳ 明朝" w:hAnsi="Cambria"/>
                <w:lang w:eastAsia="ja-JP"/>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num_detail_levels_minus1; idx++ ) {</w:t>
            </w:r>
          </w:p>
        </w:tc>
        <w:tc>
          <w:tcPr>
            <w:tcW w:w="1274" w:type="dxa"/>
          </w:tcPr>
          <w:p w14:paraId="09E7379A"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7FF7543E" w14:textId="77777777" w:rsidTr="00210093">
        <w:trPr>
          <w:cantSplit/>
          <w:jc w:val="center"/>
        </w:trPr>
        <w:tc>
          <w:tcPr>
            <w:tcW w:w="6583" w:type="dxa"/>
          </w:tcPr>
          <w:p w14:paraId="48B78752" w14:textId="4F8B8059" w:rsidR="0055531A" w:rsidRPr="00D527DE" w:rsidRDefault="0055531A" w:rsidP="00FA0624">
            <w:pPr>
              <w:pStyle w:val="tablesyntax"/>
              <w:jc w:val="both"/>
              <w:rPr>
                <w:rFonts w:ascii="Cambria" w:hAnsi="Cambria"/>
                <w:b/>
              </w:rPr>
            </w:pPr>
            <w:r w:rsidRPr="00D527DE">
              <w:rPr>
                <w:rFonts w:ascii="Cambria" w:hAnsi="Cambria"/>
                <w:b/>
                <w:bCs/>
              </w:rPr>
              <w:tab/>
            </w:r>
            <w:r w:rsidRPr="00D527DE">
              <w:rPr>
                <w:rFonts w:ascii="Cambria" w:hAnsi="Cambria"/>
                <w:b/>
                <w:bCs/>
              </w:rPr>
              <w:tab/>
            </w:r>
            <w:r w:rsidR="009D355F" w:rsidRPr="00D527DE">
              <w:rPr>
                <w:rFonts w:ascii="Cambria" w:hAnsi="Cambria"/>
                <w:bCs/>
              </w:rPr>
              <w:tab/>
            </w:r>
            <w:r w:rsidR="00272C36" w:rsidRPr="00D527DE">
              <w:rPr>
                <w:rFonts w:ascii="Cambria" w:hAnsi="Cambria"/>
                <w:bCs/>
              </w:rPr>
              <w:t>i</w:t>
            </w:r>
            <w:r w:rsidR="008510B6" w:rsidRPr="00D527DE">
              <w:rPr>
                <w:rFonts w:ascii="Cambria" w:hAnsi="Cambria"/>
                <w:bCs/>
              </w:rPr>
              <w:t>f (</w:t>
            </w:r>
            <w:r w:rsidR="00272C36" w:rsidRPr="00D527DE">
              <w:rPr>
                <w:rFonts w:ascii="Cambria" w:hAnsi="Cambria"/>
                <w:bCs/>
              </w:rPr>
              <w:t xml:space="preserve"> </w:t>
            </w:r>
            <w:r w:rsidR="008510B6" w:rsidRPr="00D527DE">
              <w:rPr>
                <w:rFonts w:ascii="Cambria" w:hAnsi="Cambria"/>
                <w:bCs/>
              </w:rPr>
              <w:t>lifting_lod_decimation_enabled_flag )</w:t>
            </w:r>
          </w:p>
        </w:tc>
        <w:tc>
          <w:tcPr>
            <w:tcW w:w="1274" w:type="dxa"/>
          </w:tcPr>
          <w:p w14:paraId="43CF3A2B" w14:textId="16F6EE8B" w:rsidR="0055531A" w:rsidRPr="00D527DE" w:rsidRDefault="0055531A" w:rsidP="00FA0624">
            <w:pPr>
              <w:pStyle w:val="tableheading"/>
              <w:overflowPunct/>
              <w:autoSpaceDE/>
              <w:autoSpaceDN/>
              <w:adjustRightInd/>
              <w:jc w:val="center"/>
              <w:textAlignment w:val="auto"/>
              <w:rPr>
                <w:rFonts w:ascii="Cambria" w:hAnsi="Cambria"/>
                <w:b w:val="0"/>
              </w:rPr>
            </w:pPr>
          </w:p>
        </w:tc>
      </w:tr>
      <w:tr w:rsidR="008510B6" w:rsidRPr="00D527DE" w14:paraId="1FAF9809" w14:textId="77777777" w:rsidTr="001D241D">
        <w:trPr>
          <w:cantSplit/>
          <w:jc w:val="center"/>
        </w:trPr>
        <w:tc>
          <w:tcPr>
            <w:tcW w:w="6583" w:type="dxa"/>
          </w:tcPr>
          <w:p w14:paraId="33D140EF" w14:textId="0C8D9495" w:rsidR="008510B6" w:rsidRPr="00D527DE" w:rsidRDefault="008510B6" w:rsidP="00542EDC">
            <w:pPr>
              <w:pStyle w:val="tablesyntax"/>
              <w:jc w:val="both"/>
              <w:rPr>
                <w:rFonts w:ascii="Cambria" w:hAnsi="Cambria"/>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00FE7AF5" w:rsidRPr="00D527DE">
              <w:rPr>
                <w:rFonts w:ascii="Cambria" w:hAnsi="Cambria"/>
                <w:b/>
              </w:rPr>
              <w:t>sampling_period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7DB4E484" w14:textId="567BEE4E" w:rsidR="008510B6" w:rsidRPr="00D527DE" w:rsidRDefault="00FE7AF5" w:rsidP="00FA0624">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8510B6" w:rsidRPr="00D527DE" w14:paraId="058D9A73" w14:textId="77777777" w:rsidTr="001D241D">
        <w:trPr>
          <w:cantSplit/>
          <w:jc w:val="center"/>
        </w:trPr>
        <w:tc>
          <w:tcPr>
            <w:tcW w:w="6583" w:type="dxa"/>
          </w:tcPr>
          <w:p w14:paraId="32B0BB54" w14:textId="498D5058" w:rsidR="008510B6" w:rsidRPr="00D527DE" w:rsidRDefault="008510B6" w:rsidP="00542ED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t>else</w:t>
            </w:r>
          </w:p>
        </w:tc>
        <w:tc>
          <w:tcPr>
            <w:tcW w:w="1274" w:type="dxa"/>
          </w:tcPr>
          <w:p w14:paraId="410F5DC8" w14:textId="77777777" w:rsidR="008510B6" w:rsidRPr="00D527DE" w:rsidRDefault="008510B6" w:rsidP="00FA0624">
            <w:pPr>
              <w:pStyle w:val="tableheading"/>
              <w:overflowPunct/>
              <w:autoSpaceDE/>
              <w:autoSpaceDN/>
              <w:adjustRightInd/>
              <w:jc w:val="center"/>
              <w:textAlignment w:val="auto"/>
              <w:rPr>
                <w:rFonts w:ascii="Cambria" w:hAnsi="Cambria"/>
                <w:b w:val="0"/>
              </w:rPr>
            </w:pPr>
          </w:p>
        </w:tc>
      </w:tr>
      <w:tr w:rsidR="008510B6" w:rsidRPr="00D527DE" w14:paraId="31E92733" w14:textId="77777777" w:rsidTr="001D241D">
        <w:trPr>
          <w:cantSplit/>
          <w:jc w:val="center"/>
        </w:trPr>
        <w:tc>
          <w:tcPr>
            <w:tcW w:w="6583" w:type="dxa"/>
          </w:tcPr>
          <w:p w14:paraId="59451146" w14:textId="73865A90" w:rsidR="008510B6" w:rsidRPr="00D527DE" w:rsidRDefault="008510B6" w:rsidP="00542ED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rPr>
              <w:t>sampling_distance_squared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49B4A34A" w14:textId="3F53C55B" w:rsidR="008510B6" w:rsidRPr="00D527DE" w:rsidRDefault="00FE7AF5" w:rsidP="00FA0624">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9D355F" w:rsidRPr="00D527DE" w14:paraId="6F4D775F" w14:textId="77777777" w:rsidTr="001D241D">
        <w:trPr>
          <w:cantSplit/>
          <w:jc w:val="center"/>
        </w:trPr>
        <w:tc>
          <w:tcPr>
            <w:tcW w:w="6583" w:type="dxa"/>
          </w:tcPr>
          <w:p w14:paraId="350DA70C" w14:textId="21795FA6" w:rsidR="009D355F" w:rsidRPr="00D527DE" w:rsidRDefault="009D355F" w:rsidP="00542EDC">
            <w:pPr>
              <w:pStyle w:val="tablesyntax"/>
              <w:jc w:val="both"/>
              <w:rPr>
                <w:rFonts w:ascii="Cambria" w:hAnsi="Cambria"/>
                <w:bCs/>
              </w:rPr>
            </w:pPr>
            <w:r w:rsidRPr="00D527DE">
              <w:rPr>
                <w:rFonts w:ascii="Cambria" w:hAnsi="Cambria"/>
                <w:bCs/>
              </w:rPr>
              <w:tab/>
            </w:r>
            <w:r w:rsidRPr="00D527DE">
              <w:rPr>
                <w:rFonts w:ascii="Cambria" w:hAnsi="Cambria"/>
                <w:bCs/>
              </w:rPr>
              <w:tab/>
            </w:r>
            <w:r w:rsidR="00011103" w:rsidRPr="00D527DE">
              <w:rPr>
                <w:rFonts w:ascii="Cambria" w:hAnsi="Cambria"/>
                <w:bCs/>
              </w:rPr>
              <w:t>}</w:t>
            </w:r>
          </w:p>
        </w:tc>
        <w:tc>
          <w:tcPr>
            <w:tcW w:w="1274" w:type="dxa"/>
          </w:tcPr>
          <w:p w14:paraId="67CE4582" w14:textId="77777777" w:rsidR="009D355F" w:rsidRPr="00D527DE" w:rsidRDefault="009D355F" w:rsidP="00FA0624">
            <w:pPr>
              <w:pStyle w:val="tableheading"/>
              <w:overflowPunct/>
              <w:autoSpaceDE/>
              <w:autoSpaceDN/>
              <w:adjustRightInd/>
              <w:jc w:val="center"/>
              <w:textAlignment w:val="auto"/>
              <w:rPr>
                <w:rFonts w:ascii="Cambria" w:hAnsi="Cambria"/>
                <w:b w:val="0"/>
              </w:rPr>
            </w:pPr>
          </w:p>
        </w:tc>
      </w:tr>
      <w:tr w:rsidR="0055531A" w:rsidRPr="00D527DE" w14:paraId="1C84B9AC" w14:textId="77777777" w:rsidTr="00210093">
        <w:trPr>
          <w:cantSplit/>
          <w:jc w:val="center"/>
        </w:trPr>
        <w:tc>
          <w:tcPr>
            <w:tcW w:w="6583" w:type="dxa"/>
          </w:tcPr>
          <w:p w14:paraId="024A7737" w14:textId="4681F2B0" w:rsidR="0055531A" w:rsidRPr="00D527DE" w:rsidRDefault="0055531A" w:rsidP="00FA0624">
            <w:pPr>
              <w:pStyle w:val="tablesyntax"/>
              <w:jc w:val="both"/>
              <w:rPr>
                <w:rFonts w:ascii="Cambria" w:eastAsiaTheme="minorEastAsia" w:hAnsi="Cambria"/>
                <w:bCs/>
                <w:lang w:eastAsia="ja-JP"/>
              </w:rPr>
            </w:pPr>
            <w:r w:rsidRPr="00D527DE">
              <w:rPr>
                <w:rFonts w:ascii="Cambria" w:hAnsi="Cambria"/>
                <w:bCs/>
              </w:rPr>
              <w:tab/>
            </w:r>
            <w:r w:rsidRPr="00D527DE">
              <w:rPr>
                <w:rFonts w:ascii="Cambria" w:eastAsiaTheme="minorEastAsia" w:hAnsi="Cambria"/>
                <w:bCs/>
                <w:lang w:eastAsia="ja-JP"/>
              </w:rPr>
              <w:t>}</w:t>
            </w:r>
          </w:p>
        </w:tc>
        <w:tc>
          <w:tcPr>
            <w:tcW w:w="1274" w:type="dxa"/>
          </w:tcPr>
          <w:p w14:paraId="7DCC2A6E"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7D6E60EB" w14:textId="77777777" w:rsidTr="00210093">
        <w:trPr>
          <w:cantSplit/>
          <w:jc w:val="center"/>
        </w:trPr>
        <w:tc>
          <w:tcPr>
            <w:tcW w:w="6583" w:type="dxa"/>
          </w:tcPr>
          <w:p w14:paraId="58A105B0" w14:textId="3E12DEEC" w:rsidR="0055531A" w:rsidRPr="00D527DE" w:rsidRDefault="0055531A" w:rsidP="00E15023">
            <w:pPr>
              <w:pStyle w:val="tablesyntax"/>
              <w:jc w:val="both"/>
              <w:rPr>
                <w:rFonts w:ascii="Cambria" w:hAnsi="Cambria"/>
                <w:b/>
                <w:bCs/>
              </w:rPr>
            </w:pPr>
            <w:r w:rsidRPr="00D527DE">
              <w:rPr>
                <w:rFonts w:ascii="Cambria" w:hAnsi="Cambria"/>
                <w:bCs/>
              </w:rPr>
              <w:tab/>
            </w:r>
            <w:r w:rsidRPr="00D527DE">
              <w:rPr>
                <w:rFonts w:ascii="Cambria" w:hAnsi="Cambria"/>
              </w:rPr>
              <w:t>if(</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lang w:eastAsia="ja-JP"/>
              </w:rPr>
              <w:t xml:space="preserve"> </w:t>
            </w:r>
            <w:r w:rsidR="00536592" w:rsidRPr="00D527DE">
              <w:rPr>
                <w:rFonts w:ascii="Cambria" w:eastAsia="ＭＳ 明朝" w:hAnsi="Cambria"/>
                <w:lang w:eastAsia="ja-JP"/>
              </w:rPr>
              <w:t xml:space="preserve"> </w:t>
            </w:r>
            <w:r w:rsidRPr="00D527DE">
              <w:rPr>
                <w:rFonts w:ascii="Cambria" w:eastAsia="ＭＳ 明朝" w:hAnsi="Cambria"/>
                <w:lang w:eastAsia="ja-JP"/>
              </w:rPr>
              <w:t>0 )</w:t>
            </w:r>
            <w:ins w:id="819" w:author="Nakagami, Ohji (SONY)" w:date="2019-08-23T08:55:00Z">
              <w:r w:rsidR="00AF246C">
                <w:rPr>
                  <w:rFonts w:ascii="Cambria" w:eastAsia="ＭＳ 明朝" w:hAnsi="Cambria"/>
                  <w:lang w:eastAsia="ja-JP"/>
                </w:rPr>
                <w:t xml:space="preserve"> {</w:t>
              </w:r>
            </w:ins>
          </w:p>
        </w:tc>
        <w:tc>
          <w:tcPr>
            <w:tcW w:w="1274" w:type="dxa"/>
          </w:tcPr>
          <w:p w14:paraId="34640DB3"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0D37FB8F" w14:textId="77777777" w:rsidTr="00210093">
        <w:trPr>
          <w:cantSplit/>
          <w:jc w:val="center"/>
        </w:trPr>
        <w:tc>
          <w:tcPr>
            <w:tcW w:w="6583" w:type="dxa"/>
          </w:tcPr>
          <w:p w14:paraId="0E890FDC" w14:textId="3D728AFA" w:rsidR="0055531A" w:rsidRPr="00D527DE" w:rsidRDefault="0055531A" w:rsidP="0055531A">
            <w:pPr>
              <w:pStyle w:val="tablesyntax"/>
              <w:jc w:val="both"/>
              <w:rPr>
                <w:rFonts w:ascii="Cambria" w:eastAsia="ＭＳ 明朝" w:hAnsi="Cambria"/>
                <w:b/>
                <w:bCs/>
                <w:lang w:eastAsia="ja-JP"/>
              </w:rPr>
            </w:pPr>
            <w:r w:rsidRPr="00D527DE">
              <w:rPr>
                <w:rFonts w:ascii="Cambria" w:hAnsi="Cambria"/>
                <w:bCs/>
              </w:rPr>
              <w:tab/>
            </w:r>
            <w:r w:rsidRPr="00D527DE">
              <w:rPr>
                <w:rFonts w:ascii="Cambria" w:hAnsi="Cambria"/>
                <w:bCs/>
              </w:rPr>
              <w:tab/>
            </w:r>
            <w:r w:rsidR="001B2982" w:rsidRPr="00D527DE">
              <w:rPr>
                <w:rFonts w:ascii="Cambria" w:eastAsiaTheme="minorEastAsia" w:hAnsi="Cambria"/>
                <w:b/>
                <w:bCs/>
                <w:lang w:eastAsia="ja-JP"/>
              </w:rPr>
              <w:t>lifting_</w:t>
            </w:r>
            <w:r w:rsidRPr="00D527DE">
              <w:rPr>
                <w:rFonts w:ascii="Cambria" w:hAnsi="Cambria"/>
                <w:b/>
                <w:bCs/>
              </w:rPr>
              <w:t>adaptive_prediction_threshold</w:t>
            </w:r>
          </w:p>
        </w:tc>
        <w:tc>
          <w:tcPr>
            <w:tcW w:w="1274" w:type="dxa"/>
          </w:tcPr>
          <w:p w14:paraId="3B322165" w14:textId="77777777" w:rsidR="0055531A" w:rsidRPr="00D527DE" w:rsidRDefault="0055531A" w:rsidP="00FA0624">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665C55" w:rsidRPr="00D527DE" w14:paraId="5A998F16" w14:textId="77777777" w:rsidTr="00210093">
        <w:trPr>
          <w:cantSplit/>
          <w:jc w:val="center"/>
        </w:trPr>
        <w:tc>
          <w:tcPr>
            <w:tcW w:w="6583" w:type="dxa"/>
          </w:tcPr>
          <w:p w14:paraId="2EDB4711" w14:textId="6E4A6BC3" w:rsidR="00665C55" w:rsidRPr="00D527DE" w:rsidRDefault="00665C55" w:rsidP="0055531A">
            <w:pPr>
              <w:pStyle w:val="tablesyntax"/>
              <w:jc w:val="both"/>
              <w:rPr>
                <w:rFonts w:ascii="Cambria" w:hAnsi="Cambria"/>
                <w:b/>
                <w:bCs/>
              </w:rPr>
            </w:pPr>
            <w:r w:rsidRPr="00D527DE">
              <w:rPr>
                <w:rFonts w:ascii="Cambria" w:hAnsi="Cambria"/>
                <w:bCs/>
              </w:rPr>
              <w:tab/>
            </w:r>
            <w:r w:rsidRPr="00D527DE">
              <w:rPr>
                <w:rFonts w:ascii="Cambria" w:hAnsi="Cambria"/>
                <w:bCs/>
              </w:rPr>
              <w:tab/>
            </w:r>
            <w:r w:rsidR="001B2982" w:rsidRPr="00D527DE">
              <w:rPr>
                <w:rFonts w:ascii="Cambria" w:eastAsiaTheme="minorEastAsia" w:hAnsi="Cambria"/>
                <w:b/>
                <w:bCs/>
                <w:lang w:eastAsia="ja-JP"/>
              </w:rPr>
              <w:t>lifting_</w:t>
            </w:r>
            <w:r w:rsidRPr="00D527DE">
              <w:rPr>
                <w:rFonts w:ascii="Cambria" w:hAnsi="Cambria"/>
                <w:b/>
                <w:bCs/>
              </w:rPr>
              <w:t>intra_lod_prediction_num_layers</w:t>
            </w:r>
          </w:p>
        </w:tc>
        <w:tc>
          <w:tcPr>
            <w:tcW w:w="1274" w:type="dxa"/>
          </w:tcPr>
          <w:p w14:paraId="2D42112C" w14:textId="785915F5" w:rsidR="00665C55" w:rsidRPr="00D527DE" w:rsidRDefault="00665C55" w:rsidP="00FA0624">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96BBA" w:rsidRPr="00D527DE" w14:paraId="375BD0BB" w14:textId="77777777" w:rsidTr="00210093">
        <w:trPr>
          <w:cantSplit/>
          <w:jc w:val="center"/>
        </w:trPr>
        <w:tc>
          <w:tcPr>
            <w:tcW w:w="6583" w:type="dxa"/>
          </w:tcPr>
          <w:p w14:paraId="37BA4496" w14:textId="77777777" w:rsidR="00F96BBA" w:rsidRPr="00D527DE" w:rsidRDefault="00F96BBA" w:rsidP="00F96BBA">
            <w:pPr>
              <w:pStyle w:val="tablesyntax"/>
              <w:jc w:val="both"/>
              <w:rPr>
                <w:rFonts w:ascii="Cambria" w:eastAsia="ＭＳ 明朝" w:hAnsi="Cambria"/>
                <w:b/>
                <w:lang w:eastAsia="ja-JP"/>
              </w:rPr>
            </w:pPr>
            <w:r w:rsidRPr="00D527DE">
              <w:rPr>
                <w:rFonts w:ascii="Cambria" w:hAnsi="Cambria"/>
                <w:bCs/>
              </w:rPr>
              <w:tab/>
            </w:r>
            <w:r w:rsidRPr="00D527DE">
              <w:rPr>
                <w:rFonts w:ascii="Cambria" w:hAnsi="Cambria"/>
              </w:rPr>
              <w:t>}</w:t>
            </w:r>
          </w:p>
        </w:tc>
        <w:tc>
          <w:tcPr>
            <w:tcW w:w="1274" w:type="dxa"/>
          </w:tcPr>
          <w:p w14:paraId="7FE60BB3" w14:textId="77777777" w:rsidR="00F96BBA" w:rsidRPr="00D527DE" w:rsidRDefault="00F96BBA" w:rsidP="00F96BBA">
            <w:pPr>
              <w:pStyle w:val="tableheading"/>
              <w:overflowPunct/>
              <w:autoSpaceDE/>
              <w:autoSpaceDN/>
              <w:adjustRightInd/>
              <w:jc w:val="center"/>
              <w:textAlignment w:val="auto"/>
              <w:rPr>
                <w:rFonts w:ascii="Cambria" w:hAnsi="Cambria"/>
                <w:b w:val="0"/>
              </w:rPr>
            </w:pPr>
          </w:p>
        </w:tc>
      </w:tr>
      <w:tr w:rsidR="002D765D" w:rsidRPr="00D527DE" w14:paraId="2FE1F6D8" w14:textId="77777777" w:rsidTr="008418C7">
        <w:trPr>
          <w:cantSplit/>
          <w:jc w:val="center"/>
          <w:ins w:id="820" w:author="Sugio Toshiyasu" w:date="2019-07-25T17:22:00Z"/>
        </w:trPr>
        <w:tc>
          <w:tcPr>
            <w:tcW w:w="6583" w:type="dxa"/>
          </w:tcPr>
          <w:p w14:paraId="0706785B" w14:textId="77777777" w:rsidR="002D765D" w:rsidRPr="00D527DE" w:rsidRDefault="002D765D" w:rsidP="008418C7">
            <w:pPr>
              <w:pStyle w:val="tablesyntax"/>
              <w:jc w:val="both"/>
              <w:rPr>
                <w:ins w:id="821" w:author="Sugio Toshiyasu" w:date="2019-07-25T17:22:00Z"/>
                <w:rFonts w:ascii="Cambria" w:hAnsi="Cambria"/>
                <w:bCs/>
              </w:rPr>
            </w:pPr>
            <w:ins w:id="822" w:author="Sugio Toshiyasu" w:date="2019-07-25T17:22:00Z">
              <w:r w:rsidRPr="00BF62A5">
                <w:rPr>
                  <w:rFonts w:ascii="Cambria" w:hAnsi="Cambria"/>
                  <w:bCs/>
                </w:rPr>
                <w:tab/>
              </w:r>
              <w:r w:rsidRPr="00BF62A5">
                <w:rPr>
                  <w:rFonts w:ascii="Cambria" w:hAnsi="Cambria"/>
                </w:rPr>
                <w:t>if(</w:t>
              </w:r>
              <w:r w:rsidRPr="00BF62A5">
                <w:rPr>
                  <w:rFonts w:ascii="Cambria" w:eastAsia="ＭＳ 明朝" w:hAnsi="Cambria"/>
                  <w:lang w:eastAsia="ja-JP"/>
                </w:rPr>
                <w:t xml:space="preserve"> attribute_coding_type  = =  1 ) { //RAHT</w:t>
              </w:r>
            </w:ins>
          </w:p>
        </w:tc>
        <w:tc>
          <w:tcPr>
            <w:tcW w:w="1274" w:type="dxa"/>
          </w:tcPr>
          <w:p w14:paraId="1E43F385" w14:textId="77777777" w:rsidR="002D765D" w:rsidRPr="00D527DE" w:rsidRDefault="002D765D" w:rsidP="008418C7">
            <w:pPr>
              <w:pStyle w:val="tableheading"/>
              <w:overflowPunct/>
              <w:autoSpaceDE/>
              <w:autoSpaceDN/>
              <w:adjustRightInd/>
              <w:jc w:val="center"/>
              <w:textAlignment w:val="auto"/>
              <w:rPr>
                <w:ins w:id="823" w:author="Sugio Toshiyasu" w:date="2019-07-25T17:22:00Z"/>
                <w:rFonts w:ascii="Cambria" w:hAnsi="Cambria"/>
                <w:b w:val="0"/>
              </w:rPr>
            </w:pPr>
          </w:p>
        </w:tc>
      </w:tr>
      <w:tr w:rsidR="002B6C55" w:rsidRPr="00D527DE" w14:paraId="67E0D9FF" w14:textId="77777777" w:rsidTr="008418C7">
        <w:trPr>
          <w:cantSplit/>
          <w:jc w:val="center"/>
          <w:ins w:id="824" w:author="Nakagami, Ohji (SONY)" w:date="2019-09-24T09:46:00Z"/>
        </w:trPr>
        <w:tc>
          <w:tcPr>
            <w:tcW w:w="6583" w:type="dxa"/>
          </w:tcPr>
          <w:p w14:paraId="4EE3AD57" w14:textId="39D01771" w:rsidR="002B6C55" w:rsidRPr="00BF62A5" w:rsidRDefault="002B6C55" w:rsidP="002B6C55">
            <w:pPr>
              <w:pStyle w:val="tablesyntax"/>
              <w:jc w:val="both"/>
              <w:rPr>
                <w:ins w:id="825" w:author="Nakagami, Ohji (SONY)" w:date="2019-09-24T09:46:00Z"/>
                <w:rFonts w:ascii="Cambria" w:hAnsi="Cambria"/>
                <w:bCs/>
              </w:rPr>
            </w:pPr>
            <w:ins w:id="826" w:author="Nakagami, Ohji (SONY)" w:date="2019-09-24T09:46:00Z">
              <w:r w:rsidRPr="00F34561">
                <w:rPr>
                  <w:rFonts w:ascii="Cambria" w:hAnsi="Cambria"/>
                </w:rPr>
                <w:tab/>
              </w:r>
              <w:r w:rsidRPr="00F34561">
                <w:rPr>
                  <w:rFonts w:ascii="Cambria" w:hAnsi="Cambria"/>
                </w:rPr>
                <w:tab/>
              </w:r>
              <w:r w:rsidRPr="00F34561">
                <w:rPr>
                  <w:rFonts w:ascii="Cambria" w:hAnsi="Cambria"/>
                  <w:b/>
                </w:rPr>
                <w:t>raht_</w:t>
              </w:r>
              <w:r>
                <w:rPr>
                  <w:rFonts w:ascii="Cambria" w:hAnsi="Cambria"/>
                  <w:b/>
                </w:rPr>
                <w:t>prediction_enabled_flag</w:t>
              </w:r>
            </w:ins>
          </w:p>
        </w:tc>
        <w:tc>
          <w:tcPr>
            <w:tcW w:w="1274" w:type="dxa"/>
          </w:tcPr>
          <w:p w14:paraId="0F7DCAFC" w14:textId="1DB21023" w:rsidR="002B6C55" w:rsidRPr="00D527DE" w:rsidRDefault="002B6C55" w:rsidP="002B6C55">
            <w:pPr>
              <w:pStyle w:val="tableheading"/>
              <w:overflowPunct/>
              <w:autoSpaceDE/>
              <w:autoSpaceDN/>
              <w:adjustRightInd/>
              <w:jc w:val="center"/>
              <w:textAlignment w:val="auto"/>
              <w:rPr>
                <w:ins w:id="827" w:author="Nakagami, Ohji (SONY)" w:date="2019-09-24T09:46:00Z"/>
                <w:rFonts w:ascii="Cambria" w:hAnsi="Cambria"/>
                <w:b w:val="0"/>
              </w:rPr>
            </w:pPr>
            <w:ins w:id="828" w:author="Nakagami, Ohji (SONY)" w:date="2019-09-24T09:46:00Z">
              <w:r w:rsidRPr="00F34561">
                <w:rPr>
                  <w:rFonts w:ascii="Cambria" w:hAnsi="Cambria"/>
                  <w:b w:val="0"/>
                </w:rPr>
                <w:t>u(</w:t>
              </w:r>
              <w:r>
                <w:rPr>
                  <w:rFonts w:ascii="Cambria" w:hAnsi="Cambria"/>
                  <w:b w:val="0"/>
                </w:rPr>
                <w:t>1</w:t>
              </w:r>
              <w:r w:rsidRPr="00F34561">
                <w:rPr>
                  <w:rFonts w:ascii="Cambria" w:hAnsi="Cambria"/>
                  <w:b w:val="0"/>
                </w:rPr>
                <w:t>)</w:t>
              </w:r>
            </w:ins>
          </w:p>
        </w:tc>
      </w:tr>
      <w:tr w:rsidR="002B6C55" w:rsidRPr="00D527DE" w14:paraId="512B1D95" w14:textId="77777777" w:rsidTr="008418C7">
        <w:trPr>
          <w:cantSplit/>
          <w:jc w:val="center"/>
          <w:ins w:id="829" w:author="Sugio Toshiyasu" w:date="2019-07-25T17:22:00Z"/>
        </w:trPr>
        <w:tc>
          <w:tcPr>
            <w:tcW w:w="6583" w:type="dxa"/>
          </w:tcPr>
          <w:p w14:paraId="0AC77D2C" w14:textId="77777777" w:rsidR="002B6C55" w:rsidRPr="002D765D" w:rsidRDefault="002B6C55" w:rsidP="002B6C55">
            <w:pPr>
              <w:pStyle w:val="tablesyntax"/>
              <w:jc w:val="both"/>
              <w:rPr>
                <w:ins w:id="830" w:author="Sugio Toshiyasu" w:date="2019-07-25T17:22:00Z"/>
                <w:rFonts w:ascii="Cambria" w:hAnsi="Cambria"/>
                <w:bCs/>
              </w:rPr>
            </w:pPr>
            <w:ins w:id="831" w:author="Sugio Toshiyasu" w:date="2019-07-25T17:22:00Z">
              <w:r w:rsidRPr="00AE0F50">
                <w:rPr>
                  <w:rFonts w:ascii="Cambria" w:hAnsi="Cambria"/>
                </w:rPr>
                <w:tab/>
              </w:r>
              <w:r w:rsidRPr="00AE0F50">
                <w:rPr>
                  <w:rFonts w:ascii="Cambria" w:hAnsi="Cambria"/>
                </w:rPr>
                <w:tab/>
              </w:r>
              <w:r w:rsidRPr="00AE0F50">
                <w:rPr>
                  <w:rFonts w:ascii="Cambria" w:hAnsi="Cambria"/>
                  <w:b/>
                </w:rPr>
                <w:t>raht_depth</w:t>
              </w:r>
              <w:r w:rsidRPr="002D765D">
                <w:rPr>
                  <w:rFonts w:ascii="Cambria" w:eastAsia="ＭＳ 明朝" w:hAnsi="Cambria"/>
                  <w:b/>
                  <w:bCs/>
                  <w:lang w:eastAsia="ja-JP"/>
                </w:rPr>
                <w:t>_minus1</w:t>
              </w:r>
            </w:ins>
          </w:p>
        </w:tc>
        <w:tc>
          <w:tcPr>
            <w:tcW w:w="1274" w:type="dxa"/>
          </w:tcPr>
          <w:p w14:paraId="2219C1C3" w14:textId="77777777" w:rsidR="002B6C55" w:rsidRPr="002D765D" w:rsidRDefault="002B6C55" w:rsidP="002B6C55">
            <w:pPr>
              <w:pStyle w:val="tableheading"/>
              <w:overflowPunct/>
              <w:autoSpaceDE/>
              <w:autoSpaceDN/>
              <w:adjustRightInd/>
              <w:jc w:val="center"/>
              <w:textAlignment w:val="auto"/>
              <w:rPr>
                <w:ins w:id="832" w:author="Sugio Toshiyasu" w:date="2019-07-25T17:22:00Z"/>
                <w:rFonts w:ascii="Cambria" w:hAnsi="Cambria"/>
                <w:b w:val="0"/>
              </w:rPr>
            </w:pPr>
            <w:ins w:id="833" w:author="Sugio Toshiyasu" w:date="2019-07-25T17:22:00Z">
              <w:r w:rsidRPr="00AE0F50">
                <w:rPr>
                  <w:rFonts w:ascii="Cambria" w:hAnsi="Cambria"/>
                  <w:b w:val="0"/>
                </w:rPr>
                <w:t>ue(v)</w:t>
              </w:r>
            </w:ins>
          </w:p>
        </w:tc>
      </w:tr>
      <w:tr w:rsidR="002B6C55" w:rsidRPr="00D527DE" w14:paraId="4132E0F7" w14:textId="77777777" w:rsidTr="008418C7">
        <w:trPr>
          <w:cantSplit/>
          <w:jc w:val="center"/>
          <w:ins w:id="834" w:author="Sugio Toshiyasu" w:date="2019-07-25T17:22:00Z"/>
        </w:trPr>
        <w:tc>
          <w:tcPr>
            <w:tcW w:w="6583" w:type="dxa"/>
          </w:tcPr>
          <w:p w14:paraId="7E1AC71D" w14:textId="77777777" w:rsidR="002B6C55" w:rsidRPr="00D527DE" w:rsidRDefault="002B6C55" w:rsidP="002B6C55">
            <w:pPr>
              <w:pStyle w:val="tablesyntax"/>
              <w:jc w:val="both"/>
              <w:rPr>
                <w:ins w:id="835" w:author="Sugio Toshiyasu" w:date="2019-07-25T17:22:00Z"/>
                <w:rFonts w:ascii="Cambria" w:hAnsi="Cambria"/>
                <w:bCs/>
              </w:rPr>
            </w:pPr>
            <w:ins w:id="836" w:author="Sugio Toshiyasu" w:date="2019-07-25T17:22:00Z">
              <w:r w:rsidRPr="00D527DE">
                <w:rPr>
                  <w:rFonts w:ascii="Cambria" w:hAnsi="Cambria"/>
                  <w:bCs/>
                </w:rPr>
                <w:tab/>
              </w:r>
              <w:r w:rsidRPr="00D527DE">
                <w:rPr>
                  <w:rFonts w:ascii="Cambria" w:hAnsi="Cambria"/>
                </w:rPr>
                <w:t>}</w:t>
              </w:r>
            </w:ins>
          </w:p>
        </w:tc>
        <w:tc>
          <w:tcPr>
            <w:tcW w:w="1274" w:type="dxa"/>
          </w:tcPr>
          <w:p w14:paraId="64558DEE" w14:textId="77777777" w:rsidR="002B6C55" w:rsidRPr="00D527DE" w:rsidRDefault="002B6C55" w:rsidP="002B6C55">
            <w:pPr>
              <w:pStyle w:val="tableheading"/>
              <w:overflowPunct/>
              <w:autoSpaceDE/>
              <w:autoSpaceDN/>
              <w:adjustRightInd/>
              <w:jc w:val="center"/>
              <w:textAlignment w:val="auto"/>
              <w:rPr>
                <w:ins w:id="837" w:author="Sugio Toshiyasu" w:date="2019-07-25T17:22:00Z"/>
                <w:rFonts w:ascii="Cambria" w:hAnsi="Cambria"/>
                <w:b w:val="0"/>
              </w:rPr>
            </w:pPr>
          </w:p>
        </w:tc>
      </w:tr>
      <w:tr w:rsidR="002B6C55" w:rsidRPr="00D527DE" w14:paraId="683B1EE6" w14:textId="77777777" w:rsidTr="009206BB">
        <w:trPr>
          <w:cantSplit/>
          <w:jc w:val="center"/>
          <w:ins w:id="838" w:author="Nakagami, Ohji (SONY)" w:date="2019-09-04T16:07:00Z"/>
        </w:trPr>
        <w:tc>
          <w:tcPr>
            <w:tcW w:w="6583" w:type="dxa"/>
          </w:tcPr>
          <w:p w14:paraId="3C4FFB55" w14:textId="5074A5CA" w:rsidR="002B6C55" w:rsidRPr="00D527DE" w:rsidRDefault="002B6C55" w:rsidP="002B6C55">
            <w:pPr>
              <w:pStyle w:val="tablesyntax"/>
              <w:jc w:val="both"/>
              <w:rPr>
                <w:ins w:id="839" w:author="Nakagami, Ohji (SONY)" w:date="2019-09-04T16:07:00Z"/>
                <w:rFonts w:ascii="Cambria" w:hAnsi="Cambria"/>
                <w:bCs/>
              </w:rPr>
            </w:pPr>
            <w:ins w:id="840" w:author="Nakagami, Ohji (SONY)" w:date="2019-09-04T16:07:00Z">
              <w:r w:rsidRPr="00BF62A5">
                <w:rPr>
                  <w:rFonts w:ascii="Cambria" w:hAnsi="Cambria"/>
                  <w:bCs/>
                </w:rPr>
                <w:tab/>
              </w:r>
              <w:r w:rsidRPr="00BF62A5">
                <w:rPr>
                  <w:rFonts w:ascii="Cambria" w:hAnsi="Cambria"/>
                </w:rPr>
                <w:t>if(</w:t>
              </w:r>
              <w:r w:rsidRPr="00BF62A5">
                <w:rPr>
                  <w:rFonts w:ascii="Cambria" w:eastAsia="ＭＳ 明朝" w:hAnsi="Cambria"/>
                  <w:lang w:eastAsia="ja-JP"/>
                </w:rPr>
                <w:t xml:space="preserve"> attribute_coding_type  = =  </w:t>
              </w:r>
            </w:ins>
            <w:ins w:id="841" w:author="Nakagami, Ohji (SONY)" w:date="2019-09-04T16:08:00Z">
              <w:r>
                <w:rPr>
                  <w:rFonts w:ascii="Cambria" w:eastAsia="ＭＳ 明朝" w:hAnsi="Cambria" w:hint="eastAsia"/>
                  <w:lang w:eastAsia="ja-JP"/>
                </w:rPr>
                <w:t>2</w:t>
              </w:r>
            </w:ins>
            <w:ins w:id="842" w:author="Nakagami, Ohji (SONY)" w:date="2019-09-04T16:07:00Z">
              <w:r w:rsidRPr="00BF62A5">
                <w:rPr>
                  <w:rFonts w:ascii="Cambria" w:eastAsia="ＭＳ 明朝" w:hAnsi="Cambria"/>
                  <w:lang w:eastAsia="ja-JP"/>
                </w:rPr>
                <w:t xml:space="preserve"> ) {</w:t>
              </w:r>
            </w:ins>
          </w:p>
        </w:tc>
        <w:tc>
          <w:tcPr>
            <w:tcW w:w="1274" w:type="dxa"/>
          </w:tcPr>
          <w:p w14:paraId="6369ADBD" w14:textId="77777777" w:rsidR="002B6C55" w:rsidRPr="00D527DE" w:rsidRDefault="002B6C55" w:rsidP="002B6C55">
            <w:pPr>
              <w:pStyle w:val="tableheading"/>
              <w:overflowPunct/>
              <w:autoSpaceDE/>
              <w:autoSpaceDN/>
              <w:adjustRightInd/>
              <w:jc w:val="center"/>
              <w:textAlignment w:val="auto"/>
              <w:rPr>
                <w:ins w:id="843" w:author="Nakagami, Ohji (SONY)" w:date="2019-09-04T16:07:00Z"/>
                <w:rFonts w:ascii="Cambria" w:hAnsi="Cambria"/>
                <w:b w:val="0"/>
              </w:rPr>
            </w:pPr>
          </w:p>
        </w:tc>
      </w:tr>
      <w:tr w:rsidR="002B6C55" w:rsidRPr="00D527DE" w14:paraId="6CD33EBA" w14:textId="77777777" w:rsidTr="009206BB">
        <w:trPr>
          <w:cantSplit/>
          <w:jc w:val="center"/>
          <w:ins w:id="844" w:author="Nakagami, Ohji (SONY)" w:date="2019-09-04T16:07:00Z"/>
        </w:trPr>
        <w:tc>
          <w:tcPr>
            <w:tcW w:w="6583" w:type="dxa"/>
          </w:tcPr>
          <w:p w14:paraId="13B348E1" w14:textId="77777777" w:rsidR="002B6C55" w:rsidRPr="002B6C55" w:rsidRDefault="002B6C55" w:rsidP="002B6C55">
            <w:pPr>
              <w:pStyle w:val="tablesyntax"/>
              <w:tabs>
                <w:tab w:val="clear" w:pos="648"/>
                <w:tab w:val="left" w:pos="550"/>
              </w:tabs>
              <w:rPr>
                <w:ins w:id="845" w:author="Nakagami, Ohji (SONY)" w:date="2019-09-04T16:07:00Z"/>
                <w:rFonts w:ascii="Cambria" w:hAnsi="Cambria"/>
                <w:bCs/>
              </w:rPr>
            </w:pPr>
            <w:ins w:id="846" w:author="Nakagami, Ohji (SONY)" w:date="2019-09-04T16:07:00Z">
              <w:r w:rsidRPr="002B6C55">
                <w:rPr>
                  <w:rFonts w:ascii="Cambria" w:hAnsi="Cambria"/>
                  <w:b/>
                  <w:bCs/>
                </w:rPr>
                <w:tab/>
              </w:r>
              <w:r w:rsidRPr="002B6C55">
                <w:rPr>
                  <w:rFonts w:ascii="Cambria" w:hAnsi="Cambria"/>
                  <w:b/>
                  <w:bCs/>
                </w:rPr>
                <w:tab/>
              </w:r>
              <w:r w:rsidRPr="00AE0F50">
                <w:rPr>
                  <w:rFonts w:ascii="Cambria" w:hAnsi="Cambria"/>
                  <w:b/>
                  <w:rPrChange w:id="847" w:author="David Flynn" w:date="2019-09-25T08:47:00Z">
                    <w:rPr>
                      <w:rFonts w:ascii="Cambria" w:eastAsiaTheme="minorEastAsia" w:hAnsi="Cambria"/>
                      <w:b/>
                      <w:bCs/>
                      <w:lang w:eastAsia="ja-JP"/>
                    </w:rPr>
                  </w:rPrChange>
                </w:rPr>
                <w:t>lifting_</w:t>
              </w:r>
              <w:r w:rsidRPr="00AE0F50">
                <w:rPr>
                  <w:rFonts w:ascii="Cambria" w:hAnsi="Cambria"/>
                  <w:b/>
                  <w:rPrChange w:id="848" w:author="David Flynn" w:date="2019-09-25T08:47:00Z">
                    <w:rPr>
                      <w:rFonts w:ascii="Cambria" w:hAnsi="Cambria"/>
                      <w:b/>
                      <w:bCs/>
                    </w:rPr>
                  </w:rPrChange>
                </w:rPr>
                <w:t>s</w:t>
              </w:r>
              <w:r w:rsidRPr="00AE0F50">
                <w:rPr>
                  <w:rFonts w:ascii="Cambria" w:hAnsi="Cambria"/>
                  <w:b/>
                  <w:rPrChange w:id="849" w:author="David Flynn" w:date="2019-09-25T08:47:00Z">
                    <w:rPr>
                      <w:rFonts w:ascii="Cambria" w:eastAsiaTheme="minorEastAsia" w:hAnsi="Cambria"/>
                      <w:b/>
                      <w:bCs/>
                      <w:lang w:eastAsia="ja-JP"/>
                    </w:rPr>
                  </w:rPrChange>
                </w:rPr>
                <w:t>calability_enabled_flag</w:t>
              </w:r>
            </w:ins>
          </w:p>
        </w:tc>
        <w:tc>
          <w:tcPr>
            <w:tcW w:w="1274" w:type="dxa"/>
          </w:tcPr>
          <w:p w14:paraId="5FFFA113" w14:textId="77777777" w:rsidR="002B6C55" w:rsidRPr="002B6C55" w:rsidRDefault="002B6C55" w:rsidP="002B6C55">
            <w:pPr>
              <w:pStyle w:val="tableheading"/>
              <w:overflowPunct/>
              <w:autoSpaceDE/>
              <w:autoSpaceDN/>
              <w:adjustRightInd/>
              <w:jc w:val="center"/>
              <w:textAlignment w:val="auto"/>
              <w:rPr>
                <w:ins w:id="850" w:author="Nakagami, Ohji (SONY)" w:date="2019-09-04T16:07:00Z"/>
                <w:rFonts w:ascii="Cambria" w:hAnsi="Cambria"/>
                <w:b w:val="0"/>
              </w:rPr>
            </w:pPr>
            <w:ins w:id="851" w:author="Nakagami, Ohji (SONY)" w:date="2019-09-04T16:07:00Z">
              <w:r w:rsidRPr="00AE0F50">
                <w:rPr>
                  <w:rFonts w:ascii="Cambria" w:hAnsi="Cambria"/>
                  <w:b w:val="0"/>
                  <w:rPrChange w:id="852" w:author="David Flynn" w:date="2019-09-25T08:47:00Z">
                    <w:rPr>
                      <w:rFonts w:ascii="Cambria" w:eastAsiaTheme="minorEastAsia" w:hAnsi="Cambria"/>
                      <w:b w:val="0"/>
                      <w:lang w:eastAsia="ja-JP"/>
                    </w:rPr>
                  </w:rPrChange>
                </w:rPr>
                <w:t>u(1)</w:t>
              </w:r>
            </w:ins>
          </w:p>
        </w:tc>
      </w:tr>
      <w:tr w:rsidR="002B6C55" w:rsidRPr="00D527DE" w14:paraId="0936BB12" w14:textId="77777777" w:rsidTr="008418C7">
        <w:trPr>
          <w:cantSplit/>
          <w:jc w:val="center"/>
          <w:ins w:id="853" w:author="Nakagami, Ohji (SONY)" w:date="2019-09-04T16:07:00Z"/>
        </w:trPr>
        <w:tc>
          <w:tcPr>
            <w:tcW w:w="6583" w:type="dxa"/>
          </w:tcPr>
          <w:p w14:paraId="50DA9577" w14:textId="1FD8E2B9" w:rsidR="002B6C55" w:rsidRPr="00D527DE" w:rsidRDefault="002B6C55" w:rsidP="002B6C55">
            <w:pPr>
              <w:pStyle w:val="tablesyntax"/>
              <w:jc w:val="both"/>
              <w:rPr>
                <w:ins w:id="854" w:author="Nakagami, Ohji (SONY)" w:date="2019-09-04T16:07:00Z"/>
                <w:rFonts w:ascii="Cambria" w:hAnsi="Cambria"/>
                <w:bCs/>
              </w:rPr>
            </w:pPr>
            <w:ins w:id="855" w:author="Nakagami, Ohji (SONY)" w:date="2019-09-04T16:08:00Z">
              <w:r w:rsidRPr="00D527DE">
                <w:rPr>
                  <w:rFonts w:ascii="Cambria" w:hAnsi="Cambria"/>
                  <w:b/>
                  <w:bCs/>
                </w:rPr>
                <w:tab/>
              </w:r>
              <w:r>
                <w:rPr>
                  <w:rFonts w:ascii="Cambria" w:eastAsia="ＭＳ 明朝" w:hAnsi="Cambria"/>
                  <w:lang w:eastAsia="ja-JP"/>
                </w:rPr>
                <w:t>}</w:t>
              </w:r>
            </w:ins>
          </w:p>
        </w:tc>
        <w:tc>
          <w:tcPr>
            <w:tcW w:w="1274" w:type="dxa"/>
          </w:tcPr>
          <w:p w14:paraId="6CA4CC19" w14:textId="77777777" w:rsidR="002B6C55" w:rsidRPr="00D527DE" w:rsidRDefault="002B6C55" w:rsidP="002B6C55">
            <w:pPr>
              <w:pStyle w:val="tableheading"/>
              <w:overflowPunct/>
              <w:autoSpaceDE/>
              <w:autoSpaceDN/>
              <w:adjustRightInd/>
              <w:jc w:val="center"/>
              <w:textAlignment w:val="auto"/>
              <w:rPr>
                <w:ins w:id="856" w:author="Nakagami, Ohji (SONY)" w:date="2019-09-04T16:07:00Z"/>
                <w:rFonts w:ascii="Cambria" w:hAnsi="Cambria"/>
                <w:b w:val="0"/>
              </w:rPr>
            </w:pPr>
          </w:p>
        </w:tc>
      </w:tr>
      <w:tr w:rsidR="002B6C55" w:rsidRPr="00D527DE" w14:paraId="1179EBDA" w14:textId="77777777" w:rsidTr="00210093">
        <w:trPr>
          <w:cantSplit/>
          <w:jc w:val="center"/>
        </w:trPr>
        <w:tc>
          <w:tcPr>
            <w:tcW w:w="6583" w:type="dxa"/>
          </w:tcPr>
          <w:p w14:paraId="1EC78693" w14:textId="77777777" w:rsidR="002B6C55" w:rsidRPr="00D527DE" w:rsidRDefault="002B6C55" w:rsidP="002B6C55">
            <w:pPr>
              <w:pStyle w:val="tablesyntax"/>
              <w:jc w:val="both"/>
              <w:rPr>
                <w:rFonts w:ascii="Cambria" w:eastAsia="ＭＳ 明朝" w:hAnsi="Cambria"/>
                <w:bCs/>
                <w:lang w:eastAsia="ja-JP"/>
              </w:rPr>
            </w:pPr>
            <w:r w:rsidRPr="00D527DE">
              <w:rPr>
                <w:rFonts w:ascii="Cambria" w:hAnsi="Cambria"/>
                <w:b/>
                <w:bCs/>
              </w:rPr>
              <w:tab/>
            </w:r>
            <w:r w:rsidRPr="00D527DE">
              <w:rPr>
                <w:rFonts w:ascii="Cambria" w:hAnsi="Cambria"/>
                <w:b/>
              </w:rPr>
              <w:t>aps_extension</w:t>
            </w:r>
            <w:r w:rsidRPr="00D527DE">
              <w:rPr>
                <w:rFonts w:ascii="Cambria" w:eastAsia="ＭＳ 明朝" w:hAnsi="Cambria"/>
                <w:b/>
                <w:lang w:eastAsia="ja-JP"/>
              </w:rPr>
              <w:t>_present</w:t>
            </w:r>
            <w:r w:rsidRPr="00D527DE">
              <w:rPr>
                <w:rFonts w:ascii="Cambria" w:hAnsi="Cambria"/>
                <w:b/>
              </w:rPr>
              <w:t>_flag</w:t>
            </w:r>
          </w:p>
        </w:tc>
        <w:tc>
          <w:tcPr>
            <w:tcW w:w="1274" w:type="dxa"/>
          </w:tcPr>
          <w:p w14:paraId="67826C19" w14:textId="77777777" w:rsidR="002B6C55" w:rsidRPr="00D527DE" w:rsidRDefault="002B6C55" w:rsidP="002B6C55">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2B6C55" w:rsidRPr="00D527DE" w14:paraId="5BA2A241" w14:textId="77777777" w:rsidTr="00210093">
        <w:trPr>
          <w:cantSplit/>
          <w:jc w:val="center"/>
        </w:trPr>
        <w:tc>
          <w:tcPr>
            <w:tcW w:w="6583" w:type="dxa"/>
          </w:tcPr>
          <w:p w14:paraId="0D59CBD6" w14:textId="77777777" w:rsidR="002B6C55" w:rsidRPr="00D527DE" w:rsidRDefault="002B6C55" w:rsidP="002B6C55">
            <w:pPr>
              <w:pStyle w:val="tablesyntax"/>
              <w:jc w:val="both"/>
              <w:rPr>
                <w:rFonts w:ascii="Cambria" w:hAnsi="Cambria"/>
                <w:b/>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a</w:t>
            </w:r>
            <w:r w:rsidRPr="00D527DE">
              <w:rPr>
                <w:rFonts w:ascii="Cambria" w:hAnsi="Cambria"/>
              </w:rPr>
              <w:t>ps_extension_</w:t>
            </w:r>
            <w:r w:rsidRPr="00D527DE">
              <w:rPr>
                <w:rFonts w:ascii="Cambria" w:eastAsia="ＭＳ 明朝" w:hAnsi="Cambria"/>
                <w:lang w:eastAsia="ja-JP"/>
              </w:rPr>
              <w:t>present_</w:t>
            </w:r>
            <w:r w:rsidRPr="00D527DE">
              <w:rPr>
                <w:rFonts w:ascii="Cambria" w:hAnsi="Cambria"/>
              </w:rPr>
              <w:t>flag )</w:t>
            </w:r>
          </w:p>
        </w:tc>
        <w:tc>
          <w:tcPr>
            <w:tcW w:w="1274" w:type="dxa"/>
          </w:tcPr>
          <w:p w14:paraId="48ED88B7" w14:textId="77777777" w:rsidR="002B6C55" w:rsidRPr="00D527DE" w:rsidRDefault="002B6C55" w:rsidP="002B6C55">
            <w:pPr>
              <w:pStyle w:val="tableheading"/>
              <w:overflowPunct/>
              <w:autoSpaceDE/>
              <w:autoSpaceDN/>
              <w:adjustRightInd/>
              <w:jc w:val="center"/>
              <w:textAlignment w:val="auto"/>
              <w:rPr>
                <w:rFonts w:ascii="Cambria" w:hAnsi="Cambria"/>
                <w:b w:val="0"/>
              </w:rPr>
            </w:pPr>
          </w:p>
        </w:tc>
      </w:tr>
      <w:tr w:rsidR="002B6C55" w:rsidRPr="00D527DE" w14:paraId="2B22428F" w14:textId="77777777" w:rsidTr="00210093">
        <w:trPr>
          <w:cantSplit/>
          <w:jc w:val="center"/>
        </w:trPr>
        <w:tc>
          <w:tcPr>
            <w:tcW w:w="6583" w:type="dxa"/>
          </w:tcPr>
          <w:p w14:paraId="09378649" w14:textId="77777777" w:rsidR="002B6C55" w:rsidRPr="00D527DE" w:rsidRDefault="002B6C55" w:rsidP="002B6C55">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274" w:type="dxa"/>
          </w:tcPr>
          <w:p w14:paraId="32275CDC" w14:textId="77777777" w:rsidR="002B6C55" w:rsidRPr="00D527DE" w:rsidRDefault="002B6C55" w:rsidP="002B6C55">
            <w:pPr>
              <w:pStyle w:val="tableheading"/>
              <w:overflowPunct/>
              <w:autoSpaceDE/>
              <w:autoSpaceDN/>
              <w:adjustRightInd/>
              <w:jc w:val="center"/>
              <w:textAlignment w:val="auto"/>
              <w:rPr>
                <w:rFonts w:ascii="Cambria" w:hAnsi="Cambria"/>
                <w:bCs w:val="0"/>
                <w:noProof/>
              </w:rPr>
            </w:pPr>
          </w:p>
        </w:tc>
      </w:tr>
      <w:tr w:rsidR="002B6C55" w:rsidRPr="00D527DE" w14:paraId="4CE5D563" w14:textId="77777777" w:rsidTr="00210093">
        <w:trPr>
          <w:cantSplit/>
          <w:jc w:val="center"/>
        </w:trPr>
        <w:tc>
          <w:tcPr>
            <w:tcW w:w="6583" w:type="dxa"/>
          </w:tcPr>
          <w:p w14:paraId="5C602B3C" w14:textId="77777777" w:rsidR="002B6C55" w:rsidRPr="00D527DE" w:rsidRDefault="002B6C55" w:rsidP="002B6C55">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a</w:t>
            </w:r>
            <w:r w:rsidRPr="00D527DE">
              <w:rPr>
                <w:rFonts w:ascii="Cambria" w:hAnsi="Cambria"/>
                <w:b/>
              </w:rPr>
              <w:t>ps_extension_data</w:t>
            </w:r>
            <w:r w:rsidRPr="00D527DE">
              <w:rPr>
                <w:rFonts w:ascii="Cambria" w:eastAsia="ＭＳ 明朝" w:hAnsi="Cambria"/>
                <w:b/>
                <w:lang w:eastAsia="ja-JP"/>
              </w:rPr>
              <w:t>_flag</w:t>
            </w:r>
          </w:p>
        </w:tc>
        <w:tc>
          <w:tcPr>
            <w:tcW w:w="1274" w:type="dxa"/>
          </w:tcPr>
          <w:p w14:paraId="70677AFB" w14:textId="77777777" w:rsidR="002B6C55" w:rsidRPr="00D527DE" w:rsidRDefault="002B6C55" w:rsidP="002B6C55">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u(1)</w:t>
            </w:r>
          </w:p>
        </w:tc>
      </w:tr>
      <w:tr w:rsidR="002B6C55" w:rsidRPr="00D527DE" w14:paraId="73D88A2C" w14:textId="77777777" w:rsidTr="00210093">
        <w:trPr>
          <w:cantSplit/>
          <w:jc w:val="center"/>
        </w:trPr>
        <w:tc>
          <w:tcPr>
            <w:tcW w:w="6583" w:type="dxa"/>
          </w:tcPr>
          <w:p w14:paraId="28380784" w14:textId="77777777" w:rsidR="002B6C55" w:rsidRPr="00D527DE" w:rsidRDefault="002B6C55" w:rsidP="002B6C55">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274" w:type="dxa"/>
          </w:tcPr>
          <w:p w14:paraId="0885108C" w14:textId="77777777" w:rsidR="002B6C55" w:rsidRPr="00D527DE" w:rsidRDefault="002B6C55" w:rsidP="002B6C55">
            <w:pPr>
              <w:pStyle w:val="tableheading"/>
              <w:overflowPunct/>
              <w:autoSpaceDE/>
              <w:autoSpaceDN/>
              <w:adjustRightInd/>
              <w:jc w:val="center"/>
              <w:textAlignment w:val="auto"/>
              <w:rPr>
                <w:rFonts w:ascii="Cambria" w:eastAsia="ＭＳ 明朝" w:hAnsi="Cambria"/>
                <w:bCs w:val="0"/>
                <w:noProof/>
                <w:lang w:eastAsia="ja-JP"/>
              </w:rPr>
            </w:pPr>
          </w:p>
        </w:tc>
      </w:tr>
      <w:tr w:rsidR="002B6C55" w:rsidRPr="00D527DE" w14:paraId="6E166350" w14:textId="77777777" w:rsidTr="00210093">
        <w:trPr>
          <w:cantSplit/>
          <w:jc w:val="center"/>
        </w:trPr>
        <w:tc>
          <w:tcPr>
            <w:tcW w:w="6583" w:type="dxa"/>
          </w:tcPr>
          <w:p w14:paraId="5539A67B" w14:textId="77777777" w:rsidR="002B6C55" w:rsidRPr="00D527DE" w:rsidRDefault="002B6C55" w:rsidP="002B6C55">
            <w:pPr>
              <w:pStyle w:val="tablesyntax"/>
              <w:jc w:val="both"/>
              <w:rPr>
                <w:rFonts w:ascii="Cambria" w:hAnsi="Cambria"/>
                <w:noProof/>
              </w:rPr>
            </w:pPr>
            <w:r w:rsidRPr="00D527DE">
              <w:rPr>
                <w:rFonts w:ascii="Cambria" w:hAnsi="Cambria"/>
                <w:noProof/>
              </w:rPr>
              <w:t>}</w:t>
            </w:r>
          </w:p>
        </w:tc>
        <w:tc>
          <w:tcPr>
            <w:tcW w:w="1274" w:type="dxa"/>
          </w:tcPr>
          <w:p w14:paraId="1FB49720" w14:textId="77777777" w:rsidR="002B6C55" w:rsidRPr="00D527DE" w:rsidRDefault="002B6C55" w:rsidP="002B6C55">
            <w:pPr>
              <w:pStyle w:val="tableheading"/>
              <w:overflowPunct/>
              <w:autoSpaceDE/>
              <w:autoSpaceDN/>
              <w:adjustRightInd/>
              <w:jc w:val="center"/>
              <w:textAlignment w:val="auto"/>
              <w:rPr>
                <w:rFonts w:ascii="Cambria" w:hAnsi="Cambria"/>
                <w:bCs w:val="0"/>
                <w:noProof/>
              </w:rPr>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4"/>
        <w:rPr>
          <w:lang w:val="en-CA"/>
        </w:rPr>
      </w:pPr>
      <w:r w:rsidRPr="00D527DE">
        <w:rPr>
          <w:lang w:val="en-CA"/>
        </w:rPr>
        <w:lastRenderedPageBreak/>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4"/>
        <w:gridCol w:w="1152"/>
      </w:tblGrid>
      <w:tr w:rsidR="009B2FA7" w:rsidRPr="00D527DE" w14:paraId="449C3688" w14:textId="77777777" w:rsidTr="00D16D37">
        <w:trPr>
          <w:cantSplit/>
          <w:jc w:val="center"/>
        </w:trPr>
        <w:tc>
          <w:tcPr>
            <w:tcW w:w="6964" w:type="dxa"/>
          </w:tcPr>
          <w:p w14:paraId="041CB6FF" w14:textId="77777777" w:rsidR="009B2FA7" w:rsidRPr="00D527DE" w:rsidRDefault="009B2FA7" w:rsidP="009414EA">
            <w:pPr>
              <w:pStyle w:val="tablesyntax"/>
              <w:spacing w:before="20" w:after="40"/>
              <w:rPr>
                <w:rFonts w:ascii="Cambria" w:hAnsi="Cambria"/>
              </w:rPr>
            </w:pPr>
            <w:r w:rsidRPr="00D527DE">
              <w:rPr>
                <w:rFonts w:ascii="Cambria" w:hAnsi="Cambria"/>
              </w:rPr>
              <w:t>byte_alignment( ) {</w:t>
            </w:r>
          </w:p>
        </w:tc>
        <w:tc>
          <w:tcPr>
            <w:tcW w:w="1152" w:type="dxa"/>
          </w:tcPr>
          <w:p w14:paraId="5CA51825" w14:textId="77777777" w:rsidR="009B2FA7" w:rsidRPr="00D527DE" w:rsidRDefault="009B2FA7" w:rsidP="009414EA">
            <w:pPr>
              <w:pStyle w:val="tableheading"/>
              <w:spacing w:before="20" w:after="40"/>
              <w:jc w:val="center"/>
              <w:rPr>
                <w:rFonts w:ascii="Cambria" w:hAnsi="Cambria"/>
              </w:rPr>
            </w:pPr>
            <w:r w:rsidRPr="00D527DE">
              <w:rPr>
                <w:rFonts w:ascii="Cambria" w:hAnsi="Cambria"/>
              </w:rPr>
              <w:t>Descriptor</w:t>
            </w:r>
          </w:p>
        </w:tc>
      </w:tr>
      <w:tr w:rsidR="009B2FA7" w:rsidRPr="00D527DE" w14:paraId="7DE7A256" w14:textId="77777777" w:rsidTr="00D16D37">
        <w:trPr>
          <w:cantSplit/>
          <w:jc w:val="center"/>
        </w:trPr>
        <w:tc>
          <w:tcPr>
            <w:tcW w:w="6964" w:type="dxa"/>
          </w:tcPr>
          <w:p w14:paraId="37E4D93F" w14:textId="2EBD95BC" w:rsidR="009B2FA7" w:rsidRPr="00D527DE" w:rsidRDefault="009B2FA7" w:rsidP="009414EA">
            <w:pPr>
              <w:pStyle w:val="tablesyntax"/>
              <w:spacing w:before="20" w:after="40"/>
              <w:rPr>
                <w:rFonts w:ascii="Cambria" w:hAnsi="Cambria"/>
              </w:rPr>
            </w:pPr>
            <w:r w:rsidRPr="00D527DE">
              <w:rPr>
                <w:rFonts w:ascii="Cambria" w:hAnsi="Cambria"/>
                <w:b/>
                <w:bCs/>
              </w:rPr>
              <w:tab/>
              <w:t>alignment_bit_equal_to_one</w:t>
            </w:r>
            <w:r w:rsidR="0008361D" w:rsidRPr="00D527DE">
              <w:rPr>
                <w:rFonts w:ascii="Cambria" w:hAnsi="Cambria"/>
              </w:rPr>
              <w:t xml:space="preserve"> </w:t>
            </w:r>
            <w:r w:rsidRPr="00D527DE">
              <w:rPr>
                <w:rFonts w:ascii="Cambria" w:hAnsi="Cambria"/>
              </w:rPr>
              <w:t>/* equal to 1 */</w:t>
            </w:r>
          </w:p>
        </w:tc>
        <w:tc>
          <w:tcPr>
            <w:tcW w:w="1152" w:type="dxa"/>
          </w:tcPr>
          <w:p w14:paraId="616F178F" w14:textId="77777777" w:rsidR="009B2FA7" w:rsidRPr="00D527DE" w:rsidRDefault="009B2FA7" w:rsidP="009414EA">
            <w:pPr>
              <w:pStyle w:val="tablecell"/>
              <w:spacing w:before="20" w:after="40"/>
              <w:jc w:val="center"/>
            </w:pPr>
            <w:r w:rsidRPr="00D527DE">
              <w:t>f(1)</w:t>
            </w:r>
          </w:p>
        </w:tc>
      </w:tr>
      <w:tr w:rsidR="009B2FA7" w:rsidRPr="00D527DE" w14:paraId="53955854" w14:textId="77777777" w:rsidTr="00D16D37">
        <w:trPr>
          <w:cantSplit/>
          <w:jc w:val="center"/>
        </w:trPr>
        <w:tc>
          <w:tcPr>
            <w:tcW w:w="6964" w:type="dxa"/>
          </w:tcPr>
          <w:p w14:paraId="3A4BB1D5" w14:textId="77777777" w:rsidR="009B2FA7" w:rsidRPr="00D527DE" w:rsidRDefault="009B2FA7" w:rsidP="009414EA">
            <w:pPr>
              <w:pStyle w:val="tablesyntax"/>
              <w:spacing w:before="20" w:after="40"/>
              <w:rPr>
                <w:rFonts w:ascii="Cambria" w:hAnsi="Cambria"/>
              </w:rPr>
            </w:pPr>
            <w:r w:rsidRPr="00D527DE">
              <w:rPr>
                <w:rFonts w:ascii="Cambria" w:hAnsi="Cambria"/>
              </w:rPr>
              <w:tab/>
              <w:t>while( !byte_aligned( ) )</w:t>
            </w:r>
          </w:p>
        </w:tc>
        <w:tc>
          <w:tcPr>
            <w:tcW w:w="1152" w:type="dxa"/>
          </w:tcPr>
          <w:p w14:paraId="04F20423" w14:textId="77777777" w:rsidR="009B2FA7" w:rsidRPr="00D527DE" w:rsidRDefault="009B2FA7" w:rsidP="009414EA">
            <w:pPr>
              <w:pStyle w:val="tablecell"/>
              <w:spacing w:before="20" w:after="40"/>
              <w:jc w:val="center"/>
            </w:pPr>
          </w:p>
        </w:tc>
      </w:tr>
      <w:tr w:rsidR="009B2FA7" w:rsidRPr="00D527DE" w14:paraId="542B8D0B" w14:textId="77777777" w:rsidTr="00D16D37">
        <w:trPr>
          <w:cantSplit/>
          <w:jc w:val="center"/>
        </w:trPr>
        <w:tc>
          <w:tcPr>
            <w:tcW w:w="6964" w:type="dxa"/>
          </w:tcPr>
          <w:p w14:paraId="236A6F66" w14:textId="3A260F29" w:rsidR="009B2FA7" w:rsidRPr="00D527DE" w:rsidRDefault="009B2FA7" w:rsidP="009414EA">
            <w:pPr>
              <w:pStyle w:val="tablesyntax"/>
              <w:spacing w:before="20" w:after="40"/>
              <w:rPr>
                <w:rFonts w:ascii="Cambria" w:hAnsi="Cambria"/>
                <w:b/>
              </w:rPr>
            </w:pPr>
            <w:r w:rsidRPr="00D527DE">
              <w:rPr>
                <w:rFonts w:ascii="Cambria" w:hAnsi="Cambria"/>
                <w:b/>
              </w:rPr>
              <w:tab/>
            </w:r>
            <w:r w:rsidRPr="00D527DE">
              <w:rPr>
                <w:rFonts w:ascii="Cambria" w:hAnsi="Cambria"/>
                <w:b/>
              </w:rPr>
              <w:tab/>
              <w:t>alignment_bit_equal_to_zero</w:t>
            </w:r>
            <w:r w:rsidR="0008361D" w:rsidRPr="00D527DE">
              <w:rPr>
                <w:rFonts w:ascii="Cambria" w:hAnsi="Cambria"/>
              </w:rPr>
              <w:t xml:space="preserve"> </w:t>
            </w:r>
            <w:r w:rsidRPr="00D527DE">
              <w:rPr>
                <w:rFonts w:ascii="Cambria" w:hAnsi="Cambria"/>
              </w:rPr>
              <w:t>/* equal to 0 */</w:t>
            </w:r>
          </w:p>
        </w:tc>
        <w:tc>
          <w:tcPr>
            <w:tcW w:w="1152" w:type="dxa"/>
          </w:tcPr>
          <w:p w14:paraId="45407093" w14:textId="77777777" w:rsidR="009B2FA7" w:rsidRPr="00D527DE" w:rsidRDefault="009B2FA7" w:rsidP="009414EA">
            <w:pPr>
              <w:pStyle w:val="tablecell"/>
              <w:spacing w:before="20" w:after="40"/>
              <w:jc w:val="center"/>
            </w:pPr>
            <w:r w:rsidRPr="00D527DE">
              <w:t>f(1)</w:t>
            </w:r>
          </w:p>
        </w:tc>
      </w:tr>
      <w:tr w:rsidR="009B2FA7" w:rsidRPr="00D527DE" w14:paraId="69E7F674" w14:textId="77777777" w:rsidTr="00D16D37">
        <w:trPr>
          <w:cantSplit/>
          <w:jc w:val="center"/>
        </w:trPr>
        <w:tc>
          <w:tcPr>
            <w:tcW w:w="6964" w:type="dxa"/>
          </w:tcPr>
          <w:p w14:paraId="25CED070" w14:textId="77777777" w:rsidR="009B2FA7" w:rsidRPr="00D527DE" w:rsidRDefault="009B2FA7" w:rsidP="009414EA">
            <w:pPr>
              <w:pStyle w:val="tablesyntax"/>
              <w:keepNext w:val="0"/>
              <w:spacing w:before="20" w:after="40"/>
              <w:rPr>
                <w:rFonts w:ascii="Cambria" w:hAnsi="Cambria"/>
              </w:rPr>
            </w:pPr>
            <w:r w:rsidRPr="00D527DE">
              <w:rPr>
                <w:rFonts w:ascii="Cambria" w:hAnsi="Cambria"/>
              </w:rPr>
              <w:t>}</w:t>
            </w:r>
          </w:p>
        </w:tc>
        <w:tc>
          <w:tcPr>
            <w:tcW w:w="1152" w:type="dxa"/>
          </w:tcPr>
          <w:p w14:paraId="0A1F32AE" w14:textId="77777777" w:rsidR="009B2FA7" w:rsidRPr="00D527DE" w:rsidRDefault="009B2FA7" w:rsidP="009414EA">
            <w:pPr>
              <w:pStyle w:val="tablecell"/>
              <w:keepNext w:val="0"/>
              <w:spacing w:before="20" w:after="40"/>
              <w:jc w:val="center"/>
            </w:pPr>
          </w:p>
        </w:tc>
      </w:tr>
    </w:tbl>
    <w:p w14:paraId="02E6B7A8" w14:textId="77777777" w:rsidR="009B2FA7" w:rsidRPr="00D527DE" w:rsidRDefault="009B2FA7" w:rsidP="0035215D">
      <w:pPr>
        <w:rPr>
          <w:lang w:val="en-CA" w:eastAsia="ja-JP"/>
        </w:rPr>
      </w:pPr>
    </w:p>
    <w:p w14:paraId="682050A4" w14:textId="298175E3" w:rsidR="009B2FA7" w:rsidRPr="00D527DE" w:rsidRDefault="009B2FA7" w:rsidP="007F16A3">
      <w:pPr>
        <w:pStyle w:val="3"/>
        <w:rPr>
          <w:lang w:val="en-CA"/>
        </w:rPr>
      </w:pPr>
      <w:bookmarkStart w:id="857" w:name="_Toc516234136"/>
      <w:bookmarkStart w:id="858" w:name="_Toc528915256"/>
      <w:bookmarkStart w:id="859" w:name="_Toc4055494"/>
      <w:bookmarkStart w:id="860" w:name="_Toc6215346"/>
      <w:bookmarkStart w:id="861" w:name="_Toc12888311"/>
      <w:r w:rsidRPr="00D527DE">
        <w:t>Geometry</w:t>
      </w:r>
      <w:r w:rsidRPr="00D527DE">
        <w:rPr>
          <w:lang w:val="en-CA"/>
        </w:rPr>
        <w:t xml:space="preserve"> </w:t>
      </w:r>
      <w:r w:rsidR="00E15023" w:rsidRPr="00D527DE">
        <w:rPr>
          <w:lang w:val="en-CA"/>
        </w:rPr>
        <w:t xml:space="preserve">payload </w:t>
      </w:r>
      <w:r w:rsidRPr="00D527DE">
        <w:rPr>
          <w:lang w:val="en-CA"/>
        </w:rPr>
        <w:t>syntax</w:t>
      </w:r>
      <w:bookmarkEnd w:id="857"/>
      <w:bookmarkEnd w:id="858"/>
      <w:bookmarkEnd w:id="859"/>
      <w:bookmarkEnd w:id="860"/>
      <w:bookmarkEnd w:id="861"/>
    </w:p>
    <w:p w14:paraId="3AC28EA7" w14:textId="66943E09" w:rsidR="009B2FA7" w:rsidRPr="00D527DE" w:rsidRDefault="009B2FA7" w:rsidP="007F16A3">
      <w:pPr>
        <w:pStyle w:val="4"/>
        <w:rPr>
          <w:lang w:val="en-CA"/>
        </w:rPr>
      </w:pPr>
      <w:bookmarkStart w:id="862" w:name="_Toc528915257"/>
      <w:r w:rsidRPr="00D527DE">
        <w:rPr>
          <w:lang w:val="en-CA"/>
        </w:rPr>
        <w:t xml:space="preserve">General geometry </w:t>
      </w:r>
      <w:r w:rsidR="0098490E" w:rsidRPr="00D527DE">
        <w:rPr>
          <w:lang w:val="en-CA"/>
        </w:rPr>
        <w:t xml:space="preserve">slice </w:t>
      </w:r>
      <w:r w:rsidRPr="00D527DE">
        <w:rPr>
          <w:lang w:val="en-CA"/>
        </w:rPr>
        <w:t>syntax</w:t>
      </w:r>
      <w:bookmarkEnd w:id="8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D786D2C" w14:textId="77777777" w:rsidTr="00D16D37">
        <w:trPr>
          <w:cantSplit/>
          <w:jc w:val="center"/>
        </w:trPr>
        <w:tc>
          <w:tcPr>
            <w:tcW w:w="6374" w:type="dxa"/>
          </w:tcPr>
          <w:p w14:paraId="4FABA009" w14:textId="3A214761"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general_g</w:t>
            </w:r>
            <w:r w:rsidRPr="00D527DE">
              <w:rPr>
                <w:rFonts w:ascii="Cambria" w:hAnsi="Cambria"/>
                <w:noProof/>
              </w:rPr>
              <w:t>eometry_</w:t>
            </w:r>
            <w:r w:rsidR="0098490E" w:rsidRPr="00D527DE">
              <w:rPr>
                <w:rFonts w:ascii="Cambria" w:eastAsiaTheme="minorEastAsia" w:hAnsi="Cambria"/>
                <w:noProof/>
                <w:lang w:eastAsia="ja-JP"/>
              </w:rPr>
              <w:t>slice_</w:t>
            </w:r>
            <w:r w:rsidRPr="00D527DE">
              <w:rPr>
                <w:rFonts w:ascii="Cambria" w:hAnsi="Cambria"/>
                <w:noProof/>
              </w:rPr>
              <w:t>bitstream(</w:t>
            </w:r>
            <w:r w:rsidRPr="00D527DE">
              <w:rPr>
                <w:rFonts w:ascii="Cambria" w:eastAsia="ＭＳ 明朝" w:hAnsi="Cambria"/>
                <w:noProof/>
                <w:lang w:eastAsia="ja-JP"/>
              </w:rPr>
              <w:t> </w:t>
            </w:r>
            <w:r w:rsidRPr="00D527DE">
              <w:rPr>
                <w:rFonts w:ascii="Cambria" w:hAnsi="Cambria"/>
                <w:noProof/>
              </w:rPr>
              <w:t>) {</w:t>
            </w:r>
          </w:p>
        </w:tc>
        <w:tc>
          <w:tcPr>
            <w:tcW w:w="1483" w:type="dxa"/>
          </w:tcPr>
          <w:p w14:paraId="062751C4"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197FFDB" w14:textId="77777777" w:rsidTr="00D16D37">
        <w:trPr>
          <w:cantSplit/>
          <w:jc w:val="center"/>
        </w:trPr>
        <w:tc>
          <w:tcPr>
            <w:tcW w:w="6374" w:type="dxa"/>
          </w:tcPr>
          <w:p w14:paraId="72A3CF78" w14:textId="77777777" w:rsidR="009B2FA7" w:rsidRPr="00D527DE" w:rsidRDefault="009B2FA7" w:rsidP="009414EA">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slice_header( )</w:t>
            </w:r>
          </w:p>
        </w:tc>
        <w:tc>
          <w:tcPr>
            <w:tcW w:w="1483" w:type="dxa"/>
          </w:tcPr>
          <w:p w14:paraId="115B2B47" w14:textId="77777777" w:rsidR="009B2FA7" w:rsidRPr="00D527DE" w:rsidRDefault="009B2FA7" w:rsidP="009414EA">
            <w:pPr>
              <w:pStyle w:val="tablecell"/>
              <w:jc w:val="center"/>
            </w:pPr>
          </w:p>
        </w:tc>
      </w:tr>
      <w:tr w:rsidR="009B2FA7" w:rsidRPr="00D527DE" w14:paraId="2397CCB8" w14:textId="77777777" w:rsidTr="00D16D37">
        <w:trPr>
          <w:cantSplit/>
          <w:jc w:val="center"/>
        </w:trPr>
        <w:tc>
          <w:tcPr>
            <w:tcW w:w="6374" w:type="dxa"/>
          </w:tcPr>
          <w:p w14:paraId="6F3F762F" w14:textId="77777777"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slice_data( )</w:t>
            </w:r>
          </w:p>
        </w:tc>
        <w:tc>
          <w:tcPr>
            <w:tcW w:w="1483" w:type="dxa"/>
          </w:tcPr>
          <w:p w14:paraId="70A5CC34" w14:textId="77777777" w:rsidR="009B2FA7" w:rsidRPr="00D527DE" w:rsidRDefault="009B2FA7" w:rsidP="009414EA">
            <w:pPr>
              <w:pStyle w:val="tablecell"/>
              <w:jc w:val="center"/>
            </w:pPr>
          </w:p>
        </w:tc>
      </w:tr>
      <w:tr w:rsidR="009B2FA7" w:rsidRPr="00D527DE" w14:paraId="32CFA196" w14:textId="77777777" w:rsidTr="00D16D37">
        <w:trPr>
          <w:cantSplit/>
          <w:jc w:val="center"/>
        </w:trPr>
        <w:tc>
          <w:tcPr>
            <w:tcW w:w="6374" w:type="dxa"/>
          </w:tcPr>
          <w:p w14:paraId="119582FE" w14:textId="77777777" w:rsidR="009B2FA7" w:rsidRPr="00D527DE" w:rsidRDefault="009B2FA7" w:rsidP="009414EA">
            <w:pPr>
              <w:pStyle w:val="tablesyntax"/>
              <w:rPr>
                <w:rFonts w:ascii="Cambria" w:hAnsi="Cambria"/>
                <w:noProof/>
              </w:rPr>
            </w:pPr>
            <w:r w:rsidRPr="00D527DE">
              <w:rPr>
                <w:rFonts w:ascii="Cambria" w:hAnsi="Cambria"/>
              </w:rPr>
              <w:t>}</w:t>
            </w:r>
          </w:p>
        </w:tc>
        <w:tc>
          <w:tcPr>
            <w:tcW w:w="1483" w:type="dxa"/>
          </w:tcPr>
          <w:p w14:paraId="2FCEFD1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6276CF9B" w14:textId="77777777" w:rsidR="009B2FA7" w:rsidRPr="00D527DE" w:rsidRDefault="009B2FA7" w:rsidP="009B2FA7">
      <w:pPr>
        <w:rPr>
          <w:rFonts w:eastAsia="ＭＳ 明朝"/>
          <w:lang w:val="en-CA" w:eastAsia="ja-JP"/>
        </w:rPr>
      </w:pPr>
    </w:p>
    <w:p w14:paraId="03075E87" w14:textId="77777777" w:rsidR="009B2FA7" w:rsidRPr="00D527DE" w:rsidRDefault="009B2FA7" w:rsidP="007F16A3">
      <w:pPr>
        <w:pStyle w:val="4"/>
        <w:rPr>
          <w:lang w:val="en-CA"/>
        </w:rPr>
      </w:pPr>
      <w:bookmarkStart w:id="863" w:name="_Toc528915258"/>
      <w:r w:rsidRPr="00D527DE">
        <w:rPr>
          <w:lang w:val="en-CA"/>
        </w:rPr>
        <w:t>Geometry slice header syntax</w:t>
      </w:r>
      <w:bookmarkEnd w:id="8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61EA226" w14:textId="77777777" w:rsidTr="00D16D37">
        <w:trPr>
          <w:cantSplit/>
          <w:jc w:val="center"/>
        </w:trPr>
        <w:tc>
          <w:tcPr>
            <w:tcW w:w="6374" w:type="dxa"/>
          </w:tcPr>
          <w:p w14:paraId="4F3D8599" w14:textId="77777777"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w:t>
            </w:r>
            <w:r w:rsidRPr="00D527DE">
              <w:rPr>
                <w:rFonts w:ascii="Cambria" w:hAnsi="Cambria"/>
                <w:noProof/>
              </w:rPr>
              <w:t>eader(</w:t>
            </w:r>
            <w:r w:rsidRPr="00D527DE">
              <w:rPr>
                <w:rFonts w:ascii="Cambria" w:eastAsia="ＭＳ 明朝" w:hAnsi="Cambria"/>
                <w:noProof/>
                <w:lang w:eastAsia="ja-JP"/>
              </w:rPr>
              <w:t> </w:t>
            </w:r>
            <w:r w:rsidRPr="00D527DE">
              <w:rPr>
                <w:rFonts w:ascii="Cambria" w:hAnsi="Cambria"/>
                <w:noProof/>
              </w:rPr>
              <w:t>) {</w:t>
            </w:r>
          </w:p>
        </w:tc>
        <w:tc>
          <w:tcPr>
            <w:tcW w:w="1483" w:type="dxa"/>
          </w:tcPr>
          <w:p w14:paraId="063B259D"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6F7AC3D0" w14:textId="77777777" w:rsidTr="00D16D37">
        <w:trPr>
          <w:cantSplit/>
          <w:jc w:val="center"/>
        </w:trPr>
        <w:tc>
          <w:tcPr>
            <w:tcW w:w="6374" w:type="dxa"/>
          </w:tcPr>
          <w:p w14:paraId="003F426E" w14:textId="1878169C"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geometry</w:t>
            </w:r>
            <w:r w:rsidRPr="00D527DE">
              <w:rPr>
                <w:rFonts w:ascii="Cambria" w:hAnsi="Cambria"/>
                <w:b/>
              </w:rPr>
              <w:t>_parameter_set_id</w:t>
            </w:r>
          </w:p>
        </w:tc>
        <w:tc>
          <w:tcPr>
            <w:tcW w:w="1483" w:type="dxa"/>
          </w:tcPr>
          <w:p w14:paraId="15E43966" w14:textId="77777777" w:rsidR="009B2FA7" w:rsidRPr="00D527DE" w:rsidRDefault="009B2FA7" w:rsidP="009414EA">
            <w:pPr>
              <w:pStyle w:val="tablecell"/>
              <w:jc w:val="center"/>
            </w:pPr>
            <w:r w:rsidRPr="00D527DE">
              <w:t>ue(v)</w:t>
            </w:r>
          </w:p>
        </w:tc>
      </w:tr>
      <w:tr w:rsidR="0029127A" w:rsidRPr="00D527DE" w14:paraId="5D30DBA2" w14:textId="77777777" w:rsidTr="00D16D37">
        <w:trPr>
          <w:cantSplit/>
          <w:jc w:val="center"/>
        </w:trPr>
        <w:tc>
          <w:tcPr>
            <w:tcW w:w="6374" w:type="dxa"/>
          </w:tcPr>
          <w:p w14:paraId="3DC4E072" w14:textId="51AFC784" w:rsidR="0029127A" w:rsidRPr="00D527DE" w:rsidRDefault="0029127A" w:rsidP="0029127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tile</w:t>
            </w:r>
            <w:r w:rsidRPr="00D527DE">
              <w:rPr>
                <w:rFonts w:ascii="Cambria" w:hAnsi="Cambria"/>
                <w:b/>
              </w:rPr>
              <w:t>_id</w:t>
            </w:r>
          </w:p>
        </w:tc>
        <w:tc>
          <w:tcPr>
            <w:tcW w:w="1483" w:type="dxa"/>
          </w:tcPr>
          <w:p w14:paraId="44E34091" w14:textId="77777777" w:rsidR="0029127A" w:rsidRPr="00D527DE" w:rsidRDefault="0029127A" w:rsidP="00AB3FBD">
            <w:pPr>
              <w:pStyle w:val="tablecell"/>
              <w:jc w:val="center"/>
            </w:pPr>
            <w:r w:rsidRPr="00D527DE">
              <w:t>ue(v)</w:t>
            </w:r>
          </w:p>
        </w:tc>
      </w:tr>
      <w:tr w:rsidR="0029127A" w:rsidRPr="00D527DE" w14:paraId="6618F3D3" w14:textId="77777777" w:rsidTr="00D16D37">
        <w:trPr>
          <w:cantSplit/>
          <w:jc w:val="center"/>
        </w:trPr>
        <w:tc>
          <w:tcPr>
            <w:tcW w:w="6374" w:type="dxa"/>
          </w:tcPr>
          <w:p w14:paraId="04DAD593" w14:textId="31E521E2" w:rsidR="0029127A" w:rsidRPr="00D527DE" w:rsidRDefault="0029127A" w:rsidP="001D241D">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slice</w:t>
            </w:r>
            <w:r w:rsidRPr="00D527DE">
              <w:rPr>
                <w:rFonts w:ascii="Cambria" w:hAnsi="Cambria"/>
                <w:b/>
              </w:rPr>
              <w:t>_id</w:t>
            </w:r>
          </w:p>
        </w:tc>
        <w:tc>
          <w:tcPr>
            <w:tcW w:w="1483" w:type="dxa"/>
          </w:tcPr>
          <w:p w14:paraId="5A400BFE" w14:textId="77777777" w:rsidR="0029127A" w:rsidRPr="00D527DE" w:rsidRDefault="0029127A" w:rsidP="00AB3FBD">
            <w:pPr>
              <w:pStyle w:val="tablecell"/>
              <w:jc w:val="center"/>
            </w:pPr>
            <w:r w:rsidRPr="00D527DE">
              <w:t>ue(v)</w:t>
            </w:r>
          </w:p>
        </w:tc>
      </w:tr>
      <w:tr w:rsidR="009B2FA7" w:rsidRPr="00D527DE" w14:paraId="4F5ACD1B" w14:textId="77777777" w:rsidTr="00D16D37">
        <w:trPr>
          <w:cantSplit/>
          <w:jc w:val="center"/>
        </w:trPr>
        <w:tc>
          <w:tcPr>
            <w:tcW w:w="6374" w:type="dxa"/>
          </w:tcPr>
          <w:p w14:paraId="53B6EEE4" w14:textId="66C9A13D" w:rsidR="009B2FA7" w:rsidRPr="00D527DE" w:rsidRDefault="009B2FA7" w:rsidP="009414EA">
            <w:pPr>
              <w:pStyle w:val="tablesyntax"/>
              <w:rPr>
                <w:rFonts w:ascii="Cambria" w:hAnsi="Cambria"/>
                <w:lang w:eastAsia="ko-KR"/>
              </w:rPr>
            </w:pPr>
            <w:r w:rsidRPr="00D527DE">
              <w:rPr>
                <w:rFonts w:ascii="Cambria" w:hAnsi="Cambria"/>
                <w:b/>
                <w:bCs/>
              </w:rPr>
              <w:tab/>
            </w:r>
            <w:r w:rsidRPr="00D527DE">
              <w:rPr>
                <w:rFonts w:ascii="Cambria" w:eastAsia="ＭＳ 明朝" w:hAnsi="Cambria"/>
                <w:bCs/>
                <w:lang w:eastAsia="ja-JP"/>
              </w:rPr>
              <w:t xml:space="preserve">if( </w:t>
            </w:r>
            <w:r w:rsidRPr="00D527DE">
              <w:rPr>
                <w:rFonts w:ascii="Cambria" w:hAnsi="Cambria"/>
              </w:rPr>
              <w:t>gps_box_</w:t>
            </w:r>
            <w:r w:rsidRPr="00D527DE">
              <w:rPr>
                <w:rFonts w:ascii="Cambria" w:eastAsia="ＭＳ 明朝" w:hAnsi="Cambria"/>
                <w:lang w:eastAsia="ja-JP"/>
              </w:rPr>
              <w:t>present_flag</w:t>
            </w:r>
            <w:r w:rsidRPr="00D527DE">
              <w:rPr>
                <w:rFonts w:ascii="Cambria" w:eastAsia="ＭＳ 明朝" w:hAnsi="Cambria"/>
                <w:bCs/>
                <w:lang w:eastAsia="ja-JP"/>
              </w:rPr>
              <w:t xml:space="preserve"> ) {</w:t>
            </w:r>
          </w:p>
        </w:tc>
        <w:tc>
          <w:tcPr>
            <w:tcW w:w="1483" w:type="dxa"/>
          </w:tcPr>
          <w:p w14:paraId="2BF7754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7E0597" w:rsidRPr="00D527DE" w14:paraId="63129281" w14:textId="77777777" w:rsidTr="00D16D37">
        <w:trPr>
          <w:cantSplit/>
          <w:jc w:val="center"/>
        </w:trPr>
        <w:tc>
          <w:tcPr>
            <w:tcW w:w="6374" w:type="dxa"/>
          </w:tcPr>
          <w:p w14:paraId="1E3E0C02" w14:textId="612064C5" w:rsidR="007E0597" w:rsidRPr="00D527DE" w:rsidRDefault="007E0597" w:rsidP="000F720A">
            <w:pPr>
              <w:pStyle w:val="tablesyntax"/>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 xml:space="preserve">gps_gsh_box_log2_scale_present_flag </w:t>
            </w:r>
            <w:r w:rsidRPr="00D527DE">
              <w:rPr>
                <w:rFonts w:ascii="Cambria" w:hAnsi="Cambria"/>
              </w:rPr>
              <w:t>)</w:t>
            </w:r>
          </w:p>
        </w:tc>
        <w:tc>
          <w:tcPr>
            <w:tcW w:w="1483" w:type="dxa"/>
          </w:tcPr>
          <w:p w14:paraId="4D5F7B86" w14:textId="77777777" w:rsidR="007E0597" w:rsidRPr="00D527DE" w:rsidRDefault="007E0597" w:rsidP="000F720A">
            <w:pPr>
              <w:pStyle w:val="tableheading"/>
              <w:overflowPunct/>
              <w:autoSpaceDE/>
              <w:autoSpaceDN/>
              <w:adjustRightInd/>
              <w:jc w:val="center"/>
              <w:textAlignment w:val="auto"/>
              <w:rPr>
                <w:rFonts w:ascii="Cambria" w:hAnsi="Cambria"/>
                <w:b w:val="0"/>
                <w:bCs w:val="0"/>
                <w:noProof/>
              </w:rPr>
            </w:pPr>
          </w:p>
        </w:tc>
      </w:tr>
      <w:tr w:rsidR="009B2FA7" w:rsidRPr="00D527DE" w14:paraId="6D5DAEBC" w14:textId="77777777" w:rsidTr="00D16D37">
        <w:trPr>
          <w:cantSplit/>
          <w:jc w:val="center"/>
        </w:trPr>
        <w:tc>
          <w:tcPr>
            <w:tcW w:w="6374" w:type="dxa"/>
          </w:tcPr>
          <w:p w14:paraId="697B5401" w14:textId="1D2E84D6" w:rsidR="009B2FA7" w:rsidRPr="00D527DE" w:rsidRDefault="009B2FA7">
            <w:pPr>
              <w:pStyle w:val="tablesyntax"/>
              <w:rPr>
                <w:rFonts w:ascii="Cambria" w:hAnsi="Cambria"/>
                <w:b/>
                <w:bCs/>
              </w:rPr>
            </w:pPr>
            <w:r w:rsidRPr="00D527DE">
              <w:rPr>
                <w:rFonts w:ascii="Cambria" w:hAnsi="Cambria"/>
                <w:b/>
                <w:bCs/>
              </w:rPr>
              <w:tab/>
            </w:r>
            <w:r w:rsidRPr="00D527DE">
              <w:rPr>
                <w:rFonts w:ascii="Cambria" w:hAnsi="Cambria"/>
                <w:b/>
                <w:bCs/>
              </w:rPr>
              <w:tab/>
            </w:r>
            <w:r w:rsidR="00B51588" w:rsidRPr="00D527DE">
              <w:rPr>
                <w:rFonts w:ascii="Cambria" w:hAnsi="Cambria"/>
                <w:b/>
                <w:bCs/>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_box</w:t>
            </w:r>
            <w:r w:rsidRPr="00D527DE">
              <w:rPr>
                <w:rFonts w:ascii="Cambria" w:eastAsia="ＭＳ 明朝" w:hAnsi="Cambria"/>
                <w:b/>
                <w:lang w:eastAsia="ja-JP"/>
              </w:rPr>
              <w:t>_log2_scale</w:t>
            </w:r>
          </w:p>
        </w:tc>
        <w:tc>
          <w:tcPr>
            <w:tcW w:w="1483" w:type="dxa"/>
          </w:tcPr>
          <w:p w14:paraId="3B52AA57" w14:textId="77777777" w:rsidR="009B2FA7" w:rsidRPr="00D527DE" w:rsidRDefault="009B2FA7"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62683C" w:rsidRPr="00D527DE" w14:paraId="70351FB5" w14:textId="77777777" w:rsidTr="00D16D37">
        <w:trPr>
          <w:cantSplit/>
          <w:jc w:val="center"/>
        </w:trPr>
        <w:tc>
          <w:tcPr>
            <w:tcW w:w="6374" w:type="dxa"/>
          </w:tcPr>
          <w:p w14:paraId="3E05480D" w14:textId="47F8C20F" w:rsidR="0062683C" w:rsidRPr="00D527DE" w:rsidRDefault="0062683C" w:rsidP="009414EA">
            <w:pPr>
              <w:pStyle w:val="tablesyntax"/>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_box</w:t>
            </w:r>
            <w:r w:rsidRPr="00D527DE">
              <w:rPr>
                <w:rFonts w:ascii="Cambria" w:eastAsia="ＭＳ 明朝" w:hAnsi="Cambria"/>
                <w:b/>
                <w:lang w:eastAsia="ja-JP"/>
              </w:rPr>
              <w:t>_origin_x</w:t>
            </w:r>
          </w:p>
        </w:tc>
        <w:tc>
          <w:tcPr>
            <w:tcW w:w="1483" w:type="dxa"/>
          </w:tcPr>
          <w:p w14:paraId="6BA9E7F9" w14:textId="2D399204"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62683C" w:rsidRPr="00D527DE" w14:paraId="447D45EC" w14:textId="77777777" w:rsidTr="00D16D37">
        <w:trPr>
          <w:cantSplit/>
          <w:jc w:val="center"/>
        </w:trPr>
        <w:tc>
          <w:tcPr>
            <w:tcW w:w="6374" w:type="dxa"/>
          </w:tcPr>
          <w:p w14:paraId="410E6474" w14:textId="2F2FC7D9" w:rsidR="0062683C" w:rsidRPr="00D527DE" w:rsidRDefault="0062683C" w:rsidP="009414EA">
            <w:pPr>
              <w:pStyle w:val="tablesyntax"/>
              <w:rPr>
                <w:rFonts w:ascii="Cambria" w:hAnsi="Cambria"/>
                <w:lang w:eastAsia="ko-KR"/>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_origin_y</w:t>
            </w:r>
          </w:p>
        </w:tc>
        <w:tc>
          <w:tcPr>
            <w:tcW w:w="1483" w:type="dxa"/>
          </w:tcPr>
          <w:p w14:paraId="6030A02A" w14:textId="57129CC8"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79EAFD40" w14:textId="77777777" w:rsidTr="003723CE">
        <w:trPr>
          <w:cantSplit/>
          <w:jc w:val="center"/>
        </w:trPr>
        <w:tc>
          <w:tcPr>
            <w:tcW w:w="6374" w:type="dxa"/>
          </w:tcPr>
          <w:p w14:paraId="338E90B1" w14:textId="7C430116"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_origin_z</w:t>
            </w:r>
          </w:p>
        </w:tc>
        <w:tc>
          <w:tcPr>
            <w:tcW w:w="1483" w:type="dxa"/>
          </w:tcPr>
          <w:p w14:paraId="7F51A319" w14:textId="2625D526"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8B950B9" w14:textId="77777777" w:rsidTr="003723CE">
        <w:trPr>
          <w:cantSplit/>
          <w:jc w:val="center"/>
        </w:trPr>
        <w:tc>
          <w:tcPr>
            <w:tcW w:w="6374" w:type="dxa"/>
          </w:tcPr>
          <w:p w14:paraId="1BA82A22" w14:textId="17DE29D4" w:rsidR="003528FB" w:rsidRPr="00D527DE" w:rsidRDefault="003528FB" w:rsidP="003528FB">
            <w:pPr>
              <w:pStyle w:val="tablesyntax"/>
              <w:rPr>
                <w:rFonts w:ascii="Cambria" w:hAnsi="Cambria"/>
                <w:bCs/>
              </w:rPr>
            </w:pPr>
            <w:r w:rsidRPr="00D527DE">
              <w:rPr>
                <w:rFonts w:ascii="Cambria" w:hAnsi="Cambria"/>
                <w:b/>
                <w:bCs/>
              </w:rPr>
              <w:tab/>
            </w:r>
            <w:r w:rsidRPr="00D527DE">
              <w:rPr>
                <w:rFonts w:ascii="Cambria" w:hAnsi="Cambria"/>
                <w:bCs/>
              </w:rPr>
              <w:t>}</w:t>
            </w:r>
          </w:p>
        </w:tc>
        <w:tc>
          <w:tcPr>
            <w:tcW w:w="1483" w:type="dxa"/>
          </w:tcPr>
          <w:p w14:paraId="1D650D3B" w14:textId="77777777"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r w:rsidR="003528FB" w:rsidRPr="00D527DE" w14:paraId="44B8562A" w14:textId="77777777" w:rsidTr="003723CE">
        <w:trPr>
          <w:cantSplit/>
          <w:jc w:val="center"/>
        </w:trPr>
        <w:tc>
          <w:tcPr>
            <w:tcW w:w="6374" w:type="dxa"/>
          </w:tcPr>
          <w:p w14:paraId="76144E5A" w14:textId="5F7E4A9C"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w:t>
            </w:r>
            <w:r w:rsidRPr="00D527DE">
              <w:rPr>
                <w:rFonts w:ascii="Cambria" w:eastAsia="ＭＳ 明朝" w:hAnsi="Cambria"/>
                <w:b/>
                <w:lang w:eastAsia="ja-JP"/>
              </w:rPr>
              <w:t>log2_max_nodesize</w:t>
            </w:r>
          </w:p>
        </w:tc>
        <w:tc>
          <w:tcPr>
            <w:tcW w:w="1483" w:type="dxa"/>
          </w:tcPr>
          <w:p w14:paraId="040EBEBF" w14:textId="19FE1A12"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E7D8F51" w14:textId="77777777" w:rsidTr="00D16D37">
        <w:trPr>
          <w:cantSplit/>
          <w:jc w:val="center"/>
        </w:trPr>
        <w:tc>
          <w:tcPr>
            <w:tcW w:w="6374" w:type="dxa"/>
          </w:tcPr>
          <w:p w14:paraId="14F04056" w14:textId="49C24FA9" w:rsidR="003528FB" w:rsidRPr="00D527DE" w:rsidRDefault="003528FB" w:rsidP="007F0BCB">
            <w:pPr>
              <w:pStyle w:val="tablesyntax"/>
              <w:tabs>
                <w:tab w:val="clear" w:pos="2160"/>
                <w:tab w:val="left" w:pos="2060"/>
              </w:tabs>
              <w:rPr>
                <w:rFonts w:ascii="Cambria" w:hAnsi="Cambria"/>
                <w:noProof/>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00E92740" w:rsidRPr="00D527DE">
              <w:rPr>
                <w:rFonts w:ascii="Cambria" w:hAnsi="Cambria"/>
                <w:b/>
              </w:rPr>
              <w:t>_</w:t>
            </w:r>
            <w:r w:rsidR="007F0BCB" w:rsidRPr="00D527DE">
              <w:rPr>
                <w:rFonts w:ascii="Cambria" w:hAnsi="Cambria"/>
                <w:b/>
              </w:rPr>
              <w:t>num_points</w:t>
            </w:r>
          </w:p>
        </w:tc>
        <w:tc>
          <w:tcPr>
            <w:tcW w:w="1483" w:type="dxa"/>
          </w:tcPr>
          <w:p w14:paraId="5FE0CF4C" w14:textId="151AAA22" w:rsidR="003528FB" w:rsidRPr="00D527DE" w:rsidRDefault="003528FB" w:rsidP="003528FB">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6694B31C" w14:textId="77777777" w:rsidTr="00D16D37">
        <w:trPr>
          <w:cantSplit/>
          <w:jc w:val="center"/>
        </w:trPr>
        <w:tc>
          <w:tcPr>
            <w:tcW w:w="6374" w:type="dxa"/>
          </w:tcPr>
          <w:p w14:paraId="67B5FD9C" w14:textId="649E6BA8" w:rsidR="003528FB" w:rsidRPr="00D527DE" w:rsidRDefault="003528FB" w:rsidP="003528FB">
            <w:pPr>
              <w:pStyle w:val="tablesyntax"/>
              <w:rPr>
                <w:rFonts w:ascii="Cambria" w:eastAsia="ＭＳ 明朝" w:hAnsi="Cambria"/>
                <w:b/>
                <w:bCs/>
                <w:lang w:eastAsia="ja-JP"/>
              </w:rPr>
            </w:pPr>
            <w:r w:rsidRPr="00D527DE" w:rsidDel="003172F8">
              <w:rPr>
                <w:rFonts w:ascii="Cambria" w:hAnsi="Cambria"/>
                <w:bCs/>
              </w:rPr>
              <w:tab/>
            </w:r>
            <w:r w:rsidRPr="00D527DE" w:rsidDel="003172F8">
              <w:rPr>
                <w:rFonts w:ascii="Cambria" w:hAnsi="Cambria"/>
              </w:rPr>
              <w:t>byte_alignment( )</w:t>
            </w:r>
          </w:p>
        </w:tc>
        <w:tc>
          <w:tcPr>
            <w:tcW w:w="1483" w:type="dxa"/>
          </w:tcPr>
          <w:p w14:paraId="4BCF30EC" w14:textId="2C94F29C" w:rsidR="003528FB" w:rsidRPr="00D527DE" w:rsidRDefault="003528FB" w:rsidP="003528FB">
            <w:pPr>
              <w:pStyle w:val="tableheading"/>
              <w:overflowPunct/>
              <w:autoSpaceDE/>
              <w:autoSpaceDN/>
              <w:adjustRightInd/>
              <w:jc w:val="center"/>
              <w:textAlignment w:val="auto"/>
              <w:rPr>
                <w:rFonts w:ascii="Cambria" w:hAnsi="Cambria"/>
                <w:b w:val="0"/>
                <w:bCs w:val="0"/>
                <w:noProof/>
              </w:rPr>
            </w:pPr>
          </w:p>
        </w:tc>
      </w:tr>
      <w:tr w:rsidR="003528FB" w:rsidRPr="00D527DE" w14:paraId="781098C5" w14:textId="77777777" w:rsidTr="00D16D37">
        <w:trPr>
          <w:cantSplit/>
          <w:jc w:val="center"/>
        </w:trPr>
        <w:tc>
          <w:tcPr>
            <w:tcW w:w="6374" w:type="dxa"/>
          </w:tcPr>
          <w:p w14:paraId="71A83028" w14:textId="5DC54547" w:rsidR="003528FB" w:rsidRPr="00D527DE" w:rsidRDefault="003528FB" w:rsidP="003528FB">
            <w:pPr>
              <w:pStyle w:val="tablesyntax"/>
              <w:rPr>
                <w:rFonts w:ascii="Cambria" w:hAnsi="Cambria"/>
                <w:b/>
              </w:rPr>
            </w:pPr>
            <w:r w:rsidRPr="00D527DE" w:rsidDel="006A5493">
              <w:rPr>
                <w:rFonts w:ascii="Cambria" w:eastAsia="ＭＳ 明朝" w:hAnsi="Cambria"/>
                <w:bCs/>
                <w:lang w:eastAsia="ja-JP"/>
              </w:rPr>
              <w:t>}</w:t>
            </w:r>
          </w:p>
        </w:tc>
        <w:tc>
          <w:tcPr>
            <w:tcW w:w="1483" w:type="dxa"/>
          </w:tcPr>
          <w:p w14:paraId="5C4C5974" w14:textId="73FFAEB3"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bl>
    <w:p w14:paraId="0FB463D1" w14:textId="77777777" w:rsidR="009B2FA7" w:rsidRPr="00D527DE" w:rsidRDefault="009B2FA7" w:rsidP="009B2FA7">
      <w:pPr>
        <w:rPr>
          <w:rFonts w:eastAsia="ＭＳ 明朝"/>
          <w:lang w:val="en-CA" w:eastAsia="ja-JP"/>
        </w:rPr>
      </w:pPr>
    </w:p>
    <w:p w14:paraId="16660DDD" w14:textId="5744AB10" w:rsidR="009B2FA7" w:rsidRPr="00D527DE" w:rsidRDefault="009B2FA7" w:rsidP="007F16A3">
      <w:pPr>
        <w:pStyle w:val="4"/>
        <w:rPr>
          <w:lang w:val="en-CA"/>
        </w:rPr>
      </w:pPr>
      <w:bookmarkStart w:id="864" w:name="_Toc528915259"/>
      <w:bookmarkStart w:id="865" w:name="_Ref12357263"/>
      <w:r w:rsidRPr="00D527DE">
        <w:lastRenderedPageBreak/>
        <w:t>Geometry</w:t>
      </w:r>
      <w:r w:rsidRPr="00D527DE">
        <w:rPr>
          <w:lang w:val="en-CA"/>
        </w:rPr>
        <w:t xml:space="preserve"> </w:t>
      </w:r>
      <w:r w:rsidR="00F522F3" w:rsidRPr="00D527DE">
        <w:rPr>
          <w:lang w:val="en-CA"/>
        </w:rPr>
        <w:t>slice</w:t>
      </w:r>
      <w:r w:rsidRPr="00D527DE">
        <w:rPr>
          <w:lang w:val="en-CA"/>
        </w:rPr>
        <w:t xml:space="preserve"> data syntax</w:t>
      </w:r>
      <w:bookmarkEnd w:id="864"/>
      <w:bookmarkEnd w:id="8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1559"/>
      </w:tblGrid>
      <w:tr w:rsidR="009B2FA7" w:rsidRPr="00D527DE" w14:paraId="62E8D4C3" w14:textId="77777777" w:rsidTr="00D16D37">
        <w:trPr>
          <w:cantSplit/>
          <w:jc w:val="center"/>
        </w:trPr>
        <w:tc>
          <w:tcPr>
            <w:tcW w:w="6941" w:type="dxa"/>
          </w:tcPr>
          <w:p w14:paraId="692F2544" w14:textId="00636AA5"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geometry_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59" w:type="dxa"/>
          </w:tcPr>
          <w:p w14:paraId="50B5A0DB"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2CF60DF1" w14:textId="77777777" w:rsidTr="00D16D37">
        <w:trPr>
          <w:cantSplit/>
          <w:jc w:val="center"/>
        </w:trPr>
        <w:tc>
          <w:tcPr>
            <w:tcW w:w="6941" w:type="dxa"/>
          </w:tcPr>
          <w:p w14:paraId="19372990" w14:textId="135E756C"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for( depth = 0; depth</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MaxGeometryOctreeDepth; depth++ ) {</w:t>
            </w:r>
          </w:p>
        </w:tc>
        <w:tc>
          <w:tcPr>
            <w:tcW w:w="1559" w:type="dxa"/>
          </w:tcPr>
          <w:p w14:paraId="7442424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5380267" w14:textId="77777777" w:rsidTr="00D16D37">
        <w:trPr>
          <w:cantSplit/>
          <w:jc w:val="center"/>
        </w:trPr>
        <w:tc>
          <w:tcPr>
            <w:tcW w:w="6941" w:type="dxa"/>
          </w:tcPr>
          <w:p w14:paraId="7681902B" w14:textId="0CA525A8"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for( nodeIdx = 0; nodeIdx</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NumNodesAtDepth[ depth ]; nodeIdx++ ) {</w:t>
            </w:r>
          </w:p>
        </w:tc>
        <w:tc>
          <w:tcPr>
            <w:tcW w:w="1559" w:type="dxa"/>
          </w:tcPr>
          <w:p w14:paraId="6384B59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2F0F8D" w14:textId="77777777" w:rsidTr="00D16D37">
        <w:trPr>
          <w:cantSplit/>
          <w:jc w:val="center"/>
        </w:trPr>
        <w:tc>
          <w:tcPr>
            <w:tcW w:w="6941" w:type="dxa"/>
          </w:tcPr>
          <w:p w14:paraId="00C1165E"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xN = NodeX[ depth ][ nodeIdx ]</w:t>
            </w:r>
          </w:p>
        </w:tc>
        <w:tc>
          <w:tcPr>
            <w:tcW w:w="1559" w:type="dxa"/>
          </w:tcPr>
          <w:p w14:paraId="0A83CB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1A79303" w14:textId="77777777" w:rsidTr="00D16D37">
        <w:trPr>
          <w:cantSplit/>
          <w:jc w:val="center"/>
        </w:trPr>
        <w:tc>
          <w:tcPr>
            <w:tcW w:w="6941" w:type="dxa"/>
          </w:tcPr>
          <w:p w14:paraId="11749EE1"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yN = NodeY[ depth ][ nodeIdx ]</w:t>
            </w:r>
          </w:p>
        </w:tc>
        <w:tc>
          <w:tcPr>
            <w:tcW w:w="1559" w:type="dxa"/>
          </w:tcPr>
          <w:p w14:paraId="41FFE95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00A226B" w14:textId="77777777" w:rsidTr="00D16D37">
        <w:trPr>
          <w:cantSplit/>
          <w:jc w:val="center"/>
        </w:trPr>
        <w:tc>
          <w:tcPr>
            <w:tcW w:w="6941" w:type="dxa"/>
          </w:tcPr>
          <w:p w14:paraId="64BF9CD9"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zN = NodeZ[ depth ][ nodeIdx ]</w:t>
            </w:r>
          </w:p>
        </w:tc>
        <w:tc>
          <w:tcPr>
            <w:tcW w:w="1559" w:type="dxa"/>
          </w:tcPr>
          <w:p w14:paraId="25F12AF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9B3D129" w14:textId="77777777" w:rsidTr="00D16D37">
        <w:trPr>
          <w:cantSplit/>
          <w:jc w:val="center"/>
        </w:trPr>
        <w:tc>
          <w:tcPr>
            <w:tcW w:w="6941" w:type="dxa"/>
          </w:tcPr>
          <w:p w14:paraId="0FD730CD"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geometry_node( depth, nodeIdx, xN, yN, zN )</w:t>
            </w:r>
          </w:p>
        </w:tc>
        <w:tc>
          <w:tcPr>
            <w:tcW w:w="1559" w:type="dxa"/>
          </w:tcPr>
          <w:p w14:paraId="4D77D85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A654360" w14:textId="77777777" w:rsidTr="00D16D37">
        <w:trPr>
          <w:cantSplit/>
          <w:jc w:val="center"/>
        </w:trPr>
        <w:tc>
          <w:tcPr>
            <w:tcW w:w="6941" w:type="dxa"/>
          </w:tcPr>
          <w:p w14:paraId="526BCAEA"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59" w:type="dxa"/>
          </w:tcPr>
          <w:p w14:paraId="0C54559E"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334C909" w14:textId="77777777" w:rsidTr="00D16D37">
        <w:trPr>
          <w:cantSplit/>
          <w:jc w:val="center"/>
        </w:trPr>
        <w:tc>
          <w:tcPr>
            <w:tcW w:w="6941" w:type="dxa"/>
          </w:tcPr>
          <w:p w14:paraId="39D67D7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rPr>
              <w:t>}</w:t>
            </w:r>
          </w:p>
        </w:tc>
        <w:tc>
          <w:tcPr>
            <w:tcW w:w="1559" w:type="dxa"/>
          </w:tcPr>
          <w:p w14:paraId="7497EB8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EFCA6F6" w14:textId="77777777" w:rsidTr="00D16D37">
        <w:trPr>
          <w:cantSplit/>
          <w:jc w:val="center"/>
        </w:trPr>
        <w:tc>
          <w:tcPr>
            <w:tcW w:w="6941" w:type="dxa"/>
          </w:tcPr>
          <w:p w14:paraId="743EAF89" w14:textId="4F00004D" w:rsidR="009B2FA7" w:rsidRPr="00D527DE" w:rsidRDefault="009B2FA7" w:rsidP="006C620D">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if (</w:t>
            </w:r>
            <w:r w:rsidR="0098490E" w:rsidRPr="00D527DE">
              <w:rPr>
                <w:rFonts w:ascii="Cambria" w:eastAsia="ＭＳ 明朝" w:hAnsi="Cambria"/>
                <w:lang w:eastAsia="ja-JP"/>
              </w:rPr>
              <w:t xml:space="preserve"> log2_trisoup_node_size</w:t>
            </w:r>
            <w:r w:rsidR="00536592" w:rsidRPr="00D527DE">
              <w:rPr>
                <w:rFonts w:ascii="Cambria" w:eastAsia="ＭＳ 明朝" w:hAnsi="Cambria"/>
                <w:lang w:eastAsia="ja-JP"/>
              </w:rPr>
              <w:t xml:space="preserve"> </w:t>
            </w:r>
            <w:r w:rsidR="0098490E" w:rsidRPr="00D527DE">
              <w:rPr>
                <w:rFonts w:ascii="Cambria" w:eastAsia="ＭＳ 明朝" w:hAnsi="Cambria"/>
                <w:lang w:eastAsia="ja-JP"/>
              </w:rPr>
              <w:t>&gt;</w:t>
            </w:r>
            <w:r w:rsidR="0008361D" w:rsidRPr="00D527DE">
              <w:rPr>
                <w:rFonts w:ascii="Cambria" w:eastAsia="ＭＳ 明朝" w:hAnsi="Cambria"/>
                <w:lang w:eastAsia="ja-JP"/>
              </w:rPr>
              <w:t xml:space="preserve"> </w:t>
            </w:r>
            <w:r w:rsidR="00EE53B9" w:rsidRPr="00D527DE">
              <w:rPr>
                <w:rFonts w:ascii="Cambria" w:eastAsia="ＭＳ 明朝" w:hAnsi="Cambria"/>
                <w:lang w:eastAsia="ja-JP"/>
              </w:rPr>
              <w:t xml:space="preserve">0 </w:t>
            </w:r>
            <w:r w:rsidRPr="00D527DE">
              <w:rPr>
                <w:rFonts w:ascii="Cambria" w:eastAsia="ＭＳ 明朝" w:hAnsi="Cambria"/>
                <w:lang w:eastAsia="ja-JP"/>
              </w:rPr>
              <w:t>)</w:t>
            </w:r>
          </w:p>
        </w:tc>
        <w:tc>
          <w:tcPr>
            <w:tcW w:w="1559" w:type="dxa"/>
          </w:tcPr>
          <w:p w14:paraId="23E122B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1E4CA65" w14:textId="77777777" w:rsidTr="00D16D37">
        <w:trPr>
          <w:cantSplit/>
          <w:jc w:val="center"/>
        </w:trPr>
        <w:tc>
          <w:tcPr>
            <w:tcW w:w="6941" w:type="dxa"/>
          </w:tcPr>
          <w:p w14:paraId="0D9DE9DC" w14:textId="68889734" w:rsidR="009B2FA7" w:rsidRPr="00D527DE" w:rsidRDefault="009B2FA7" w:rsidP="006C620D">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 )</w:t>
            </w:r>
          </w:p>
        </w:tc>
        <w:tc>
          <w:tcPr>
            <w:tcW w:w="1559" w:type="dxa"/>
          </w:tcPr>
          <w:p w14:paraId="7E21632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6530236" w14:textId="77777777" w:rsidTr="00D16D37">
        <w:trPr>
          <w:cantSplit/>
          <w:jc w:val="center"/>
        </w:trPr>
        <w:tc>
          <w:tcPr>
            <w:tcW w:w="6941" w:type="dxa"/>
          </w:tcPr>
          <w:p w14:paraId="7502CE07" w14:textId="77777777" w:rsidR="009B2FA7" w:rsidRPr="00D527DE" w:rsidRDefault="009B2FA7" w:rsidP="009414EA">
            <w:pPr>
              <w:pStyle w:val="tablesyntax"/>
              <w:rPr>
                <w:rFonts w:ascii="Cambria" w:hAnsi="Cambria"/>
                <w:noProof/>
              </w:rPr>
            </w:pPr>
            <w:r w:rsidRPr="00D527DE">
              <w:rPr>
                <w:rFonts w:ascii="Cambria" w:hAnsi="Cambria"/>
              </w:rPr>
              <w:t>}</w:t>
            </w:r>
          </w:p>
        </w:tc>
        <w:tc>
          <w:tcPr>
            <w:tcW w:w="1559" w:type="dxa"/>
          </w:tcPr>
          <w:p w14:paraId="07A6D55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9888D69" w14:textId="77777777" w:rsidR="009B2FA7" w:rsidRPr="00D527DE" w:rsidRDefault="009B2FA7" w:rsidP="009B2FA7">
      <w:pPr>
        <w:rPr>
          <w:rFonts w:eastAsia="ＭＳ 明朝"/>
          <w:lang w:val="en-CA" w:eastAsia="ja-JP"/>
        </w:rPr>
      </w:pPr>
    </w:p>
    <w:p w14:paraId="66A5CD09" w14:textId="77777777" w:rsidR="009B2FA7" w:rsidRPr="00D527DE" w:rsidRDefault="009B2FA7" w:rsidP="007F16A3">
      <w:pPr>
        <w:pStyle w:val="4"/>
        <w:rPr>
          <w:lang w:val="en-CA"/>
        </w:rPr>
      </w:pPr>
      <w:bookmarkStart w:id="866" w:name="_Toc516234137"/>
      <w:r w:rsidRPr="00D527DE">
        <w:rPr>
          <w:lang w:val="en-CA"/>
        </w:rPr>
        <w:lastRenderedPageBreak/>
        <w:t>Geometry node syntax</w:t>
      </w:r>
      <w:bookmarkEnd w:id="8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9B2FA7" w:rsidRPr="00D527DE" w14:paraId="7523E5EA" w14:textId="77777777" w:rsidTr="009414EA">
        <w:trPr>
          <w:cantSplit/>
          <w:jc w:val="center"/>
        </w:trPr>
        <w:tc>
          <w:tcPr>
            <w:tcW w:w="6700" w:type="dxa"/>
          </w:tcPr>
          <w:p w14:paraId="7EB15B93" w14:textId="77777777" w:rsidR="009B2FA7" w:rsidRPr="00D527DE" w:rsidRDefault="009B2FA7" w:rsidP="009414EA">
            <w:pPr>
              <w:pStyle w:val="tablesyntax"/>
              <w:rPr>
                <w:rFonts w:ascii="Cambria" w:hAnsi="Cambria"/>
                <w:b/>
                <w:bCs/>
                <w:noProof/>
              </w:rPr>
            </w:pPr>
            <w:r w:rsidRPr="00D527DE">
              <w:rPr>
                <w:rFonts w:ascii="Cambria" w:eastAsia="ＭＳ 明朝" w:hAnsi="Cambria"/>
                <w:noProof/>
                <w:lang w:eastAsia="ja-JP"/>
              </w:rPr>
              <w:t>g</w:t>
            </w:r>
            <w:r w:rsidRPr="00D527DE">
              <w:rPr>
                <w:rFonts w:ascii="Cambria" w:hAnsi="Cambria"/>
                <w:noProof/>
              </w:rPr>
              <w:t>eometry_node( depth, nodeIdx, xN, yN, zN ) {</w:t>
            </w:r>
          </w:p>
        </w:tc>
        <w:tc>
          <w:tcPr>
            <w:tcW w:w="1157" w:type="dxa"/>
          </w:tcPr>
          <w:p w14:paraId="7513014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0EC245E" w14:textId="77777777" w:rsidTr="009414EA">
        <w:trPr>
          <w:cantSplit/>
          <w:jc w:val="center"/>
        </w:trPr>
        <w:tc>
          <w:tcPr>
            <w:tcW w:w="6700" w:type="dxa"/>
          </w:tcPr>
          <w:p w14:paraId="7D3830F9" w14:textId="648C8625"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if( NeighbourPattern</w:t>
            </w:r>
            <w:r w:rsidR="00F963CE" w:rsidRPr="00D527DE">
              <w:rPr>
                <w:rFonts w:ascii="Cambria" w:hAnsi="Cambria"/>
              </w:rPr>
              <w:t xml:space="preserve"> </w:t>
            </w:r>
            <w:r w:rsidR="00536592" w:rsidRPr="00D527DE">
              <w:rPr>
                <w:rFonts w:ascii="Cambria" w:hAnsi="Cambria"/>
              </w:rPr>
              <w:t xml:space="preserve"> </w:t>
            </w:r>
            <w:r w:rsidRPr="00D527DE">
              <w:rPr>
                <w:rFonts w:ascii="Cambria" w:hAnsi="Cambria"/>
              </w:rPr>
              <w:t>= =</w:t>
            </w:r>
            <w:r w:rsidR="0008361D" w:rsidRPr="00D527DE">
              <w:rPr>
                <w:rFonts w:ascii="Cambria" w:eastAsia="ＭＳ 明朝" w:hAnsi="Cambria"/>
                <w:lang w:eastAsia="ja-JP"/>
              </w:rPr>
              <w:t xml:space="preserve"> </w:t>
            </w:r>
            <w:r w:rsidR="00F963CE" w:rsidRPr="00D527DE">
              <w:rPr>
                <w:rFonts w:ascii="Cambria" w:eastAsia="ＭＳ 明朝" w:hAnsi="Cambria"/>
                <w:lang w:eastAsia="ja-JP"/>
              </w:rPr>
              <w:t xml:space="preserve"> </w:t>
            </w:r>
            <w:r w:rsidRPr="00D527DE">
              <w:rPr>
                <w:rFonts w:ascii="Cambria" w:hAnsi="Cambria"/>
              </w:rPr>
              <w:t>0 ) {</w:t>
            </w:r>
          </w:p>
        </w:tc>
        <w:tc>
          <w:tcPr>
            <w:tcW w:w="1157" w:type="dxa"/>
          </w:tcPr>
          <w:p w14:paraId="6FBBC11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E185DFA" w14:textId="77777777" w:rsidTr="009414EA">
        <w:trPr>
          <w:cantSplit/>
          <w:jc w:val="center"/>
        </w:trPr>
        <w:tc>
          <w:tcPr>
            <w:tcW w:w="6700" w:type="dxa"/>
          </w:tcPr>
          <w:p w14:paraId="4E3BF1DB"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b/>
              </w:rPr>
              <w:t xml:space="preserve">single_occupancy_flag </w:t>
            </w:r>
          </w:p>
        </w:tc>
        <w:tc>
          <w:tcPr>
            <w:tcW w:w="1157" w:type="dxa"/>
          </w:tcPr>
          <w:p w14:paraId="6CBA31E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4E6A9CC2" w14:textId="77777777" w:rsidTr="009414EA">
        <w:trPr>
          <w:cantSplit/>
          <w:jc w:val="center"/>
        </w:trPr>
        <w:tc>
          <w:tcPr>
            <w:tcW w:w="6700" w:type="dxa"/>
          </w:tcPr>
          <w:p w14:paraId="47DA268C"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eastAsia="ＭＳ 明朝" w:hAnsi="Cambria"/>
                <w:lang w:eastAsia="ja-JP"/>
              </w:rPr>
              <w:t xml:space="preserve"> </w:t>
            </w:r>
            <w:r w:rsidRPr="00D527DE">
              <w:rPr>
                <w:rFonts w:ascii="Cambria" w:hAnsi="Cambria"/>
              </w:rPr>
              <w:t>single_occupancy_flag</w:t>
            </w:r>
            <w:r w:rsidRPr="00D527DE">
              <w:rPr>
                <w:rFonts w:ascii="Cambria" w:eastAsia="ＭＳ 明朝" w:hAnsi="Cambria"/>
                <w:lang w:eastAsia="ja-JP"/>
              </w:rPr>
              <w:t xml:space="preserve"> </w:t>
            </w:r>
            <w:r w:rsidRPr="00D527DE">
              <w:rPr>
                <w:rFonts w:ascii="Cambria" w:hAnsi="Cambria"/>
              </w:rPr>
              <w:t>)</w:t>
            </w:r>
          </w:p>
        </w:tc>
        <w:tc>
          <w:tcPr>
            <w:tcW w:w="1157" w:type="dxa"/>
          </w:tcPr>
          <w:p w14:paraId="1705A3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BB0C673" w14:textId="77777777" w:rsidTr="009414EA">
        <w:trPr>
          <w:cantSplit/>
          <w:jc w:val="center"/>
        </w:trPr>
        <w:tc>
          <w:tcPr>
            <w:tcW w:w="6700" w:type="dxa"/>
          </w:tcPr>
          <w:p w14:paraId="6B0CA6C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occupancy_idx</w:t>
            </w:r>
          </w:p>
        </w:tc>
        <w:tc>
          <w:tcPr>
            <w:tcW w:w="1157" w:type="dxa"/>
          </w:tcPr>
          <w:p w14:paraId="5F66F42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68533523" w14:textId="77777777" w:rsidTr="009414EA">
        <w:trPr>
          <w:cantSplit/>
          <w:jc w:val="center"/>
        </w:trPr>
        <w:tc>
          <w:tcPr>
            <w:tcW w:w="6700" w:type="dxa"/>
          </w:tcPr>
          <w:p w14:paraId="17B9D431"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157" w:type="dxa"/>
          </w:tcPr>
          <w:p w14:paraId="4F0E07E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C1E67F" w14:textId="77777777" w:rsidTr="009414EA">
        <w:trPr>
          <w:cantSplit/>
          <w:jc w:val="center"/>
        </w:trPr>
        <w:tc>
          <w:tcPr>
            <w:tcW w:w="6700" w:type="dxa"/>
          </w:tcPr>
          <w:p w14:paraId="5B2A6D55"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if( !single_occupancy_flag )</w:t>
            </w:r>
          </w:p>
        </w:tc>
        <w:tc>
          <w:tcPr>
            <w:tcW w:w="1157" w:type="dxa"/>
          </w:tcPr>
          <w:p w14:paraId="05B14C1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BA5450" w:rsidRPr="00D527DE" w14:paraId="18DADA38" w14:textId="77777777" w:rsidTr="009414EA">
        <w:trPr>
          <w:cantSplit/>
          <w:jc w:val="center"/>
        </w:trPr>
        <w:tc>
          <w:tcPr>
            <w:tcW w:w="6700" w:type="dxa"/>
          </w:tcPr>
          <w:p w14:paraId="57710129" w14:textId="04EED982" w:rsidR="00BA5450" w:rsidRPr="00D527DE" w:rsidRDefault="00BA5450"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noProof/>
              </w:rPr>
              <w:t>if( bitwise_occupancy_flag )</w:t>
            </w:r>
          </w:p>
        </w:tc>
        <w:tc>
          <w:tcPr>
            <w:tcW w:w="1157" w:type="dxa"/>
          </w:tcPr>
          <w:p w14:paraId="2546669A" w14:textId="77777777" w:rsidR="00BA5450" w:rsidRPr="00D527DE" w:rsidRDefault="00BA5450" w:rsidP="009414EA">
            <w:pPr>
              <w:pStyle w:val="tableheading"/>
              <w:overflowPunct/>
              <w:autoSpaceDE/>
              <w:autoSpaceDN/>
              <w:adjustRightInd/>
              <w:jc w:val="center"/>
              <w:textAlignment w:val="auto"/>
              <w:rPr>
                <w:rFonts w:ascii="Cambria" w:hAnsi="Cambria"/>
                <w:b w:val="0"/>
                <w:bCs w:val="0"/>
                <w:noProof/>
              </w:rPr>
            </w:pPr>
          </w:p>
        </w:tc>
      </w:tr>
      <w:tr w:rsidR="009B2FA7" w:rsidRPr="00D527DE" w14:paraId="734E24C3" w14:textId="77777777" w:rsidTr="009414EA">
        <w:trPr>
          <w:cantSplit/>
          <w:jc w:val="center"/>
        </w:trPr>
        <w:tc>
          <w:tcPr>
            <w:tcW w:w="6700" w:type="dxa"/>
          </w:tcPr>
          <w:p w14:paraId="12B4A0E8" w14:textId="15042645" w:rsidR="009B2FA7" w:rsidRPr="00D527DE" w:rsidRDefault="009B2FA7" w:rsidP="009414EA">
            <w:pPr>
              <w:pStyle w:val="tablesyntax"/>
              <w:rPr>
                <w:rFonts w:ascii="Cambria" w:hAnsi="Cambria"/>
                <w:b/>
                <w:noProof/>
              </w:rPr>
            </w:pPr>
            <w:r w:rsidRPr="00D527DE">
              <w:rPr>
                <w:rFonts w:ascii="Cambria" w:hAnsi="Cambria"/>
                <w:lang w:eastAsia="ko-KR"/>
              </w:rPr>
              <w:tab/>
            </w:r>
            <w:r w:rsidR="00BA5450" w:rsidRPr="00D527DE">
              <w:rPr>
                <w:rFonts w:ascii="Cambria" w:hAnsi="Cambria"/>
                <w:lang w:eastAsia="ko-KR"/>
              </w:rPr>
              <w:tab/>
            </w:r>
            <w:r w:rsidRPr="00D527DE">
              <w:rPr>
                <w:rFonts w:ascii="Cambria" w:hAnsi="Cambria"/>
                <w:lang w:eastAsia="ko-KR"/>
              </w:rPr>
              <w:tab/>
            </w:r>
            <w:r w:rsidRPr="00D527DE">
              <w:rPr>
                <w:rFonts w:ascii="Cambria" w:hAnsi="Cambria"/>
                <w:b/>
              </w:rPr>
              <w:t>occupancy_map</w:t>
            </w:r>
          </w:p>
        </w:tc>
        <w:tc>
          <w:tcPr>
            <w:tcW w:w="1157" w:type="dxa"/>
          </w:tcPr>
          <w:p w14:paraId="368DA70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BA5450" w:rsidRPr="00D527DE" w14:paraId="06C38350" w14:textId="77777777" w:rsidTr="009414EA">
        <w:trPr>
          <w:cantSplit/>
          <w:jc w:val="center"/>
        </w:trPr>
        <w:tc>
          <w:tcPr>
            <w:tcW w:w="6700" w:type="dxa"/>
          </w:tcPr>
          <w:p w14:paraId="54752687" w14:textId="0CD5CAB1" w:rsidR="00BA5450" w:rsidRPr="00D527DE" w:rsidRDefault="00BA5450"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else</w:t>
            </w:r>
          </w:p>
        </w:tc>
        <w:tc>
          <w:tcPr>
            <w:tcW w:w="1157" w:type="dxa"/>
          </w:tcPr>
          <w:p w14:paraId="2D53E6A1" w14:textId="77777777" w:rsidR="00BA5450" w:rsidRPr="00D527DE" w:rsidRDefault="00BA5450" w:rsidP="009414EA">
            <w:pPr>
              <w:pStyle w:val="tableheading"/>
              <w:overflowPunct/>
              <w:autoSpaceDE/>
              <w:autoSpaceDN/>
              <w:adjustRightInd/>
              <w:jc w:val="center"/>
              <w:textAlignment w:val="auto"/>
              <w:rPr>
                <w:rFonts w:ascii="Cambria" w:hAnsi="Cambria"/>
                <w:b w:val="0"/>
                <w:noProof/>
              </w:rPr>
            </w:pPr>
          </w:p>
        </w:tc>
      </w:tr>
      <w:tr w:rsidR="00BA5450" w:rsidRPr="00D527DE" w14:paraId="7649AC25" w14:textId="77777777" w:rsidTr="009414EA">
        <w:trPr>
          <w:cantSplit/>
          <w:jc w:val="center"/>
        </w:trPr>
        <w:tc>
          <w:tcPr>
            <w:tcW w:w="6700" w:type="dxa"/>
          </w:tcPr>
          <w:p w14:paraId="00AF7DBF" w14:textId="1342D666" w:rsidR="00BA5450" w:rsidRPr="00D527DE" w:rsidRDefault="00BA5450" w:rsidP="009414EA">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occupancy_byte</w:t>
            </w:r>
          </w:p>
        </w:tc>
        <w:tc>
          <w:tcPr>
            <w:tcW w:w="1157" w:type="dxa"/>
          </w:tcPr>
          <w:p w14:paraId="6777B438" w14:textId="3E76EE19" w:rsidR="00BA5450" w:rsidRPr="00D527DE" w:rsidRDefault="00340326" w:rsidP="009414EA">
            <w:pPr>
              <w:pStyle w:val="tableheading"/>
              <w:overflowPunct/>
              <w:autoSpaceDE/>
              <w:autoSpaceDN/>
              <w:adjustRightInd/>
              <w:jc w:val="center"/>
              <w:textAlignment w:val="auto"/>
              <w:rPr>
                <w:rFonts w:ascii="Cambria" w:eastAsiaTheme="minorEastAsia" w:hAnsi="Cambria"/>
                <w:b w:val="0"/>
                <w:noProof/>
                <w:lang w:eastAsia="ja-JP"/>
              </w:rPr>
            </w:pPr>
            <w:r w:rsidRPr="00D527DE">
              <w:rPr>
                <w:rFonts w:ascii="Cambria" w:eastAsiaTheme="minorEastAsia" w:hAnsi="Cambria"/>
                <w:b w:val="0"/>
                <w:noProof/>
                <w:lang w:eastAsia="ja-JP"/>
              </w:rPr>
              <w:t>de</w:t>
            </w:r>
            <w:r w:rsidR="00BA5450" w:rsidRPr="00D527DE">
              <w:rPr>
                <w:rFonts w:ascii="Cambria" w:eastAsiaTheme="minorEastAsia" w:hAnsi="Cambria"/>
                <w:b w:val="0"/>
                <w:noProof/>
                <w:lang w:eastAsia="ja-JP"/>
              </w:rPr>
              <w:t>(v)</w:t>
            </w:r>
          </w:p>
        </w:tc>
      </w:tr>
      <w:tr w:rsidR="009B2FA7" w:rsidRPr="00D527DE" w14:paraId="4F8401DF" w14:textId="77777777" w:rsidTr="009414EA">
        <w:trPr>
          <w:cantSplit/>
          <w:jc w:val="center"/>
        </w:trPr>
        <w:tc>
          <w:tcPr>
            <w:tcW w:w="6700" w:type="dxa"/>
          </w:tcPr>
          <w:p w14:paraId="6183A669" w14:textId="7398F78A"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noProof/>
              </w:rPr>
              <w:t>if( depth</w:t>
            </w:r>
            <w:r w:rsidR="00536592" w:rsidRPr="00D527DE">
              <w:rPr>
                <w:rFonts w:ascii="Cambria" w:hAnsi="Cambria"/>
                <w:noProof/>
              </w:rPr>
              <w:t xml:space="preserve"> </w:t>
            </w:r>
            <w:r w:rsidR="0008361D" w:rsidRPr="00D527DE">
              <w:rPr>
                <w:rFonts w:ascii="Cambria" w:hAnsi="Cambria"/>
                <w:noProof/>
              </w:rPr>
              <w:t xml:space="preserve"> </w:t>
            </w:r>
            <w:r w:rsidRPr="00D527DE">
              <w:rPr>
                <w:rFonts w:ascii="Cambria" w:hAnsi="Cambria"/>
                <w:noProof/>
              </w:rPr>
              <w:t>= =</w:t>
            </w:r>
            <w:r w:rsidR="0008361D" w:rsidRPr="00D527DE">
              <w:rPr>
                <w:rFonts w:ascii="Cambria" w:hAnsi="Cambria"/>
                <w:noProof/>
              </w:rPr>
              <w:t xml:space="preserve"> </w:t>
            </w:r>
            <w:r w:rsidR="00536592" w:rsidRPr="00D527DE">
              <w:rPr>
                <w:rFonts w:ascii="Cambria" w:hAnsi="Cambria"/>
                <w:noProof/>
              </w:rPr>
              <w:t xml:space="preserve"> </w:t>
            </w:r>
            <w:r w:rsidRPr="00D527DE">
              <w:rPr>
                <w:rFonts w:ascii="Cambria" w:hAnsi="Cambria"/>
                <w:noProof/>
              </w:rPr>
              <w:t>MaxGeometryOctreeDepth − 1 )</w:t>
            </w:r>
          </w:p>
        </w:tc>
        <w:tc>
          <w:tcPr>
            <w:tcW w:w="1157" w:type="dxa"/>
          </w:tcPr>
          <w:p w14:paraId="1293E9F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B8F20F3" w14:textId="77777777" w:rsidTr="009414EA">
        <w:trPr>
          <w:cantSplit/>
          <w:jc w:val="center"/>
        </w:trPr>
        <w:tc>
          <w:tcPr>
            <w:tcW w:w="6700" w:type="dxa"/>
          </w:tcPr>
          <w:p w14:paraId="1648B0FD"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if( !unique_geometry_points_flag )</w:t>
            </w:r>
          </w:p>
        </w:tc>
        <w:tc>
          <w:tcPr>
            <w:tcW w:w="1157" w:type="dxa"/>
          </w:tcPr>
          <w:p w14:paraId="7DBA9FBD"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409BF8B0" w14:textId="77777777" w:rsidTr="009414EA">
        <w:trPr>
          <w:cantSplit/>
          <w:jc w:val="center"/>
        </w:trPr>
        <w:tc>
          <w:tcPr>
            <w:tcW w:w="6700" w:type="dxa"/>
          </w:tcPr>
          <w:p w14:paraId="3CEFFDE4" w14:textId="6F63A0F9" w:rsidR="003967BA" w:rsidRPr="00D527DE" w:rsidRDefault="009B2FA7" w:rsidP="002A3269">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for( child = 0; child &lt; GeometryNodeChildrenCnt; child++ ) {</w:t>
            </w:r>
          </w:p>
        </w:tc>
        <w:tc>
          <w:tcPr>
            <w:tcW w:w="1157" w:type="dxa"/>
          </w:tcPr>
          <w:p w14:paraId="5DEBF82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D66EBF6" w14:textId="77777777" w:rsidTr="009414EA">
        <w:trPr>
          <w:cantSplit/>
          <w:jc w:val="center"/>
        </w:trPr>
        <w:tc>
          <w:tcPr>
            <w:tcW w:w="6700" w:type="dxa"/>
          </w:tcPr>
          <w:p w14:paraId="3AA04FD4" w14:textId="00061F7F" w:rsidR="009B2FA7" w:rsidRPr="00D527DE" w:rsidRDefault="009B2FA7" w:rsidP="007F16A3">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num_points_eq1_flag</w:t>
            </w:r>
            <w:r w:rsidR="005B3ABF" w:rsidRPr="00D527DE">
              <w:rPr>
                <w:rFonts w:ascii="Cambria" w:hAnsi="Cambria"/>
                <w:noProof/>
              </w:rPr>
              <w:t>[ child ]</w:t>
            </w:r>
          </w:p>
        </w:tc>
        <w:tc>
          <w:tcPr>
            <w:tcW w:w="1157" w:type="dxa"/>
          </w:tcPr>
          <w:p w14:paraId="33235454"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9B2FA7" w:rsidRPr="00D527DE" w14:paraId="21BAC269" w14:textId="77777777" w:rsidTr="009414EA">
        <w:trPr>
          <w:cantSplit/>
          <w:jc w:val="center"/>
        </w:trPr>
        <w:tc>
          <w:tcPr>
            <w:tcW w:w="6700" w:type="dxa"/>
          </w:tcPr>
          <w:p w14:paraId="20772738"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if( !num_points_eq1_flag )</w:t>
            </w:r>
          </w:p>
        </w:tc>
        <w:tc>
          <w:tcPr>
            <w:tcW w:w="1157" w:type="dxa"/>
          </w:tcPr>
          <w:p w14:paraId="162843B9"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CDF7293" w14:textId="77777777" w:rsidTr="009414EA">
        <w:trPr>
          <w:cantSplit/>
          <w:jc w:val="center"/>
        </w:trPr>
        <w:tc>
          <w:tcPr>
            <w:tcW w:w="6700" w:type="dxa"/>
          </w:tcPr>
          <w:p w14:paraId="14C10473" w14:textId="68371128"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num_points_minus2</w:t>
            </w:r>
            <w:r w:rsidR="005B3ABF" w:rsidRPr="00D527DE">
              <w:rPr>
                <w:rFonts w:ascii="Cambria" w:hAnsi="Cambria"/>
                <w:noProof/>
              </w:rPr>
              <w:t>[ child ]</w:t>
            </w:r>
          </w:p>
        </w:tc>
        <w:tc>
          <w:tcPr>
            <w:tcW w:w="1157" w:type="dxa"/>
          </w:tcPr>
          <w:p w14:paraId="4BD45C22"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9B2FA7" w:rsidRPr="00D527DE" w14:paraId="279891B6" w14:textId="77777777" w:rsidTr="009414EA">
        <w:trPr>
          <w:cantSplit/>
          <w:jc w:val="center"/>
        </w:trPr>
        <w:tc>
          <w:tcPr>
            <w:tcW w:w="6700" w:type="dxa"/>
          </w:tcPr>
          <w:p w14:paraId="133B2C4D" w14:textId="77777777" w:rsidR="009B2FA7" w:rsidRPr="00D527DE" w:rsidRDefault="009B2FA7" w:rsidP="009414EA">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eastAsia="ＭＳ 明朝" w:hAnsi="Cambria"/>
                <w:noProof/>
                <w:lang w:eastAsia="ja-JP"/>
              </w:rPr>
              <w:t>}</w:t>
            </w:r>
          </w:p>
        </w:tc>
        <w:tc>
          <w:tcPr>
            <w:tcW w:w="1157" w:type="dxa"/>
          </w:tcPr>
          <w:p w14:paraId="601F309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4BAC350B" w14:textId="77777777" w:rsidTr="009414EA">
        <w:trPr>
          <w:cantSplit/>
          <w:jc w:val="center"/>
        </w:trPr>
        <w:tc>
          <w:tcPr>
            <w:tcW w:w="6700" w:type="dxa"/>
          </w:tcPr>
          <w:p w14:paraId="231AC012"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 else {</w:t>
            </w:r>
          </w:p>
        </w:tc>
        <w:tc>
          <w:tcPr>
            <w:tcW w:w="1157" w:type="dxa"/>
          </w:tcPr>
          <w:p w14:paraId="54473AE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A80ABE9" w14:textId="77777777" w:rsidTr="009414EA">
        <w:trPr>
          <w:cantSplit/>
          <w:jc w:val="center"/>
        </w:trPr>
        <w:tc>
          <w:tcPr>
            <w:tcW w:w="6700" w:type="dxa"/>
          </w:tcPr>
          <w:p w14:paraId="287BC183"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DirectModeFlagPresent )</w:t>
            </w:r>
          </w:p>
        </w:tc>
        <w:tc>
          <w:tcPr>
            <w:tcW w:w="1157" w:type="dxa"/>
          </w:tcPr>
          <w:p w14:paraId="2EBB824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C96FD48" w14:textId="77777777" w:rsidTr="009414EA">
        <w:trPr>
          <w:cantSplit/>
          <w:jc w:val="center"/>
        </w:trPr>
        <w:tc>
          <w:tcPr>
            <w:tcW w:w="6700" w:type="dxa"/>
          </w:tcPr>
          <w:p w14:paraId="6550019A" w14:textId="77777777" w:rsidR="009B2FA7" w:rsidRPr="00D527DE" w:rsidRDefault="009B2FA7" w:rsidP="009414EA">
            <w:pPr>
              <w:pStyle w:val="tablesyntax"/>
              <w:rPr>
                <w:rFonts w:ascii="Cambria" w:eastAsia="ＭＳ 明朝" w:hAnsi="Cambria"/>
                <w:b/>
                <w:bCs/>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direct_mode_flag</w:t>
            </w:r>
          </w:p>
        </w:tc>
        <w:tc>
          <w:tcPr>
            <w:tcW w:w="1157" w:type="dxa"/>
          </w:tcPr>
          <w:p w14:paraId="495A69B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1E3DAF31" w14:textId="77777777" w:rsidTr="009414EA">
        <w:trPr>
          <w:cantSplit/>
          <w:jc w:val="center"/>
        </w:trPr>
        <w:tc>
          <w:tcPr>
            <w:tcW w:w="6700" w:type="dxa"/>
          </w:tcPr>
          <w:p w14:paraId="377F7E89"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direct_mode_flag ) {</w:t>
            </w:r>
          </w:p>
        </w:tc>
        <w:tc>
          <w:tcPr>
            <w:tcW w:w="1157" w:type="dxa"/>
          </w:tcPr>
          <w:p w14:paraId="31261D45"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9365022" w14:textId="77777777" w:rsidTr="009414EA">
        <w:trPr>
          <w:cantSplit/>
          <w:jc w:val="center"/>
        </w:trPr>
        <w:tc>
          <w:tcPr>
            <w:tcW w:w="6700" w:type="dxa"/>
          </w:tcPr>
          <w:p w14:paraId="3F76BD72" w14:textId="77777777" w:rsidR="009B2FA7" w:rsidRPr="00D527DE" w:rsidRDefault="009B2FA7" w:rsidP="009414EA">
            <w:pPr>
              <w:pStyle w:val="tablesyntax"/>
              <w:rPr>
                <w:rFonts w:ascii="Cambria" w:eastAsia="ＭＳ 明朝" w:hAnsi="Cambria"/>
                <w:b/>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num_direct_points_minus1</w:t>
            </w:r>
          </w:p>
        </w:tc>
        <w:tc>
          <w:tcPr>
            <w:tcW w:w="1157" w:type="dxa"/>
          </w:tcPr>
          <w:p w14:paraId="494EA5A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7BD759D0" w14:textId="77777777" w:rsidTr="009414EA">
        <w:trPr>
          <w:cantSplit/>
          <w:jc w:val="center"/>
        </w:trPr>
        <w:tc>
          <w:tcPr>
            <w:tcW w:w="6700" w:type="dxa"/>
          </w:tcPr>
          <w:p w14:paraId="63AD1F56" w14:textId="1C72D91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i = 0; </w:t>
            </w:r>
            <w:r w:rsidR="00F963CE" w:rsidRPr="00D527DE">
              <w:rPr>
                <w:rFonts w:ascii="Cambria" w:hAnsi="Cambria"/>
              </w:rPr>
              <w:t>i</w:t>
            </w:r>
            <w:r w:rsidR="00536592" w:rsidRPr="00D527DE">
              <w:rPr>
                <w:rFonts w:ascii="Cambria" w:hAnsi="Cambria"/>
              </w:rPr>
              <w:t xml:space="preserve"> </w:t>
            </w:r>
            <w:r w:rsidRPr="00D527DE">
              <w:rPr>
                <w:rFonts w:ascii="Cambria" w:hAnsi="Cambria"/>
              </w:rPr>
              <w:t>&lt;=</w:t>
            </w:r>
            <w:r w:rsidR="0008361D" w:rsidRPr="00D527DE">
              <w:rPr>
                <w:rFonts w:ascii="Cambria" w:hAnsi="Cambria"/>
              </w:rPr>
              <w:t xml:space="preserve"> </w:t>
            </w:r>
            <w:r w:rsidRPr="00D527DE">
              <w:rPr>
                <w:rFonts w:ascii="Cambria" w:hAnsi="Cambria"/>
              </w:rPr>
              <w:t>num_direct_points_minus1; i++ )</w:t>
            </w:r>
          </w:p>
        </w:tc>
        <w:tc>
          <w:tcPr>
            <w:tcW w:w="1157" w:type="dxa"/>
          </w:tcPr>
          <w:p w14:paraId="0398112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3D782D9" w14:textId="77777777" w:rsidTr="009414EA">
        <w:trPr>
          <w:cantSplit/>
          <w:jc w:val="center"/>
        </w:trPr>
        <w:tc>
          <w:tcPr>
            <w:tcW w:w="6700" w:type="dxa"/>
          </w:tcPr>
          <w:p w14:paraId="0F9D6D70"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for( j = 0; j &lt; ChildNodeSizeLog2; j++ ) {</w:t>
            </w:r>
          </w:p>
        </w:tc>
        <w:tc>
          <w:tcPr>
            <w:tcW w:w="1157" w:type="dxa"/>
          </w:tcPr>
          <w:p w14:paraId="257C125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558583F7" w14:textId="77777777" w:rsidTr="009414EA">
        <w:trPr>
          <w:cantSplit/>
          <w:jc w:val="center"/>
        </w:trPr>
        <w:tc>
          <w:tcPr>
            <w:tcW w:w="6700" w:type="dxa"/>
          </w:tcPr>
          <w:p w14:paraId="1DC37502" w14:textId="05F3012A"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_x</w:t>
            </w:r>
            <w:r w:rsidRPr="00D527DE">
              <w:rPr>
                <w:rFonts w:ascii="Cambria" w:hAnsi="Cambria"/>
              </w:rPr>
              <w:t>[ i ][ j ]</w:t>
            </w:r>
          </w:p>
        </w:tc>
        <w:tc>
          <w:tcPr>
            <w:tcW w:w="1157" w:type="dxa"/>
          </w:tcPr>
          <w:p w14:paraId="6E6C8DB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50989EAA" w14:textId="77777777" w:rsidTr="009414EA">
        <w:trPr>
          <w:cantSplit/>
          <w:jc w:val="center"/>
        </w:trPr>
        <w:tc>
          <w:tcPr>
            <w:tcW w:w="6700" w:type="dxa"/>
          </w:tcPr>
          <w:p w14:paraId="7E247684" w14:textId="56805A4F" w:rsidR="009B2FA7" w:rsidRPr="00D527DE" w:rsidRDefault="009B2FA7" w:rsidP="007F16A3">
            <w:pPr>
              <w:pStyle w:val="tablesyntax"/>
              <w:rPr>
                <w:rFonts w:ascii="Cambria" w:hAnsi="Cambria"/>
                <w:b/>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_y</w:t>
            </w:r>
            <w:r w:rsidRPr="00D527DE">
              <w:rPr>
                <w:rFonts w:ascii="Cambria" w:hAnsi="Cambria"/>
              </w:rPr>
              <w:t>[ i ][ j ]</w:t>
            </w:r>
          </w:p>
        </w:tc>
        <w:tc>
          <w:tcPr>
            <w:tcW w:w="1157" w:type="dxa"/>
          </w:tcPr>
          <w:p w14:paraId="57E39359"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1255E3BD" w14:textId="77777777" w:rsidTr="009414EA">
        <w:trPr>
          <w:cantSplit/>
          <w:jc w:val="center"/>
        </w:trPr>
        <w:tc>
          <w:tcPr>
            <w:tcW w:w="6700" w:type="dxa"/>
          </w:tcPr>
          <w:p w14:paraId="0A0BB7BA" w14:textId="15157D16"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_z</w:t>
            </w:r>
            <w:r w:rsidRPr="00D527DE">
              <w:rPr>
                <w:rFonts w:ascii="Cambria" w:hAnsi="Cambria"/>
              </w:rPr>
              <w:t>[ i ][ j ]</w:t>
            </w:r>
          </w:p>
        </w:tc>
        <w:tc>
          <w:tcPr>
            <w:tcW w:w="1157" w:type="dxa"/>
          </w:tcPr>
          <w:p w14:paraId="7E94177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33849AFD" w14:textId="77777777" w:rsidTr="009414EA">
        <w:trPr>
          <w:cantSplit/>
          <w:jc w:val="center"/>
        </w:trPr>
        <w:tc>
          <w:tcPr>
            <w:tcW w:w="6700" w:type="dxa"/>
          </w:tcPr>
          <w:p w14:paraId="040E8E8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157" w:type="dxa"/>
          </w:tcPr>
          <w:p w14:paraId="3D7E5B62"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502224B4" w14:textId="77777777" w:rsidTr="009414EA">
        <w:trPr>
          <w:cantSplit/>
          <w:jc w:val="center"/>
        </w:trPr>
        <w:tc>
          <w:tcPr>
            <w:tcW w:w="6700" w:type="dxa"/>
          </w:tcPr>
          <w:p w14:paraId="013AB454"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157" w:type="dxa"/>
          </w:tcPr>
          <w:p w14:paraId="4424BAE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F2D89CD" w14:textId="77777777" w:rsidTr="009414EA">
        <w:trPr>
          <w:cantSplit/>
          <w:jc w:val="center"/>
        </w:trPr>
        <w:tc>
          <w:tcPr>
            <w:tcW w:w="6700" w:type="dxa"/>
          </w:tcPr>
          <w:p w14:paraId="48E6DFF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157" w:type="dxa"/>
          </w:tcPr>
          <w:p w14:paraId="5C2AC0A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34CE093" w14:textId="77777777" w:rsidTr="009414EA">
        <w:trPr>
          <w:cantSplit/>
          <w:jc w:val="center"/>
        </w:trPr>
        <w:tc>
          <w:tcPr>
            <w:tcW w:w="6700" w:type="dxa"/>
          </w:tcPr>
          <w:p w14:paraId="410C7416" w14:textId="77777777" w:rsidR="009B2FA7" w:rsidRPr="00D527DE" w:rsidRDefault="009B2FA7" w:rsidP="009414EA">
            <w:pPr>
              <w:pStyle w:val="tablesyntax"/>
              <w:rPr>
                <w:rFonts w:ascii="Cambria" w:hAnsi="Cambria"/>
                <w:noProof/>
              </w:rPr>
            </w:pPr>
            <w:r w:rsidRPr="00D527DE">
              <w:rPr>
                <w:rFonts w:ascii="Cambria" w:hAnsi="Cambria"/>
              </w:rPr>
              <w:t>}</w:t>
            </w:r>
          </w:p>
        </w:tc>
        <w:tc>
          <w:tcPr>
            <w:tcW w:w="1157" w:type="dxa"/>
          </w:tcPr>
          <w:p w14:paraId="15CE382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75027EA" w14:textId="77777777" w:rsidR="009B2FA7" w:rsidRPr="00D527DE" w:rsidRDefault="009B2FA7" w:rsidP="009B2FA7">
      <w:pPr>
        <w:rPr>
          <w:rFonts w:eastAsia="ＭＳ 明朝"/>
          <w:highlight w:val="yellow"/>
          <w:lang w:val="en-CA" w:eastAsia="ja-JP"/>
        </w:rPr>
      </w:pPr>
      <w:bookmarkStart w:id="867" w:name="_Toc517251473"/>
      <w:bookmarkStart w:id="868" w:name="_Toc517250636"/>
      <w:bookmarkEnd w:id="867"/>
      <w:bookmarkEnd w:id="868"/>
    </w:p>
    <w:p w14:paraId="391824E8" w14:textId="5B1D8E90" w:rsidR="009B2FA7" w:rsidRPr="00D527DE" w:rsidRDefault="009B2FA7" w:rsidP="007F16A3">
      <w:pPr>
        <w:pStyle w:val="4"/>
        <w:rPr>
          <w:lang w:val="en-CA"/>
        </w:rPr>
      </w:pPr>
      <w:r w:rsidRPr="00D527DE">
        <w:rPr>
          <w:lang w:val="en-CA"/>
        </w:rPr>
        <w:t>Geometry</w:t>
      </w:r>
      <w:r w:rsidR="00C55338" w:rsidRPr="00D527DE">
        <w:rPr>
          <w:lang w:val="en-CA"/>
        </w:rPr>
        <w:t xml:space="preserve"> trisoup data</w:t>
      </w:r>
      <w:r w:rsidRPr="00D527DE">
        <w:rPr>
          <w:lang w:val="en-CA"/>
        </w:rPr>
        <w:t xml:space="preserve"> syntax</w:t>
      </w:r>
      <w:bookmarkStart w:id="869" w:name="_Toc514664366"/>
      <w:bookmarkStart w:id="870" w:name="_Toc514846767"/>
      <w:bookmarkStart w:id="871" w:name="_Toc514847315"/>
      <w:bookmarkStart w:id="872" w:name="_Toc515270378"/>
      <w:bookmarkStart w:id="873" w:name="_Toc515629223"/>
      <w:bookmarkStart w:id="874" w:name="_Toc516232469"/>
      <w:bookmarkStart w:id="875" w:name="_Toc516233556"/>
      <w:bookmarkStart w:id="876" w:name="_Toc517248627"/>
      <w:bookmarkStart w:id="877" w:name="_Toc517249199"/>
      <w:bookmarkStart w:id="878" w:name="_Toc517249772"/>
      <w:bookmarkStart w:id="879" w:name="_Toc517250905"/>
      <w:bookmarkStart w:id="880" w:name="_Toc517251476"/>
      <w:bookmarkStart w:id="881" w:name="_Toc517250639"/>
      <w:bookmarkEnd w:id="869"/>
      <w:bookmarkEnd w:id="870"/>
      <w:bookmarkEnd w:id="871"/>
      <w:bookmarkEnd w:id="872"/>
      <w:bookmarkEnd w:id="873"/>
      <w:bookmarkEnd w:id="874"/>
      <w:bookmarkEnd w:id="875"/>
      <w:bookmarkEnd w:id="876"/>
      <w:bookmarkEnd w:id="877"/>
      <w:bookmarkEnd w:id="878"/>
      <w:bookmarkEnd w:id="879"/>
      <w:bookmarkEnd w:id="880"/>
      <w:bookmarkEnd w:id="8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B2FA7" w:rsidRPr="00D527DE" w14:paraId="21B74CC5" w14:textId="77777777" w:rsidTr="00210093">
        <w:trPr>
          <w:cantSplit/>
          <w:jc w:val="center"/>
        </w:trPr>
        <w:tc>
          <w:tcPr>
            <w:tcW w:w="6283" w:type="dxa"/>
          </w:tcPr>
          <w:p w14:paraId="110F0D47" w14:textId="17F32100" w:rsidR="009B2FA7" w:rsidRPr="00D527DE" w:rsidRDefault="009B2FA7" w:rsidP="006C620D">
            <w:pPr>
              <w:pStyle w:val="tablesyntax"/>
              <w:rPr>
                <w:rFonts w:ascii="Cambria" w:hAnsi="Cambria"/>
              </w:rPr>
            </w:pP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w:t>
            </w:r>
            <w:r w:rsidRPr="00D527DE">
              <w:rPr>
                <w:rFonts w:ascii="Cambria" w:eastAsia="ＭＳ 明朝" w:hAnsi="Cambria"/>
                <w:lang w:eastAsia="ja-JP"/>
              </w:rPr>
              <w:t> </w:t>
            </w:r>
            <w:r w:rsidRPr="00D527DE">
              <w:rPr>
                <w:rFonts w:ascii="Cambria" w:hAnsi="Cambria"/>
              </w:rPr>
              <w:t>) {</w:t>
            </w:r>
          </w:p>
        </w:tc>
        <w:tc>
          <w:tcPr>
            <w:tcW w:w="1574" w:type="dxa"/>
          </w:tcPr>
          <w:p w14:paraId="097D29BF"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hAnsi="Cambria"/>
              </w:rPr>
              <w:t>Descriptor</w:t>
            </w:r>
          </w:p>
        </w:tc>
      </w:tr>
      <w:tr w:rsidR="009B2FA7" w:rsidRPr="00D527DE" w14:paraId="21B8637E" w14:textId="77777777" w:rsidTr="00210093">
        <w:trPr>
          <w:cantSplit/>
          <w:jc w:val="center"/>
        </w:trPr>
        <w:tc>
          <w:tcPr>
            <w:tcW w:w="6283" w:type="dxa"/>
          </w:tcPr>
          <w:p w14:paraId="1008E6E1" w14:textId="746C63F8" w:rsidR="009B2FA7" w:rsidRPr="00D527DE" w:rsidRDefault="009B2FA7" w:rsidP="009414EA">
            <w:pPr>
              <w:pStyle w:val="tablesyntax"/>
              <w:rPr>
                <w:rFonts w:ascii="Cambria" w:hAnsi="Cambria"/>
                <w:b/>
              </w:rPr>
            </w:pPr>
            <w:r w:rsidRPr="00D527DE">
              <w:rPr>
                <w:rFonts w:ascii="Cambria" w:hAnsi="Cambria"/>
                <w:lang w:eastAsia="ko-KR"/>
              </w:rPr>
              <w:tab/>
            </w:r>
            <w:r w:rsidR="000E529B" w:rsidRPr="00D527DE">
              <w:rPr>
                <w:rFonts w:ascii="Cambria" w:hAnsi="Cambria"/>
                <w:b/>
              </w:rPr>
              <w:t>num_unique_segments</w:t>
            </w:r>
          </w:p>
        </w:tc>
        <w:tc>
          <w:tcPr>
            <w:tcW w:w="1574" w:type="dxa"/>
          </w:tcPr>
          <w:p w14:paraId="408DF9E3" w14:textId="41B1DA67" w:rsidR="009B2FA7"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w:t>
            </w:r>
            <w:r w:rsidR="009B2FA7" w:rsidRPr="00D527DE">
              <w:rPr>
                <w:rFonts w:ascii="Cambria" w:eastAsia="ＭＳ 明朝" w:hAnsi="Cambria"/>
                <w:b w:val="0"/>
                <w:lang w:eastAsia="ja-JP"/>
              </w:rPr>
              <w:t>(</w:t>
            </w:r>
            <w:r w:rsidRPr="00D527DE">
              <w:rPr>
                <w:rFonts w:ascii="Cambria" w:eastAsia="ＭＳ 明朝" w:hAnsi="Cambria"/>
                <w:b w:val="0"/>
                <w:lang w:eastAsia="ja-JP"/>
              </w:rPr>
              <w:t>v</w:t>
            </w:r>
            <w:r w:rsidR="009B2FA7" w:rsidRPr="00D527DE">
              <w:rPr>
                <w:rFonts w:ascii="Cambria" w:eastAsia="ＭＳ 明朝" w:hAnsi="Cambria"/>
                <w:b w:val="0"/>
                <w:lang w:eastAsia="ja-JP"/>
              </w:rPr>
              <w:t>)</w:t>
            </w:r>
          </w:p>
        </w:tc>
      </w:tr>
      <w:tr w:rsidR="009B2FA7" w:rsidRPr="00D527DE" w14:paraId="198977EC" w14:textId="77777777" w:rsidTr="00210093">
        <w:trPr>
          <w:cantSplit/>
          <w:jc w:val="center"/>
        </w:trPr>
        <w:tc>
          <w:tcPr>
            <w:tcW w:w="6283" w:type="dxa"/>
          </w:tcPr>
          <w:p w14:paraId="39CD8D13" w14:textId="7D441D06"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num_unique_segments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1DA9E380" w14:textId="77777777" w:rsidR="009B2FA7" w:rsidRPr="00D527DE" w:rsidRDefault="009B2FA7" w:rsidP="009414EA">
            <w:pPr>
              <w:pStyle w:val="tablecell"/>
              <w:jc w:val="center"/>
            </w:pPr>
          </w:p>
        </w:tc>
      </w:tr>
      <w:tr w:rsidR="009B2FA7" w:rsidRPr="00D527DE" w14:paraId="038AAC3B" w14:textId="77777777" w:rsidTr="00210093">
        <w:trPr>
          <w:cantSplit/>
          <w:jc w:val="center"/>
        </w:trPr>
        <w:tc>
          <w:tcPr>
            <w:tcW w:w="6283" w:type="dxa"/>
          </w:tcPr>
          <w:p w14:paraId="49CA6B15" w14:textId="77777777" w:rsidR="009B2FA7" w:rsidRPr="00D527DE" w:rsidRDefault="009B2FA7" w:rsidP="009414EA">
            <w:pPr>
              <w:pStyle w:val="tablesyntax"/>
              <w:rPr>
                <w:rFonts w:ascii="Cambria" w:eastAsia="ＭＳ 明朝" w:hAnsi="Cambria"/>
                <w:b/>
                <w:bCs/>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b/>
              </w:rPr>
              <w:t>segment_indicator</w:t>
            </w:r>
            <w:r w:rsidRPr="00D527DE">
              <w:rPr>
                <w:rFonts w:ascii="Cambria" w:eastAsia="ＭＳ 明朝" w:hAnsi="Cambria"/>
                <w:lang w:eastAsia="ja-JP"/>
              </w:rPr>
              <w:t>[ i ]</w:t>
            </w:r>
          </w:p>
        </w:tc>
        <w:tc>
          <w:tcPr>
            <w:tcW w:w="1574" w:type="dxa"/>
          </w:tcPr>
          <w:p w14:paraId="757AD001"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eastAsia="ＭＳ 明朝" w:hAnsi="Cambria"/>
                <w:b w:val="0"/>
                <w:lang w:eastAsia="ja-JP"/>
              </w:rPr>
              <w:t>ae</w:t>
            </w:r>
            <w:r w:rsidRPr="00D527DE">
              <w:rPr>
                <w:rFonts w:ascii="Cambria" w:hAnsi="Cambria"/>
                <w:b w:val="0"/>
              </w:rPr>
              <w:t>(</w:t>
            </w:r>
            <w:r w:rsidRPr="00D527DE">
              <w:rPr>
                <w:rFonts w:ascii="Cambria" w:eastAsia="ＭＳ 明朝" w:hAnsi="Cambria"/>
                <w:b w:val="0"/>
                <w:lang w:eastAsia="ja-JP"/>
              </w:rPr>
              <w:t>v</w:t>
            </w:r>
            <w:r w:rsidRPr="00D527DE">
              <w:rPr>
                <w:rFonts w:ascii="Cambria" w:hAnsi="Cambria"/>
                <w:b w:val="0"/>
              </w:rPr>
              <w:t>)</w:t>
            </w:r>
          </w:p>
        </w:tc>
      </w:tr>
      <w:tr w:rsidR="00C55338" w:rsidRPr="00D527DE" w14:paraId="3144D3FC" w14:textId="77777777" w:rsidTr="00210093">
        <w:trPr>
          <w:cantSplit/>
          <w:jc w:val="center"/>
        </w:trPr>
        <w:tc>
          <w:tcPr>
            <w:tcW w:w="6283" w:type="dxa"/>
          </w:tcPr>
          <w:p w14:paraId="74DBB125" w14:textId="42F3F998" w:rsidR="00C55338" w:rsidRPr="00D527DE" w:rsidRDefault="00C55338" w:rsidP="009414EA">
            <w:pPr>
              <w:pStyle w:val="tablesyntax"/>
              <w:rPr>
                <w:rFonts w:ascii="Cambria" w:hAnsi="Cambria"/>
                <w:vanish/>
                <w:lang w:eastAsia="ko-KR"/>
              </w:rPr>
            </w:pPr>
            <w:r w:rsidRPr="00D527DE">
              <w:rPr>
                <w:rFonts w:ascii="Cambria" w:hAnsi="Cambria"/>
                <w:lang w:eastAsia="ko-KR"/>
              </w:rPr>
              <w:tab/>
            </w:r>
            <w:r w:rsidR="000E529B" w:rsidRPr="00D527DE">
              <w:rPr>
                <w:rFonts w:ascii="Cambria" w:eastAsia="ＭＳ 明朝" w:hAnsi="Cambria"/>
                <w:b/>
                <w:vanish/>
                <w:lang w:eastAsia="ja-JP"/>
              </w:rPr>
              <w:t>num_vertices</w:t>
            </w:r>
          </w:p>
        </w:tc>
        <w:tc>
          <w:tcPr>
            <w:tcW w:w="1574" w:type="dxa"/>
          </w:tcPr>
          <w:p w14:paraId="2B27CF34" w14:textId="5C362773" w:rsidR="00C55338" w:rsidRPr="00D527DE" w:rsidRDefault="00C55338" w:rsidP="006C620D">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C55338" w:rsidRPr="00D527DE" w14:paraId="03CD10C9" w14:textId="77777777" w:rsidTr="00210093">
        <w:trPr>
          <w:cantSplit/>
          <w:jc w:val="center"/>
        </w:trPr>
        <w:tc>
          <w:tcPr>
            <w:tcW w:w="6283" w:type="dxa"/>
          </w:tcPr>
          <w:p w14:paraId="249FF43A" w14:textId="24BB1A2E"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num_vertices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27690AB9" w14:textId="7777777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p>
        </w:tc>
      </w:tr>
      <w:tr w:rsidR="00C55338" w:rsidRPr="00D527DE" w14:paraId="6A70733B" w14:textId="77777777" w:rsidTr="00210093">
        <w:trPr>
          <w:cantSplit/>
          <w:jc w:val="center"/>
        </w:trPr>
        <w:tc>
          <w:tcPr>
            <w:tcW w:w="6283" w:type="dxa"/>
          </w:tcPr>
          <w:p w14:paraId="2256827B" w14:textId="14CB0DBB"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rPr>
              <w:t>vertex_position</w:t>
            </w:r>
            <w:r w:rsidRPr="00D527DE">
              <w:rPr>
                <w:rFonts w:ascii="Cambria" w:eastAsia="ＭＳ 明朝" w:hAnsi="Cambria"/>
                <w:lang w:eastAsia="ja-JP"/>
              </w:rPr>
              <w:t>[ i ]</w:t>
            </w:r>
          </w:p>
        </w:tc>
        <w:tc>
          <w:tcPr>
            <w:tcW w:w="1574" w:type="dxa"/>
          </w:tcPr>
          <w:p w14:paraId="6BD87795" w14:textId="4CDA859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9B2FA7" w:rsidRPr="00D527DE" w14:paraId="0D405A13" w14:textId="77777777" w:rsidTr="00210093">
        <w:trPr>
          <w:cantSplit/>
          <w:jc w:val="center"/>
        </w:trPr>
        <w:tc>
          <w:tcPr>
            <w:tcW w:w="6283" w:type="dxa"/>
          </w:tcPr>
          <w:p w14:paraId="773FE95B" w14:textId="77777777" w:rsidR="009B2FA7" w:rsidRPr="00D527DE" w:rsidRDefault="009B2FA7" w:rsidP="009414EA">
            <w:pPr>
              <w:pStyle w:val="tablesyntax"/>
              <w:keepNext w:val="0"/>
              <w:rPr>
                <w:rFonts w:ascii="Cambria" w:hAnsi="Cambria"/>
              </w:rPr>
            </w:pPr>
            <w:r w:rsidRPr="00D527DE">
              <w:rPr>
                <w:rFonts w:ascii="Cambria" w:hAnsi="Cambria"/>
              </w:rPr>
              <w:t>}</w:t>
            </w:r>
          </w:p>
        </w:tc>
        <w:tc>
          <w:tcPr>
            <w:tcW w:w="1574" w:type="dxa"/>
          </w:tcPr>
          <w:p w14:paraId="69E83B85" w14:textId="77777777" w:rsidR="009B2FA7" w:rsidRPr="00D527DE" w:rsidRDefault="009B2FA7" w:rsidP="009414EA">
            <w:pPr>
              <w:pStyle w:val="tablecell"/>
              <w:keepNext w:val="0"/>
              <w:jc w:val="center"/>
            </w:pPr>
          </w:p>
        </w:tc>
      </w:tr>
    </w:tbl>
    <w:p w14:paraId="4D6A786F" w14:textId="77777777" w:rsidR="00991E42" w:rsidRPr="00D527DE" w:rsidRDefault="00991E42" w:rsidP="00991E42">
      <w:pPr>
        <w:rPr>
          <w:lang w:val="en-CA"/>
        </w:rPr>
      </w:pPr>
      <w:bookmarkStart w:id="882" w:name="_Toc514664369"/>
      <w:bookmarkStart w:id="883" w:name="_Toc514846770"/>
      <w:bookmarkStart w:id="884" w:name="_Toc514847318"/>
      <w:bookmarkStart w:id="885" w:name="_Toc515270381"/>
      <w:bookmarkStart w:id="886" w:name="_Toc515629226"/>
      <w:bookmarkStart w:id="887" w:name="_Toc516232472"/>
      <w:bookmarkStart w:id="888" w:name="_Toc516233559"/>
      <w:bookmarkStart w:id="889" w:name="_Toc517248630"/>
      <w:bookmarkStart w:id="890" w:name="_Toc517249202"/>
      <w:bookmarkStart w:id="891" w:name="_Toc517249775"/>
      <w:bookmarkStart w:id="892" w:name="_Toc517250908"/>
      <w:bookmarkStart w:id="893" w:name="_Toc517251479"/>
      <w:bookmarkStart w:id="894" w:name="_Toc517250642"/>
      <w:bookmarkStart w:id="895" w:name="_Toc513449703"/>
      <w:bookmarkStart w:id="896" w:name="_Toc513449756"/>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089B0E3F" w14:textId="38E82802" w:rsidR="00991E42" w:rsidRPr="00D527DE"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897" w:name="_Toc528915260"/>
      <w:bookmarkStart w:id="898" w:name="_Toc4055495"/>
      <w:bookmarkStart w:id="899" w:name="_Toc6215347"/>
      <w:bookmarkStart w:id="900" w:name="_Toc12888312"/>
      <w:bookmarkStart w:id="901" w:name="_Toc516234139"/>
      <w:r w:rsidRPr="00D527DE">
        <w:rPr>
          <w:noProof/>
          <w:lang w:val="en-CA"/>
        </w:rPr>
        <w:lastRenderedPageBreak/>
        <w:t xml:space="preserve">Attribute </w:t>
      </w:r>
      <w:r w:rsidR="00E15023" w:rsidRPr="00D527DE">
        <w:rPr>
          <w:noProof/>
          <w:lang w:val="en-CA"/>
        </w:rPr>
        <w:t xml:space="preserve">payload </w:t>
      </w:r>
      <w:r w:rsidRPr="00D527DE">
        <w:rPr>
          <w:noProof/>
          <w:lang w:val="en-CA"/>
        </w:rPr>
        <w:t>syntax</w:t>
      </w:r>
      <w:bookmarkEnd w:id="897"/>
      <w:bookmarkEnd w:id="898"/>
      <w:bookmarkEnd w:id="899"/>
      <w:bookmarkEnd w:id="900"/>
    </w:p>
    <w:p w14:paraId="3F7E4B26" w14:textId="3D53B1A3" w:rsidR="00991E42" w:rsidRPr="00D527DE" w:rsidRDefault="00991E42" w:rsidP="007F16A3">
      <w:pPr>
        <w:pStyle w:val="4"/>
        <w:rPr>
          <w:noProof/>
          <w:lang w:val="en-CA"/>
        </w:rPr>
      </w:pPr>
      <w:bookmarkStart w:id="902" w:name="_Toc528915261"/>
      <w:r w:rsidRPr="00D527DE">
        <w:t>General</w:t>
      </w:r>
      <w:r w:rsidRPr="00D527DE">
        <w:rPr>
          <w:noProof/>
          <w:lang w:val="en-CA"/>
        </w:rPr>
        <w:t xml:space="preserve"> attribute</w:t>
      </w:r>
      <w:r w:rsidR="00557881" w:rsidRPr="00D527DE">
        <w:rPr>
          <w:noProof/>
          <w:lang w:val="en-CA"/>
        </w:rPr>
        <w:t xml:space="preserve"> slice</w:t>
      </w:r>
      <w:r w:rsidRPr="00D527DE">
        <w:rPr>
          <w:noProof/>
          <w:lang w:val="en-CA"/>
        </w:rPr>
        <w:t xml:space="preserve"> syntax</w:t>
      </w:r>
      <w:bookmarkEnd w:id="901"/>
      <w:bookmarkEnd w:id="9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EBCB226" w14:textId="77777777" w:rsidTr="00210093">
        <w:trPr>
          <w:cantSplit/>
          <w:jc w:val="center"/>
        </w:trPr>
        <w:tc>
          <w:tcPr>
            <w:tcW w:w="6283" w:type="dxa"/>
          </w:tcPr>
          <w:p w14:paraId="3B06B067" w14:textId="66076878" w:rsidR="00991E42" w:rsidRPr="00D527DE" w:rsidRDefault="00991E42" w:rsidP="009414EA">
            <w:pPr>
              <w:pStyle w:val="tablesyntax"/>
              <w:rPr>
                <w:rFonts w:ascii="Cambria" w:hAnsi="Cambria"/>
                <w:noProof/>
              </w:rPr>
            </w:pPr>
            <w:r w:rsidRPr="00D527DE">
              <w:rPr>
                <w:rFonts w:ascii="Cambria" w:eastAsia="ＭＳ 明朝" w:hAnsi="Cambria"/>
                <w:noProof/>
                <w:lang w:eastAsia="ja-JP"/>
              </w:rPr>
              <w:t>general_</w:t>
            </w:r>
            <w:r w:rsidRPr="00D527DE">
              <w:rPr>
                <w:rFonts w:ascii="Cambria" w:hAnsi="Cambria"/>
                <w:noProof/>
              </w:rPr>
              <w:t>attribute_</w:t>
            </w:r>
            <w:r w:rsidR="00557881" w:rsidRPr="00D527DE">
              <w:rPr>
                <w:rFonts w:ascii="Cambria" w:eastAsiaTheme="minorEastAsia" w:hAnsi="Cambria"/>
                <w:noProof/>
                <w:lang w:eastAsia="ja-JP"/>
              </w:rPr>
              <w:t>slice_</w:t>
            </w:r>
            <w:r w:rsidRPr="00D527DE">
              <w:rPr>
                <w:rFonts w:ascii="Cambria" w:eastAsia="ＭＳ 明朝" w:hAnsi="Cambria"/>
                <w:noProof/>
                <w:lang w:eastAsia="ja-JP"/>
              </w:rPr>
              <w:t>bitstream</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AAA34EA"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4B25D02E" w14:textId="77777777" w:rsidTr="00210093">
        <w:trPr>
          <w:cantSplit/>
          <w:jc w:val="center"/>
        </w:trPr>
        <w:tc>
          <w:tcPr>
            <w:tcW w:w="6283" w:type="dxa"/>
          </w:tcPr>
          <w:p w14:paraId="680B3E09" w14:textId="00FEE9A7" w:rsidR="00991E42" w:rsidRPr="00D527DE" w:rsidRDefault="00991E42" w:rsidP="009414EA">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lang w:eastAsia="ja-JP"/>
              </w:rPr>
              <w:t>attribute</w:t>
            </w:r>
            <w:r w:rsidRPr="00D527DE">
              <w:rPr>
                <w:rFonts w:ascii="Cambria" w:hAnsi="Cambria"/>
                <w:noProof/>
              </w:rPr>
              <w:t>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 )</w:t>
            </w:r>
          </w:p>
        </w:tc>
        <w:tc>
          <w:tcPr>
            <w:tcW w:w="1574" w:type="dxa"/>
          </w:tcPr>
          <w:p w14:paraId="1257BE22"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3051047" w14:textId="77777777" w:rsidTr="00210093">
        <w:trPr>
          <w:cantSplit/>
          <w:jc w:val="center"/>
        </w:trPr>
        <w:tc>
          <w:tcPr>
            <w:tcW w:w="6283" w:type="dxa"/>
          </w:tcPr>
          <w:p w14:paraId="04B04689" w14:textId="4E565780" w:rsidR="00991E42" w:rsidRPr="00D527DE" w:rsidRDefault="00991E42" w:rsidP="009414EA">
            <w:pPr>
              <w:pStyle w:val="tablesyntax"/>
              <w:tabs>
                <w:tab w:val="clear" w:pos="432"/>
                <w:tab w:val="left" w:pos="330"/>
              </w:tabs>
              <w:rPr>
                <w:rFonts w:ascii="Cambria" w:hAnsi="Cambria"/>
                <w:b/>
                <w:lang w:eastAsia="ko-KR"/>
              </w:rPr>
            </w:pPr>
            <w:r w:rsidRPr="00D527DE">
              <w:rPr>
                <w:rFonts w:ascii="Cambria" w:hAnsi="Cambria"/>
                <w:b/>
                <w:lang w:eastAsia="ko-KR"/>
              </w:rPr>
              <w:tab/>
            </w: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w:t>
            </w:r>
          </w:p>
        </w:tc>
        <w:tc>
          <w:tcPr>
            <w:tcW w:w="1574" w:type="dxa"/>
          </w:tcPr>
          <w:p w14:paraId="798EB6BB"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8EBF633"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244E66CF" w14:textId="77777777" w:rsidR="00991E42" w:rsidRPr="00D527DE" w:rsidRDefault="00991E42" w:rsidP="009414EA">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6ECAE624" w14:textId="77777777" w:rsidR="00991E42" w:rsidRPr="00D527DE" w:rsidRDefault="00991E42" w:rsidP="009414EA">
            <w:pPr>
              <w:pStyle w:val="tableheading"/>
              <w:overflowPunct/>
              <w:autoSpaceDE/>
              <w:autoSpaceDN/>
              <w:adjustRightInd/>
              <w:jc w:val="center"/>
              <w:textAlignment w:val="auto"/>
              <w:rPr>
                <w:rFonts w:ascii="Cambria" w:hAnsi="Cambria"/>
                <w:b w:val="0"/>
                <w:bCs w:val="0"/>
                <w:noProof/>
              </w:rPr>
            </w:pPr>
          </w:p>
        </w:tc>
      </w:tr>
    </w:tbl>
    <w:p w14:paraId="0F50FDF0" w14:textId="77777777" w:rsidR="00991E42" w:rsidRPr="00D527DE" w:rsidRDefault="00991E42" w:rsidP="00991E42">
      <w:pPr>
        <w:jc w:val="left"/>
        <w:rPr>
          <w:rFonts w:eastAsia="ＭＳ 明朝"/>
          <w:lang w:val="en-CA" w:eastAsia="ja-JP"/>
        </w:rPr>
      </w:pPr>
    </w:p>
    <w:p w14:paraId="312A99F5" w14:textId="6167BBAD" w:rsidR="00991E42" w:rsidRPr="00D527DE" w:rsidRDefault="00991E42" w:rsidP="007F16A3">
      <w:pPr>
        <w:pStyle w:val="4"/>
        <w:rPr>
          <w:noProof/>
          <w:lang w:val="en-CA"/>
        </w:rPr>
      </w:pPr>
      <w:bookmarkStart w:id="903" w:name="_Toc528915262"/>
      <w:r w:rsidRPr="00D527DE">
        <w:rPr>
          <w:noProof/>
          <w:lang w:val="en-CA"/>
        </w:rPr>
        <w:t xml:space="preserve">Attribute </w:t>
      </w:r>
      <w:r w:rsidR="00F522F3" w:rsidRPr="00D527DE">
        <w:rPr>
          <w:noProof/>
          <w:lang w:val="en-CA"/>
        </w:rPr>
        <w:t>slice</w:t>
      </w:r>
      <w:r w:rsidRPr="00D527DE">
        <w:rPr>
          <w:noProof/>
          <w:lang w:val="en-CA"/>
        </w:rPr>
        <w:t xml:space="preserve"> header syntax</w:t>
      </w:r>
      <w:bookmarkEnd w:id="90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4C86ED7B" w14:textId="77777777" w:rsidTr="00210093">
        <w:trPr>
          <w:cantSplit/>
          <w:jc w:val="center"/>
        </w:trPr>
        <w:tc>
          <w:tcPr>
            <w:tcW w:w="6283" w:type="dxa"/>
          </w:tcPr>
          <w:p w14:paraId="0C37BE2B" w14:textId="6397C9C4"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51873EF4"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36247DF8" w14:textId="77777777" w:rsidTr="00210093">
        <w:trPr>
          <w:cantSplit/>
          <w:jc w:val="center"/>
        </w:trPr>
        <w:tc>
          <w:tcPr>
            <w:tcW w:w="6283" w:type="dxa"/>
          </w:tcPr>
          <w:p w14:paraId="6F517587" w14:textId="2CAA489A"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w:t>
            </w:r>
            <w:r w:rsidRPr="00D527DE">
              <w:rPr>
                <w:rFonts w:ascii="Cambria" w:hAnsi="Cambria"/>
                <w:b/>
                <w:lang w:eastAsia="ko-KR"/>
              </w:rPr>
              <w:t>attr_parameter_set_id</w:t>
            </w:r>
          </w:p>
        </w:tc>
        <w:tc>
          <w:tcPr>
            <w:tcW w:w="1574" w:type="dxa"/>
          </w:tcPr>
          <w:p w14:paraId="2316A0D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991E42" w:rsidRPr="00D527DE" w14:paraId="0459BE49" w14:textId="77777777" w:rsidTr="00210093">
        <w:trPr>
          <w:cantSplit/>
          <w:jc w:val="center"/>
        </w:trPr>
        <w:tc>
          <w:tcPr>
            <w:tcW w:w="6283" w:type="dxa"/>
          </w:tcPr>
          <w:p w14:paraId="3101593A" w14:textId="1BB01018"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h_attr_sps_attr_idx</w:t>
            </w:r>
          </w:p>
        </w:tc>
        <w:tc>
          <w:tcPr>
            <w:tcW w:w="1574" w:type="dxa"/>
          </w:tcPr>
          <w:p w14:paraId="1BC8E08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1D241D" w:rsidRPr="00D527DE" w14:paraId="6EDB1BD6" w14:textId="77777777" w:rsidTr="00210093">
        <w:trPr>
          <w:cantSplit/>
          <w:jc w:val="center"/>
        </w:trPr>
        <w:tc>
          <w:tcPr>
            <w:tcW w:w="6283" w:type="dxa"/>
          </w:tcPr>
          <w:p w14:paraId="47344732" w14:textId="068773B0" w:rsidR="001D241D" w:rsidRPr="00D527DE" w:rsidRDefault="001D241D" w:rsidP="001D241D">
            <w:pPr>
              <w:pStyle w:val="tablesyntax"/>
              <w:rPr>
                <w:rFonts w:ascii="Cambria" w:hAnsi="Cambria"/>
                <w:b/>
                <w:lang w:eastAsia="ko-KR"/>
              </w:rPr>
            </w:pPr>
            <w:r w:rsidRPr="00D527DE">
              <w:rPr>
                <w:rFonts w:ascii="Cambria" w:hAnsi="Cambria"/>
                <w:b/>
                <w:lang w:eastAsia="ko-KR"/>
              </w:rPr>
              <w:tab/>
            </w:r>
            <w:r w:rsidR="00C3326C" w:rsidRPr="00D527DE">
              <w:rPr>
                <w:rFonts w:ascii="Cambria" w:eastAsia="ＭＳ 明朝" w:hAnsi="Cambria"/>
                <w:b/>
                <w:lang w:eastAsia="ja-JP"/>
              </w:rPr>
              <w:t>as</w:t>
            </w:r>
            <w:r w:rsidRPr="00D527DE">
              <w:rPr>
                <w:rFonts w:ascii="Cambria" w:eastAsia="ＭＳ 明朝" w:hAnsi="Cambria"/>
                <w:b/>
                <w:lang w:eastAsia="ja-JP"/>
              </w:rPr>
              <w:t>h_attr_geom_slice_id</w:t>
            </w:r>
          </w:p>
        </w:tc>
        <w:tc>
          <w:tcPr>
            <w:tcW w:w="1574" w:type="dxa"/>
          </w:tcPr>
          <w:p w14:paraId="3B9C1B96" w14:textId="070868C1" w:rsidR="001D241D" w:rsidRPr="00D527DE" w:rsidRDefault="001D241D"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2D765D" w:rsidRPr="00D527DE" w:rsidDel="00252CEF" w14:paraId="10C28A27" w14:textId="4F3E8AF7" w:rsidTr="008418C7">
        <w:trPr>
          <w:cantSplit/>
          <w:jc w:val="center"/>
          <w:ins w:id="904" w:author="Sugio Toshiyasu" w:date="2019-07-25T17:31:00Z"/>
          <w:del w:id="905" w:author="Nakagami, Ohji (SONY)" w:date="2019-09-24T09:50:00Z"/>
        </w:trPr>
        <w:tc>
          <w:tcPr>
            <w:tcW w:w="6283" w:type="dxa"/>
          </w:tcPr>
          <w:p w14:paraId="34F7CE59" w14:textId="56F2A157" w:rsidR="002D765D" w:rsidRPr="00D527DE" w:rsidDel="00252CEF" w:rsidRDefault="002D765D" w:rsidP="008418C7">
            <w:pPr>
              <w:pStyle w:val="tablesyntax"/>
              <w:rPr>
                <w:ins w:id="906" w:author="Sugio Toshiyasu" w:date="2019-07-25T17:31:00Z"/>
                <w:del w:id="907" w:author="Nakagami, Ohji (SONY)" w:date="2019-09-24T09:50:00Z"/>
                <w:rFonts w:ascii="Cambria" w:hAnsi="Cambria"/>
                <w:b/>
                <w:lang w:eastAsia="ko-KR"/>
              </w:rPr>
            </w:pPr>
            <w:ins w:id="908" w:author="Sugio Toshiyasu" w:date="2019-07-25T17:31:00Z">
              <w:del w:id="909" w:author="Nakagami, Ohji (SONY)" w:date="2019-09-24T09:50:00Z">
                <w:r w:rsidRPr="00D527DE" w:rsidDel="00252CEF">
                  <w:rPr>
                    <w:rFonts w:ascii="Cambria" w:hAnsi="Cambria"/>
                    <w:b/>
                    <w:lang w:eastAsia="ko-KR"/>
                  </w:rPr>
                  <w:tab/>
                </w:r>
                <w:r w:rsidRPr="00D527DE" w:rsidDel="00252CEF">
                  <w:rPr>
                    <w:rFonts w:ascii="Cambria" w:eastAsia="ＭＳ 明朝" w:hAnsi="Cambria"/>
                    <w:b/>
                    <w:lang w:eastAsia="ja-JP"/>
                  </w:rPr>
                  <w:delText>ash_attr_</w:delText>
                </w:r>
                <w:r w:rsidDel="00252CEF">
                  <w:rPr>
                    <w:rFonts w:ascii="Cambria" w:eastAsia="ＭＳ 明朝" w:hAnsi="Cambria"/>
                    <w:b/>
                    <w:lang w:eastAsia="ja-JP"/>
                  </w:rPr>
                  <w:delText>layer_qp_delta_present_flag</w:delText>
                </w:r>
              </w:del>
            </w:ins>
          </w:p>
        </w:tc>
        <w:tc>
          <w:tcPr>
            <w:tcW w:w="1574" w:type="dxa"/>
          </w:tcPr>
          <w:p w14:paraId="21B3FB75" w14:textId="35245E33" w:rsidR="002D765D" w:rsidRPr="00D527DE" w:rsidDel="00252CEF" w:rsidRDefault="002D765D" w:rsidP="008418C7">
            <w:pPr>
              <w:pStyle w:val="tableheading"/>
              <w:overflowPunct/>
              <w:autoSpaceDE/>
              <w:autoSpaceDN/>
              <w:adjustRightInd/>
              <w:jc w:val="center"/>
              <w:textAlignment w:val="auto"/>
              <w:rPr>
                <w:ins w:id="910" w:author="Sugio Toshiyasu" w:date="2019-07-25T17:31:00Z"/>
                <w:del w:id="911" w:author="Nakagami, Ohji (SONY)" w:date="2019-09-24T09:50:00Z"/>
                <w:rFonts w:ascii="Cambria" w:eastAsia="ＭＳ 明朝" w:hAnsi="Cambria"/>
                <w:b w:val="0"/>
                <w:bCs w:val="0"/>
                <w:noProof/>
                <w:lang w:eastAsia="ja-JP"/>
              </w:rPr>
            </w:pPr>
            <w:ins w:id="912" w:author="Sugio Toshiyasu" w:date="2019-07-25T17:31:00Z">
              <w:del w:id="913" w:author="Nakagami, Ohji (SONY)" w:date="2019-09-24T09:50:00Z">
                <w:r w:rsidDel="00252CEF">
                  <w:rPr>
                    <w:rFonts w:ascii="Cambria" w:eastAsia="ＭＳ 明朝" w:hAnsi="Cambria"/>
                    <w:b w:val="0"/>
                    <w:bCs w:val="0"/>
                    <w:noProof/>
                    <w:lang w:eastAsia="ja-JP"/>
                  </w:rPr>
                  <w:delText>u(1</w:delText>
                </w:r>
                <w:r w:rsidRPr="00D527DE" w:rsidDel="00252CEF">
                  <w:rPr>
                    <w:rFonts w:ascii="Cambria" w:eastAsia="ＭＳ 明朝" w:hAnsi="Cambria"/>
                    <w:b w:val="0"/>
                    <w:bCs w:val="0"/>
                    <w:noProof/>
                    <w:lang w:eastAsia="ja-JP"/>
                  </w:rPr>
                  <w:delText>)</w:delText>
                </w:r>
              </w:del>
            </w:ins>
          </w:p>
        </w:tc>
      </w:tr>
      <w:tr w:rsidR="008A562E" w:rsidRPr="00D527DE" w14:paraId="684351F8" w14:textId="77777777" w:rsidTr="00210093">
        <w:trPr>
          <w:cantSplit/>
          <w:jc w:val="center"/>
        </w:trPr>
        <w:tc>
          <w:tcPr>
            <w:tcW w:w="6283" w:type="dxa"/>
          </w:tcPr>
          <w:p w14:paraId="32EE6E42" w14:textId="1A687B65" w:rsidR="008A562E" w:rsidRPr="00D527DE" w:rsidRDefault="008A562E" w:rsidP="001D241D">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00946204" w:rsidRPr="009334E7">
              <w:rPr>
                <w:rFonts w:ascii="Cambria" w:eastAsia="Batang" w:hAnsi="Cambria"/>
                <w:lang w:val="en-US" w:eastAsia="ja-JP"/>
              </w:rPr>
              <w:t> </w:t>
            </w:r>
            <w:r w:rsidRPr="00D527DE">
              <w:rPr>
                <w:rFonts w:ascii="Cambria" w:eastAsia="ＭＳ 明朝" w:hAnsi="Cambria"/>
                <w:lang w:eastAsia="ja-JP"/>
              </w:rPr>
              <w:t>aps_slice_qp_delta_present_flag</w:t>
            </w:r>
            <w:r w:rsidR="00946204"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0008AF8D" w14:textId="77777777" w:rsidR="008A562E" w:rsidRPr="00D527DE" w:rsidRDefault="008A562E"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50D4606B" w14:textId="77777777" w:rsidTr="00210093">
        <w:trPr>
          <w:cantSplit/>
          <w:jc w:val="center"/>
        </w:trPr>
        <w:tc>
          <w:tcPr>
            <w:tcW w:w="6283" w:type="dxa"/>
          </w:tcPr>
          <w:p w14:paraId="529B3B2C" w14:textId="5174F49E" w:rsidR="008A562E" w:rsidRPr="00D527DE" w:rsidRDefault="008A562E" w:rsidP="008A562E">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ins w:id="914" w:author="Sugio Toshiyasu" w:date="2019-07-25T17:34:00Z">
              <w:r w:rsidR="002D765D">
                <w:rPr>
                  <w:rFonts w:ascii="Cambria" w:hAnsi="Cambria"/>
                  <w:b/>
                  <w:lang w:eastAsia="ko-KR"/>
                </w:rPr>
                <w:t>attr_</w:t>
              </w:r>
            </w:ins>
            <w:r w:rsidRPr="00D527DE">
              <w:rPr>
                <w:rFonts w:ascii="Cambria" w:hAnsi="Cambria"/>
                <w:b/>
                <w:lang w:eastAsia="ko-KR"/>
              </w:rPr>
              <w:t>qp_delta_luma</w:t>
            </w:r>
          </w:p>
        </w:tc>
        <w:tc>
          <w:tcPr>
            <w:tcW w:w="1574" w:type="dxa"/>
          </w:tcPr>
          <w:p w14:paraId="2839EA0B" w14:textId="7D053853"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230329BE" w14:textId="77777777" w:rsidTr="00210093">
        <w:trPr>
          <w:cantSplit/>
          <w:jc w:val="center"/>
        </w:trPr>
        <w:tc>
          <w:tcPr>
            <w:tcW w:w="6283" w:type="dxa"/>
          </w:tcPr>
          <w:p w14:paraId="3C313A6C" w14:textId="55994029" w:rsidR="008A562E" w:rsidRPr="00D527DE" w:rsidRDefault="008A562E" w:rsidP="008A562E">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ins w:id="915" w:author="Sugio Toshiyasu" w:date="2019-07-25T17:34:00Z">
              <w:r w:rsidR="002D765D">
                <w:rPr>
                  <w:rFonts w:ascii="Cambria" w:hAnsi="Cambria"/>
                  <w:b/>
                  <w:lang w:eastAsia="ko-KR"/>
                </w:rPr>
                <w:t>attr_</w:t>
              </w:r>
            </w:ins>
            <w:r w:rsidRPr="00D527DE">
              <w:rPr>
                <w:rFonts w:ascii="Cambria" w:hAnsi="Cambria"/>
                <w:b/>
                <w:lang w:eastAsia="ko-KR"/>
              </w:rPr>
              <w:t>qp_delta_chroma</w:t>
            </w:r>
          </w:p>
        </w:tc>
        <w:tc>
          <w:tcPr>
            <w:tcW w:w="1574" w:type="dxa"/>
          </w:tcPr>
          <w:p w14:paraId="479B11B5" w14:textId="3CA4AB61"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4BB560CC" w14:textId="77777777" w:rsidTr="00210093">
        <w:trPr>
          <w:cantSplit/>
          <w:jc w:val="center"/>
        </w:trPr>
        <w:tc>
          <w:tcPr>
            <w:tcW w:w="6283" w:type="dxa"/>
          </w:tcPr>
          <w:p w14:paraId="7530E515" w14:textId="70588F58" w:rsidR="008A562E" w:rsidRPr="00D527DE" w:rsidRDefault="008A562E" w:rsidP="008A562E">
            <w:pPr>
              <w:pStyle w:val="tablesyntax"/>
              <w:rPr>
                <w:rFonts w:ascii="Cambria" w:hAnsi="Cambria"/>
                <w:lang w:eastAsia="ko-KR"/>
              </w:rPr>
            </w:pPr>
            <w:r w:rsidRPr="00D527DE">
              <w:rPr>
                <w:rFonts w:ascii="Cambria" w:hAnsi="Cambria"/>
                <w:lang w:eastAsia="ko-KR"/>
              </w:rPr>
              <w:tab/>
              <w:t>}</w:t>
            </w:r>
          </w:p>
        </w:tc>
        <w:tc>
          <w:tcPr>
            <w:tcW w:w="1574" w:type="dxa"/>
          </w:tcPr>
          <w:p w14:paraId="6FD14E4A" w14:textId="77777777"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p>
        </w:tc>
      </w:tr>
      <w:tr w:rsidR="00252CEF" w:rsidRPr="00D527DE" w14:paraId="3156CB60" w14:textId="77777777" w:rsidTr="00F34561">
        <w:trPr>
          <w:cantSplit/>
          <w:jc w:val="center"/>
          <w:ins w:id="916" w:author="Nakagami, Ohji (SONY)" w:date="2019-09-24T09:50:00Z"/>
        </w:trPr>
        <w:tc>
          <w:tcPr>
            <w:tcW w:w="6283" w:type="dxa"/>
          </w:tcPr>
          <w:p w14:paraId="50AD3189" w14:textId="77777777" w:rsidR="00252CEF" w:rsidRPr="00D527DE" w:rsidRDefault="00252CEF" w:rsidP="00F34561">
            <w:pPr>
              <w:pStyle w:val="tablesyntax"/>
              <w:rPr>
                <w:ins w:id="917" w:author="Nakagami, Ohji (SONY)" w:date="2019-09-24T09:50:00Z"/>
                <w:rFonts w:ascii="Cambria" w:hAnsi="Cambria"/>
                <w:b/>
                <w:lang w:eastAsia="ko-KR"/>
              </w:rPr>
            </w:pPr>
            <w:ins w:id="918" w:author="Nakagami, Ohji (SONY)" w:date="2019-09-24T09:50:00Z">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layer_qp_delta_present_flag</w:t>
              </w:r>
            </w:ins>
          </w:p>
        </w:tc>
        <w:tc>
          <w:tcPr>
            <w:tcW w:w="1574" w:type="dxa"/>
          </w:tcPr>
          <w:p w14:paraId="1F523F65" w14:textId="77777777" w:rsidR="00252CEF" w:rsidRPr="00D527DE" w:rsidRDefault="00252CEF" w:rsidP="00F34561">
            <w:pPr>
              <w:pStyle w:val="tableheading"/>
              <w:overflowPunct/>
              <w:autoSpaceDE/>
              <w:autoSpaceDN/>
              <w:adjustRightInd/>
              <w:jc w:val="center"/>
              <w:textAlignment w:val="auto"/>
              <w:rPr>
                <w:ins w:id="919" w:author="Nakagami, Ohji (SONY)" w:date="2019-09-24T09:50:00Z"/>
                <w:rFonts w:ascii="Cambria" w:eastAsia="ＭＳ 明朝" w:hAnsi="Cambria"/>
                <w:b w:val="0"/>
                <w:bCs w:val="0"/>
                <w:noProof/>
                <w:lang w:eastAsia="ja-JP"/>
              </w:rPr>
            </w:pPr>
            <w:ins w:id="920" w:author="Nakagami, Ohji (SONY)" w:date="2019-09-24T09:50:00Z">
              <w:r>
                <w:rPr>
                  <w:rFonts w:ascii="Cambria" w:eastAsia="ＭＳ 明朝" w:hAnsi="Cambria"/>
                  <w:b w:val="0"/>
                  <w:bCs w:val="0"/>
                  <w:noProof/>
                  <w:lang w:eastAsia="ja-JP"/>
                </w:rPr>
                <w:t>u(1</w:t>
              </w:r>
              <w:r w:rsidRPr="00D527DE">
                <w:rPr>
                  <w:rFonts w:ascii="Cambria" w:eastAsia="ＭＳ 明朝" w:hAnsi="Cambria"/>
                  <w:b w:val="0"/>
                  <w:bCs w:val="0"/>
                  <w:noProof/>
                  <w:lang w:eastAsia="ja-JP"/>
                </w:rPr>
                <w:t>)</w:t>
              </w:r>
            </w:ins>
          </w:p>
        </w:tc>
      </w:tr>
      <w:tr w:rsidR="002D765D" w:rsidRPr="00D527DE" w14:paraId="0D99481B" w14:textId="77777777" w:rsidTr="008418C7">
        <w:trPr>
          <w:cantSplit/>
          <w:jc w:val="center"/>
          <w:ins w:id="921" w:author="Sugio Toshiyasu" w:date="2019-07-25T17:32:00Z"/>
        </w:trPr>
        <w:tc>
          <w:tcPr>
            <w:tcW w:w="6283" w:type="dxa"/>
          </w:tcPr>
          <w:p w14:paraId="7295CB8E" w14:textId="77777777" w:rsidR="002D765D" w:rsidRPr="00D527DE" w:rsidRDefault="002D765D" w:rsidP="008418C7">
            <w:pPr>
              <w:pStyle w:val="tablesyntax"/>
              <w:rPr>
                <w:ins w:id="922" w:author="Sugio Toshiyasu" w:date="2019-07-25T17:32:00Z"/>
                <w:rFonts w:ascii="Cambria" w:hAnsi="Cambria"/>
                <w:lang w:eastAsia="ko-KR"/>
              </w:rPr>
            </w:pPr>
            <w:ins w:id="923" w:author="Sugio Toshiyasu" w:date="2019-07-25T17:32:00Z">
              <w:r w:rsidRPr="00D527DE">
                <w:rPr>
                  <w:rFonts w:ascii="Cambria" w:hAnsi="Cambria"/>
                  <w:lang w:eastAsia="ko-KR"/>
                </w:rPr>
                <w:tab/>
              </w:r>
              <w:r w:rsidRPr="00D527DE">
                <w:rPr>
                  <w:rFonts w:ascii="Cambria" w:eastAsia="ＭＳ 明朝" w:hAnsi="Cambria"/>
                  <w:lang w:eastAsia="ja-JP"/>
                </w:rPr>
                <w:t>if (</w:t>
              </w:r>
              <w:r w:rsidRPr="009334E7">
                <w:rPr>
                  <w:rFonts w:ascii="Cambria" w:eastAsia="Batang" w:hAnsi="Cambria"/>
                  <w:lang w:val="en-US" w:eastAsia="ja-JP"/>
                </w:rPr>
                <w:t> </w:t>
              </w:r>
              <w:r w:rsidRPr="00202FBD">
                <w:rPr>
                  <w:rFonts w:ascii="Cambria" w:eastAsia="ＭＳ 明朝" w:hAnsi="Cambria"/>
                  <w:lang w:eastAsia="ja-JP"/>
                </w:rPr>
                <w:t>ash_attr_layer_</w:t>
              </w:r>
              <w:r>
                <w:rPr>
                  <w:rFonts w:ascii="Cambria" w:eastAsia="ＭＳ 明朝" w:hAnsi="Cambria"/>
                  <w:lang w:eastAsia="ja-JP"/>
                </w:rPr>
                <w:t>qp_delta</w:t>
              </w:r>
              <w:r w:rsidRPr="00202FBD">
                <w:rPr>
                  <w:rFonts w:ascii="Cambria" w:eastAsia="ＭＳ 明朝" w:hAnsi="Cambria"/>
                  <w:lang w:eastAsia="ja-JP"/>
                </w:rPr>
                <w:t>_present_flag</w:t>
              </w:r>
              <w:r w:rsidRPr="009334E7">
                <w:rPr>
                  <w:rFonts w:ascii="Cambria" w:eastAsia="Batang" w:hAnsi="Cambria"/>
                  <w:lang w:val="en-US" w:eastAsia="ja-JP"/>
                </w:rPr>
                <w:t> </w:t>
              </w:r>
              <w:r w:rsidRPr="00D527DE">
                <w:rPr>
                  <w:rFonts w:ascii="Cambria" w:eastAsia="ＭＳ 明朝" w:hAnsi="Cambria"/>
                  <w:lang w:eastAsia="ja-JP"/>
                </w:rPr>
                <w:t>) {</w:t>
              </w:r>
            </w:ins>
          </w:p>
        </w:tc>
        <w:tc>
          <w:tcPr>
            <w:tcW w:w="1574" w:type="dxa"/>
          </w:tcPr>
          <w:p w14:paraId="77AEF27B" w14:textId="77777777" w:rsidR="002D765D" w:rsidRPr="00D527DE" w:rsidRDefault="002D765D" w:rsidP="008418C7">
            <w:pPr>
              <w:pStyle w:val="tableheading"/>
              <w:overflowPunct/>
              <w:autoSpaceDE/>
              <w:autoSpaceDN/>
              <w:adjustRightInd/>
              <w:jc w:val="center"/>
              <w:textAlignment w:val="auto"/>
              <w:rPr>
                <w:ins w:id="924" w:author="Sugio Toshiyasu" w:date="2019-07-25T17:32:00Z"/>
                <w:rFonts w:ascii="Cambria" w:eastAsia="ＭＳ 明朝" w:hAnsi="Cambria"/>
                <w:b w:val="0"/>
                <w:bCs w:val="0"/>
                <w:noProof/>
                <w:lang w:eastAsia="ja-JP"/>
              </w:rPr>
            </w:pPr>
          </w:p>
        </w:tc>
      </w:tr>
      <w:tr w:rsidR="003B4A5C" w:rsidRPr="00D527DE" w14:paraId="00ABEF20" w14:textId="77777777" w:rsidTr="008418C7">
        <w:trPr>
          <w:cantSplit/>
          <w:jc w:val="center"/>
          <w:ins w:id="925" w:author="Nakagami, Ohji (SONY)" w:date="2019-09-24T09:51:00Z"/>
        </w:trPr>
        <w:tc>
          <w:tcPr>
            <w:tcW w:w="6283" w:type="dxa"/>
          </w:tcPr>
          <w:p w14:paraId="36537531" w14:textId="4716DC77" w:rsidR="003B4A5C" w:rsidRPr="00D527DE" w:rsidRDefault="00ED1683">
            <w:pPr>
              <w:pStyle w:val="tablesyntax"/>
              <w:rPr>
                <w:ins w:id="926" w:author="Nakagami, Ohji (SONY)" w:date="2019-09-24T09:51:00Z"/>
                <w:rFonts w:ascii="Cambria" w:hAnsi="Cambria"/>
                <w:lang w:eastAsia="ko-KR"/>
              </w:rPr>
            </w:pPr>
            <w:ins w:id="927" w:author="Nakagami, Ohji (SONY)" w:date="2019-09-24T09:51:00Z">
              <w:r w:rsidRPr="00D527DE">
                <w:rPr>
                  <w:rFonts w:ascii="Cambria" w:hAnsi="Cambria"/>
                  <w:lang w:eastAsia="ko-KR"/>
                </w:rPr>
                <w:tab/>
              </w:r>
              <w:r w:rsidRPr="00D527DE">
                <w:rPr>
                  <w:rFonts w:ascii="Cambria" w:hAnsi="Cambria"/>
                  <w:lang w:eastAsia="ko-KR"/>
                </w:rPr>
                <w:tab/>
              </w:r>
              <w:r w:rsidR="003B4A5C" w:rsidRPr="003B4A5C">
                <w:rPr>
                  <w:rFonts w:ascii="Cambria" w:hAnsi="Cambria"/>
                  <w:lang w:eastAsia="ko-KR"/>
                </w:rPr>
                <w:t>numLayers</w:t>
              </w:r>
              <w:r>
                <w:rPr>
                  <w:rFonts w:ascii="Cambria" w:hAnsi="Cambria"/>
                  <w:lang w:val="en-US" w:eastAsia="ko-KR"/>
                </w:rPr>
                <w:t>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aps.attr_encoding</w:t>
              </w:r>
            </w:ins>
            <w:ins w:id="928" w:author="Nakagami, Ohji (SONY)" w:date="2019-09-24T09:52:00Z">
              <w:r>
                <w:rPr>
                  <w:rFonts w:ascii="Cambria" w:hAnsi="Cambria"/>
                  <w:lang w:eastAsia="ko-KR"/>
                </w:rPr>
                <w:t xml:space="preserve"> </w:t>
              </w:r>
            </w:ins>
            <w:ins w:id="929" w:author="Nakagami, Ohji (SONY)" w:date="2019-09-24T09:51:00Z">
              <w:r w:rsidR="003B4A5C" w:rsidRPr="003B4A5C">
                <w:rPr>
                  <w:rFonts w:ascii="Cambria" w:hAnsi="Cambria"/>
                  <w:lang w:eastAsia="ko-KR"/>
                </w:rPr>
                <w:t>=</w:t>
              </w:r>
            </w:ins>
            <w:ins w:id="930" w:author="Nakagami, Ohji (SONY)" w:date="2019-09-24T09:52:00Z">
              <w:r>
                <w:rPr>
                  <w:rFonts w:ascii="Cambria" w:hAnsi="Cambria"/>
                  <w:lang w:val="en-US" w:eastAsia="ko-KR"/>
                </w:rPr>
                <w:t>  </w:t>
              </w:r>
            </w:ins>
            <w:ins w:id="931" w:author="Nakagami, Ohji (SONY)" w:date="2019-09-24T09:51:00Z">
              <w:r w:rsidR="003B4A5C" w:rsidRPr="003B4A5C">
                <w:rPr>
                  <w:rFonts w:ascii="Cambria" w:hAnsi="Cambria"/>
                  <w:lang w:eastAsia="ko-KR"/>
                </w:rPr>
                <w:t>=</w:t>
              </w:r>
            </w:ins>
            <w:ins w:id="932" w:author="Nakagami, Ohji (SONY)" w:date="2019-09-24T09:52:00Z">
              <w:r>
                <w:rPr>
                  <w:rFonts w:ascii="Cambria" w:hAnsi="Cambria"/>
                  <w:lang w:eastAsia="ko-KR"/>
                </w:rPr>
                <w:t xml:space="preserve"> 1 ? </w:t>
              </w:r>
            </w:ins>
            <w:ins w:id="933" w:author="Nakagami, Ohji (SONY)" w:date="2019-09-24T09:51:00Z">
              <w:r w:rsidR="003B4A5C" w:rsidRPr="003B4A5C">
                <w:rPr>
                  <w:rFonts w:ascii="Cambria" w:hAnsi="Cambria"/>
                  <w:lang w:eastAsia="ko-KR"/>
                </w:rPr>
                <w:t>aps.raht_depth + 1</w:t>
              </w:r>
            </w:ins>
            <w:ins w:id="934" w:author="Nakagami, Ohji (SONY)" w:date="2019-09-24T09:52:00Z">
              <w:r>
                <w:rPr>
                  <w:rFonts w:ascii="Cambria" w:hAnsi="Cambria"/>
                  <w:lang w:eastAsia="ko-KR"/>
                </w:rPr>
                <w:t xml:space="preserve"> : a</w:t>
              </w:r>
            </w:ins>
            <w:ins w:id="935" w:author="Nakagami, Ohji (SONY)" w:date="2019-09-24T09:51:00Z">
              <w:r w:rsidR="003B4A5C" w:rsidRPr="003B4A5C">
                <w:rPr>
                  <w:rFonts w:ascii="Cambria" w:hAnsi="Cambria"/>
                  <w:lang w:eastAsia="ko-KR"/>
                </w:rPr>
                <w:t>ps.num_detail_levels + 1</w:t>
              </w:r>
            </w:ins>
          </w:p>
        </w:tc>
        <w:tc>
          <w:tcPr>
            <w:tcW w:w="1574" w:type="dxa"/>
          </w:tcPr>
          <w:p w14:paraId="3AC3B2B7" w14:textId="77777777" w:rsidR="003B4A5C" w:rsidRPr="00D527DE" w:rsidRDefault="003B4A5C" w:rsidP="008418C7">
            <w:pPr>
              <w:pStyle w:val="tableheading"/>
              <w:overflowPunct/>
              <w:autoSpaceDE/>
              <w:autoSpaceDN/>
              <w:adjustRightInd/>
              <w:jc w:val="center"/>
              <w:textAlignment w:val="auto"/>
              <w:rPr>
                <w:ins w:id="936" w:author="Nakagami, Ohji (SONY)" w:date="2019-09-24T09:51:00Z"/>
                <w:rFonts w:ascii="Cambria" w:eastAsia="ＭＳ 明朝" w:hAnsi="Cambria"/>
                <w:b w:val="0"/>
                <w:bCs w:val="0"/>
                <w:noProof/>
                <w:lang w:eastAsia="ja-JP"/>
              </w:rPr>
            </w:pPr>
          </w:p>
        </w:tc>
      </w:tr>
      <w:tr w:rsidR="002D765D" w:rsidRPr="00D527DE" w14:paraId="5A368C81" w14:textId="77777777" w:rsidTr="008418C7">
        <w:trPr>
          <w:cantSplit/>
          <w:jc w:val="center"/>
          <w:ins w:id="937" w:author="Sugio Toshiyasu" w:date="2019-07-25T17:32:00Z"/>
        </w:trPr>
        <w:tc>
          <w:tcPr>
            <w:tcW w:w="6283" w:type="dxa"/>
          </w:tcPr>
          <w:p w14:paraId="4C6FEB2E" w14:textId="47E4EE03" w:rsidR="002D765D" w:rsidRPr="00D527DE" w:rsidRDefault="002D765D" w:rsidP="008418C7">
            <w:pPr>
              <w:pStyle w:val="tablesyntax"/>
              <w:rPr>
                <w:ins w:id="938" w:author="Sugio Toshiyasu" w:date="2019-07-25T17:32:00Z"/>
                <w:rFonts w:ascii="Cambria" w:hAnsi="Cambria"/>
                <w:lang w:eastAsia="ko-KR"/>
              </w:rPr>
            </w:pPr>
            <w:ins w:id="939" w:author="Sugio Toshiyasu" w:date="2019-07-25T17:32:00Z">
              <w:r w:rsidRPr="00D527DE">
                <w:rPr>
                  <w:rFonts w:ascii="Cambria" w:hAnsi="Cambria"/>
                  <w:lang w:eastAsia="ko-KR"/>
                </w:rPr>
                <w:tab/>
              </w: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ins>
            <w:ins w:id="940" w:author="David Flynn" w:date="2019-09-25T08:47:00Z">
              <w:r w:rsidR="00ED1683" w:rsidRPr="003B4A5C">
                <w:rPr>
                  <w:rFonts w:ascii="Cambria" w:hAnsi="Cambria"/>
                  <w:lang w:eastAsia="ko-KR"/>
                </w:rPr>
                <w:t>numLayers</w:t>
              </w:r>
            </w:ins>
            <w:ins w:id="941" w:author="Nakagami, Ohji (SONY)" w:date="2019-09-24T09:54:00Z">
              <w:r w:rsidR="00ED1683" w:rsidRPr="003B4A5C">
                <w:rPr>
                  <w:rFonts w:ascii="Cambria" w:hAnsi="Cambria"/>
                  <w:lang w:eastAsia="ko-KR"/>
                </w:rPr>
                <w:t>numLayers</w:t>
              </w:r>
            </w:ins>
            <w:ins w:id="942" w:author="Sugio Toshiyasu" w:date="2019-07-25T17:32:00Z">
              <w:del w:id="943" w:author="Nakagami, Ohji (SONY)" w:date="2019-09-24T09:54:00Z">
                <w:r w:rsidRPr="00D527DE" w:rsidDel="00ED1683">
                  <w:rPr>
                    <w:rFonts w:ascii="Cambria" w:hAnsi="Cambria"/>
                  </w:rPr>
                  <w:delText>num_</w:delText>
                </w:r>
                <w:r w:rsidDel="00ED1683">
                  <w:rPr>
                    <w:rFonts w:ascii="Cambria" w:hAnsi="Cambria"/>
                  </w:rPr>
                  <w:delText>layer</w:delText>
                </w:r>
              </w:del>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r>
                <w:rPr>
                  <w:rFonts w:ascii="Cambria" w:hAnsi="Cambria"/>
                </w:rPr>
                <w:t>{</w:t>
              </w:r>
            </w:ins>
          </w:p>
        </w:tc>
        <w:tc>
          <w:tcPr>
            <w:tcW w:w="1574" w:type="dxa"/>
          </w:tcPr>
          <w:p w14:paraId="7C9E2677" w14:textId="77777777" w:rsidR="002D765D" w:rsidRPr="00D527DE" w:rsidRDefault="002D765D" w:rsidP="008418C7">
            <w:pPr>
              <w:pStyle w:val="tableheading"/>
              <w:overflowPunct/>
              <w:autoSpaceDE/>
              <w:autoSpaceDN/>
              <w:adjustRightInd/>
              <w:jc w:val="center"/>
              <w:textAlignment w:val="auto"/>
              <w:rPr>
                <w:ins w:id="944" w:author="Sugio Toshiyasu" w:date="2019-07-25T17:32:00Z"/>
                <w:rFonts w:ascii="Cambria" w:eastAsia="ＭＳ 明朝" w:hAnsi="Cambria"/>
                <w:b w:val="0"/>
                <w:bCs w:val="0"/>
                <w:noProof/>
                <w:lang w:eastAsia="ja-JP"/>
              </w:rPr>
            </w:pPr>
          </w:p>
        </w:tc>
      </w:tr>
      <w:tr w:rsidR="002D765D" w:rsidRPr="00D527DE" w14:paraId="2E78B09D" w14:textId="77777777" w:rsidTr="008418C7">
        <w:trPr>
          <w:cantSplit/>
          <w:jc w:val="center"/>
          <w:ins w:id="945" w:author="Sugio Toshiyasu" w:date="2019-07-25T17:32:00Z"/>
        </w:trPr>
        <w:tc>
          <w:tcPr>
            <w:tcW w:w="6283" w:type="dxa"/>
          </w:tcPr>
          <w:p w14:paraId="79B912A4" w14:textId="77777777" w:rsidR="002D765D" w:rsidRPr="00D527DE" w:rsidRDefault="002D765D" w:rsidP="008418C7">
            <w:pPr>
              <w:pStyle w:val="tablesyntax"/>
              <w:rPr>
                <w:ins w:id="946" w:author="Sugio Toshiyasu" w:date="2019-07-25T17:32:00Z"/>
                <w:rFonts w:ascii="Cambria" w:hAnsi="Cambria"/>
                <w:b/>
                <w:lang w:val="en-GB" w:eastAsia="ko-KR"/>
              </w:rPr>
            </w:pPr>
            <w:ins w:id="947" w:author="Sugio Toshiyasu" w:date="2019-07-25T17:32: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qp_delta_luma</w:t>
              </w:r>
              <w:r>
                <w:rPr>
                  <w:rFonts w:ascii="Cambria" w:hAnsi="Cambria"/>
                  <w:b/>
                  <w:lang w:eastAsia="ko-KR"/>
                </w:rPr>
                <w:t>[i]</w:t>
              </w:r>
            </w:ins>
          </w:p>
        </w:tc>
        <w:tc>
          <w:tcPr>
            <w:tcW w:w="1574" w:type="dxa"/>
          </w:tcPr>
          <w:p w14:paraId="4C0D1F5A" w14:textId="77777777" w:rsidR="002D765D" w:rsidRPr="00D527DE" w:rsidRDefault="002D765D" w:rsidP="008418C7">
            <w:pPr>
              <w:pStyle w:val="tableheading"/>
              <w:overflowPunct/>
              <w:autoSpaceDE/>
              <w:autoSpaceDN/>
              <w:adjustRightInd/>
              <w:jc w:val="center"/>
              <w:textAlignment w:val="auto"/>
              <w:rPr>
                <w:ins w:id="948" w:author="Sugio Toshiyasu" w:date="2019-07-25T17:32:00Z"/>
                <w:rFonts w:ascii="Cambria" w:eastAsia="ＭＳ 明朝" w:hAnsi="Cambria"/>
                <w:b w:val="0"/>
                <w:bCs w:val="0"/>
                <w:noProof/>
                <w:lang w:eastAsia="ja-JP"/>
              </w:rPr>
            </w:pPr>
            <w:ins w:id="949" w:author="Sugio Toshiyasu" w:date="2019-07-25T17:32:00Z">
              <w:r w:rsidRPr="00D527DE">
                <w:rPr>
                  <w:rFonts w:ascii="Cambria" w:eastAsia="ＭＳ 明朝" w:hAnsi="Cambria"/>
                  <w:b w:val="0"/>
                  <w:bCs w:val="0"/>
                  <w:noProof/>
                  <w:lang w:eastAsia="ja-JP"/>
                </w:rPr>
                <w:t>se(v)</w:t>
              </w:r>
            </w:ins>
          </w:p>
        </w:tc>
      </w:tr>
      <w:tr w:rsidR="002D765D" w:rsidRPr="00D527DE" w14:paraId="6636C1BA" w14:textId="77777777" w:rsidTr="008418C7">
        <w:trPr>
          <w:cantSplit/>
          <w:jc w:val="center"/>
          <w:ins w:id="950" w:author="Sugio Toshiyasu" w:date="2019-07-25T17:32:00Z"/>
        </w:trPr>
        <w:tc>
          <w:tcPr>
            <w:tcW w:w="6283" w:type="dxa"/>
          </w:tcPr>
          <w:p w14:paraId="671C469B" w14:textId="77777777" w:rsidR="002D765D" w:rsidRPr="00D527DE" w:rsidRDefault="002D765D" w:rsidP="008418C7">
            <w:pPr>
              <w:pStyle w:val="tablesyntax"/>
              <w:rPr>
                <w:ins w:id="951" w:author="Sugio Toshiyasu" w:date="2019-07-25T17:32:00Z"/>
                <w:rFonts w:ascii="Cambria" w:hAnsi="Cambria"/>
                <w:b/>
                <w:lang w:eastAsia="ko-KR"/>
              </w:rPr>
            </w:pPr>
            <w:ins w:id="952" w:author="Sugio Toshiyasu" w:date="2019-07-25T17:32: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qp_delta_chroma</w:t>
              </w:r>
              <w:r>
                <w:rPr>
                  <w:rFonts w:ascii="Cambria" w:hAnsi="Cambria"/>
                  <w:b/>
                  <w:lang w:eastAsia="ko-KR"/>
                </w:rPr>
                <w:t>[i]</w:t>
              </w:r>
            </w:ins>
          </w:p>
        </w:tc>
        <w:tc>
          <w:tcPr>
            <w:tcW w:w="1574" w:type="dxa"/>
          </w:tcPr>
          <w:p w14:paraId="42CDA4C4" w14:textId="77777777" w:rsidR="002D765D" w:rsidRPr="00D527DE" w:rsidRDefault="002D765D" w:rsidP="008418C7">
            <w:pPr>
              <w:pStyle w:val="tableheading"/>
              <w:overflowPunct/>
              <w:autoSpaceDE/>
              <w:autoSpaceDN/>
              <w:adjustRightInd/>
              <w:jc w:val="center"/>
              <w:textAlignment w:val="auto"/>
              <w:rPr>
                <w:ins w:id="953" w:author="Sugio Toshiyasu" w:date="2019-07-25T17:32:00Z"/>
                <w:rFonts w:ascii="Cambria" w:eastAsia="ＭＳ 明朝" w:hAnsi="Cambria"/>
                <w:b w:val="0"/>
                <w:bCs w:val="0"/>
                <w:noProof/>
                <w:lang w:eastAsia="ja-JP"/>
              </w:rPr>
            </w:pPr>
            <w:ins w:id="954" w:author="Sugio Toshiyasu" w:date="2019-07-25T17:32:00Z">
              <w:r w:rsidRPr="00D527DE">
                <w:rPr>
                  <w:rFonts w:ascii="Cambria" w:eastAsia="ＭＳ 明朝" w:hAnsi="Cambria"/>
                  <w:b w:val="0"/>
                  <w:bCs w:val="0"/>
                  <w:noProof/>
                  <w:lang w:eastAsia="ja-JP"/>
                </w:rPr>
                <w:t>se(v)</w:t>
              </w:r>
            </w:ins>
          </w:p>
        </w:tc>
      </w:tr>
      <w:tr w:rsidR="002D765D" w:rsidRPr="00D527DE" w14:paraId="377D8633" w14:textId="77777777" w:rsidTr="008418C7">
        <w:trPr>
          <w:cantSplit/>
          <w:jc w:val="center"/>
          <w:ins w:id="955" w:author="Sugio Toshiyasu" w:date="2019-07-25T17:32:00Z"/>
        </w:trPr>
        <w:tc>
          <w:tcPr>
            <w:tcW w:w="6283" w:type="dxa"/>
          </w:tcPr>
          <w:p w14:paraId="5DB2E432" w14:textId="77777777" w:rsidR="002D765D" w:rsidRPr="00D527DE" w:rsidRDefault="002D765D" w:rsidP="008418C7">
            <w:pPr>
              <w:pStyle w:val="tablesyntax"/>
              <w:rPr>
                <w:ins w:id="956" w:author="Sugio Toshiyasu" w:date="2019-07-25T17:32:00Z"/>
                <w:rFonts w:ascii="Cambria" w:hAnsi="Cambria"/>
                <w:lang w:eastAsia="ko-KR"/>
              </w:rPr>
            </w:pPr>
            <w:ins w:id="957" w:author="Sugio Toshiyasu" w:date="2019-07-25T17:32:00Z">
              <w:r w:rsidRPr="00D527DE">
                <w:rPr>
                  <w:rFonts w:ascii="Cambria" w:hAnsi="Cambria"/>
                  <w:lang w:eastAsia="ko-KR"/>
                </w:rPr>
                <w:tab/>
              </w:r>
              <w:r w:rsidRPr="00D527DE">
                <w:rPr>
                  <w:rFonts w:ascii="Cambria" w:hAnsi="Cambria"/>
                  <w:lang w:eastAsia="ko-KR"/>
                </w:rPr>
                <w:tab/>
                <w:t>}</w:t>
              </w:r>
            </w:ins>
          </w:p>
        </w:tc>
        <w:tc>
          <w:tcPr>
            <w:tcW w:w="1574" w:type="dxa"/>
          </w:tcPr>
          <w:p w14:paraId="32E93406" w14:textId="77777777" w:rsidR="002D765D" w:rsidRPr="00D527DE" w:rsidRDefault="002D765D" w:rsidP="008418C7">
            <w:pPr>
              <w:pStyle w:val="tableheading"/>
              <w:overflowPunct/>
              <w:autoSpaceDE/>
              <w:autoSpaceDN/>
              <w:adjustRightInd/>
              <w:jc w:val="center"/>
              <w:textAlignment w:val="auto"/>
              <w:rPr>
                <w:ins w:id="958" w:author="Sugio Toshiyasu" w:date="2019-07-25T17:32:00Z"/>
                <w:rFonts w:ascii="Cambria" w:eastAsia="ＭＳ 明朝" w:hAnsi="Cambria"/>
                <w:b w:val="0"/>
                <w:bCs w:val="0"/>
                <w:noProof/>
                <w:lang w:eastAsia="ja-JP"/>
              </w:rPr>
            </w:pPr>
          </w:p>
        </w:tc>
      </w:tr>
      <w:tr w:rsidR="002D765D" w:rsidRPr="00D527DE" w14:paraId="5F3FA6FF" w14:textId="77777777" w:rsidTr="008418C7">
        <w:trPr>
          <w:cantSplit/>
          <w:jc w:val="center"/>
          <w:ins w:id="959" w:author="Sugio Toshiyasu" w:date="2019-07-25T17:32:00Z"/>
        </w:trPr>
        <w:tc>
          <w:tcPr>
            <w:tcW w:w="6283" w:type="dxa"/>
          </w:tcPr>
          <w:p w14:paraId="659218F5" w14:textId="77777777" w:rsidR="002D765D" w:rsidRPr="00D527DE" w:rsidRDefault="002D765D" w:rsidP="008418C7">
            <w:pPr>
              <w:pStyle w:val="tablesyntax"/>
              <w:rPr>
                <w:ins w:id="960" w:author="Sugio Toshiyasu" w:date="2019-07-25T17:32:00Z"/>
                <w:rFonts w:ascii="Cambria" w:hAnsi="Cambria"/>
                <w:lang w:eastAsia="ko-KR"/>
              </w:rPr>
            </w:pPr>
            <w:ins w:id="961" w:author="Sugio Toshiyasu" w:date="2019-07-25T17:32:00Z">
              <w:r w:rsidRPr="00D527DE">
                <w:rPr>
                  <w:rFonts w:ascii="Cambria" w:hAnsi="Cambria"/>
                  <w:lang w:eastAsia="ko-KR"/>
                </w:rPr>
                <w:tab/>
                <w:t>}</w:t>
              </w:r>
            </w:ins>
          </w:p>
        </w:tc>
        <w:tc>
          <w:tcPr>
            <w:tcW w:w="1574" w:type="dxa"/>
          </w:tcPr>
          <w:p w14:paraId="30D46551" w14:textId="77777777" w:rsidR="002D765D" w:rsidRPr="00D527DE" w:rsidRDefault="002D765D" w:rsidP="008418C7">
            <w:pPr>
              <w:pStyle w:val="tableheading"/>
              <w:overflowPunct/>
              <w:autoSpaceDE/>
              <w:autoSpaceDN/>
              <w:adjustRightInd/>
              <w:jc w:val="center"/>
              <w:textAlignment w:val="auto"/>
              <w:rPr>
                <w:ins w:id="962" w:author="Sugio Toshiyasu" w:date="2019-07-25T17:32:00Z"/>
                <w:rFonts w:ascii="Cambria" w:eastAsia="ＭＳ 明朝" w:hAnsi="Cambria"/>
                <w:b w:val="0"/>
                <w:bCs w:val="0"/>
                <w:noProof/>
                <w:lang w:eastAsia="ja-JP"/>
              </w:rPr>
            </w:pPr>
          </w:p>
        </w:tc>
      </w:tr>
      <w:tr w:rsidR="008A562E" w:rsidRPr="00D527DE" w14:paraId="201095E1" w14:textId="77777777" w:rsidTr="00210093">
        <w:trPr>
          <w:cantSplit/>
          <w:jc w:val="center"/>
        </w:trPr>
        <w:tc>
          <w:tcPr>
            <w:tcW w:w="6283" w:type="dxa"/>
          </w:tcPr>
          <w:p w14:paraId="01E5AEF2" w14:textId="77777777" w:rsidR="008A562E" w:rsidRPr="00D527DE" w:rsidRDefault="008A562E" w:rsidP="008A562E">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637524C5"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r w:rsidR="008A562E" w:rsidRPr="00D527DE" w14:paraId="7AF1D656"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375289F8" w14:textId="77777777" w:rsidR="008A562E" w:rsidRPr="00D527DE" w:rsidRDefault="008A562E" w:rsidP="008A562E">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7483AF87"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bl>
    <w:p w14:paraId="2AB88AAB" w14:textId="77777777" w:rsidR="00991E42" w:rsidRPr="00D527DE" w:rsidRDefault="00991E42" w:rsidP="00991E42">
      <w:pPr>
        <w:jc w:val="left"/>
        <w:rPr>
          <w:lang w:val="en-CA" w:eastAsia="ja-JP"/>
        </w:rPr>
      </w:pPr>
    </w:p>
    <w:p w14:paraId="04AC8B7B" w14:textId="51244FF3" w:rsidR="00991E42" w:rsidRPr="00D527DE" w:rsidRDefault="00991E42" w:rsidP="007F16A3">
      <w:pPr>
        <w:pStyle w:val="4"/>
        <w:rPr>
          <w:noProof/>
          <w:lang w:val="en-CA"/>
        </w:rPr>
      </w:pPr>
      <w:bookmarkStart w:id="963" w:name="_Toc528915263"/>
      <w:bookmarkStart w:id="964" w:name="_Ref12357281"/>
      <w:r w:rsidRPr="00D527DE">
        <w:rPr>
          <w:noProof/>
          <w:lang w:val="en-CA"/>
        </w:rPr>
        <w:lastRenderedPageBreak/>
        <w:t xml:space="preserve">Attribute </w:t>
      </w:r>
      <w:r w:rsidR="00F522F3" w:rsidRPr="00D527DE">
        <w:rPr>
          <w:noProof/>
          <w:lang w:val="en-CA"/>
        </w:rPr>
        <w:t>slice</w:t>
      </w:r>
      <w:r w:rsidRPr="00D527DE">
        <w:rPr>
          <w:noProof/>
          <w:lang w:val="en-CA"/>
        </w:rPr>
        <w:t xml:space="preserve"> </w:t>
      </w:r>
      <w:r w:rsidRPr="00D527DE">
        <w:t>data</w:t>
      </w:r>
      <w:r w:rsidRPr="00D527DE">
        <w:rPr>
          <w:noProof/>
          <w:lang w:val="en-CA"/>
        </w:rPr>
        <w:t xml:space="preserve"> syntax</w:t>
      </w:r>
      <w:bookmarkEnd w:id="963"/>
      <w:bookmarkEnd w:id="9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B86875B" w14:textId="77777777" w:rsidTr="00210093">
        <w:trPr>
          <w:cantSplit/>
          <w:jc w:val="center"/>
        </w:trPr>
        <w:tc>
          <w:tcPr>
            <w:tcW w:w="6283" w:type="dxa"/>
          </w:tcPr>
          <w:p w14:paraId="56869F13" w14:textId="791BFEC2"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5918ACD"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5FC14780" w14:textId="77777777" w:rsidTr="00210093">
        <w:trPr>
          <w:cantSplit/>
          <w:jc w:val="center"/>
        </w:trPr>
        <w:tc>
          <w:tcPr>
            <w:tcW w:w="6283" w:type="dxa"/>
          </w:tcPr>
          <w:p w14:paraId="33038055" w14:textId="4C661B85" w:rsidR="00991E42" w:rsidRPr="00D527DE" w:rsidRDefault="00991E42" w:rsidP="009414EA">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i/>
                <w:lang w:eastAsia="ja-JP"/>
              </w:rPr>
              <w:t>dimension</w:t>
            </w:r>
            <w:r w:rsidRPr="00D527DE">
              <w:rPr>
                <w:rFonts w:ascii="Cambria" w:eastAsia="ＭＳ 明朝" w:hAnsi="Cambria"/>
                <w:lang w:eastAsia="ja-JP"/>
              </w:rPr>
              <w:t xml:space="preserve"> = attribute_dimension[ a</w:t>
            </w:r>
            <w:r w:rsidR="00AB71A5" w:rsidRPr="00D527DE">
              <w:rPr>
                <w:rFonts w:ascii="Cambria" w:eastAsia="ＭＳ 明朝" w:hAnsi="Cambria"/>
                <w:lang w:eastAsia="ja-JP"/>
              </w:rPr>
              <w:t>s</w:t>
            </w:r>
            <w:r w:rsidRPr="00D527DE">
              <w:rPr>
                <w:rFonts w:ascii="Cambria" w:eastAsia="ＭＳ 明朝" w:hAnsi="Cambria"/>
                <w:lang w:eastAsia="ja-JP"/>
              </w:rPr>
              <w:t>h_attr_sps_attr_idx ]</w:t>
            </w:r>
          </w:p>
        </w:tc>
        <w:tc>
          <w:tcPr>
            <w:tcW w:w="1574" w:type="dxa"/>
          </w:tcPr>
          <w:p w14:paraId="285F014A"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2D337643" w14:textId="77777777" w:rsidTr="00210093">
        <w:trPr>
          <w:cantSplit/>
          <w:jc w:val="center"/>
        </w:trPr>
        <w:tc>
          <w:tcPr>
            <w:tcW w:w="6283" w:type="dxa"/>
          </w:tcPr>
          <w:p w14:paraId="4DBCE742" w14:textId="28C31F7B" w:rsidR="00C26CA4" w:rsidRPr="00D527DE" w:rsidRDefault="00C26CA4" w:rsidP="009414EA">
            <w:pPr>
              <w:pStyle w:val="tablesyntax"/>
              <w:rPr>
                <w:rFonts w:ascii="Cambria" w:hAnsi="Cambria"/>
                <w:b/>
                <w:lang w:eastAsia="ko-KR"/>
              </w:rPr>
            </w:pPr>
            <w:r w:rsidRPr="00D527DE">
              <w:rPr>
                <w:rFonts w:ascii="Cambria" w:hAnsi="Cambria"/>
                <w:b/>
                <w:lang w:eastAsia="ko-KR"/>
              </w:rPr>
              <w:tab/>
              <w:t>zerorun</w:t>
            </w:r>
          </w:p>
        </w:tc>
        <w:tc>
          <w:tcPr>
            <w:tcW w:w="1574" w:type="dxa"/>
          </w:tcPr>
          <w:p w14:paraId="6300B52D" w14:textId="49E4CB0E" w:rsidR="00C26CA4" w:rsidRPr="00D527DE" w:rsidRDefault="00C26CA4"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003E8" w:rsidRPr="00D527DE" w14:paraId="01814FF3" w14:textId="77777777" w:rsidTr="00761882">
        <w:trPr>
          <w:cantSplit/>
          <w:jc w:val="center"/>
        </w:trPr>
        <w:tc>
          <w:tcPr>
            <w:tcW w:w="6283" w:type="dxa"/>
          </w:tcPr>
          <w:p w14:paraId="70D0AED1" w14:textId="77777777" w:rsidR="00C003E8" w:rsidRPr="00D527DE" w:rsidRDefault="00C003E8" w:rsidP="00761882">
            <w:pPr>
              <w:pStyle w:val="tablesyntax"/>
              <w:rPr>
                <w:rFonts w:ascii="Cambria" w:hAnsi="Cambria"/>
                <w:noProof/>
              </w:rPr>
            </w:pPr>
            <w:r w:rsidRPr="00D527DE">
              <w:rPr>
                <w:rFonts w:ascii="Cambria" w:hAnsi="Cambria"/>
                <w:lang w:eastAsia="ko-KR"/>
              </w:rPr>
              <w:tab/>
            </w:r>
            <w:r w:rsidRPr="00D527DE">
              <w:rPr>
                <w:rFonts w:ascii="Cambria" w:hAnsi="Cambria"/>
                <w:noProof/>
              </w:rPr>
              <w:t>for(</w:t>
            </w:r>
            <w:r w:rsidRPr="00D527DE">
              <w:rPr>
                <w:rFonts w:ascii="Cambria" w:eastAsia="ＭＳ 明朝" w:hAnsi="Cambria"/>
                <w:noProof/>
                <w:lang w:eastAsia="ja-JP"/>
              </w:rPr>
              <w:t xml:space="preserve"> </w:t>
            </w:r>
            <w:r w:rsidRPr="00D527DE">
              <w:rPr>
                <w:rFonts w:ascii="Cambria" w:hAnsi="Cambria"/>
                <w:noProof/>
              </w:rPr>
              <w:t>i = 0; i &lt; pointCount; i</w:t>
            </w:r>
            <w:r w:rsidRPr="00D527DE">
              <w:rPr>
                <w:rFonts w:ascii="Cambria" w:eastAsia="ＭＳ 明朝" w:hAnsi="Cambria"/>
                <w:noProof/>
                <w:lang w:eastAsia="ja-JP"/>
              </w:rPr>
              <w:t xml:space="preserve">++ </w:t>
            </w:r>
            <w:r w:rsidRPr="00D527DE">
              <w:rPr>
                <w:rFonts w:ascii="Cambria" w:hAnsi="Cambria"/>
                <w:noProof/>
              </w:rPr>
              <w:t>) {</w:t>
            </w:r>
          </w:p>
        </w:tc>
        <w:tc>
          <w:tcPr>
            <w:tcW w:w="1574" w:type="dxa"/>
          </w:tcPr>
          <w:p w14:paraId="10CF7327"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1562AD56" w14:textId="77777777" w:rsidTr="00761882">
        <w:trPr>
          <w:cantSplit/>
          <w:jc w:val="center"/>
        </w:trPr>
        <w:tc>
          <w:tcPr>
            <w:tcW w:w="6283" w:type="dxa"/>
          </w:tcPr>
          <w:p w14:paraId="13476020" w14:textId="50EB1935" w:rsidR="00C003E8" w:rsidRPr="00D527DE" w:rsidRDefault="00C003E8" w:rsidP="00761882">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t>if(</w:t>
            </w:r>
            <w:r w:rsidR="00C26CA4" w:rsidRPr="00D527DE">
              <w:rPr>
                <w:rFonts w:ascii="Cambria" w:hAnsi="Cambria"/>
                <w:lang w:eastAsia="ko-KR"/>
              </w:rPr>
              <w:t xml:space="preserve"> </w:t>
            </w:r>
            <w:r w:rsidRPr="00D527DE">
              <w:rPr>
                <w:rFonts w:ascii="Cambria" w:hAnsi="Cambria"/>
              </w:rPr>
              <w:t>attr_coding_type</w:t>
            </w:r>
            <w:r w:rsidRPr="00D527DE">
              <w:rPr>
                <w:rFonts w:ascii="Cambria" w:eastAsia="ＭＳ 明朝" w:hAnsi="Cambria"/>
                <w:noProof/>
                <w:lang w:eastAsia="ja-JP"/>
              </w:rPr>
              <w:t xml:space="preserve"> = = 0 &amp;&amp; </w:t>
            </w:r>
          </w:p>
          <w:p w14:paraId="58E4DA45" w14:textId="2FE0A28F" w:rsidR="00C003E8" w:rsidRPr="00D527DE" w:rsidRDefault="00C26CA4">
            <w:pPr>
              <w:pStyle w:val="tablesyntax"/>
              <w:tabs>
                <w:tab w:val="clear" w:pos="864"/>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003E8" w:rsidRPr="00D527DE">
              <w:rPr>
                <w:rFonts w:ascii="Cambria" w:hAnsi="Cambria"/>
                <w:lang w:eastAsia="ko-KR"/>
              </w:rPr>
              <w:t>max</w:t>
            </w:r>
            <w:r w:rsidR="00C003E8" w:rsidRPr="00D527DE">
              <w:rPr>
                <w:rFonts w:ascii="Cambria" w:eastAsia="ＭＳ 明朝" w:hAnsi="Cambria"/>
                <w:lang w:eastAsia="ja-JP"/>
              </w:rPr>
              <w:t>Pred</w:t>
            </w:r>
            <w:r w:rsidR="00C003E8" w:rsidRPr="00D527DE">
              <w:rPr>
                <w:rFonts w:ascii="Cambria" w:hAnsi="Cambria"/>
                <w:lang w:eastAsia="ko-KR"/>
              </w:rPr>
              <w:t>Diff</w:t>
            </w:r>
            <w:r w:rsidR="00C003E8" w:rsidRPr="00D527DE">
              <w:rPr>
                <w:rFonts w:ascii="Cambria" w:eastAsia="ＭＳ 明朝" w:hAnsi="Cambria"/>
                <w:lang w:eastAsia="ja-JP"/>
              </w:rPr>
              <w:t>[ i ]</w:t>
            </w:r>
            <w:r w:rsidR="0008361D" w:rsidRPr="00D527DE">
              <w:rPr>
                <w:rFonts w:ascii="Cambria" w:hAnsi="Cambria"/>
                <w:lang w:eastAsia="ko-KR"/>
              </w:rPr>
              <w:t xml:space="preserve"> </w:t>
            </w:r>
            <w:r w:rsidR="00C003E8" w:rsidRPr="00D527DE">
              <w:rPr>
                <w:rFonts w:ascii="Cambria" w:hAnsi="Cambria"/>
                <w:lang w:eastAsia="ko-KR"/>
              </w:rPr>
              <w:t>&gt;</w:t>
            </w:r>
            <w:commentRangeStart w:id="965"/>
            <w:ins w:id="966" w:author="Sugio Toshiyasu" w:date="2019-07-24T13:35:00Z">
              <w:r w:rsidR="00311BF2">
                <w:rPr>
                  <w:rFonts w:ascii="Cambria" w:eastAsiaTheme="minorEastAsia" w:hAnsi="Cambria" w:hint="eastAsia"/>
                  <w:lang w:eastAsia="ja-JP"/>
                </w:rPr>
                <w:t>=</w:t>
              </w:r>
            </w:ins>
            <w:commentRangeEnd w:id="965"/>
            <w:ins w:id="967" w:author="Sugio Toshiyasu" w:date="2019-07-24T13:36:00Z">
              <w:r w:rsidR="008C62EB">
                <w:rPr>
                  <w:rStyle w:val="af8"/>
                  <w:rFonts w:ascii="Times New Roman" w:hAnsi="Times New Roman"/>
                  <w:lang w:val="en-GB" w:eastAsia="x-none"/>
                </w:rPr>
                <w:commentReference w:id="965"/>
              </w:r>
            </w:ins>
            <w:r w:rsidR="0008361D" w:rsidRPr="00D527DE">
              <w:rPr>
                <w:rFonts w:ascii="Cambria" w:hAnsi="Cambria"/>
                <w:lang w:eastAsia="ko-KR"/>
              </w:rPr>
              <w:t xml:space="preserve"> </w:t>
            </w:r>
            <w:r w:rsidR="002C7BA3" w:rsidRPr="00D527DE">
              <w:rPr>
                <w:rFonts w:ascii="Cambria" w:hAnsi="Cambria"/>
                <w:lang w:eastAsia="ko-KR"/>
              </w:rPr>
              <w:t>lifting_</w:t>
            </w:r>
            <w:r w:rsidR="00C003E8" w:rsidRPr="00D527DE">
              <w:rPr>
                <w:rFonts w:ascii="Cambria" w:hAnsi="Cambria"/>
                <w:lang w:eastAsia="ko-KR"/>
              </w:rPr>
              <w:t>adaptive_prediction_threshold</w:t>
            </w:r>
            <w:r w:rsidR="00C003E8" w:rsidRPr="00D527DE">
              <w:rPr>
                <w:rFonts w:ascii="Cambria" w:eastAsia="ＭＳ 明朝" w:hAnsi="Cambria"/>
                <w:lang w:eastAsia="ja-JP"/>
              </w:rPr>
              <w:t xml:space="preserve"> &amp;&amp;</w:t>
            </w:r>
          </w:p>
          <w:p w14:paraId="5E965D5C" w14:textId="77777777" w:rsidR="00C003E8" w:rsidRPr="00D527DE" w:rsidRDefault="00C003E8" w:rsidP="00761882">
            <w:pPr>
              <w:pStyle w:val="tablesyntax"/>
              <w:tabs>
                <w:tab w:val="clear" w:pos="864"/>
                <w:tab w:val="clear" w:pos="1080"/>
                <w:tab w:val="clear" w:pos="1296"/>
                <w:tab w:val="left" w:pos="980"/>
                <w:tab w:val="left" w:pos="1190"/>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MaxNumPredictors</w:t>
            </w:r>
            <w:r w:rsidRPr="00D527DE">
              <w:rPr>
                <w:rFonts w:ascii="Cambria" w:eastAsia="ＭＳ 明朝" w:hAnsi="Cambria"/>
                <w:lang w:eastAsia="ja-JP"/>
              </w:rPr>
              <w:t xml:space="preserve"> &gt; 1 </w:t>
            </w:r>
            <w:r w:rsidRPr="00D527DE">
              <w:rPr>
                <w:rFonts w:ascii="Cambria" w:hAnsi="Cambria"/>
                <w:lang w:eastAsia="ko-KR"/>
              </w:rPr>
              <w:t>)</w:t>
            </w:r>
            <w:r w:rsidRPr="00D527DE">
              <w:rPr>
                <w:rFonts w:ascii="Cambria" w:eastAsia="ＭＳ 明朝" w:hAnsi="Cambria"/>
                <w:lang w:eastAsia="ja-JP"/>
              </w:rPr>
              <w:t xml:space="preserve"> {</w:t>
            </w:r>
          </w:p>
        </w:tc>
        <w:tc>
          <w:tcPr>
            <w:tcW w:w="1574" w:type="dxa"/>
          </w:tcPr>
          <w:p w14:paraId="498884FD"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0979462B" w14:textId="77777777" w:rsidTr="00761882">
        <w:trPr>
          <w:cantSplit/>
          <w:jc w:val="center"/>
        </w:trPr>
        <w:tc>
          <w:tcPr>
            <w:tcW w:w="6283" w:type="dxa"/>
          </w:tcPr>
          <w:p w14:paraId="05A08467"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predIndex</w:t>
            </w:r>
            <w:r w:rsidRPr="00D527DE">
              <w:rPr>
                <w:rFonts w:ascii="Cambria" w:eastAsia="ＭＳ 明朝" w:hAnsi="Cambria"/>
                <w:lang w:eastAsia="ja-JP"/>
              </w:rPr>
              <w:t>[ i ]</w:t>
            </w:r>
          </w:p>
        </w:tc>
        <w:tc>
          <w:tcPr>
            <w:tcW w:w="1574" w:type="dxa"/>
          </w:tcPr>
          <w:p w14:paraId="7A0413D2" w14:textId="77777777" w:rsidR="00C003E8" w:rsidRPr="00D527DE" w:rsidRDefault="00C003E8" w:rsidP="00761882">
            <w:pPr>
              <w:pStyle w:val="tableheading"/>
              <w:overflowPunct/>
              <w:autoSpaceDE/>
              <w:autoSpaceDN/>
              <w:adjustRightInd/>
              <w:jc w:val="center"/>
              <w:textAlignment w:val="auto"/>
              <w:rPr>
                <w:rFonts w:ascii="Cambria" w:eastAsiaTheme="minorEastAsia" w:hAnsi="Cambria"/>
                <w:b w:val="0"/>
                <w:bCs w:val="0"/>
                <w:noProof/>
                <w:lang w:eastAsia="ja-JP"/>
              </w:rPr>
            </w:pPr>
            <w:r w:rsidRPr="00D527DE">
              <w:rPr>
                <w:rFonts w:ascii="Cambria" w:eastAsiaTheme="minorEastAsia" w:hAnsi="Cambria"/>
                <w:b w:val="0"/>
                <w:bCs w:val="0"/>
                <w:noProof/>
                <w:lang w:eastAsia="ja-JP"/>
              </w:rPr>
              <w:t>ae(v)</w:t>
            </w:r>
          </w:p>
        </w:tc>
      </w:tr>
      <w:tr w:rsidR="00C003E8" w:rsidRPr="00D527DE" w14:paraId="08850E6C" w14:textId="77777777" w:rsidTr="00761882">
        <w:trPr>
          <w:cantSplit/>
          <w:jc w:val="center"/>
        </w:trPr>
        <w:tc>
          <w:tcPr>
            <w:tcW w:w="6283" w:type="dxa"/>
          </w:tcPr>
          <w:p w14:paraId="0C85A23C"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w:t>
            </w:r>
          </w:p>
        </w:tc>
        <w:tc>
          <w:tcPr>
            <w:tcW w:w="1574" w:type="dxa"/>
          </w:tcPr>
          <w:p w14:paraId="7DAD9DA0"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26CA4" w:rsidRPr="00D527DE" w14:paraId="58615A9B" w14:textId="77777777" w:rsidTr="00761882">
        <w:trPr>
          <w:cantSplit/>
          <w:jc w:val="center"/>
        </w:trPr>
        <w:tc>
          <w:tcPr>
            <w:tcW w:w="6283" w:type="dxa"/>
          </w:tcPr>
          <w:p w14:paraId="084FAD47" w14:textId="6B7EB226"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hAnsi="Cambria"/>
                <w:lang w:eastAsia="ja-JP"/>
              </w:rPr>
              <w:t xml:space="preserve"> </w:t>
            </w:r>
            <w:r w:rsidRPr="00D527DE">
              <w:rPr>
                <w:rFonts w:ascii="Cambria" w:hAnsi="Cambria"/>
              </w:rPr>
              <w:t>zerorun &gt; 0 ) {</w:t>
            </w:r>
          </w:p>
        </w:tc>
        <w:tc>
          <w:tcPr>
            <w:tcW w:w="1574" w:type="dxa"/>
          </w:tcPr>
          <w:p w14:paraId="73B741B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4189884" w14:textId="77777777" w:rsidTr="00761882">
        <w:trPr>
          <w:cantSplit/>
          <w:jc w:val="center"/>
        </w:trPr>
        <w:tc>
          <w:tcPr>
            <w:tcW w:w="6283" w:type="dxa"/>
          </w:tcPr>
          <w:p w14:paraId="77388CD8" w14:textId="01DCA22C"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k = 0; k &lt; </w:t>
            </w:r>
            <w:r w:rsidRPr="00D527DE">
              <w:rPr>
                <w:rFonts w:ascii="Cambria" w:hAnsi="Cambria"/>
                <w:i/>
              </w:rPr>
              <w:t xml:space="preserve">dimension </w:t>
            </w:r>
            <w:r w:rsidRPr="00D527DE">
              <w:rPr>
                <w:rFonts w:ascii="Cambria" w:hAnsi="Cambria"/>
              </w:rPr>
              <w:t>; k++ )</w:t>
            </w:r>
          </w:p>
        </w:tc>
        <w:tc>
          <w:tcPr>
            <w:tcW w:w="1574" w:type="dxa"/>
          </w:tcPr>
          <w:p w14:paraId="4F80325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2CF5FC32" w14:textId="77777777" w:rsidTr="00761882">
        <w:trPr>
          <w:cantSplit/>
          <w:jc w:val="center"/>
        </w:trPr>
        <w:tc>
          <w:tcPr>
            <w:tcW w:w="6283" w:type="dxa"/>
          </w:tcPr>
          <w:p w14:paraId="1DC210BE" w14:textId="3E51BE53"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536592" w:rsidRPr="00D527DE">
              <w:rPr>
                <w:rFonts w:ascii="Cambria" w:hAnsi="Cambria"/>
              </w:rPr>
              <w:t> </w:t>
            </w:r>
            <w:r w:rsidRPr="00D527DE">
              <w:rPr>
                <w:rFonts w:ascii="Cambria" w:hAnsi="Cambria"/>
              </w:rPr>
              <w:t>k</w:t>
            </w:r>
            <w:r w:rsidR="00536592" w:rsidRPr="00D527DE">
              <w:rPr>
                <w:rFonts w:ascii="Cambria" w:hAnsi="Cambria"/>
              </w:rPr>
              <w:t> </w:t>
            </w:r>
            <w:r w:rsidRPr="00D527DE">
              <w:rPr>
                <w:rFonts w:ascii="Cambria" w:hAnsi="Cambria"/>
              </w:rPr>
              <w:t>][</w:t>
            </w:r>
            <w:r w:rsidR="00536592" w:rsidRPr="00D527DE">
              <w:rPr>
                <w:rFonts w:ascii="Cambria" w:hAnsi="Cambria"/>
              </w:rPr>
              <w:t> </w:t>
            </w:r>
            <w:r w:rsidRPr="00D527DE">
              <w:rPr>
                <w:rFonts w:ascii="Cambria" w:hAnsi="Cambria"/>
              </w:rPr>
              <w:t>i</w:t>
            </w:r>
            <w:r w:rsidR="00536592" w:rsidRPr="00D527DE">
              <w:rPr>
                <w:rFonts w:ascii="Cambria" w:hAnsi="Cambria"/>
              </w:rPr>
              <w:t> </w:t>
            </w:r>
            <w:r w:rsidRPr="00D527DE">
              <w:rPr>
                <w:rFonts w:ascii="Cambria" w:hAnsi="Cambria"/>
              </w:rPr>
              <w:t>] = 0</w:t>
            </w:r>
          </w:p>
        </w:tc>
        <w:tc>
          <w:tcPr>
            <w:tcW w:w="1574" w:type="dxa"/>
          </w:tcPr>
          <w:p w14:paraId="3909184C"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9EBD739" w14:textId="77777777" w:rsidTr="00761882">
        <w:trPr>
          <w:cantSplit/>
          <w:jc w:val="center"/>
        </w:trPr>
        <w:tc>
          <w:tcPr>
            <w:tcW w:w="6283" w:type="dxa"/>
          </w:tcPr>
          <w:p w14:paraId="56DD3675" w14:textId="3698DF04" w:rsidR="00C26CA4" w:rsidRPr="00D527DE" w:rsidRDefault="008A562E" w:rsidP="00D16D37">
            <w:pPr>
              <w:pStyle w:val="tablesyntax"/>
              <w:tabs>
                <w:tab w:val="clear" w:pos="864"/>
                <w:tab w:val="clear" w:pos="1080"/>
                <w:tab w:val="left" w:pos="88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zerorun −= 1</w:t>
            </w:r>
          </w:p>
        </w:tc>
        <w:tc>
          <w:tcPr>
            <w:tcW w:w="1574" w:type="dxa"/>
          </w:tcPr>
          <w:p w14:paraId="7F7F18E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6B493F2" w14:textId="77777777" w:rsidTr="00761882">
        <w:trPr>
          <w:cantSplit/>
          <w:jc w:val="center"/>
        </w:trPr>
        <w:tc>
          <w:tcPr>
            <w:tcW w:w="6283" w:type="dxa"/>
          </w:tcPr>
          <w:p w14:paraId="395A112C" w14:textId="76855EB4"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74" w:type="dxa"/>
          </w:tcPr>
          <w:p w14:paraId="4F518DA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1732C78" w14:textId="77777777" w:rsidTr="00761882">
        <w:trPr>
          <w:cantSplit/>
          <w:jc w:val="center"/>
        </w:trPr>
        <w:tc>
          <w:tcPr>
            <w:tcW w:w="6283" w:type="dxa"/>
          </w:tcPr>
          <w:p w14:paraId="46D6C14E" w14:textId="0CDD85A5"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else</w:t>
            </w:r>
            <w:r w:rsidRPr="00D527DE">
              <w:rPr>
                <w:rFonts w:ascii="Cambria" w:hAnsi="Cambria"/>
                <w:lang w:eastAsia="ja-JP"/>
              </w:rPr>
              <w:t xml:space="preserve"> </w:t>
            </w:r>
            <w:r w:rsidRPr="00D527DE">
              <w:rPr>
                <w:rFonts w:ascii="Cambria" w:hAnsi="Cambria"/>
              </w:rPr>
              <w:t>{</w:t>
            </w:r>
          </w:p>
        </w:tc>
        <w:tc>
          <w:tcPr>
            <w:tcW w:w="1574" w:type="dxa"/>
          </w:tcPr>
          <w:p w14:paraId="37C2A65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7000B44A" w14:textId="77777777" w:rsidTr="00761882">
        <w:trPr>
          <w:cantSplit/>
          <w:jc w:val="center"/>
        </w:trPr>
        <w:tc>
          <w:tcPr>
            <w:tcW w:w="6283" w:type="dxa"/>
          </w:tcPr>
          <w:p w14:paraId="7386EC1F" w14:textId="00DF9F3E" w:rsidR="00C26CA4" w:rsidRPr="00D527DE" w:rsidRDefault="00C26CA4" w:rsidP="007F16A3">
            <w:pPr>
              <w:pStyle w:val="tablesyntax"/>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E05171" w:rsidRPr="00D527DE">
              <w:rPr>
                <w:rFonts w:ascii="Cambria" w:eastAsia="ＭＳ 明朝" w:hAnsi="Cambria"/>
                <w:lang w:eastAsia="ja-JP"/>
              </w:rPr>
              <w:t>attribute_coding</w:t>
            </w:r>
            <w:r w:rsidRPr="00D527DE">
              <w:rPr>
                <w:rFonts w:ascii="Cambria" w:eastAsia="ＭＳ 明朝" w:hAnsi="Cambria"/>
                <w:lang w:eastAsia="ja-JP"/>
              </w:rPr>
              <w:t xml:space="preserve">( </w:t>
            </w:r>
            <w:r w:rsidRPr="00D527DE">
              <w:rPr>
                <w:rFonts w:ascii="Cambria" w:eastAsia="ＭＳ 明朝" w:hAnsi="Cambria"/>
                <w:i/>
                <w:lang w:eastAsia="ja-JP"/>
              </w:rPr>
              <w:t>dimension</w:t>
            </w:r>
            <w:r w:rsidRPr="00D527DE">
              <w:rPr>
                <w:rFonts w:ascii="Cambria" w:eastAsia="ＭＳ 明朝" w:hAnsi="Cambria"/>
                <w:lang w:eastAsia="ja-JP"/>
              </w:rPr>
              <w:t xml:space="preserve">, </w:t>
            </w:r>
            <w:r w:rsidRPr="00D527DE">
              <w:rPr>
                <w:rFonts w:ascii="Cambria" w:eastAsia="ＭＳ 明朝" w:hAnsi="Cambria"/>
                <w:i/>
                <w:lang w:eastAsia="ja-JP"/>
              </w:rPr>
              <w:t>i</w:t>
            </w:r>
            <w:r w:rsidRPr="00D527DE">
              <w:rPr>
                <w:rFonts w:ascii="Cambria" w:eastAsia="ＭＳ 明朝" w:hAnsi="Cambria"/>
                <w:lang w:eastAsia="ja-JP"/>
              </w:rPr>
              <w:t xml:space="preserve"> )</w:t>
            </w:r>
          </w:p>
        </w:tc>
        <w:tc>
          <w:tcPr>
            <w:tcW w:w="1574" w:type="dxa"/>
          </w:tcPr>
          <w:p w14:paraId="1A1D4585"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5C975512" w14:textId="77777777" w:rsidTr="00761882">
        <w:trPr>
          <w:cantSplit/>
          <w:jc w:val="center"/>
        </w:trPr>
        <w:tc>
          <w:tcPr>
            <w:tcW w:w="6283" w:type="dxa"/>
          </w:tcPr>
          <w:p w14:paraId="3C4DD402" w14:textId="295428C7"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zerorun</w:t>
            </w:r>
          </w:p>
        </w:tc>
        <w:tc>
          <w:tcPr>
            <w:tcW w:w="1574" w:type="dxa"/>
          </w:tcPr>
          <w:p w14:paraId="10CB26AC" w14:textId="60F4AE9F"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6C961CF6" w14:textId="77777777" w:rsidTr="00761882">
        <w:trPr>
          <w:cantSplit/>
          <w:jc w:val="center"/>
        </w:trPr>
        <w:tc>
          <w:tcPr>
            <w:tcW w:w="6283" w:type="dxa"/>
          </w:tcPr>
          <w:p w14:paraId="3BF880B4" w14:textId="1CAD1D95"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476E4692"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352C555D" w14:textId="77777777" w:rsidTr="00761882">
        <w:trPr>
          <w:cantSplit/>
          <w:jc w:val="center"/>
        </w:trPr>
        <w:tc>
          <w:tcPr>
            <w:tcW w:w="6283" w:type="dxa"/>
          </w:tcPr>
          <w:p w14:paraId="661164D4" w14:textId="77777777" w:rsidR="00C26CA4" w:rsidRPr="00D527DE" w:rsidRDefault="00C26CA4" w:rsidP="00C26CA4">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574" w:type="dxa"/>
          </w:tcPr>
          <w:p w14:paraId="4456133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E4ABF2E" w14:textId="77777777" w:rsidTr="00210093">
        <w:trPr>
          <w:cantSplit/>
          <w:jc w:val="center"/>
        </w:trPr>
        <w:tc>
          <w:tcPr>
            <w:tcW w:w="6283" w:type="dxa"/>
          </w:tcPr>
          <w:p w14:paraId="3C005CA5" w14:textId="77777777" w:rsidR="00C26CA4" w:rsidRPr="00D527DE" w:rsidRDefault="00C26CA4" w:rsidP="00C26CA4">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74EEF57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AA8800F"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6494F3FE" w14:textId="77777777" w:rsidR="00C26CA4" w:rsidRPr="00D527DE" w:rsidRDefault="00C26CA4" w:rsidP="00C26CA4">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41613E86"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bl>
    <w:p w14:paraId="69B6569B" w14:textId="77777777" w:rsidR="0048246B" w:rsidRPr="00D527DE" w:rsidRDefault="0048246B">
      <w:pPr>
        <w:rPr>
          <w:lang w:val="en-CA"/>
        </w:rPr>
      </w:pPr>
      <w:bookmarkStart w:id="968" w:name="_Toc523490469"/>
      <w:bookmarkStart w:id="969" w:name="_Toc523490772"/>
      <w:bookmarkStart w:id="970" w:name="_Toc523490989"/>
      <w:bookmarkStart w:id="971" w:name="_Toc523491207"/>
      <w:bookmarkStart w:id="972" w:name="_Toc513449760"/>
      <w:bookmarkEnd w:id="968"/>
      <w:bookmarkEnd w:id="969"/>
      <w:bookmarkEnd w:id="970"/>
      <w:bookmarkEnd w:id="971"/>
      <w:bookmarkEnd w:id="972"/>
    </w:p>
    <w:p w14:paraId="1EF034BC" w14:textId="17184AC8" w:rsidR="00C26CA4" w:rsidRPr="00D527DE" w:rsidRDefault="00373E35" w:rsidP="007F16A3">
      <w:pPr>
        <w:pStyle w:val="4"/>
        <w:rPr>
          <w:lang w:val="en-CA"/>
        </w:rPr>
      </w:pPr>
      <w:r w:rsidRPr="00D527DE">
        <w:lastRenderedPageBreak/>
        <w:t>Quantized value</w:t>
      </w:r>
      <w:r w:rsidRPr="00D527DE" w:rsidDel="00373E35">
        <w:rPr>
          <w:lang w:val="en-CA"/>
        </w:rPr>
        <w:t xml:space="preserve"> </w:t>
      </w:r>
      <w:r w:rsidR="007353E0" w:rsidRPr="00D527DE">
        <w:rPr>
          <w:lang w:val="en-CA"/>
        </w:rPr>
        <w:t>bitstream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4"/>
        <w:gridCol w:w="1796"/>
      </w:tblGrid>
      <w:tr w:rsidR="007353E0" w:rsidRPr="00D527DE" w14:paraId="4EDC2F12" w14:textId="77777777" w:rsidTr="007353E0">
        <w:trPr>
          <w:cantSplit/>
          <w:jc w:val="center"/>
        </w:trPr>
        <w:tc>
          <w:tcPr>
            <w:tcW w:w="6504" w:type="dxa"/>
          </w:tcPr>
          <w:p w14:paraId="170A6753" w14:textId="1F44A836" w:rsidR="007353E0" w:rsidRPr="00D527DE" w:rsidRDefault="00E05171" w:rsidP="007F16A3">
            <w:pPr>
              <w:pStyle w:val="tablesyntax"/>
              <w:rPr>
                <w:rFonts w:ascii="Cambria" w:hAnsi="Cambria"/>
                <w:noProof/>
              </w:rPr>
            </w:pPr>
            <w:r w:rsidRPr="00D527DE">
              <w:rPr>
                <w:rFonts w:ascii="Cambria" w:eastAsia="ＭＳ 明朝" w:hAnsi="Cambria"/>
                <w:lang w:eastAsia="ja-JP"/>
              </w:rPr>
              <w:t>attribute_coding</w:t>
            </w:r>
            <w:r w:rsidR="007353E0" w:rsidRPr="00D527DE">
              <w:rPr>
                <w:rFonts w:ascii="Cambria" w:hAnsi="Cambria"/>
                <w:noProof/>
              </w:rPr>
              <w:t>( </w:t>
            </w:r>
            <w:r w:rsidR="007353E0" w:rsidRPr="00D527DE">
              <w:rPr>
                <w:rFonts w:ascii="Cambria" w:eastAsia="ＭＳ 明朝" w:hAnsi="Cambria"/>
                <w:noProof/>
                <w:lang w:eastAsia="ja-JP"/>
              </w:rPr>
              <w:t>dimension,</w:t>
            </w:r>
            <w:r w:rsidR="007353E0" w:rsidRPr="00D527DE">
              <w:rPr>
                <w:rFonts w:ascii="Cambria" w:eastAsia="ＭＳ 明朝" w:hAnsi="Cambria"/>
                <w:noProof/>
                <w:lang w:val="en-US" w:eastAsia="ja-JP"/>
              </w:rPr>
              <w:t xml:space="preserve"> </w:t>
            </w:r>
            <w:r w:rsidRPr="00D527DE">
              <w:rPr>
                <w:rFonts w:ascii="Cambria" w:eastAsia="ＭＳ 明朝" w:hAnsi="Cambria"/>
                <w:noProof/>
                <w:lang w:val="en-US" w:eastAsia="ja-JP"/>
              </w:rPr>
              <w:t>pointIdx</w:t>
            </w:r>
            <w:r w:rsidR="007353E0" w:rsidRPr="00D527DE">
              <w:rPr>
                <w:rFonts w:ascii="Cambria" w:hAnsi="Cambria"/>
              </w:rPr>
              <w:t> </w:t>
            </w:r>
            <w:r w:rsidR="007353E0" w:rsidRPr="00D527DE">
              <w:rPr>
                <w:rFonts w:ascii="Cambria" w:hAnsi="Cambria"/>
                <w:noProof/>
              </w:rPr>
              <w:t>) {</w:t>
            </w:r>
          </w:p>
        </w:tc>
        <w:tc>
          <w:tcPr>
            <w:tcW w:w="1796" w:type="dxa"/>
          </w:tcPr>
          <w:p w14:paraId="052A9D2B" w14:textId="77777777" w:rsidR="007353E0" w:rsidRPr="00D527DE" w:rsidRDefault="007353E0" w:rsidP="007353E0">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7353E0" w:rsidRPr="00D527DE" w14:paraId="63D29AB1" w14:textId="77777777" w:rsidTr="007353E0">
        <w:trPr>
          <w:cantSplit/>
          <w:jc w:val="center"/>
        </w:trPr>
        <w:tc>
          <w:tcPr>
            <w:tcW w:w="6504" w:type="dxa"/>
          </w:tcPr>
          <w:p w14:paraId="166CEFE8" w14:textId="19104913" w:rsidR="007353E0" w:rsidRPr="00D527DE" w:rsidRDefault="007353E0">
            <w:pPr>
              <w:pStyle w:val="tablesyntax"/>
              <w:rPr>
                <w:rFonts w:ascii="Cambria" w:eastAsiaTheme="minorEastAsia" w:hAnsi="Cambria"/>
                <w:noProof/>
                <w:lang w:eastAsia="ja-JP"/>
              </w:rPr>
            </w:pPr>
            <w:r w:rsidRPr="00D527DE">
              <w:rPr>
                <w:rFonts w:ascii="Cambria" w:hAnsi="Cambria"/>
                <w:lang w:eastAsia="ko-KR"/>
              </w:rPr>
              <w:tab/>
            </w:r>
            <w:r w:rsidRPr="00D527DE">
              <w:rPr>
                <w:rFonts w:ascii="Cambria" w:hAnsi="Cambria"/>
                <w:noProof/>
              </w:rPr>
              <w:t>for (</w:t>
            </w:r>
            <w:r w:rsidRPr="00D527DE">
              <w:rPr>
                <w:rFonts w:ascii="Cambria" w:eastAsia="ＭＳ 明朝" w:hAnsi="Cambria"/>
                <w:noProof/>
                <w:lang w:eastAsia="ja-JP"/>
              </w:rPr>
              <w:t xml:space="preserve"> </w:t>
            </w:r>
            <w:r w:rsidRPr="00D527DE">
              <w:rPr>
                <w:rFonts w:ascii="Cambria" w:hAnsi="Cambria"/>
                <w:noProof/>
              </w:rPr>
              <w:t xml:space="preserve">k = </w:t>
            </w:r>
            <w:r w:rsidRPr="00D527DE">
              <w:rPr>
                <w:rFonts w:ascii="Cambria" w:eastAsia="ＭＳ 明朝" w:hAnsi="Cambria"/>
                <w:noProof/>
                <w:lang w:eastAsia="ja-JP"/>
              </w:rPr>
              <w:t>0</w:t>
            </w:r>
            <w:r w:rsidRPr="00D527DE">
              <w:rPr>
                <w:rFonts w:ascii="Cambria" w:hAnsi="Cambria"/>
                <w:noProof/>
              </w:rPr>
              <w:t>; k &lt;</w:t>
            </w:r>
            <w:r w:rsidRPr="00D527DE">
              <w:rPr>
                <w:rFonts w:ascii="Cambria" w:eastAsia="ＭＳ 明朝" w:hAnsi="Cambria"/>
                <w:noProof/>
                <w:lang w:eastAsia="ja-JP"/>
              </w:rPr>
              <w:t xml:space="preserve"> </w:t>
            </w:r>
            <w:r w:rsidRPr="00D527DE">
              <w:rPr>
                <w:rFonts w:ascii="Cambria" w:eastAsia="ＭＳ 明朝" w:hAnsi="Cambria"/>
                <w:i/>
                <w:noProof/>
                <w:lang w:eastAsia="ja-JP"/>
              </w:rPr>
              <w:t>dimension</w:t>
            </w:r>
            <w:r w:rsidRPr="00D527DE">
              <w:rPr>
                <w:rFonts w:ascii="Cambria" w:hAnsi="Cambria"/>
                <w:noProof/>
              </w:rPr>
              <w:t>; k</w:t>
            </w:r>
            <w:r w:rsidRPr="00D527DE">
              <w:rPr>
                <w:rFonts w:ascii="Cambria" w:eastAsia="ＭＳ 明朝" w:hAnsi="Cambria"/>
                <w:noProof/>
                <w:lang w:eastAsia="ja-JP"/>
              </w:rPr>
              <w:t xml:space="preserve">++ </w:t>
            </w:r>
            <w:r w:rsidRPr="00D527DE">
              <w:rPr>
                <w:rFonts w:ascii="Cambria" w:hAnsi="Cambria"/>
                <w:noProof/>
              </w:rPr>
              <w:t xml:space="preserve">) </w:t>
            </w:r>
            <w:r w:rsidRPr="00D527DE">
              <w:rPr>
                <w:rFonts w:ascii="Cambria" w:eastAsiaTheme="minorEastAsia" w:hAnsi="Cambria"/>
                <w:noProof/>
                <w:lang w:eastAsia="ja-JP"/>
              </w:rPr>
              <w:t>{</w:t>
            </w:r>
          </w:p>
        </w:tc>
        <w:tc>
          <w:tcPr>
            <w:tcW w:w="1796" w:type="dxa"/>
          </w:tcPr>
          <w:p w14:paraId="6C3C63E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5BFC1110" w14:textId="77777777" w:rsidTr="007353E0">
        <w:trPr>
          <w:cantSplit/>
          <w:jc w:val="center"/>
        </w:trPr>
        <w:tc>
          <w:tcPr>
            <w:tcW w:w="6504" w:type="dxa"/>
          </w:tcPr>
          <w:p w14:paraId="21857476" w14:textId="18747475" w:rsidR="007353E0" w:rsidRPr="00D527DE" w:rsidRDefault="007353E0" w:rsidP="00210093">
            <w:pPr>
              <w:pStyle w:val="tablesyntax"/>
              <w:tabs>
                <w:tab w:val="clear" w:pos="648"/>
                <w:tab w:val="left" w:pos="550"/>
              </w:tabs>
              <w:rPr>
                <w:rFonts w:ascii="Cambria" w:eastAsiaTheme="minorEastAsia" w:hAnsi="Cambria"/>
                <w:b/>
                <w:noProof/>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b/>
                <w:lang w:eastAsia="ja-JP"/>
              </w:rPr>
              <w:t>isZero</w:t>
            </w:r>
          </w:p>
        </w:tc>
        <w:tc>
          <w:tcPr>
            <w:tcW w:w="1796" w:type="dxa"/>
          </w:tcPr>
          <w:p w14:paraId="17D18586" w14:textId="77777777" w:rsidR="007353E0" w:rsidRPr="00D527DE" w:rsidRDefault="007353E0" w:rsidP="007353E0">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noProof/>
                <w:lang w:eastAsia="ja-JP"/>
              </w:rPr>
              <w:t>ae(v)</w:t>
            </w:r>
          </w:p>
        </w:tc>
      </w:tr>
      <w:tr w:rsidR="007353E0" w:rsidRPr="00D527DE" w14:paraId="459EC408" w14:textId="77777777" w:rsidTr="007353E0">
        <w:trPr>
          <w:cantSplit/>
          <w:jc w:val="center"/>
        </w:trPr>
        <w:tc>
          <w:tcPr>
            <w:tcW w:w="6504" w:type="dxa"/>
          </w:tcPr>
          <w:p w14:paraId="271852B7" w14:textId="07D95150" w:rsidR="007353E0" w:rsidRPr="00D527DE" w:rsidRDefault="007353E0" w:rsidP="007353E0">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if ( isZero</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val="en-US" w:eastAsia="ja-JP"/>
              </w:rPr>
              <w:t xml:space="preserve"> </w:t>
            </w:r>
            <w:r w:rsidRPr="00D527DE">
              <w:rPr>
                <w:rFonts w:ascii="Cambria" w:eastAsiaTheme="minorEastAsia" w:hAnsi="Cambria"/>
                <w:lang w:val="en-US" w:eastAsia="ja-JP"/>
              </w:rPr>
              <w:t>1 )</w:t>
            </w:r>
          </w:p>
        </w:tc>
        <w:tc>
          <w:tcPr>
            <w:tcW w:w="1796" w:type="dxa"/>
          </w:tcPr>
          <w:p w14:paraId="6B2A0215"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18804301" w14:textId="77777777" w:rsidTr="007353E0">
        <w:trPr>
          <w:cantSplit/>
          <w:jc w:val="center"/>
        </w:trPr>
        <w:tc>
          <w:tcPr>
            <w:tcW w:w="6504" w:type="dxa"/>
          </w:tcPr>
          <w:p w14:paraId="046ABC64" w14:textId="1C35E6E4"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00CD7E31" w:rsidRPr="00D527DE">
              <w:rPr>
                <w:rFonts w:ascii="Cambria" w:hAnsi="Cambria"/>
                <w:lang w:val="en-US" w:eastAsia="ko-KR"/>
              </w:rPr>
              <w:t> </w:t>
            </w:r>
            <w:r w:rsidRPr="00D527DE">
              <w:rPr>
                <w:rFonts w:ascii="Cambria" w:hAnsi="Cambria"/>
                <w:lang w:eastAsia="ko-KR"/>
              </w:rPr>
              <w:t>k</w:t>
            </w:r>
            <w:r w:rsidR="00CD7E31" w:rsidRPr="00D527DE">
              <w:rPr>
                <w:rFonts w:ascii="Cambria" w:hAnsi="Cambria"/>
                <w:lang w:val="en-US" w:eastAsia="ko-KR"/>
              </w:rPr>
              <w:t> </w:t>
            </w:r>
            <w:r w:rsidRPr="00D527DE">
              <w:rPr>
                <w:rFonts w:ascii="Cambria" w:hAnsi="Cambria"/>
                <w:lang w:eastAsia="ko-KR"/>
              </w:rPr>
              <w:t>][</w:t>
            </w:r>
            <w:r w:rsidR="00CD7E31"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0</w:t>
            </w:r>
          </w:p>
        </w:tc>
        <w:tc>
          <w:tcPr>
            <w:tcW w:w="1796" w:type="dxa"/>
          </w:tcPr>
          <w:p w14:paraId="0DC9F9C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3FA5B357" w14:textId="77777777" w:rsidTr="007353E0">
        <w:trPr>
          <w:cantSplit/>
          <w:jc w:val="center"/>
        </w:trPr>
        <w:tc>
          <w:tcPr>
            <w:tcW w:w="6504" w:type="dxa"/>
          </w:tcPr>
          <w:p w14:paraId="327443F4" w14:textId="37112901" w:rsidR="007353E0" w:rsidRPr="00D527DE" w:rsidRDefault="007353E0"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00FE4970" w:rsidRPr="00D527DE">
              <w:rPr>
                <w:rFonts w:ascii="Cambria" w:eastAsiaTheme="minorEastAsia" w:hAnsi="Cambria"/>
                <w:lang w:eastAsia="ja-JP"/>
              </w:rPr>
              <w:t>e</w:t>
            </w:r>
            <w:r w:rsidRPr="00D527DE">
              <w:rPr>
                <w:rFonts w:ascii="Cambria" w:eastAsiaTheme="minorEastAsia" w:hAnsi="Cambria"/>
                <w:lang w:eastAsia="ja-JP"/>
              </w:rPr>
              <w:t>lse</w:t>
            </w:r>
            <w:r w:rsidR="00FE4970" w:rsidRPr="00D527DE">
              <w:rPr>
                <w:rFonts w:ascii="Cambria" w:eastAsiaTheme="minorEastAsia" w:hAnsi="Cambria"/>
                <w:lang w:eastAsia="ja-JP"/>
              </w:rPr>
              <w:t xml:space="preserve"> </w:t>
            </w:r>
            <w:r w:rsidRPr="00D527DE">
              <w:rPr>
                <w:rFonts w:ascii="Cambria" w:eastAsiaTheme="minorEastAsia" w:hAnsi="Cambria"/>
                <w:lang w:eastAsia="ja-JP"/>
              </w:rPr>
              <w:t>{</w:t>
            </w:r>
          </w:p>
        </w:tc>
        <w:tc>
          <w:tcPr>
            <w:tcW w:w="1796" w:type="dxa"/>
          </w:tcPr>
          <w:p w14:paraId="315FB4B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045908D2" w14:textId="77777777" w:rsidTr="00761882">
        <w:trPr>
          <w:cantSplit/>
          <w:jc w:val="center"/>
        </w:trPr>
        <w:tc>
          <w:tcPr>
            <w:tcW w:w="6504" w:type="dxa"/>
          </w:tcPr>
          <w:p w14:paraId="4F21F735" w14:textId="1E946EBB" w:rsidR="00C26CA4" w:rsidRPr="00D527DE" w:rsidRDefault="00C26CA4">
            <w:pPr>
              <w:pStyle w:val="tablesyntax"/>
              <w:tabs>
                <w:tab w:val="clear" w:pos="648"/>
                <w:tab w:val="clear" w:pos="864"/>
                <w:tab w:val="left" w:pos="550"/>
                <w:tab w:val="left" w:pos="6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isOne</w:t>
            </w:r>
          </w:p>
        </w:tc>
        <w:tc>
          <w:tcPr>
            <w:tcW w:w="1796" w:type="dxa"/>
          </w:tcPr>
          <w:p w14:paraId="65157C93"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hAnsi="Cambria"/>
                <w:b w:val="0"/>
              </w:rPr>
              <w:t>ae(v)</w:t>
            </w:r>
          </w:p>
        </w:tc>
      </w:tr>
      <w:tr w:rsidR="00C26CA4" w:rsidRPr="00D527DE" w14:paraId="150F986F" w14:textId="77777777" w:rsidTr="00761882">
        <w:trPr>
          <w:cantSplit/>
          <w:jc w:val="center"/>
        </w:trPr>
        <w:tc>
          <w:tcPr>
            <w:tcW w:w="6504" w:type="dxa"/>
          </w:tcPr>
          <w:p w14:paraId="66B4059A" w14:textId="6376CA5D" w:rsidR="00C26CA4" w:rsidRPr="00D527DE" w:rsidRDefault="00C26CA4" w:rsidP="00761882">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if ( isOne</w:t>
            </w:r>
            <w:r w:rsidR="00536592" w:rsidRPr="00D527DE">
              <w:rPr>
                <w:rFonts w:ascii="Cambria" w:hAnsi="Cambria"/>
              </w:rPr>
              <w:t xml:space="preserve">  </w:t>
            </w:r>
            <w:r w:rsidRPr="00D527DE">
              <w:rPr>
                <w:rFonts w:ascii="Cambria" w:hAnsi="Cambria"/>
              </w:rPr>
              <w:t>=</w:t>
            </w:r>
            <w:r w:rsidR="00536592" w:rsidRPr="00D527DE">
              <w:rPr>
                <w:rFonts w:ascii="Cambria" w:hAnsi="Cambria"/>
              </w:rPr>
              <w:t> </w:t>
            </w:r>
            <w:r w:rsidRPr="00D527DE">
              <w:rPr>
                <w:rFonts w:ascii="Cambria" w:hAnsi="Cambria"/>
              </w:rPr>
              <w:t>=</w:t>
            </w:r>
            <w:r w:rsidR="00536592" w:rsidRPr="00D527DE">
              <w:rPr>
                <w:rFonts w:ascii="Cambria" w:hAnsi="Cambria"/>
              </w:rPr>
              <w:t xml:space="preserve"> </w:t>
            </w:r>
            <w:r w:rsidRPr="00D527DE">
              <w:rPr>
                <w:rFonts w:ascii="Cambria" w:hAnsi="Cambria"/>
              </w:rPr>
              <w:t xml:space="preserve"> 1 )</w:t>
            </w:r>
          </w:p>
        </w:tc>
        <w:tc>
          <w:tcPr>
            <w:tcW w:w="1796" w:type="dxa"/>
          </w:tcPr>
          <w:p w14:paraId="2347D052"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704ECC23" w14:textId="77777777" w:rsidTr="00761882">
        <w:trPr>
          <w:cantSplit/>
          <w:jc w:val="center"/>
        </w:trPr>
        <w:tc>
          <w:tcPr>
            <w:tcW w:w="6504" w:type="dxa"/>
          </w:tcPr>
          <w:p w14:paraId="1257881C" w14:textId="7B81CA73" w:rsidR="00C26CA4" w:rsidRPr="00D527DE" w:rsidRDefault="00C26CA4"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B40112" w:rsidRPr="00D527DE">
              <w:rPr>
                <w:rFonts w:ascii="Cambria" w:hAnsi="Cambria"/>
              </w:rPr>
              <w:t> </w:t>
            </w:r>
            <w:r w:rsidRPr="00D527DE">
              <w:rPr>
                <w:rFonts w:ascii="Cambria" w:hAnsi="Cambria"/>
              </w:rPr>
              <w:t>k</w:t>
            </w:r>
            <w:r w:rsidR="00B40112" w:rsidRPr="00D527DE">
              <w:rPr>
                <w:rFonts w:ascii="Cambria" w:hAnsi="Cambria"/>
              </w:rPr>
              <w:t> </w:t>
            </w:r>
            <w:r w:rsidRPr="00D527DE">
              <w:rPr>
                <w:rFonts w:ascii="Cambria" w:hAnsi="Cambria"/>
              </w:rPr>
              <w:t>][</w:t>
            </w:r>
            <w:r w:rsidR="00B40112" w:rsidRPr="00D527DE">
              <w:rPr>
                <w:rFonts w:ascii="Cambria" w:hAnsi="Cambria"/>
              </w:rPr>
              <w:t> </w:t>
            </w:r>
            <w:r w:rsidR="00E05171" w:rsidRPr="00D527DE">
              <w:rPr>
                <w:rFonts w:ascii="Cambria" w:hAnsi="Cambria"/>
              </w:rPr>
              <w:t>pointIdx </w:t>
            </w:r>
            <w:r w:rsidRPr="00D527DE">
              <w:rPr>
                <w:rFonts w:ascii="Cambria" w:hAnsi="Cambria"/>
              </w:rPr>
              <w:t>] = 1</w:t>
            </w:r>
          </w:p>
        </w:tc>
        <w:tc>
          <w:tcPr>
            <w:tcW w:w="1796" w:type="dxa"/>
          </w:tcPr>
          <w:p w14:paraId="430D4CF9"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1486EAE7" w14:textId="77777777" w:rsidTr="00761882">
        <w:trPr>
          <w:cantSplit/>
          <w:jc w:val="center"/>
        </w:trPr>
        <w:tc>
          <w:tcPr>
            <w:tcW w:w="6504" w:type="dxa"/>
          </w:tcPr>
          <w:p w14:paraId="19FA5932" w14:textId="2C9FF93F" w:rsidR="00C26CA4" w:rsidRPr="00D527DE" w:rsidRDefault="00C26CA4">
            <w:pPr>
              <w:pStyle w:val="tablesyntax"/>
              <w:tabs>
                <w:tab w:val="clear" w:pos="648"/>
                <w:tab w:val="clear" w:pos="864"/>
                <w:tab w:val="left" w:pos="550"/>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else {</w:t>
            </w:r>
          </w:p>
        </w:tc>
        <w:tc>
          <w:tcPr>
            <w:tcW w:w="1796" w:type="dxa"/>
          </w:tcPr>
          <w:p w14:paraId="343C9E05"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75B4F70D" w14:textId="77777777" w:rsidTr="007353E0">
        <w:trPr>
          <w:cantSplit/>
          <w:jc w:val="center"/>
        </w:trPr>
        <w:tc>
          <w:tcPr>
            <w:tcW w:w="6504" w:type="dxa"/>
          </w:tcPr>
          <w:p w14:paraId="0503AA07" w14:textId="704A76C3"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hAnsi="Cambria"/>
                <w:b/>
                <w:lang w:eastAsia="ko-KR"/>
              </w:rPr>
              <w:t>values</w:t>
            </w:r>
            <w:r w:rsidRPr="00D527DE">
              <w:rPr>
                <w:rFonts w:ascii="Cambria" w:hAnsi="Cambria"/>
                <w:lang w:eastAsia="ko-KR"/>
              </w:rPr>
              <w:t>[</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w:t>
            </w:r>
          </w:p>
        </w:tc>
        <w:tc>
          <w:tcPr>
            <w:tcW w:w="1796" w:type="dxa"/>
          </w:tcPr>
          <w:p w14:paraId="789E8DDB" w14:textId="73BB0A14" w:rsidR="007353E0" w:rsidRPr="00D527DE" w:rsidRDefault="0075715F"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de</w:t>
            </w:r>
            <w:r w:rsidR="00CD7E31" w:rsidRPr="00D527DE">
              <w:rPr>
                <w:rFonts w:ascii="Cambria" w:eastAsia="ＭＳ 明朝" w:hAnsi="Cambria"/>
                <w:b w:val="0"/>
                <w:noProof/>
                <w:lang w:eastAsia="ja-JP"/>
              </w:rPr>
              <w:t>(v)</w:t>
            </w:r>
          </w:p>
        </w:tc>
      </w:tr>
      <w:tr w:rsidR="007353E0" w:rsidRPr="00D527DE" w14:paraId="3B858E7A" w14:textId="77777777" w:rsidTr="007353E0">
        <w:trPr>
          <w:cantSplit/>
          <w:jc w:val="center"/>
        </w:trPr>
        <w:tc>
          <w:tcPr>
            <w:tcW w:w="6504" w:type="dxa"/>
          </w:tcPr>
          <w:p w14:paraId="770E9CA6" w14:textId="3661F43E" w:rsidR="007353E0" w:rsidRPr="00D527DE" w:rsidRDefault="007353E0" w:rsidP="007F16A3">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lang w:eastAsia="ja-JP"/>
              </w:rPr>
              <w:t>if (values[</w:t>
            </w:r>
            <w:r w:rsidRPr="00D527DE">
              <w:rPr>
                <w:rFonts w:ascii="Cambria" w:eastAsiaTheme="minorEastAsia" w:hAnsi="Cambria"/>
                <w:lang w:val="en-US" w:eastAsia="ja-JP"/>
              </w:rPr>
              <w:t> </w:t>
            </w:r>
            <w:r w:rsidRPr="00D527DE">
              <w:rPr>
                <w:rFonts w:ascii="Cambria" w:eastAsiaTheme="minorEastAsia" w:hAnsi="Cambria"/>
                <w:lang w:eastAsia="ja-JP"/>
              </w:rPr>
              <w:t>k</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w:t>
            </w:r>
            <w:r w:rsidR="00E05171" w:rsidRPr="00D527DE">
              <w:rPr>
                <w:rFonts w:ascii="Cambria" w:eastAsiaTheme="minorEastAsia" w:hAnsi="Cambria"/>
                <w:lang w:eastAsia="ja-JP"/>
              </w:rPr>
              <w:t>pointIdx</w:t>
            </w:r>
            <w:r w:rsidR="00E05171" w:rsidRPr="00D527DE">
              <w:rPr>
                <w:rFonts w:ascii="Cambria" w:eastAsiaTheme="minorEastAsia" w:hAnsi="Cambria"/>
                <w:lang w:val="en-US" w:eastAsia="ja-JP"/>
              </w:rPr>
              <w:t> </w:t>
            </w:r>
            <w:r w:rsidRPr="00D527DE">
              <w:rPr>
                <w:rFonts w:ascii="Cambria" w:eastAsiaTheme="minorEastAsia" w:hAnsi="Cambria"/>
                <w:lang w:eastAsia="ja-JP"/>
              </w:rPr>
              <w:t>]</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eastAsia="ja-JP"/>
              </w:rPr>
              <w:t xml:space="preserve"> </w:t>
            </w:r>
            <w:r w:rsidR="00B40112" w:rsidRPr="00D527DE">
              <w:rPr>
                <w:rFonts w:ascii="Cambria" w:eastAsiaTheme="minorEastAsia" w:hAnsi="Cambria"/>
                <w:lang w:eastAsia="ja-JP"/>
              </w:rPr>
              <w:t xml:space="preserve">255 </w:t>
            </w:r>
            <w:r w:rsidRPr="00D527DE">
              <w:rPr>
                <w:rFonts w:ascii="Cambria" w:eastAsiaTheme="minorEastAsia" w:hAnsi="Cambria"/>
                <w:lang w:eastAsia="ja-JP"/>
              </w:rPr>
              <w:t>) {</w:t>
            </w:r>
          </w:p>
        </w:tc>
        <w:tc>
          <w:tcPr>
            <w:tcW w:w="1796" w:type="dxa"/>
          </w:tcPr>
          <w:p w14:paraId="069C76C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06349135" w14:textId="77777777" w:rsidTr="007353E0">
        <w:trPr>
          <w:cantSplit/>
          <w:jc w:val="center"/>
        </w:trPr>
        <w:tc>
          <w:tcPr>
            <w:tcW w:w="6504" w:type="dxa"/>
          </w:tcPr>
          <w:p w14:paraId="4FAE36D2" w14:textId="66E3C763" w:rsidR="007353E0" w:rsidRPr="00D527DE" w:rsidRDefault="007353E0" w:rsidP="007F16A3">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b/>
                <w:lang w:val="en-US" w:eastAsia="ja-JP"/>
              </w:rPr>
              <w:t>remaining_values</w:t>
            </w:r>
            <w:r w:rsidRPr="00D527DE">
              <w:rPr>
                <w:rFonts w:ascii="Cambria" w:eastAsiaTheme="minorEastAsia" w:hAnsi="Cambria"/>
                <w:lang w:val="en-US" w:eastAsia="ja-JP"/>
              </w:rPr>
              <w:t>[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6979F18D" w14:textId="52FB2447" w:rsidR="007353E0" w:rsidRPr="00D527DE" w:rsidRDefault="00CD7E31"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ae(v)</w:t>
            </w:r>
          </w:p>
        </w:tc>
      </w:tr>
      <w:tr w:rsidR="007353E0" w:rsidRPr="00D527DE" w14:paraId="060973C8" w14:textId="77777777" w:rsidTr="007353E0">
        <w:trPr>
          <w:cantSplit/>
          <w:jc w:val="center"/>
        </w:trPr>
        <w:tc>
          <w:tcPr>
            <w:tcW w:w="6504" w:type="dxa"/>
          </w:tcPr>
          <w:p w14:paraId="7B469FA1" w14:textId="7E692650"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0048246B" w:rsidRPr="00D527DE">
              <w:rPr>
                <w:rFonts w:ascii="Cambria" w:eastAsiaTheme="minorEastAsia" w:hAnsi="Cambria"/>
                <w:lang w:eastAsia="ja-JP"/>
              </w:rPr>
              <w:t>v</w:t>
            </w:r>
            <w:r w:rsidRPr="00D527DE">
              <w:rPr>
                <w:rFonts w:ascii="Cambria" w:eastAsiaTheme="minorEastAsia" w:hAnsi="Cambria"/>
                <w:lang w:eastAsia="ja-JP"/>
              </w:rPr>
              <w:t>alues[ k ][ </w:t>
            </w:r>
            <w:r w:rsidR="00E05171" w:rsidRPr="00D527DE">
              <w:rPr>
                <w:rFonts w:ascii="Cambria" w:eastAsiaTheme="minorEastAsia" w:hAnsi="Cambria"/>
                <w:lang w:eastAsia="ja-JP"/>
              </w:rPr>
              <w:t>pointIdx </w:t>
            </w:r>
            <w:r w:rsidRPr="00D527DE">
              <w:rPr>
                <w:rFonts w:ascii="Cambria" w:eastAsiaTheme="minorEastAsia" w:hAnsi="Cambria"/>
                <w:lang w:eastAsia="ja-JP"/>
              </w:rPr>
              <w:t>]</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remaining_values[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5F66CE6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964A2E9" w14:textId="77777777" w:rsidTr="007353E0">
        <w:trPr>
          <w:cantSplit/>
          <w:jc w:val="center"/>
        </w:trPr>
        <w:tc>
          <w:tcPr>
            <w:tcW w:w="6504" w:type="dxa"/>
          </w:tcPr>
          <w:p w14:paraId="021CC78A" w14:textId="688BED77" w:rsidR="007353E0" w:rsidRPr="00D527DE" w:rsidRDefault="007353E0" w:rsidP="007353E0">
            <w:pPr>
              <w:pStyle w:val="tablesyntax"/>
              <w:tabs>
                <w:tab w:val="clear" w:pos="648"/>
                <w:tab w:val="left" w:pos="550"/>
              </w:tabs>
              <w:rPr>
                <w:rFonts w:ascii="Cambria" w:hAnsi="Cambria"/>
                <w:lang w:val="en-US"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48246B" w:rsidRPr="00D527DE">
              <w:rPr>
                <w:rFonts w:ascii="Cambria" w:hAnsi="Cambria"/>
                <w:lang w:eastAsia="ko-KR"/>
              </w:rPr>
              <w:tab/>
            </w:r>
            <w:r w:rsidRPr="00D527DE">
              <w:rPr>
                <w:rFonts w:ascii="Cambria" w:hAnsi="Cambria"/>
                <w:lang w:val="en-US" w:eastAsia="ko-KR"/>
              </w:rPr>
              <w:t>}</w:t>
            </w:r>
          </w:p>
        </w:tc>
        <w:tc>
          <w:tcPr>
            <w:tcW w:w="1796" w:type="dxa"/>
          </w:tcPr>
          <w:p w14:paraId="251FA0B2"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48246B" w:rsidRPr="00D527DE" w14:paraId="10F99EF5" w14:textId="77777777" w:rsidTr="007353E0">
        <w:trPr>
          <w:cantSplit/>
          <w:jc w:val="center"/>
        </w:trPr>
        <w:tc>
          <w:tcPr>
            <w:tcW w:w="6504" w:type="dxa"/>
          </w:tcPr>
          <w:p w14:paraId="36FDF6F6" w14:textId="22EFBAC8" w:rsidR="0048246B" w:rsidRPr="00D527DE" w:rsidRDefault="0048246B" w:rsidP="007F16A3">
            <w:pPr>
              <w:pStyle w:val="tablesyntax"/>
              <w:tabs>
                <w:tab w:val="clear" w:pos="648"/>
                <w:tab w:val="left" w:pos="550"/>
              </w:tabs>
              <w:rPr>
                <w:rFonts w:ascii="Cambria" w:hAnsi="Cambria"/>
                <w:lang w:val="en-US"/>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k ][ </w:t>
            </w:r>
            <w:r w:rsidR="00E05171" w:rsidRPr="00D527DE">
              <w:rPr>
                <w:rFonts w:ascii="Cambria" w:hAnsi="Cambria"/>
                <w:lang w:val="en-US" w:eastAsia="ko-KR"/>
              </w:rPr>
              <w:t>pointIdx </w:t>
            </w:r>
            <w:r w:rsidRPr="00D527DE">
              <w:rPr>
                <w:rFonts w:ascii="Cambria" w:hAnsi="Cambria"/>
                <w:lang w:val="en-US" w:eastAsia="ko-KR"/>
              </w:rPr>
              <w:t>] += 2</w:t>
            </w:r>
          </w:p>
        </w:tc>
        <w:tc>
          <w:tcPr>
            <w:tcW w:w="1796" w:type="dxa"/>
          </w:tcPr>
          <w:p w14:paraId="47F8058C"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noProof/>
                <w:lang w:eastAsia="ja-JP"/>
              </w:rPr>
            </w:pPr>
          </w:p>
        </w:tc>
      </w:tr>
      <w:tr w:rsidR="004A70F7" w:rsidRPr="00D527DE" w14:paraId="2CEC9086" w14:textId="77777777" w:rsidTr="007353E0">
        <w:trPr>
          <w:cantSplit/>
          <w:jc w:val="center"/>
        </w:trPr>
        <w:tc>
          <w:tcPr>
            <w:tcW w:w="6504" w:type="dxa"/>
          </w:tcPr>
          <w:p w14:paraId="25127630" w14:textId="3E3D2A96" w:rsidR="004A70F7" w:rsidRPr="00D527DE" w:rsidRDefault="004A70F7"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w:t>
            </w:r>
          </w:p>
        </w:tc>
        <w:tc>
          <w:tcPr>
            <w:tcW w:w="1796" w:type="dxa"/>
          </w:tcPr>
          <w:p w14:paraId="504CC9F5" w14:textId="77777777" w:rsidR="004A70F7" w:rsidRPr="00D527DE" w:rsidRDefault="004A70F7"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D87238F" w14:textId="77777777" w:rsidTr="007353E0">
        <w:trPr>
          <w:cantSplit/>
          <w:jc w:val="center"/>
        </w:trPr>
        <w:tc>
          <w:tcPr>
            <w:tcW w:w="6504" w:type="dxa"/>
          </w:tcPr>
          <w:p w14:paraId="7027732B"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noProof/>
              </w:rPr>
              <w:t>}</w:t>
            </w:r>
          </w:p>
        </w:tc>
        <w:tc>
          <w:tcPr>
            <w:tcW w:w="1796" w:type="dxa"/>
          </w:tcPr>
          <w:p w14:paraId="347A2917"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58AB5D50" w14:textId="77777777" w:rsidTr="007353E0">
        <w:trPr>
          <w:cantSplit/>
          <w:jc w:val="center"/>
        </w:trPr>
        <w:tc>
          <w:tcPr>
            <w:tcW w:w="6504" w:type="dxa"/>
          </w:tcPr>
          <w:p w14:paraId="31B8CBE3" w14:textId="6DB24DA2" w:rsidR="0048246B" w:rsidRPr="00D527DE" w:rsidRDefault="0048246B">
            <w:pPr>
              <w:pStyle w:val="tablesyntax"/>
              <w:rPr>
                <w:rFonts w:ascii="Cambria" w:hAnsi="Cambria"/>
                <w:lang w:eastAsia="ko-KR"/>
              </w:rPr>
            </w:pPr>
            <w:r w:rsidRPr="00D527DE">
              <w:rPr>
                <w:rFonts w:ascii="Cambria" w:hAnsi="Cambria"/>
                <w:lang w:eastAsia="ko-KR"/>
              </w:rPr>
              <w:tab/>
              <w:t xml:space="preserve">for( d = 1, k=1; k &lt; </w:t>
            </w:r>
            <w:r w:rsidRPr="00D527DE">
              <w:rPr>
                <w:rFonts w:ascii="Cambria" w:hAnsi="Cambria"/>
                <w:i/>
                <w:lang w:eastAsia="ko-KR"/>
              </w:rPr>
              <w:t>dimension</w:t>
            </w:r>
            <w:r w:rsidRPr="00D527DE">
              <w:rPr>
                <w:rFonts w:ascii="Cambria" w:hAnsi="Cambria"/>
                <w:lang w:eastAsia="ko-KR"/>
              </w:rPr>
              <w:t>; k++ )</w:t>
            </w:r>
          </w:p>
        </w:tc>
        <w:tc>
          <w:tcPr>
            <w:tcW w:w="1796" w:type="dxa"/>
          </w:tcPr>
          <w:p w14:paraId="19728029"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DFA1234" w14:textId="77777777" w:rsidTr="007353E0">
        <w:trPr>
          <w:cantSplit/>
          <w:jc w:val="center"/>
        </w:trPr>
        <w:tc>
          <w:tcPr>
            <w:tcW w:w="6504" w:type="dxa"/>
          </w:tcPr>
          <w:p w14:paraId="0F752D06" w14:textId="5C74D83C"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if( 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values[</w:t>
            </w:r>
            <w:r w:rsidR="00FE4970" w:rsidRPr="00D527DE">
              <w:rPr>
                <w:rFonts w:ascii="Cambria" w:hAnsi="Cambria"/>
                <w:lang w:val="en-US" w:eastAsia="ko-KR"/>
              </w:rPr>
              <w:t> </w:t>
            </w:r>
            <w:r w:rsidR="00FE4970" w:rsidRPr="00D527DE">
              <w:rPr>
                <w:rFonts w:ascii="Cambria" w:hAnsi="Cambria"/>
                <w:lang w:eastAsia="ko-KR"/>
              </w:rPr>
              <w:t>0</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w:t>
            </w:r>
          </w:p>
        </w:tc>
        <w:tc>
          <w:tcPr>
            <w:tcW w:w="1796" w:type="dxa"/>
          </w:tcPr>
          <w:p w14:paraId="1D4CFFB2"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7CB9CB3" w14:textId="77777777" w:rsidTr="007353E0">
        <w:trPr>
          <w:cantSplit/>
          <w:jc w:val="center"/>
        </w:trPr>
        <w:tc>
          <w:tcPr>
            <w:tcW w:w="6504" w:type="dxa"/>
          </w:tcPr>
          <w:p w14:paraId="2B6807D2" w14:textId="5DBFCC90" w:rsidR="0048246B" w:rsidRPr="00D527DE" w:rsidRDefault="0048246B" w:rsidP="007353E0">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d = 0</w:t>
            </w:r>
          </w:p>
        </w:tc>
        <w:tc>
          <w:tcPr>
            <w:tcW w:w="1796" w:type="dxa"/>
          </w:tcPr>
          <w:p w14:paraId="5100D3D6"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3C42808F" w14:textId="77777777" w:rsidTr="007353E0">
        <w:trPr>
          <w:cantSplit/>
          <w:jc w:val="center"/>
        </w:trPr>
        <w:tc>
          <w:tcPr>
            <w:tcW w:w="6504" w:type="dxa"/>
          </w:tcPr>
          <w:p w14:paraId="4D9BEB9C" w14:textId="70654B6A" w:rsidR="0048246B" w:rsidRPr="00D527DE" w:rsidRDefault="0048246B" w:rsidP="00D16D37">
            <w:pPr>
              <w:pStyle w:val="tablesyntax"/>
              <w:tabs>
                <w:tab w:val="clear" w:pos="432"/>
                <w:tab w:val="left" w:pos="330"/>
              </w:tabs>
              <w:rPr>
                <w:rFonts w:ascii="Cambria" w:hAnsi="Cambria"/>
                <w:lang w:eastAsia="ko-KR"/>
              </w:rPr>
            </w:pPr>
            <w:r w:rsidRPr="00D527DE">
              <w:rPr>
                <w:rFonts w:ascii="Cambria" w:hAnsi="Cambria"/>
                <w:lang w:eastAsia="ko-KR"/>
              </w:rPr>
              <w:tab/>
              <w:t xml:space="preserve">for( k = 0; k &lt; </w:t>
            </w:r>
            <w:r w:rsidRPr="00D527DE">
              <w:rPr>
                <w:rFonts w:ascii="Cambria" w:hAnsi="Cambria"/>
                <w:i/>
                <w:lang w:eastAsia="ko-KR"/>
              </w:rPr>
              <w:t>dimension</w:t>
            </w:r>
            <w:r w:rsidRPr="00D527DE">
              <w:rPr>
                <w:rFonts w:ascii="Cambria" w:hAnsi="Cambria"/>
                <w:lang w:eastAsia="ko-KR"/>
              </w:rPr>
              <w:t xml:space="preserve"> ; k++ )</w:t>
            </w:r>
          </w:p>
        </w:tc>
        <w:tc>
          <w:tcPr>
            <w:tcW w:w="1796" w:type="dxa"/>
          </w:tcPr>
          <w:p w14:paraId="71AAB083"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4A580F5E" w14:textId="77777777" w:rsidTr="007353E0">
        <w:trPr>
          <w:cantSplit/>
          <w:jc w:val="center"/>
        </w:trPr>
        <w:tc>
          <w:tcPr>
            <w:tcW w:w="6504" w:type="dxa"/>
          </w:tcPr>
          <w:p w14:paraId="51A3F586" w14:textId="374A42D0"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d</w:t>
            </w:r>
          </w:p>
        </w:tc>
        <w:tc>
          <w:tcPr>
            <w:tcW w:w="1796" w:type="dxa"/>
          </w:tcPr>
          <w:p w14:paraId="1A0EF19F"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04353CAD" w14:textId="77777777" w:rsidTr="007353E0">
        <w:trPr>
          <w:cantSplit/>
          <w:jc w:val="center"/>
        </w:trPr>
        <w:tc>
          <w:tcPr>
            <w:tcW w:w="6504" w:type="dxa"/>
          </w:tcPr>
          <w:p w14:paraId="546BF45F"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noProof/>
              </w:rPr>
              <w:t>}</w:t>
            </w:r>
          </w:p>
        </w:tc>
        <w:tc>
          <w:tcPr>
            <w:tcW w:w="1796" w:type="dxa"/>
          </w:tcPr>
          <w:p w14:paraId="4C8ACF0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bl>
    <w:p w14:paraId="1FEEF3DC" w14:textId="77777777" w:rsidR="007353E0" w:rsidRPr="00D527DE" w:rsidRDefault="007353E0" w:rsidP="00991E42">
      <w:pPr>
        <w:rPr>
          <w:rFonts w:eastAsia="ＭＳ 明朝"/>
          <w:lang w:val="en-CA" w:eastAsia="ja-JP"/>
        </w:rPr>
      </w:pPr>
    </w:p>
    <w:p w14:paraId="6AFDE056" w14:textId="77777777" w:rsidR="009B2FA7" w:rsidRPr="00D527DE" w:rsidRDefault="009414EA" w:rsidP="0035215D">
      <w:pPr>
        <w:pStyle w:val="2"/>
        <w:rPr>
          <w:lang w:val="en-CA"/>
        </w:rPr>
      </w:pPr>
      <w:bookmarkStart w:id="973" w:name="_Toc4055496"/>
      <w:bookmarkStart w:id="974" w:name="_Toc6215348"/>
      <w:bookmarkStart w:id="975" w:name="_Toc12888313"/>
      <w:r w:rsidRPr="00D527DE">
        <w:rPr>
          <w:lang w:val="en-CA"/>
        </w:rPr>
        <w:t>Semantics</w:t>
      </w:r>
      <w:bookmarkEnd w:id="973"/>
      <w:bookmarkEnd w:id="974"/>
      <w:bookmarkEnd w:id="975"/>
    </w:p>
    <w:p w14:paraId="289437E8" w14:textId="102F78C3" w:rsidR="009414EA" w:rsidRPr="00D527DE" w:rsidRDefault="009414EA" w:rsidP="0035215D">
      <w:pPr>
        <w:pStyle w:val="3"/>
        <w:rPr>
          <w:noProof/>
          <w:lang w:val="en-CA"/>
        </w:rPr>
      </w:pPr>
      <w:bookmarkStart w:id="976" w:name="_Toc516234283"/>
      <w:bookmarkStart w:id="977" w:name="_Toc528915265"/>
      <w:bookmarkStart w:id="978" w:name="_Toc4055497"/>
      <w:bookmarkStart w:id="979" w:name="_Toc6215349"/>
      <w:bookmarkStart w:id="980" w:name="_Toc12888314"/>
      <w:r w:rsidRPr="00D527DE">
        <w:rPr>
          <w:noProof/>
          <w:lang w:val="en-CA"/>
        </w:rPr>
        <w:t>General</w:t>
      </w:r>
      <w:bookmarkEnd w:id="976"/>
      <w:bookmarkEnd w:id="977"/>
      <w:bookmarkEnd w:id="978"/>
      <w:bookmarkEnd w:id="979"/>
      <w:bookmarkEnd w:id="980"/>
    </w:p>
    <w:p w14:paraId="59319213" w14:textId="77777777" w:rsidR="009414EA" w:rsidRPr="00D527DE" w:rsidRDefault="009414EA" w:rsidP="009414EA">
      <w:pPr>
        <w:rPr>
          <w:rFonts w:eastAsia="ＭＳ 明朝"/>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981" w:name="_Toc514664515"/>
      <w:bookmarkStart w:id="982" w:name="_Toc514846918"/>
      <w:bookmarkStart w:id="983" w:name="_Toc514847466"/>
      <w:bookmarkStart w:id="984" w:name="_Toc515270529"/>
      <w:bookmarkStart w:id="985" w:name="_Toc515271092"/>
      <w:bookmarkStart w:id="986" w:name="_Toc515629374"/>
      <w:bookmarkStart w:id="987" w:name="_Toc515629965"/>
      <w:bookmarkStart w:id="988" w:name="_Toc516232620"/>
      <w:bookmarkStart w:id="989" w:name="_Toc516233187"/>
      <w:bookmarkStart w:id="990" w:name="_Toc516233707"/>
      <w:bookmarkStart w:id="991" w:name="_Toc516234285"/>
      <w:bookmarkStart w:id="992" w:name="_Toc517248778"/>
      <w:bookmarkStart w:id="993" w:name="_Toc516234286"/>
      <w:bookmarkEnd w:id="981"/>
      <w:bookmarkEnd w:id="982"/>
      <w:bookmarkEnd w:id="983"/>
      <w:bookmarkEnd w:id="984"/>
      <w:bookmarkEnd w:id="985"/>
      <w:bookmarkEnd w:id="986"/>
      <w:bookmarkEnd w:id="987"/>
      <w:bookmarkEnd w:id="988"/>
      <w:bookmarkEnd w:id="989"/>
      <w:bookmarkEnd w:id="990"/>
      <w:bookmarkEnd w:id="991"/>
      <w:bookmarkEnd w:id="992"/>
      <w:bookmarkEnd w:id="993"/>
    </w:p>
    <w:p w14:paraId="206DD5D2" w14:textId="7C392B96" w:rsidR="009414EA" w:rsidRPr="00D527DE" w:rsidRDefault="00880112" w:rsidP="0035215D">
      <w:pPr>
        <w:pStyle w:val="3"/>
        <w:rPr>
          <w:lang w:val="en-CA"/>
        </w:rPr>
      </w:pPr>
      <w:bookmarkStart w:id="994" w:name="_Toc4055498"/>
      <w:bookmarkStart w:id="995" w:name="_Toc4055499"/>
      <w:bookmarkStart w:id="996" w:name="_Toc4055500"/>
      <w:bookmarkStart w:id="997" w:name="_Toc4055501"/>
      <w:bookmarkStart w:id="998" w:name="_Toc4055502"/>
      <w:bookmarkStart w:id="999" w:name="_Toc4055503"/>
      <w:bookmarkStart w:id="1000" w:name="_Toc4055504"/>
      <w:bookmarkStart w:id="1001" w:name="_Toc4055505"/>
      <w:bookmarkStart w:id="1002" w:name="_Toc4055506"/>
      <w:bookmarkStart w:id="1003" w:name="_Toc4055507"/>
      <w:bookmarkStart w:id="1004" w:name="_Toc4055508"/>
      <w:bookmarkStart w:id="1005" w:name="_Toc20134269"/>
      <w:bookmarkStart w:id="1006" w:name="_Toc77680408"/>
      <w:bookmarkStart w:id="1007" w:name="_Toc118289050"/>
      <w:bookmarkStart w:id="1008" w:name="_Toc248045249"/>
      <w:bookmarkStart w:id="1009" w:name="_Toc287363776"/>
      <w:bookmarkStart w:id="1010" w:name="_Toc311216923"/>
      <w:bookmarkStart w:id="1011" w:name="_Toc317198744"/>
      <w:bookmarkStart w:id="1012" w:name="_Toc452007208"/>
      <w:bookmarkStart w:id="1013" w:name="_Toc528915267"/>
      <w:bookmarkStart w:id="1014" w:name="_Toc4055509"/>
      <w:bookmarkStart w:id="1015" w:name="_Toc6215350"/>
      <w:bookmarkStart w:id="1016" w:name="_Toc12888315"/>
      <w:bookmarkEnd w:id="994"/>
      <w:bookmarkEnd w:id="995"/>
      <w:bookmarkEnd w:id="996"/>
      <w:bookmarkEnd w:id="997"/>
      <w:bookmarkEnd w:id="998"/>
      <w:bookmarkEnd w:id="999"/>
      <w:bookmarkEnd w:id="1000"/>
      <w:bookmarkEnd w:id="1001"/>
      <w:bookmarkEnd w:id="1002"/>
      <w:bookmarkEnd w:id="1003"/>
      <w:bookmarkEnd w:id="1004"/>
      <w:r w:rsidRPr="00D527DE">
        <w:rPr>
          <w:lang w:val="en-CA"/>
        </w:rPr>
        <w:t>P</w:t>
      </w:r>
      <w:r w:rsidR="009414EA" w:rsidRPr="00D527DE">
        <w:rPr>
          <w:lang w:val="en-CA"/>
        </w:rPr>
        <w:t>ayload and byte alignment semantics</w:t>
      </w:r>
      <w:bookmarkEnd w:id="1005"/>
      <w:bookmarkEnd w:id="1006"/>
      <w:bookmarkEnd w:id="1007"/>
      <w:bookmarkEnd w:id="1008"/>
      <w:bookmarkEnd w:id="1009"/>
      <w:bookmarkEnd w:id="1010"/>
      <w:bookmarkEnd w:id="1011"/>
      <w:bookmarkEnd w:id="1012"/>
      <w:bookmarkEnd w:id="1013"/>
      <w:bookmarkEnd w:id="1014"/>
      <w:bookmarkEnd w:id="1015"/>
      <w:bookmarkEnd w:id="1016"/>
    </w:p>
    <w:p w14:paraId="30B095E8" w14:textId="384A2216" w:rsidR="009414EA" w:rsidRPr="00D527DE" w:rsidRDefault="009414EA" w:rsidP="0035215D">
      <w:pPr>
        <w:pStyle w:val="4"/>
        <w:rPr>
          <w:lang w:val="en-CA"/>
        </w:rPr>
      </w:pPr>
      <w:bookmarkStart w:id="1017" w:name="_Toc528915268"/>
      <w:r w:rsidRPr="00D527DE">
        <w:rPr>
          <w:lang w:val="en-CA"/>
        </w:rPr>
        <w:t>Sequence parameter set semantics</w:t>
      </w:r>
      <w:bookmarkEnd w:id="1017"/>
    </w:p>
    <w:p w14:paraId="502A3D6D" w14:textId="059AB92D" w:rsidR="009414EA" w:rsidRPr="00D527DE" w:rsidRDefault="009414EA" w:rsidP="009414EA">
      <w:pPr>
        <w:rPr>
          <w:rFonts w:eastAsia="ＭＳ 明朝"/>
          <w:b/>
          <w:lang w:val="en-CA" w:eastAsia="ja-JP"/>
        </w:rPr>
      </w:pPr>
      <w:r w:rsidRPr="00D527DE">
        <w:rPr>
          <w:rFonts w:eastAsia="ＭＳ 明朝"/>
          <w:b/>
          <w:lang w:val="en-CA" w:eastAsia="ja-JP"/>
        </w:rPr>
        <w:t>profile_compatibility_flags</w:t>
      </w:r>
      <w:r w:rsidR="001C202F" w:rsidRPr="00D527DE">
        <w:rPr>
          <w:rFonts w:eastAsia="ＭＳ 明朝"/>
          <w:b/>
          <w:lang w:val="en-CA" w:eastAsia="ja-JP"/>
        </w:rPr>
        <w:t>[ j ]</w:t>
      </w:r>
      <w:r w:rsidRPr="00D527DE">
        <w:rPr>
          <w:rFonts w:eastAsia="ＭＳ 明朝"/>
          <w:b/>
          <w:lang w:val="en-CA" w:eastAsia="ja-JP"/>
        </w:rPr>
        <w:t xml:space="preserve"> </w:t>
      </w:r>
      <w:r w:rsidRPr="00D527DE">
        <w:rPr>
          <w:bCs/>
          <w:lang w:val="en-CA"/>
        </w:rPr>
        <w:t xml:space="preserve">equal to 1, indicates that the </w:t>
      </w:r>
      <w:r w:rsidRPr="00D527DE">
        <w:rPr>
          <w:rFonts w:eastAsia="ＭＳ 明朝"/>
          <w:bCs/>
          <w:lang w:val="en-CA" w:eastAsia="ja-JP"/>
        </w:rPr>
        <w:t>bitstream</w:t>
      </w:r>
      <w:r w:rsidRPr="00D527DE">
        <w:rPr>
          <w:bCs/>
          <w:lang w:val="en-CA"/>
        </w:rPr>
        <w:t xml:space="preserve"> conforms to the profile indicated by </w:t>
      </w:r>
      <w:r w:rsidRPr="00D527DE">
        <w:rPr>
          <w:bCs/>
          <w:highlight w:val="yellow"/>
          <w:lang w:val="en-CA"/>
        </w:rPr>
        <w:t>profile_idc</w:t>
      </w:r>
      <w:r w:rsidRPr="00D527DE">
        <w:rPr>
          <w:bCs/>
          <w:lang w:val="en-CA"/>
        </w:rPr>
        <w:t xml:space="preserve"> equal to j as specified in </w:t>
      </w:r>
      <w:r w:rsidR="005C0266" w:rsidRPr="00D527DE">
        <w:rPr>
          <w:bCs/>
          <w:lang w:val="en-CA"/>
        </w:rPr>
        <w:fldChar w:fldCharType="begin"/>
      </w:r>
      <w:r w:rsidR="005C0266" w:rsidRPr="00D527DE">
        <w:rPr>
          <w:bCs/>
          <w:lang w:val="en-CA"/>
        </w:rPr>
        <w:instrText xml:space="preserve"> REF _Ref530554341 \r \h </w:instrText>
      </w:r>
      <w:r w:rsidR="00D527DE">
        <w:rPr>
          <w:bCs/>
          <w:lang w:val="en-CA"/>
        </w:rPr>
        <w:instrText xml:space="preserve"> \* MERGEFORMAT </w:instrText>
      </w:r>
      <w:r w:rsidR="005C0266" w:rsidRPr="00D527DE">
        <w:rPr>
          <w:bCs/>
          <w:lang w:val="en-CA"/>
        </w:rPr>
      </w:r>
      <w:r w:rsidR="005C0266" w:rsidRPr="00D527DE">
        <w:rPr>
          <w:bCs/>
          <w:lang w:val="en-CA"/>
        </w:rPr>
        <w:fldChar w:fldCharType="separate"/>
      </w:r>
      <w:r w:rsidR="00AD2E5E">
        <w:rPr>
          <w:bCs/>
          <w:lang w:val="en-CA"/>
        </w:rPr>
        <w:t>Annex A</w:t>
      </w:r>
      <w:r w:rsidR="005C0266" w:rsidRPr="00D527DE">
        <w:rPr>
          <w:bCs/>
          <w:lang w:val="en-CA"/>
        </w:rPr>
        <w:fldChar w:fldCharType="end"/>
      </w:r>
      <w:r w:rsidR="005C0266" w:rsidRPr="00D527DE">
        <w:rPr>
          <w:bCs/>
          <w:lang w:val="en-CA" w:eastAsia="ja-JP"/>
        </w:rPr>
        <w:t xml:space="preserve">. </w:t>
      </w:r>
      <w:r w:rsidRPr="00D527DE">
        <w:rPr>
          <w:bCs/>
          <w:lang w:val="en-CA"/>
        </w:rPr>
        <w:t xml:space="preserve">The value of </w:t>
      </w:r>
      <w:r w:rsidRPr="00D527DE">
        <w:rPr>
          <w:rFonts w:eastAsia="ＭＳ 明朝"/>
          <w:bCs/>
          <w:lang w:val="en-CA" w:eastAsia="ja-JP"/>
        </w:rPr>
        <w:t>p</w:t>
      </w:r>
      <w:r w:rsidRPr="00D527DE">
        <w:rPr>
          <w:bCs/>
          <w:lang w:val="en-CA"/>
        </w:rPr>
        <w:t xml:space="preserve">rofile_compatibility_flag[ j ] shall be equal to 0 for any value of j that is not specified as an allowed value of profile_idc in </w:t>
      </w:r>
      <w:r w:rsidR="005C0266" w:rsidRPr="00D527DE">
        <w:rPr>
          <w:bCs/>
          <w:lang w:val="en-CA"/>
        </w:rPr>
        <w:fldChar w:fldCharType="begin"/>
      </w:r>
      <w:r w:rsidR="005C0266" w:rsidRPr="00D527DE">
        <w:rPr>
          <w:bCs/>
          <w:lang w:val="en-CA"/>
        </w:rPr>
        <w:instrText xml:space="preserve"> REF _Ref530554356 \r \h </w:instrText>
      </w:r>
      <w:r w:rsidR="00D527DE">
        <w:rPr>
          <w:bCs/>
          <w:lang w:val="en-CA"/>
        </w:rPr>
        <w:instrText xml:space="preserve"> \* MERGEFORMAT </w:instrText>
      </w:r>
      <w:r w:rsidR="005C0266" w:rsidRPr="00D527DE">
        <w:rPr>
          <w:bCs/>
          <w:lang w:val="en-CA"/>
        </w:rPr>
      </w:r>
      <w:r w:rsidR="005C0266" w:rsidRPr="00D527DE">
        <w:rPr>
          <w:bCs/>
          <w:lang w:val="en-CA"/>
        </w:rPr>
        <w:fldChar w:fldCharType="separate"/>
      </w:r>
      <w:r w:rsidR="00AD2E5E">
        <w:rPr>
          <w:bCs/>
          <w:lang w:val="en-CA"/>
        </w:rPr>
        <w:t>Annex A</w:t>
      </w:r>
      <w:r w:rsidR="005C0266" w:rsidRPr="00D527DE">
        <w:rPr>
          <w:bCs/>
          <w:lang w:val="en-CA"/>
        </w:rPr>
        <w:fldChar w:fldCharType="end"/>
      </w:r>
      <w:r w:rsidR="005C0266" w:rsidRPr="00D527DE">
        <w:rPr>
          <w:bCs/>
          <w:lang w:val="en-CA"/>
        </w:rPr>
        <w:t>.</w:t>
      </w:r>
    </w:p>
    <w:p w14:paraId="7F83542A" w14:textId="77777777" w:rsidR="009414EA" w:rsidRPr="00D527DE" w:rsidRDefault="009414EA" w:rsidP="009414EA">
      <w:pPr>
        <w:rPr>
          <w:rFonts w:eastAsia="ＭＳ 明朝"/>
          <w:lang w:val="en-CA" w:eastAsia="ja-JP"/>
        </w:rPr>
      </w:pPr>
      <w:r w:rsidRPr="00D527DE">
        <w:rPr>
          <w:rFonts w:eastAsia="ＭＳ 明朝"/>
          <w:b/>
          <w:lang w:val="en-CA" w:eastAsia="ja-JP"/>
        </w:rPr>
        <w:t xml:space="preserve">level_idc </w:t>
      </w:r>
      <w:r w:rsidRPr="00D527DE">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6C40C531" w14:textId="2D16F356" w:rsidR="009414EA" w:rsidRPr="00D527DE" w:rsidRDefault="009414EA" w:rsidP="009414EA">
      <w:pPr>
        <w:rPr>
          <w:rFonts w:eastAsia="ＭＳ 明朝"/>
          <w:b/>
          <w:lang w:val="en-CA" w:eastAsia="ja-JP"/>
        </w:rPr>
      </w:pPr>
      <w:r w:rsidRPr="00D527DE">
        <w:rPr>
          <w:rFonts w:eastAsia="ＭＳ 明朝"/>
          <w:b/>
          <w:lang w:val="en-CA" w:eastAsia="ja-JP"/>
        </w:rPr>
        <w:lastRenderedPageBreak/>
        <w:t>sps_bounding_box_present_flag</w:t>
      </w:r>
      <w:r w:rsidRPr="00D527DE">
        <w:rPr>
          <w:lang w:val="en-CA"/>
        </w:rPr>
        <w:t xml:space="preserve"> equa</w:t>
      </w:r>
      <w:r w:rsidRPr="00D527DE">
        <w:rPr>
          <w:rFonts w:eastAsia="ＭＳ 明朝"/>
          <w:lang w:val="en-CA" w:eastAsia="ja-JP"/>
        </w:rPr>
        <w:t xml:space="preserve">l to 1 </w:t>
      </w:r>
      <w:r w:rsidR="008C082D" w:rsidRPr="00D527DE">
        <w:rPr>
          <w:rFonts w:eastAsia="ＭＳ 明朝"/>
          <w:lang w:val="en-CA" w:eastAsia="ja-JP"/>
        </w:rPr>
        <w:t xml:space="preserve">indicates </w:t>
      </w:r>
      <w:r w:rsidRPr="00D527DE">
        <w:rPr>
          <w:rFonts w:eastAsia="ＭＳ 明朝"/>
          <w:lang w:val="en-CA" w:eastAsia="ja-JP"/>
        </w:rPr>
        <w:t>the</w:t>
      </w:r>
      <w:r w:rsidR="005834D0" w:rsidRPr="00D527DE">
        <w:rPr>
          <w:rFonts w:eastAsia="ＭＳ 明朝"/>
          <w:lang w:val="en-CA" w:eastAsia="ja-JP"/>
        </w:rPr>
        <w:t xml:space="preserve"> source</w:t>
      </w:r>
      <w:r w:rsidRPr="00D527DE">
        <w:rPr>
          <w:rFonts w:eastAsia="ＭＳ 明朝"/>
          <w:lang w:val="en-CA" w:eastAsia="ja-JP"/>
        </w:rPr>
        <w:t xml:space="preserve"> bounding box offset and </w:t>
      </w:r>
      <w:r w:rsidR="008C082D" w:rsidRPr="00D527DE">
        <w:rPr>
          <w:rFonts w:eastAsia="ＭＳ 明朝"/>
          <w:lang w:val="en-CA" w:eastAsia="ja-JP"/>
        </w:rPr>
        <w:t xml:space="preserve">the </w:t>
      </w:r>
      <w:r w:rsidRPr="00D527DE">
        <w:rPr>
          <w:rFonts w:eastAsia="ＭＳ 明朝"/>
          <w:lang w:val="en-CA" w:eastAsia="ja-JP"/>
        </w:rPr>
        <w:t>size information</w:t>
      </w:r>
      <w:r w:rsidR="00ED729E" w:rsidRPr="00D527DE">
        <w:rPr>
          <w:rFonts w:eastAsia="ＭＳ 明朝"/>
          <w:lang w:val="en-CA" w:eastAsia="ja-JP"/>
        </w:rPr>
        <w:t xml:space="preserve"> </w:t>
      </w:r>
      <w:r w:rsidRPr="00D527DE">
        <w:rPr>
          <w:rFonts w:eastAsia="ＭＳ 明朝"/>
          <w:lang w:val="en-CA" w:eastAsia="ja-JP"/>
        </w:rPr>
        <w:t>is signalled</w:t>
      </w:r>
      <w:r w:rsidR="008C082D" w:rsidRPr="00D527DE">
        <w:rPr>
          <w:rFonts w:eastAsia="ＭＳ 明朝"/>
          <w:lang w:val="en-CA" w:eastAsia="ja-JP"/>
        </w:rPr>
        <w:t xml:space="preserve"> in the </w:t>
      </w:r>
      <w:r w:rsidR="005834D0" w:rsidRPr="00D527DE">
        <w:rPr>
          <w:rFonts w:eastAsia="ＭＳ 明朝"/>
          <w:lang w:val="en-CA" w:eastAsia="ja-JP"/>
        </w:rPr>
        <w:t>SPS</w:t>
      </w:r>
      <w:r w:rsidRPr="00D527DE">
        <w:rPr>
          <w:rFonts w:eastAsia="ＭＳ 明朝"/>
          <w:lang w:val="en-CA" w:eastAsia="ja-JP"/>
        </w:rPr>
        <w:t xml:space="preserve">. sps_bounding_box_present_flag equal to 0 </w:t>
      </w:r>
      <w:r w:rsidR="008C082D" w:rsidRPr="00D527DE">
        <w:rPr>
          <w:rFonts w:eastAsia="ＭＳ 明朝"/>
          <w:lang w:val="en-CA" w:eastAsia="ja-JP"/>
        </w:rPr>
        <w:t xml:space="preserve">indicates the </w:t>
      </w:r>
      <w:r w:rsidR="005834D0" w:rsidRPr="00D527DE">
        <w:rPr>
          <w:rFonts w:eastAsia="ＭＳ 明朝"/>
          <w:lang w:val="en-CA" w:eastAsia="ja-JP"/>
        </w:rPr>
        <w:t xml:space="preserve">source </w:t>
      </w:r>
      <w:r w:rsidR="008C082D" w:rsidRPr="00D527DE">
        <w:rPr>
          <w:rFonts w:eastAsia="ＭＳ 明朝"/>
          <w:lang w:val="en-CA" w:eastAsia="ja-JP"/>
        </w:rPr>
        <w:t>bounding box information is not signalled.</w:t>
      </w:r>
    </w:p>
    <w:p w14:paraId="0BD9E569" w14:textId="695BB1BD"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sps_bounding_box_offset_x </w:t>
      </w:r>
      <w:r w:rsidRPr="00D527DE">
        <w:rPr>
          <w:rFonts w:eastAsia="ＭＳ 明朝"/>
          <w:lang w:val="en-CA" w:eastAsia="ja-JP"/>
        </w:rPr>
        <w:t xml:space="preserve">indicates </w:t>
      </w:r>
      <w:r w:rsidR="009E020D" w:rsidRPr="00D527DE">
        <w:rPr>
          <w:rFonts w:eastAsia="ＭＳ 明朝"/>
          <w:lang w:val="en-CA" w:eastAsia="ja-JP"/>
        </w:rPr>
        <w:t xml:space="preserve">the x offset of the source bounding box in the cartesian coordinates. </w:t>
      </w:r>
      <w:r w:rsidRPr="00D527DE">
        <w:rPr>
          <w:rFonts w:eastAsia="ＭＳ 明朝"/>
          <w:lang w:val="en-CA" w:eastAsia="ja-JP"/>
        </w:rPr>
        <w:t>When not present, the value of sps_bounding_box_offset_x is inferred to be 0.</w:t>
      </w:r>
    </w:p>
    <w:p w14:paraId="4142A351" w14:textId="12F3EAE3"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sps_bounding_box_offset_y </w:t>
      </w:r>
      <w:r w:rsidRPr="00D527DE">
        <w:rPr>
          <w:rFonts w:eastAsia="ＭＳ 明朝"/>
          <w:lang w:val="en-CA" w:eastAsia="ja-JP"/>
        </w:rPr>
        <w:t xml:space="preserve">indicates </w:t>
      </w:r>
      <w:r w:rsidR="009E020D" w:rsidRPr="00D527DE">
        <w:rPr>
          <w:rFonts w:eastAsia="ＭＳ 明朝"/>
          <w:lang w:val="en-CA" w:eastAsia="ja-JP"/>
        </w:rPr>
        <w:t>indicates the y offset of the source bounding box in the cartesian coordinates. When not present, the value of sps_bounding_box_offset_y is inferred to be 0.</w:t>
      </w:r>
    </w:p>
    <w:p w14:paraId="348040C7" w14:textId="74CEED46" w:rsidR="009414EA" w:rsidRPr="00D527DE" w:rsidRDefault="009414EA" w:rsidP="009414EA">
      <w:pPr>
        <w:rPr>
          <w:rFonts w:eastAsia="ＭＳ 明朝"/>
          <w:lang w:val="en-CA" w:eastAsia="ja-JP"/>
        </w:rPr>
      </w:pPr>
      <w:r w:rsidRPr="00D527DE">
        <w:rPr>
          <w:rFonts w:eastAsia="ＭＳ 明朝"/>
          <w:b/>
          <w:lang w:val="en-CA" w:eastAsia="ja-JP"/>
        </w:rPr>
        <w:t>sps_bounding_box_offset_z</w:t>
      </w:r>
      <w:r w:rsidRPr="00D527DE">
        <w:rPr>
          <w:rFonts w:eastAsia="ＭＳ 明朝"/>
          <w:lang w:val="en-CA" w:eastAsia="ja-JP"/>
        </w:rPr>
        <w:t xml:space="preserve"> indicates </w:t>
      </w:r>
      <w:r w:rsidR="009E020D" w:rsidRPr="00D527DE">
        <w:rPr>
          <w:rFonts w:eastAsia="ＭＳ 明朝"/>
          <w:lang w:val="en-CA" w:eastAsia="ja-JP"/>
        </w:rPr>
        <w:t>indicates the z offset of the source bounding box in the Cartesian coordinates. When not present, the value of sps_bounding_box_offset_z is inferred to be 0.</w:t>
      </w:r>
    </w:p>
    <w:p w14:paraId="3741F0C7" w14:textId="3AD83730" w:rsidR="009414EA" w:rsidRPr="00D527DE" w:rsidRDefault="009414EA" w:rsidP="009414EA">
      <w:pPr>
        <w:rPr>
          <w:rFonts w:eastAsia="ＭＳ 明朝"/>
          <w:lang w:val="en-CA" w:eastAsia="ja-JP"/>
        </w:rPr>
      </w:pPr>
      <w:r w:rsidRPr="00D527DE">
        <w:rPr>
          <w:b/>
          <w:lang w:val="en-CA"/>
        </w:rPr>
        <w:t>sps_bounding_box_</w:t>
      </w:r>
      <w:r w:rsidRPr="00D527DE">
        <w:rPr>
          <w:rFonts w:eastAsia="ＭＳ 明朝"/>
          <w:b/>
          <w:lang w:val="en-CA" w:eastAsia="ja-JP"/>
        </w:rPr>
        <w:t>scale_factor</w:t>
      </w:r>
      <w:r w:rsidR="009E020D" w:rsidRPr="00D527DE">
        <w:rPr>
          <w:rFonts w:eastAsia="ＭＳ 明朝"/>
          <w:b/>
          <w:lang w:val="en-CA" w:eastAsia="ja-JP"/>
        </w:rPr>
        <w:t xml:space="preserve"> </w:t>
      </w:r>
      <w:r w:rsidR="009E020D" w:rsidRPr="00D527DE">
        <w:rPr>
          <w:rFonts w:eastAsia="ＭＳ 明朝"/>
          <w:lang w:val="en-CA" w:eastAsia="ja-JP"/>
        </w:rPr>
        <w:t>indicates the scale factor the source bounding box in the Cartesian coordinates. When not present, the value of sps_bounding_box_scale_factor is inferred to be 1.</w:t>
      </w:r>
    </w:p>
    <w:p w14:paraId="77BEDE01" w14:textId="49C1338F" w:rsidR="009414EA" w:rsidRPr="00D527DE" w:rsidRDefault="009414EA" w:rsidP="009414EA">
      <w:pPr>
        <w:rPr>
          <w:rFonts w:eastAsia="ＭＳ 明朝"/>
          <w:lang w:val="en-CA" w:eastAsia="ja-JP"/>
        </w:rPr>
      </w:pPr>
      <w:r w:rsidRPr="00D527DE">
        <w:rPr>
          <w:rFonts w:eastAsia="ＭＳ 明朝"/>
          <w:b/>
          <w:lang w:val="en-CA" w:eastAsia="ja-JP"/>
        </w:rPr>
        <w:t>sps_bounding_box_size_width</w:t>
      </w:r>
      <w:r w:rsidRPr="00D527DE">
        <w:rPr>
          <w:rFonts w:eastAsia="ＭＳ 明朝"/>
          <w:lang w:val="en-CA" w:eastAsia="ja-JP"/>
        </w:rPr>
        <w:t xml:space="preserve"> indicates</w:t>
      </w:r>
      <w:r w:rsidR="009E020D" w:rsidRPr="00D527DE">
        <w:rPr>
          <w:rFonts w:eastAsia="ＭＳ 明朝"/>
          <w:lang w:val="en-CA" w:eastAsia="ja-JP"/>
        </w:rPr>
        <w:t xml:space="preserve"> the width of the source bounding box in the Cartesian coordinates. </w:t>
      </w:r>
      <w:r w:rsidRPr="00D527DE">
        <w:rPr>
          <w:rFonts w:eastAsia="ＭＳ 明朝"/>
          <w:lang w:val="en-CA" w:eastAsia="ja-JP"/>
        </w:rPr>
        <w:t xml:space="preserve">When not present, the value of sps_bounding_box_size_width is inferred to be </w:t>
      </w:r>
      <w:r w:rsidR="009E020D" w:rsidRPr="00D527DE">
        <w:rPr>
          <w:rFonts w:eastAsia="ＭＳ 明朝"/>
          <w:lang w:val="en-CA" w:eastAsia="ja-JP"/>
        </w:rPr>
        <w:t>1</w:t>
      </w:r>
      <w:r w:rsidRPr="00D527DE">
        <w:rPr>
          <w:rFonts w:eastAsia="ＭＳ 明朝"/>
          <w:lang w:val="en-CA" w:eastAsia="ja-JP"/>
        </w:rPr>
        <w:t>.</w:t>
      </w:r>
    </w:p>
    <w:p w14:paraId="7057B2CA" w14:textId="13E3C62D" w:rsidR="009414EA" w:rsidRPr="00D527DE" w:rsidRDefault="009414EA" w:rsidP="009414EA">
      <w:pPr>
        <w:rPr>
          <w:rFonts w:eastAsia="ＭＳ 明朝"/>
          <w:lang w:val="en-CA" w:eastAsia="ja-JP"/>
        </w:rPr>
      </w:pPr>
      <w:r w:rsidRPr="00D527DE">
        <w:rPr>
          <w:rFonts w:eastAsia="ＭＳ 明朝"/>
          <w:b/>
          <w:lang w:val="en-CA" w:eastAsia="ja-JP"/>
        </w:rPr>
        <w:t>sps_bounding_box_size_height</w:t>
      </w:r>
      <w:r w:rsidRPr="00D527DE">
        <w:rPr>
          <w:rFonts w:eastAsia="ＭＳ 明朝"/>
          <w:lang w:val="en-CA" w:eastAsia="ja-JP"/>
        </w:rPr>
        <w:t xml:space="preserve"> </w:t>
      </w:r>
      <w:r w:rsidR="009E020D" w:rsidRPr="00D527DE">
        <w:rPr>
          <w:rFonts w:eastAsia="ＭＳ 明朝"/>
          <w:lang w:val="en-CA" w:eastAsia="ja-JP"/>
        </w:rPr>
        <w:t>indicates the height of the source bounding box in the Cartesian coordinates. When not present, the value of sps_bounding_box_size_height is inferred to be 1.</w:t>
      </w:r>
    </w:p>
    <w:p w14:paraId="6F72D4E8" w14:textId="24365BEE" w:rsidR="009414EA" w:rsidRPr="00D527DE" w:rsidRDefault="009414EA" w:rsidP="009414EA">
      <w:pPr>
        <w:rPr>
          <w:rFonts w:eastAsia="ＭＳ 明朝"/>
          <w:lang w:val="en-CA" w:eastAsia="ja-JP"/>
        </w:rPr>
      </w:pPr>
      <w:r w:rsidRPr="00D527DE">
        <w:rPr>
          <w:rFonts w:eastAsia="ＭＳ 明朝"/>
          <w:b/>
          <w:lang w:val="en-CA" w:eastAsia="ja-JP"/>
        </w:rPr>
        <w:t>sps_bounding_box_size_depth</w:t>
      </w:r>
      <w:r w:rsidRPr="00D527DE">
        <w:rPr>
          <w:rFonts w:eastAsia="ＭＳ 明朝"/>
          <w:lang w:val="en-CA" w:eastAsia="ja-JP"/>
        </w:rPr>
        <w:t xml:space="preserve"> </w:t>
      </w:r>
      <w:r w:rsidR="008F0519" w:rsidRPr="00D527DE">
        <w:rPr>
          <w:rFonts w:eastAsia="ＭＳ 明朝"/>
          <w:lang w:val="en-CA" w:eastAsia="ja-JP"/>
        </w:rPr>
        <w:t>i</w:t>
      </w:r>
      <w:r w:rsidR="009E020D" w:rsidRPr="00D527DE">
        <w:rPr>
          <w:rFonts w:eastAsia="ＭＳ 明朝"/>
          <w:lang w:val="en-CA" w:eastAsia="ja-JP"/>
        </w:rPr>
        <w:t>ndicates the depth of the source bounding box in the Cartesian coordinates. When not present, the value of sps_bounding_box_size_depth is inferred to be 1.</w:t>
      </w:r>
    </w:p>
    <w:p w14:paraId="235ECD48" w14:textId="20640E3B" w:rsidR="009414EA" w:rsidRPr="00D527DE" w:rsidRDefault="009414EA" w:rsidP="009414EA">
      <w:pPr>
        <w:rPr>
          <w:rFonts w:eastAsia="ＭＳ 明朝"/>
          <w:lang w:val="en-CA" w:eastAsia="ja-JP"/>
        </w:rPr>
      </w:pPr>
      <w:r w:rsidRPr="00D527DE">
        <w:rPr>
          <w:b/>
          <w:lang w:val="en-CA"/>
        </w:rPr>
        <w:t>sps_</w:t>
      </w:r>
      <w:r w:rsidRPr="00D527DE">
        <w:rPr>
          <w:rFonts w:eastAsia="ＭＳ 明朝"/>
          <w:b/>
          <w:lang w:val="en-CA" w:eastAsia="ja-JP"/>
        </w:rPr>
        <w:t>source</w:t>
      </w:r>
      <w:r w:rsidRPr="00D527DE">
        <w:rPr>
          <w:b/>
          <w:lang w:val="en-CA"/>
        </w:rPr>
        <w:t>_</w:t>
      </w:r>
      <w:r w:rsidRPr="00D527DE">
        <w:rPr>
          <w:rFonts w:eastAsia="ＭＳ 明朝"/>
          <w:b/>
          <w:lang w:val="en-CA" w:eastAsia="ja-JP"/>
        </w:rPr>
        <w:t xml:space="preserve">scale_factor </w:t>
      </w:r>
      <w:r w:rsidRPr="00D527DE">
        <w:rPr>
          <w:rFonts w:eastAsia="ＭＳ 明朝"/>
          <w:lang w:val="en-CA" w:eastAsia="ja-JP"/>
        </w:rPr>
        <w:t xml:space="preserve">indicates </w:t>
      </w:r>
      <w:r w:rsidR="008F0519" w:rsidRPr="00D527DE">
        <w:rPr>
          <w:rFonts w:eastAsia="ＭＳ 明朝"/>
          <w:lang w:val="en-CA" w:eastAsia="ja-JP"/>
        </w:rPr>
        <w:t>the scale factor of the source point cloud.</w:t>
      </w:r>
    </w:p>
    <w:p w14:paraId="06F60685" w14:textId="648207FA" w:rsidR="009414EA" w:rsidRPr="00D527DE" w:rsidRDefault="009414EA" w:rsidP="009414EA">
      <w:pPr>
        <w:rPr>
          <w:lang w:val="en-CA" w:eastAsia="ja-JP"/>
        </w:rPr>
      </w:pPr>
      <w:r w:rsidRPr="00D527DE">
        <w:rPr>
          <w:rFonts w:eastAsia="ＭＳ 明朝"/>
          <w:b/>
          <w:lang w:val="en-CA" w:eastAsia="ja-JP"/>
        </w:rPr>
        <w:t xml:space="preserve">sps_seq_parameter_set_id </w:t>
      </w:r>
      <w:r w:rsidRPr="00D527DE">
        <w:rPr>
          <w:lang w:val="en-CA" w:eastAsia="ko-KR"/>
        </w:rPr>
        <w:t xml:space="preserve">provides an identifier for the SPS for reference by other syntax elements. </w:t>
      </w:r>
      <w:r w:rsidR="00F125C7" w:rsidRPr="00D527DE">
        <w:rPr>
          <w:lang w:val="en-CA" w:eastAsia="ja-JP"/>
        </w:rPr>
        <w:t xml:space="preserve">In </w:t>
      </w:r>
      <w:r w:rsidR="00662D34" w:rsidRPr="00D527DE">
        <w:rPr>
          <w:lang w:val="en-CA" w:eastAsia="ko-KR"/>
        </w:rPr>
        <w:t xml:space="preserve">the </w:t>
      </w:r>
      <w:r w:rsidRPr="00D527DE">
        <w:rPr>
          <w:lang w:val="en-CA" w:eastAsia="ko-KR"/>
        </w:rPr>
        <w:t xml:space="preserve">value of sps_seq_parameter_set_id shall be </w:t>
      </w:r>
      <w:r w:rsidR="00F125C7" w:rsidRPr="00D527DE">
        <w:rPr>
          <w:lang w:val="en-CA" w:eastAsia="ja-JP"/>
        </w:rPr>
        <w:t>0 in bitstreams conforming to this version of this Specification. T</w:t>
      </w:r>
      <w:r w:rsidR="00F125C7" w:rsidRPr="00D527DE">
        <w:rPr>
          <w:lang w:eastAsia="ko-KR"/>
        </w:rPr>
        <w:t xml:space="preserve">he value </w:t>
      </w:r>
      <w:r w:rsidR="00F125C7" w:rsidRPr="00D527DE">
        <w:rPr>
          <w:lang w:eastAsia="ja-JP"/>
        </w:rPr>
        <w:t xml:space="preserve">other than 0 </w:t>
      </w:r>
      <w:r w:rsidR="00F125C7" w:rsidRPr="00D527DE">
        <w:rPr>
          <w:lang w:eastAsia="ko-KR"/>
        </w:rPr>
        <w:t xml:space="preserve">for </w:t>
      </w:r>
      <w:r w:rsidR="00F125C7" w:rsidRPr="00D527DE">
        <w:rPr>
          <w:lang w:eastAsia="ja-JP"/>
        </w:rPr>
        <w:t xml:space="preserve">sps_seq_parameter_set_id </w:t>
      </w:r>
      <w:r w:rsidR="00F125C7" w:rsidRPr="00D527DE">
        <w:rPr>
          <w:lang w:eastAsia="ko-KR"/>
        </w:rPr>
        <w:t>is reserved for future use by ISO/IEC.</w:t>
      </w:r>
    </w:p>
    <w:p w14:paraId="2764DB1C" w14:textId="6B78E493" w:rsidR="009414EA" w:rsidRPr="00D527DE" w:rsidRDefault="009414EA" w:rsidP="009414EA">
      <w:pPr>
        <w:rPr>
          <w:rFonts w:eastAsia="ＭＳ 明朝"/>
          <w:lang w:val="en-CA" w:eastAsia="ja-JP"/>
        </w:rPr>
      </w:pPr>
      <w:r w:rsidRPr="00D527DE">
        <w:rPr>
          <w:rFonts w:eastAsia="ＭＳ 明朝"/>
          <w:b/>
          <w:lang w:val="en-CA" w:eastAsia="ja-JP"/>
        </w:rPr>
        <w:t>sps_num_attribute_sets</w:t>
      </w:r>
      <w:r w:rsidRPr="00D527DE">
        <w:rPr>
          <w:rFonts w:eastAsia="ＭＳ 明朝"/>
          <w:lang w:val="en-CA" w:eastAsia="ja-JP"/>
        </w:rPr>
        <w:t xml:space="preserve"> indicates the number of coded attributes in the bitstream. The value of sps_num_attribute_sets shall be in the range of 0 to </w:t>
      </w:r>
      <w:r w:rsidR="005834D0" w:rsidRPr="00D527DE">
        <w:rPr>
          <w:rFonts w:eastAsia="ＭＳ 明朝"/>
          <w:lang w:val="en-CA" w:eastAsia="ja-JP"/>
        </w:rPr>
        <w:t>63</w:t>
      </w:r>
      <w:r w:rsidRPr="00D527DE">
        <w:rPr>
          <w:rFonts w:eastAsia="ＭＳ 明朝"/>
          <w:lang w:val="en-CA" w:eastAsia="ja-JP"/>
        </w:rPr>
        <w:t>.</w:t>
      </w:r>
    </w:p>
    <w:p w14:paraId="63367CE3" w14:textId="17E5C4AE" w:rsidR="009414EA" w:rsidRPr="00D527DE" w:rsidRDefault="009414EA" w:rsidP="009414EA">
      <w:pPr>
        <w:rPr>
          <w:rFonts w:eastAsia="ＭＳ 明朝"/>
          <w:b/>
          <w:lang w:val="en-CA" w:eastAsia="ja-JP"/>
        </w:rPr>
      </w:pPr>
      <w:r w:rsidRPr="00D527DE">
        <w:rPr>
          <w:rFonts w:eastAsia="ＭＳ 明朝"/>
          <w:b/>
          <w:lang w:val="en-CA" w:eastAsia="ja-JP"/>
        </w:rPr>
        <w:t>attribute_dimension</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number of components of the i-th</w:t>
      </w:r>
      <w:r w:rsidR="0008361D" w:rsidRPr="00D527DE">
        <w:rPr>
          <w:rFonts w:eastAsia="ＭＳ 明朝"/>
          <w:lang w:val="en-CA" w:eastAsia="ja-JP"/>
        </w:rPr>
        <w:t xml:space="preserve"> </w:t>
      </w:r>
      <w:r w:rsidRPr="00D527DE">
        <w:rPr>
          <w:rFonts w:eastAsia="ＭＳ 明朝"/>
          <w:lang w:val="en-CA" w:eastAsia="ja-JP"/>
        </w:rPr>
        <w:t>attribute.</w:t>
      </w:r>
    </w:p>
    <w:p w14:paraId="3C6207C0" w14:textId="5BECB5E6" w:rsidR="009414EA" w:rsidRPr="00D527DE" w:rsidRDefault="009414EA" w:rsidP="009414EA">
      <w:pPr>
        <w:rPr>
          <w:rFonts w:eastAsia="ＭＳ 明朝"/>
          <w:b/>
          <w:lang w:val="en-CA" w:eastAsia="ja-JP"/>
        </w:rPr>
      </w:pPr>
      <w:r w:rsidRPr="00D527DE">
        <w:rPr>
          <w:rFonts w:eastAsia="ＭＳ 明朝"/>
          <w:b/>
          <w:lang w:val="en-CA" w:eastAsia="ja-JP"/>
        </w:rPr>
        <w:t>attribute_instance_id</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w:t>
      </w:r>
      <w:r w:rsidR="005834D0" w:rsidRPr="00D527DE">
        <w:rPr>
          <w:rFonts w:eastAsia="ＭＳ 明朝"/>
          <w:lang w:val="en-CA" w:eastAsia="ja-JP"/>
        </w:rPr>
        <w:t>s the instance id for the i-th attribute.</w:t>
      </w:r>
    </w:p>
    <w:p w14:paraId="17D0312F" w14:textId="77777777" w:rsidR="009414EA" w:rsidRPr="00D527DE" w:rsidRDefault="009414EA" w:rsidP="009414EA">
      <w:pPr>
        <w:rPr>
          <w:rFonts w:eastAsia="ＭＳ 明朝"/>
          <w:b/>
          <w:lang w:val="en-CA" w:eastAsia="ja-JP"/>
        </w:rPr>
      </w:pPr>
      <w:r w:rsidRPr="00D527DE">
        <w:rPr>
          <w:rFonts w:eastAsia="ＭＳ 明朝"/>
          <w:b/>
          <w:lang w:val="en-CA" w:eastAsia="ja-JP"/>
        </w:rPr>
        <w:t>attribute_bitdepth</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bitdepth of the i-th attribute signal(s).</w:t>
      </w:r>
    </w:p>
    <w:p w14:paraId="28FBA926" w14:textId="397795B9" w:rsidR="009414EA" w:rsidRPr="00D527DE" w:rsidRDefault="009414EA" w:rsidP="009414EA">
      <w:pPr>
        <w:rPr>
          <w:rFonts w:eastAsia="ＭＳ 明朝"/>
          <w:lang w:val="en-CA" w:eastAsia="ja-JP"/>
        </w:rPr>
      </w:pPr>
      <w:r w:rsidRPr="00D527DE">
        <w:rPr>
          <w:rFonts w:eastAsia="ＭＳ 明朝"/>
          <w:b/>
          <w:lang w:val="en-CA" w:eastAsia="ja-JP"/>
        </w:rPr>
        <w:t>attribute_cicp_colour_primaries</w:t>
      </w:r>
      <w:r w:rsidRPr="00D527DE">
        <w:rPr>
          <w:rFonts w:eastAsia="ＭＳ 明朝"/>
          <w:lang w:val="en-CA" w:eastAsia="ja-JP"/>
        </w:rPr>
        <w:t>[ i ]</w:t>
      </w:r>
      <w:r w:rsidRPr="00D527DE">
        <w:rPr>
          <w:rFonts w:eastAsia="ＭＳ 明朝"/>
          <w:b/>
          <w:lang w:val="en-CA" w:eastAsia="ja-JP"/>
        </w:rPr>
        <w:t xml:space="preserve"> </w:t>
      </w:r>
      <w:r w:rsidRPr="00D527DE">
        <w:rPr>
          <w:lang w:val="en-CA"/>
        </w:rPr>
        <w:t>indicates the chromaticity coordinates of the</w:t>
      </w:r>
      <w:r w:rsidRPr="00D527DE">
        <w:rPr>
          <w:rFonts w:eastAsia="ＭＳ 明朝"/>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ＭＳ 明朝"/>
          <w:lang w:val="en-CA" w:eastAsia="ja-JP"/>
        </w:rPr>
        <w:t>f the i-th attribute</w:t>
      </w:r>
      <w:r w:rsidRPr="00D527DE">
        <w:rPr>
          <w:rFonts w:eastAsia="ＭＳ 明朝"/>
          <w:lang w:val="en-CA" w:eastAsia="ja-JP"/>
        </w:rPr>
        <w:t>.</w:t>
      </w:r>
    </w:p>
    <w:p w14:paraId="5994DECF" w14:textId="77777777" w:rsidR="009414EA" w:rsidRPr="00D527DE" w:rsidRDefault="009414EA" w:rsidP="009414EA">
      <w:pPr>
        <w:rPr>
          <w:lang w:val="en-CA"/>
        </w:rPr>
      </w:pPr>
      <w:r w:rsidRPr="00D527DE">
        <w:rPr>
          <w:rFonts w:eastAsia="ＭＳ 明朝"/>
          <w:b/>
          <w:lang w:val="en-CA" w:eastAsia="ja-JP"/>
        </w:rPr>
        <w:t>attribute_cicp_transfer_characteristics</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 ]</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ither indicates the reference opto-electronic transfer characteristic function of the </w:t>
      </w:r>
      <w:r w:rsidRPr="00D527DE">
        <w:rPr>
          <w:rFonts w:eastAsia="ＭＳ 明朝"/>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p>
    <w:p w14:paraId="3F349A65" w14:textId="77777777" w:rsidR="009414EA" w:rsidRPr="00D527DE" w:rsidRDefault="009414EA" w:rsidP="009414EA">
      <w:pPr>
        <w:numPr>
          <w:ilvl w:val="12"/>
          <w:numId w:val="0"/>
        </w:numPr>
        <w:rPr>
          <w:rFonts w:eastAsia="ＭＳ 明朝"/>
          <w:lang w:val="en-CA" w:eastAsia="ja-JP"/>
        </w:rPr>
      </w:pPr>
      <w:r w:rsidRPr="00D527DE">
        <w:rPr>
          <w:rFonts w:eastAsia="ＭＳ 明朝"/>
          <w:b/>
          <w:lang w:val="en-CA" w:eastAsia="ja-JP"/>
        </w:rPr>
        <w:t>attribute_cicp_matrix_coeffs</w:t>
      </w:r>
      <w:r w:rsidRPr="00D527DE">
        <w:rPr>
          <w:rFonts w:eastAsia="ＭＳ 明朝"/>
          <w:lang w:val="en-CA" w:eastAsia="ja-JP"/>
        </w:rPr>
        <w:t>[ i ]</w:t>
      </w:r>
      <w:r w:rsidRPr="00D527DE">
        <w:rPr>
          <w:rFonts w:eastAsia="ＭＳ 明朝"/>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ＭＳ 明朝"/>
          <w:lang w:val="en-CA" w:eastAsia="ja-JP"/>
        </w:rPr>
        <w:t>.</w:t>
      </w:r>
    </w:p>
    <w:p w14:paraId="6013DD72" w14:textId="77777777" w:rsidR="009414EA" w:rsidRPr="00D527DE" w:rsidRDefault="009414EA" w:rsidP="009414EA">
      <w:pPr>
        <w:rPr>
          <w:rFonts w:eastAsia="ＭＳ 明朝"/>
          <w:b/>
          <w:lang w:val="en-CA" w:eastAsia="ja-JP"/>
        </w:rPr>
      </w:pPr>
      <w:r w:rsidRPr="00D527DE">
        <w:rPr>
          <w:rFonts w:eastAsia="ＭＳ 明朝"/>
          <w:b/>
          <w:lang w:val="en-CA" w:eastAsia="ja-JP"/>
        </w:rPr>
        <w:t>attribute_cicp_video_full_range_flag</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indicates the black level and range of the luma and chroma signals as derived from E′Y, E′PB, and E′PR or E′R, E′G, and E′B real-valued component signals.</w:t>
      </w:r>
    </w:p>
    <w:p w14:paraId="75234690" w14:textId="77777777" w:rsidR="009414EA" w:rsidRPr="00D527DE" w:rsidRDefault="009414EA" w:rsidP="009414EA">
      <w:pPr>
        <w:rPr>
          <w:rFonts w:eastAsia="ＭＳ 明朝"/>
          <w:b/>
          <w:lang w:val="en-CA" w:eastAsia="ja-JP"/>
        </w:rPr>
      </w:pPr>
      <w:r w:rsidRPr="00D527DE">
        <w:rPr>
          <w:rFonts w:eastAsia="ＭＳ 明朝"/>
          <w:b/>
          <w:lang w:val="en-CA" w:eastAsia="ja-JP"/>
        </w:rPr>
        <w:lastRenderedPageBreak/>
        <w:t>known_attribute_label_flag</w:t>
      </w:r>
      <w:r w:rsidRPr="00D527DE">
        <w:rPr>
          <w:rFonts w:eastAsia="ＭＳ 明朝"/>
          <w:lang w:val="en-CA" w:eastAsia="ja-JP"/>
        </w:rPr>
        <w:t>[ i ]</w:t>
      </w:r>
      <w:r w:rsidRPr="00D527DE">
        <w:rPr>
          <w:lang w:val="en-CA"/>
        </w:rPr>
        <w:t xml:space="preserve"> equal to 1 speci</w:t>
      </w:r>
      <w:r w:rsidRPr="00D527DE">
        <w:rPr>
          <w:rFonts w:eastAsia="ＭＳ 明朝"/>
          <w:lang w:val="en-CA" w:eastAsia="ja-JP"/>
        </w:rPr>
        <w:t>fies know_attribute_label is signalled for the i-th attribute. known_attribute_label_flag[ i ]</w:t>
      </w:r>
      <w:r w:rsidRPr="00D527DE">
        <w:rPr>
          <w:lang w:val="en-CA"/>
        </w:rPr>
        <w:t xml:space="preserve"> equal to</w:t>
      </w:r>
      <w:r w:rsidRPr="00D527DE">
        <w:rPr>
          <w:rFonts w:eastAsia="ＭＳ 明朝"/>
          <w:lang w:val="en-CA" w:eastAsia="ja-JP"/>
        </w:rPr>
        <w:t xml:space="preserve"> 0</w:t>
      </w:r>
      <w:r w:rsidRPr="00D527DE">
        <w:rPr>
          <w:lang w:val="en-CA"/>
        </w:rPr>
        <w:t xml:space="preserve"> speci</w:t>
      </w:r>
      <w:r w:rsidRPr="00D527DE">
        <w:rPr>
          <w:rFonts w:eastAsia="ＭＳ 明朝"/>
          <w:lang w:val="en-CA" w:eastAsia="ja-JP"/>
        </w:rPr>
        <w:t xml:space="preserve">fies attribute_label_four_bytes is signalled for the i-th attribute. </w:t>
      </w:r>
    </w:p>
    <w:p w14:paraId="6556EE95" w14:textId="67E1C28A" w:rsidR="009414EA" w:rsidRPr="00D527DE" w:rsidRDefault="009414EA" w:rsidP="009414EA">
      <w:pPr>
        <w:rPr>
          <w:rFonts w:eastAsia="ＭＳ 明朝"/>
          <w:b/>
          <w:lang w:val="en-CA" w:eastAsia="ja-JP"/>
        </w:rPr>
      </w:pPr>
      <w:r w:rsidRPr="00D527DE">
        <w:rPr>
          <w:rFonts w:eastAsia="ＭＳ 明朝"/>
          <w:b/>
          <w:lang w:val="en-CA" w:eastAsia="ja-JP"/>
        </w:rPr>
        <w:t>known_attribute_label</w:t>
      </w:r>
      <w:r w:rsidRPr="00D527DE">
        <w:rPr>
          <w:rFonts w:eastAsia="ＭＳ 明朝"/>
          <w:lang w:val="en-CA" w:eastAsia="ja-JP"/>
        </w:rPr>
        <w:t>[ i ]</w:t>
      </w:r>
      <w:r w:rsidRPr="00D527DE">
        <w:rPr>
          <w:lang w:val="en-CA"/>
        </w:rPr>
        <w:t xml:space="preserve"> equal to 0 speci</w:t>
      </w:r>
      <w:r w:rsidRPr="00D527DE">
        <w:rPr>
          <w:rFonts w:eastAsia="ＭＳ 明朝"/>
          <w:lang w:val="en-CA" w:eastAsia="ja-JP"/>
        </w:rPr>
        <w:t xml:space="preserve">fies the attribute is </w:t>
      </w:r>
      <w:r w:rsidR="00D910FB" w:rsidRPr="00D527DE">
        <w:rPr>
          <w:rFonts w:eastAsia="ＭＳ 明朝"/>
          <w:lang w:val="en-CA" w:eastAsia="ja-JP"/>
        </w:rPr>
        <w:t>colour</w:t>
      </w:r>
      <w:r w:rsidRPr="00D527DE">
        <w:rPr>
          <w:rFonts w:eastAsia="ＭＳ 明朝"/>
          <w:lang w:val="en-CA" w:eastAsia="ja-JP"/>
        </w:rPr>
        <w:t>. known_attribute_label[</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lang w:val="en-CA"/>
        </w:rPr>
        <w:t xml:space="preserve"> equal to </w:t>
      </w:r>
      <w:r w:rsidRPr="00D527DE">
        <w:rPr>
          <w:rFonts w:eastAsia="ＭＳ 明朝"/>
          <w:lang w:val="en-CA" w:eastAsia="ja-JP"/>
        </w:rPr>
        <w:t>1</w:t>
      </w:r>
      <w:r w:rsidRPr="00D527DE">
        <w:rPr>
          <w:lang w:val="en-CA"/>
        </w:rPr>
        <w:t xml:space="preserve"> speci</w:t>
      </w:r>
      <w:r w:rsidRPr="00D527DE">
        <w:rPr>
          <w:rFonts w:eastAsia="ＭＳ 明朝"/>
          <w:lang w:val="en-CA" w:eastAsia="ja-JP"/>
        </w:rPr>
        <w:t>fies the attribute is reflectance.</w:t>
      </w:r>
      <w:r w:rsidR="005E67E8" w:rsidRPr="00D527DE">
        <w:rPr>
          <w:rFonts w:eastAsia="ＭＳ 明朝"/>
          <w:lang w:val="en-CA" w:eastAsia="ja-JP"/>
        </w:rPr>
        <w:t xml:space="preserve"> known_attribute_label[ i ] equal to 2 specifies the attribute is farme index.</w:t>
      </w:r>
    </w:p>
    <w:p w14:paraId="530BB61A" w14:textId="4AB40480" w:rsidR="009414EA" w:rsidRPr="00D527DE" w:rsidRDefault="009414EA" w:rsidP="009414EA">
      <w:r w:rsidRPr="00D527DE">
        <w:rPr>
          <w:rFonts w:eastAsia="ＭＳ 明朝"/>
          <w:b/>
          <w:lang w:val="en-CA" w:eastAsia="ja-JP"/>
        </w:rPr>
        <w:t>attribute_label_four_bytes</w:t>
      </w:r>
      <w:r w:rsidRPr="00D527DE">
        <w:rPr>
          <w:rFonts w:eastAsia="ＭＳ 明朝"/>
          <w:lang w:val="en-CA" w:eastAsia="ja-JP"/>
        </w:rPr>
        <w:t>[ i ]</w:t>
      </w:r>
      <w:r w:rsidRPr="00D527DE">
        <w:rPr>
          <w:rFonts w:eastAsia="ＭＳ 明朝"/>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r w:rsidR="00AD2E5E" w:rsidRPr="00D527DE">
        <w:t xml:space="preserve">Table </w:t>
      </w:r>
      <w:r w:rsidR="00AD2E5E">
        <w:rPr>
          <w:noProof/>
        </w:rPr>
        <w:t>5</w:t>
      </w:r>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r w:rsidR="00C43E38" w:rsidRPr="00D527DE">
        <w:t xml:space="preserve"> </w:t>
      </w:r>
      <w:r w:rsidR="00C43E38" w:rsidRPr="00D527DE">
        <w:rPr>
          <w:rFonts w:eastAsia="ＭＳ 明朝"/>
          <w:lang w:val="en-CA" w:eastAsia="ja-JP"/>
        </w:rPr>
        <w:t>attribute_label_four_bytes[</w:t>
      </w:r>
      <w:r w:rsidR="00C43E38" w:rsidRPr="00D527DE">
        <w:t> i ].</w:t>
      </w:r>
    </w:p>
    <w:p w14:paraId="2951C927" w14:textId="5C4E983D" w:rsidR="00F6619B" w:rsidRPr="009334E7" w:rsidRDefault="00F6619B" w:rsidP="002A3269">
      <w:pPr>
        <w:pStyle w:val="af5"/>
        <w:rPr>
          <w:rFonts w:ascii="Cambria" w:hAnsi="Cambria"/>
        </w:rPr>
      </w:pPr>
      <w:bookmarkStart w:id="1018" w:name="_Ref1226321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EA48E6">
        <w:rPr>
          <w:rFonts w:ascii="Cambria" w:hAnsi="Cambria"/>
          <w:noProof/>
        </w:rPr>
        <w:t>6</w:t>
      </w:r>
      <w:r w:rsidRPr="009334E7">
        <w:rPr>
          <w:rFonts w:ascii="Cambria" w:hAnsi="Cambria"/>
        </w:rPr>
        <w:fldChar w:fldCharType="end"/>
      </w:r>
      <w:bookmarkEnd w:id="1018"/>
      <w:r w:rsidR="00610F4E" w:rsidRPr="009334E7">
        <w:rPr>
          <w:rFonts w:ascii="Cambria" w:hAnsi="Cambria"/>
        </w:rPr>
        <w:t xml:space="preserve"> —</w:t>
      </w:r>
      <w:r w:rsidRPr="009334E7">
        <w:rPr>
          <w:rFonts w:ascii="Cambria" w:hAnsi="Cambria"/>
        </w:rPr>
        <w:t xml:space="preserve"> attribute_label_four_bytes</w:t>
      </w:r>
    </w:p>
    <w:tbl>
      <w:tblPr>
        <w:tblStyle w:val="a8"/>
        <w:tblW w:w="0" w:type="auto"/>
        <w:jc w:val="center"/>
        <w:tblLook w:val="04A0" w:firstRow="1" w:lastRow="0" w:firstColumn="1" w:lastColumn="0" w:noHBand="0" w:noVBand="1"/>
      </w:tblPr>
      <w:tblGrid>
        <w:gridCol w:w="2963"/>
        <w:gridCol w:w="1542"/>
      </w:tblGrid>
      <w:tr w:rsidR="00D14EFE" w:rsidRPr="00D527DE" w14:paraId="02E07781" w14:textId="77777777" w:rsidTr="002A3269">
        <w:trPr>
          <w:jc w:val="center"/>
        </w:trPr>
        <w:tc>
          <w:tcPr>
            <w:tcW w:w="0" w:type="auto"/>
          </w:tcPr>
          <w:p w14:paraId="52F397E0" w14:textId="3AC32394" w:rsidR="00D14EFE" w:rsidRPr="00D527DE" w:rsidRDefault="00D14EFE" w:rsidP="002A3269">
            <w:pPr>
              <w:jc w:val="center"/>
            </w:pPr>
            <w:r w:rsidRPr="00D527DE">
              <w:t>attribute_label_four_bytes[</w:t>
            </w:r>
            <w:r w:rsidRPr="00D527DE">
              <w:rPr>
                <w:rFonts w:hint="eastAsia"/>
              </w:rPr>
              <w:t> </w:t>
            </w:r>
            <w:r w:rsidRPr="00D527DE">
              <w:t>i</w:t>
            </w:r>
            <w:r w:rsidRPr="00D527DE">
              <w:rPr>
                <w:rFonts w:hint="eastAsia"/>
              </w:rPr>
              <w:t> </w:t>
            </w:r>
            <w:r w:rsidRPr="00D527DE">
              <w:t>]</w:t>
            </w:r>
          </w:p>
        </w:tc>
        <w:tc>
          <w:tcPr>
            <w:tcW w:w="0" w:type="auto"/>
          </w:tcPr>
          <w:p w14:paraId="66165C51" w14:textId="6F518556" w:rsidR="00D14EFE" w:rsidRPr="00D527DE" w:rsidRDefault="00D14EFE" w:rsidP="002A3269">
            <w:pPr>
              <w:jc w:val="center"/>
            </w:pPr>
            <w:r w:rsidRPr="00D527DE">
              <w:t>Attribute type</w:t>
            </w:r>
          </w:p>
        </w:tc>
      </w:tr>
      <w:tr w:rsidR="00D14EFE" w:rsidRPr="00D527DE" w14:paraId="1C7C0776" w14:textId="77777777" w:rsidTr="002A3269">
        <w:trPr>
          <w:jc w:val="center"/>
        </w:trPr>
        <w:tc>
          <w:tcPr>
            <w:tcW w:w="0" w:type="auto"/>
          </w:tcPr>
          <w:p w14:paraId="78554ECD" w14:textId="22B99444" w:rsidR="00D14EFE" w:rsidRPr="00D527DE" w:rsidRDefault="00D14EFE" w:rsidP="002A3269">
            <w:pPr>
              <w:jc w:val="center"/>
            </w:pPr>
            <w:r w:rsidRPr="00D527DE">
              <w:t>0</w:t>
            </w:r>
          </w:p>
        </w:tc>
        <w:tc>
          <w:tcPr>
            <w:tcW w:w="0" w:type="auto"/>
          </w:tcPr>
          <w:p w14:paraId="7BBCFE7D" w14:textId="5A15FF18" w:rsidR="00D14EFE" w:rsidRPr="00D527DE" w:rsidRDefault="00D14EFE" w:rsidP="002A3269">
            <w:pPr>
              <w:jc w:val="center"/>
            </w:pPr>
            <w:r w:rsidRPr="00D527DE">
              <w:t>Colour</w:t>
            </w:r>
          </w:p>
        </w:tc>
      </w:tr>
      <w:tr w:rsidR="00D14EFE" w:rsidRPr="00D527DE" w14:paraId="65C9C55F" w14:textId="77777777" w:rsidTr="002A3269">
        <w:trPr>
          <w:jc w:val="center"/>
        </w:trPr>
        <w:tc>
          <w:tcPr>
            <w:tcW w:w="0" w:type="auto"/>
          </w:tcPr>
          <w:p w14:paraId="5D36EBB1" w14:textId="4E9F857B" w:rsidR="00D14EFE" w:rsidRPr="00D527DE" w:rsidRDefault="00D14EFE" w:rsidP="002A3269">
            <w:pPr>
              <w:jc w:val="center"/>
            </w:pPr>
            <w:r w:rsidRPr="00D527DE">
              <w:t>1</w:t>
            </w:r>
          </w:p>
        </w:tc>
        <w:tc>
          <w:tcPr>
            <w:tcW w:w="0" w:type="auto"/>
          </w:tcPr>
          <w:p w14:paraId="1EFCDD7D" w14:textId="19DE35C2" w:rsidR="00D14EFE" w:rsidRPr="00D527DE" w:rsidRDefault="00D14EFE" w:rsidP="002A3269">
            <w:pPr>
              <w:jc w:val="center"/>
            </w:pPr>
            <w:r w:rsidRPr="00D527DE">
              <w:t>Reflectance</w:t>
            </w:r>
          </w:p>
        </w:tc>
      </w:tr>
      <w:tr w:rsidR="00D14EFE" w:rsidRPr="00D527DE" w14:paraId="70888F87" w14:textId="77777777" w:rsidTr="002A3269">
        <w:trPr>
          <w:jc w:val="center"/>
        </w:trPr>
        <w:tc>
          <w:tcPr>
            <w:tcW w:w="0" w:type="auto"/>
          </w:tcPr>
          <w:p w14:paraId="08A5B9DD" w14:textId="6C714555" w:rsidR="00D14EFE" w:rsidRPr="00D527DE" w:rsidRDefault="00D14EFE" w:rsidP="002A3269">
            <w:pPr>
              <w:jc w:val="center"/>
            </w:pPr>
            <w:r w:rsidRPr="00D527DE">
              <w:t>0xffffffff</w:t>
            </w:r>
          </w:p>
        </w:tc>
        <w:tc>
          <w:tcPr>
            <w:tcW w:w="0" w:type="auto"/>
          </w:tcPr>
          <w:p w14:paraId="58D7F96C" w14:textId="130CFF4C" w:rsidR="00D14EFE" w:rsidRPr="00D527DE" w:rsidRDefault="00D14EFE" w:rsidP="002A3269">
            <w:pPr>
              <w:jc w:val="center"/>
            </w:pPr>
            <w:r w:rsidRPr="00D527DE">
              <w:t>unspecified</w:t>
            </w:r>
          </w:p>
        </w:tc>
      </w:tr>
    </w:tbl>
    <w:p w14:paraId="706B2F84" w14:textId="77777777" w:rsidR="00E548E3" w:rsidRPr="00E548E3" w:rsidRDefault="00E548E3" w:rsidP="009414EA">
      <w:pPr>
        <w:rPr>
          <w:ins w:id="1019" w:author="David Flynn" w:date="2019-09-24T15:55:00Z"/>
          <w:bCs/>
          <w:rPrChange w:id="1020" w:author="David Flynn" w:date="2019-09-24T15:55:00Z">
            <w:rPr>
              <w:ins w:id="1021" w:author="David Flynn" w:date="2019-09-24T15:55:00Z"/>
              <w:b/>
            </w:rPr>
          </w:rPrChange>
        </w:rPr>
      </w:pPr>
    </w:p>
    <w:p w14:paraId="6AE6AF26" w14:textId="0DE79701" w:rsidR="00C43E38" w:rsidRPr="00AE0F50" w:rsidRDefault="000D2957" w:rsidP="009414EA">
      <w:ins w:id="1022" w:author="Nakagami, Ohji (SONY)" w:date="2019-09-24T09:35:00Z">
        <w:r w:rsidRPr="00D527DE">
          <w:rPr>
            <w:b/>
          </w:rPr>
          <w:t>sps_</w:t>
        </w:r>
        <w:r>
          <w:rPr>
            <w:b/>
          </w:rPr>
          <w:t>bypass_stream</w:t>
        </w:r>
        <w:r w:rsidRPr="00D527DE">
          <w:rPr>
            <w:b/>
          </w:rPr>
          <w:t>_</w:t>
        </w:r>
        <w:r>
          <w:rPr>
            <w:rFonts w:eastAsia="ＭＳ 明朝"/>
            <w:b/>
            <w:lang w:eastAsia="ja-JP"/>
          </w:rPr>
          <w:t>enabled</w:t>
        </w:r>
        <w:r w:rsidRPr="00D527DE">
          <w:rPr>
            <w:rFonts w:eastAsia="ＭＳ 明朝"/>
            <w:b/>
            <w:lang w:eastAsia="ja-JP"/>
          </w:rPr>
          <w:t>_</w:t>
        </w:r>
        <w:r w:rsidRPr="00D527DE">
          <w:rPr>
            <w:b/>
          </w:rPr>
          <w:t>flag</w:t>
        </w:r>
        <w:r>
          <w:t xml:space="preserve"> equal to 1 specifies that</w:t>
        </w:r>
      </w:ins>
      <w:ins w:id="1023" w:author="Nakagami, Ohji (SONY)" w:date="2019-09-24T09:36:00Z">
        <w:r>
          <w:t xml:space="preserve"> </w:t>
        </w:r>
      </w:ins>
      <w:ins w:id="1024" w:author="Nakagami, Ohji (SONY)" w:date="2019-09-24T09:37:00Z">
        <w:r>
          <w:t xml:space="preserve">the </w:t>
        </w:r>
      </w:ins>
      <w:ins w:id="1025" w:author="Nakagami, Ohji (SONY)" w:date="2019-09-24T09:36:00Z">
        <w:r>
          <w:t>bypass</w:t>
        </w:r>
      </w:ins>
      <w:ins w:id="1026" w:author="Nakagami, Ohji (SONY)" w:date="2019-09-24T09:37:00Z">
        <w:r>
          <w:t xml:space="preserve"> coding</w:t>
        </w:r>
      </w:ins>
      <w:ins w:id="1027" w:author="Nakagami, Ohji (SONY)" w:date="2019-09-24T09:36:00Z">
        <w:r>
          <w:t xml:space="preserve"> mode may be used on reading the bitstream. </w:t>
        </w:r>
        <w:r w:rsidRPr="00AE0F50">
          <w:t>sps_bypass_stream_</w:t>
        </w:r>
        <w:r w:rsidRPr="00AE0F50">
          <w:rPr>
            <w:rPrChange w:id="1028" w:author="David Flynn" w:date="2019-09-25T08:47:00Z">
              <w:rPr>
                <w:rFonts w:eastAsia="ＭＳ 明朝"/>
                <w:lang w:eastAsia="ja-JP"/>
              </w:rPr>
            </w:rPrChange>
          </w:rPr>
          <w:t>enabled_</w:t>
        </w:r>
        <w:r w:rsidRPr="00AE0F50">
          <w:t>flag</w:t>
        </w:r>
        <w:r w:rsidRPr="000D2957">
          <w:t xml:space="preserve"> equal to </w:t>
        </w:r>
      </w:ins>
      <w:ins w:id="1029" w:author="Nakagami, Ohji (SONY)" w:date="2019-09-24T09:37:00Z">
        <w:r>
          <w:t>0</w:t>
        </w:r>
      </w:ins>
      <w:ins w:id="1030" w:author="Nakagami, Ohji (SONY)" w:date="2019-09-24T09:36:00Z">
        <w:r w:rsidRPr="000D2957">
          <w:t xml:space="preserve"> specifies that </w:t>
        </w:r>
      </w:ins>
      <w:ins w:id="1031" w:author="Nakagami, Ohji (SONY)" w:date="2019-09-24T09:37:00Z">
        <w:r>
          <w:t xml:space="preserve">the </w:t>
        </w:r>
      </w:ins>
      <w:ins w:id="1032" w:author="Nakagami, Ohji (SONY)" w:date="2019-09-24T09:36:00Z">
        <w:r w:rsidRPr="000D2957">
          <w:t xml:space="preserve">bypass </w:t>
        </w:r>
      </w:ins>
      <w:ins w:id="1033" w:author="Nakagami, Ohji (SONY)" w:date="2019-09-24T09:37:00Z">
        <w:r>
          <w:t xml:space="preserve">coding </w:t>
        </w:r>
      </w:ins>
      <w:ins w:id="1034" w:author="Nakagami, Ohji (SONY)" w:date="2019-09-24T09:36:00Z">
        <w:r w:rsidRPr="000D2957">
          <w:t xml:space="preserve">mode </w:t>
        </w:r>
      </w:ins>
      <w:ins w:id="1035" w:author="Nakagami, Ohji (SONY)" w:date="2019-09-24T09:37:00Z">
        <w:r>
          <w:t>is not</w:t>
        </w:r>
      </w:ins>
      <w:ins w:id="1036" w:author="Nakagami, Ohji (SONY)" w:date="2019-09-24T09:36:00Z">
        <w:r w:rsidRPr="000D2957">
          <w:t xml:space="preserve"> used on reading the bitstream.</w:t>
        </w:r>
      </w:ins>
    </w:p>
    <w:p w14:paraId="0355D379" w14:textId="0E14708D" w:rsidR="009414EA" w:rsidRPr="00D527DE" w:rsidRDefault="009414EA" w:rsidP="009414EA">
      <w:pPr>
        <w:rPr>
          <w:lang w:val="en-CA"/>
        </w:rPr>
      </w:pPr>
      <w:r w:rsidRPr="00D527DE">
        <w:rPr>
          <w:rFonts w:eastAsia="ＭＳ 明朝"/>
          <w:b/>
          <w:lang w:val="en-CA" w:eastAsia="ja-JP"/>
        </w:rPr>
        <w:t xml:space="preserve">sps_extension_present_flag </w:t>
      </w:r>
      <w:r w:rsidRPr="00D527DE">
        <w:rPr>
          <w:lang w:val="en-CA"/>
        </w:rPr>
        <w:t>equal to 1 specifies that the sps_</w:t>
      </w:r>
      <w:r w:rsidRPr="00D527DE">
        <w:rPr>
          <w:rFonts w:eastAsia="ＭＳ 明朝"/>
          <w:lang w:val="en-CA" w:eastAsia="ja-JP"/>
        </w:rPr>
        <w:t>extension_data</w:t>
      </w:r>
      <w:r w:rsidRPr="00D527DE">
        <w:rPr>
          <w:lang w:val="en-CA"/>
        </w:rPr>
        <w:t xml:space="preserve"> syntax structure is present in the SPS syntax structure. sps_extension_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sps_extension</w:t>
      </w:r>
      <w:r w:rsidRPr="00D527DE">
        <w:rPr>
          <w:rFonts w:eastAsia="ＭＳ 明朝"/>
          <w:lang w:val="en-CA" w:eastAsia="ja-JP"/>
        </w:rPr>
        <w:t>_present</w:t>
      </w:r>
      <w:r w:rsidRPr="00D527DE">
        <w:rPr>
          <w:rFonts w:eastAsia="ＭＳ 明朝"/>
          <w:lang w:val="en-CA"/>
        </w:rPr>
        <w:t>_flag is inferred to be equal to 0.</w:t>
      </w:r>
    </w:p>
    <w:p w14:paraId="0E9E7C23" w14:textId="77777777" w:rsidR="009414EA" w:rsidRPr="00D527DE" w:rsidRDefault="009414EA" w:rsidP="009414EA">
      <w:pPr>
        <w:rPr>
          <w:rFonts w:eastAsia="ＭＳ 明朝"/>
          <w:b/>
          <w:lang w:val="en-CA" w:eastAsia="ja-JP"/>
        </w:rPr>
      </w:pPr>
      <w:r w:rsidRPr="00D527DE">
        <w:rPr>
          <w:b/>
          <w:lang w:val="en-CA"/>
        </w:rPr>
        <w:t>sps_extension_data</w:t>
      </w:r>
      <w:r w:rsidRPr="00D527DE">
        <w:rPr>
          <w:rFonts w:eastAsia="ＭＳ 明朝"/>
          <w:b/>
          <w:lang w:val="en-CA" w:eastAsia="ja-JP"/>
        </w:rPr>
        <w:t>_flag</w:t>
      </w:r>
      <w:r w:rsidRPr="00D527DE">
        <w:rPr>
          <w:lang w:val="en-CA"/>
        </w:rPr>
        <w:t xml:space="preserve"> may have any value. Its presence and value do not affect decoder conformance to profiles specified in Annex </w:t>
      </w:r>
      <w:r w:rsidRPr="00D527DE">
        <w:rPr>
          <w:rFonts w:eastAsia="ＭＳ 明朝"/>
          <w:lang w:val="en-CA" w:eastAsia="ja-JP"/>
        </w:rPr>
        <w:t>A</w:t>
      </w:r>
      <w:r w:rsidRPr="00D527DE">
        <w:rPr>
          <w:lang w:val="en-CA"/>
        </w:rPr>
        <w:t xml:space="preserve"> Decoders conforming to a profile specified in Annex </w:t>
      </w:r>
      <w:r w:rsidRPr="00D527DE">
        <w:rPr>
          <w:rFonts w:eastAsia="ＭＳ 明朝"/>
          <w:lang w:val="en-CA" w:eastAsia="ja-JP"/>
        </w:rPr>
        <w:t>A.</w:t>
      </w:r>
    </w:p>
    <w:p w14:paraId="6A3BBE1F" w14:textId="32E47ED6" w:rsidR="006078B9" w:rsidRPr="00D527DE" w:rsidRDefault="006078B9" w:rsidP="006078B9">
      <w:pPr>
        <w:pStyle w:val="4"/>
        <w:rPr>
          <w:lang w:val="en-CA"/>
        </w:rPr>
      </w:pPr>
      <w:bookmarkStart w:id="1037" w:name="_Toc523490503"/>
      <w:bookmarkStart w:id="1038" w:name="_Toc523490806"/>
      <w:bookmarkStart w:id="1039" w:name="_Toc523491023"/>
      <w:bookmarkStart w:id="1040" w:name="_Toc523491241"/>
      <w:bookmarkStart w:id="1041" w:name="_Toc523491428"/>
      <w:bookmarkStart w:id="1042" w:name="_Toc523491615"/>
      <w:bookmarkStart w:id="1043" w:name="_Toc523491800"/>
      <w:bookmarkStart w:id="1044" w:name="_Toc523496588"/>
      <w:bookmarkStart w:id="1045" w:name="_Toc523496788"/>
      <w:bookmarkStart w:id="1046" w:name="_Toc523496985"/>
      <w:bookmarkStart w:id="1047" w:name="_Toc523490504"/>
      <w:bookmarkStart w:id="1048" w:name="_Toc523490807"/>
      <w:bookmarkStart w:id="1049" w:name="_Toc523491024"/>
      <w:bookmarkStart w:id="1050" w:name="_Toc523491242"/>
      <w:bookmarkStart w:id="1051" w:name="_Toc523491429"/>
      <w:bookmarkStart w:id="1052" w:name="_Toc523491616"/>
      <w:bookmarkStart w:id="1053" w:name="_Toc523491801"/>
      <w:bookmarkStart w:id="1054" w:name="_Toc523496589"/>
      <w:bookmarkStart w:id="1055" w:name="_Toc523496789"/>
      <w:bookmarkStart w:id="1056" w:name="_Toc523496986"/>
      <w:bookmarkStart w:id="1057" w:name="_Toc523490505"/>
      <w:bookmarkStart w:id="1058" w:name="_Toc523490808"/>
      <w:bookmarkStart w:id="1059" w:name="_Toc523491025"/>
      <w:bookmarkStart w:id="1060" w:name="_Toc523491243"/>
      <w:bookmarkStart w:id="1061" w:name="_Toc523491430"/>
      <w:bookmarkStart w:id="1062" w:name="_Toc523491617"/>
      <w:bookmarkStart w:id="1063" w:name="_Toc523491802"/>
      <w:bookmarkStart w:id="1064" w:name="_Toc523496590"/>
      <w:bookmarkStart w:id="1065" w:name="_Toc523496790"/>
      <w:bookmarkStart w:id="1066" w:name="_Toc523496987"/>
      <w:bookmarkStart w:id="1067" w:name="_Toc523490507"/>
      <w:bookmarkStart w:id="1068" w:name="_Toc523490810"/>
      <w:bookmarkStart w:id="1069" w:name="_Toc523491027"/>
      <w:bookmarkStart w:id="1070" w:name="_Toc523491245"/>
      <w:bookmarkStart w:id="1071" w:name="_Toc523491432"/>
      <w:bookmarkStart w:id="1072" w:name="_Toc523491619"/>
      <w:bookmarkStart w:id="1073" w:name="_Toc523491804"/>
      <w:bookmarkStart w:id="1074" w:name="_Toc523496592"/>
      <w:bookmarkStart w:id="1075" w:name="_Toc523496792"/>
      <w:bookmarkStart w:id="1076" w:name="_Toc523496989"/>
      <w:bookmarkStart w:id="1077" w:name="_Toc516234287"/>
      <w:bookmarkStart w:id="1078" w:name="_Toc528915269"/>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sidRPr="00D527DE">
        <w:rPr>
          <w:lang w:val="en-CA"/>
        </w:rPr>
        <w:t xml:space="preserve">Tile </w:t>
      </w:r>
      <w:r w:rsidR="00880112" w:rsidRPr="00D527DE">
        <w:rPr>
          <w:lang w:val="en-CA"/>
        </w:rPr>
        <w:t>inventory</w:t>
      </w:r>
      <w:r w:rsidRPr="00D527DE">
        <w:rPr>
          <w:lang w:val="en-CA"/>
        </w:rPr>
        <w:t xml:space="preserve"> syntax</w:t>
      </w:r>
    </w:p>
    <w:p w14:paraId="10F9A061" w14:textId="77777777" w:rsidR="006078B9" w:rsidRPr="00D527DE" w:rsidRDefault="006078B9" w:rsidP="006078B9">
      <w:pPr>
        <w:rPr>
          <w:lang w:eastAsia="ja-JP"/>
        </w:rPr>
      </w:pPr>
      <w:r w:rsidRPr="00D527DE">
        <w:rPr>
          <w:b/>
          <w:lang w:val="en-CA" w:eastAsia="ja-JP"/>
        </w:rPr>
        <w:t xml:space="preserve">num_tiles </w:t>
      </w:r>
      <w:r w:rsidRPr="00D527DE">
        <w:rPr>
          <w:lang w:eastAsia="ja-JP"/>
        </w:rPr>
        <w:t>specifies the number of tiles signalled for the bitstream. When not present, num_tiles is inferred to be 0.</w:t>
      </w:r>
    </w:p>
    <w:p w14:paraId="159193B9" w14:textId="203F35A1" w:rsidR="008F0519" w:rsidRPr="00D527DE" w:rsidRDefault="008F0519" w:rsidP="008F0519">
      <w:pPr>
        <w:rPr>
          <w:rFonts w:eastAsia="ＭＳ 明朝"/>
          <w:lang w:val="en-CA" w:eastAsia="ja-JP"/>
        </w:rPr>
      </w:pPr>
      <w:r w:rsidRPr="00D527DE">
        <w:rPr>
          <w:rFonts w:eastAsia="ＭＳ 明朝"/>
          <w:b/>
          <w:lang w:val="en-CA" w:eastAsia="ja-JP"/>
        </w:rPr>
        <w:t>tile_bounding_box_offset_x</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the x offset of the i-th tile in the cartesian coordinates. When not present, the value of tile_bounding_box_offset_x[</w:t>
      </w:r>
      <w:r w:rsidRPr="00D527DE">
        <w:rPr>
          <w:rFonts w:eastAsia="ＭＳ 明朝"/>
          <w:lang w:val="en-US" w:eastAsia="ja-JP"/>
        </w:rPr>
        <w:t> 0 ]</w:t>
      </w:r>
      <w:r w:rsidRPr="00D527DE">
        <w:rPr>
          <w:rFonts w:eastAsia="ＭＳ 明朝"/>
          <w:lang w:val="en-CA" w:eastAsia="ja-JP"/>
        </w:rPr>
        <w:t xml:space="preserve"> is inferred to be sps_bounding_box_offset_x.</w:t>
      </w:r>
    </w:p>
    <w:p w14:paraId="0CDCE2E6" w14:textId="6BA27562" w:rsidR="008F0519" w:rsidRPr="00D527DE" w:rsidRDefault="008F0519" w:rsidP="008F0519">
      <w:pPr>
        <w:rPr>
          <w:rFonts w:eastAsia="ＭＳ 明朝"/>
          <w:lang w:val="en-CA" w:eastAsia="ja-JP"/>
        </w:rPr>
      </w:pPr>
      <w:r w:rsidRPr="00D527DE">
        <w:rPr>
          <w:rFonts w:eastAsia="ＭＳ 明朝"/>
          <w:b/>
          <w:lang w:val="en-CA" w:eastAsia="ja-JP"/>
        </w:rPr>
        <w:t>tile_bounding_box_offset_y</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indicates the y offset of the i-th tile in the cartesian coordinates. When not present, the value of tile_bounding_box_offset_y[</w:t>
      </w:r>
      <w:r w:rsidRPr="00D527DE">
        <w:rPr>
          <w:rFonts w:eastAsia="ＭＳ 明朝"/>
          <w:lang w:val="en-US" w:eastAsia="ja-JP"/>
        </w:rPr>
        <w:t> 0 ]</w:t>
      </w:r>
      <w:r w:rsidRPr="00D527DE">
        <w:rPr>
          <w:rFonts w:eastAsia="ＭＳ 明朝"/>
          <w:lang w:val="en-CA" w:eastAsia="ja-JP"/>
        </w:rPr>
        <w:t xml:space="preserve"> is inferred to be sps_bounding_box_offset_y.</w:t>
      </w:r>
    </w:p>
    <w:p w14:paraId="10F94F00" w14:textId="12F5D0FC" w:rsidR="008F0519" w:rsidRPr="00D527DE" w:rsidRDefault="008F0519" w:rsidP="008F0519">
      <w:pPr>
        <w:rPr>
          <w:rFonts w:eastAsia="ＭＳ 明朝"/>
          <w:lang w:val="en-CA" w:eastAsia="ja-JP"/>
        </w:rPr>
      </w:pPr>
      <w:r w:rsidRPr="00D527DE">
        <w:rPr>
          <w:rFonts w:eastAsia="ＭＳ 明朝"/>
          <w:b/>
          <w:lang w:val="en-CA" w:eastAsia="ja-JP"/>
        </w:rPr>
        <w:t>tile_bounding_box_offset_z</w:t>
      </w:r>
      <w:r w:rsidRPr="00D527DE">
        <w:rPr>
          <w:lang w:eastAsia="ja-JP"/>
        </w:rPr>
        <w:t>[</w:t>
      </w:r>
      <w:r w:rsidRPr="00D527DE">
        <w:rPr>
          <w:lang w:val="en-US" w:eastAsia="ja-JP"/>
        </w:rPr>
        <w:t> i ]</w:t>
      </w:r>
      <w:r w:rsidRPr="00D527DE">
        <w:rPr>
          <w:rFonts w:eastAsia="ＭＳ 明朝"/>
          <w:lang w:val="en-CA" w:eastAsia="ja-JP"/>
        </w:rPr>
        <w:t xml:space="preserve"> indicates indicates the z offset of the i-th tile in the Cartesian coordinates. When not present, the value of tile_bounding_box_offset_z[</w:t>
      </w:r>
      <w:r w:rsidRPr="00D527DE">
        <w:rPr>
          <w:rFonts w:eastAsia="ＭＳ 明朝"/>
          <w:lang w:val="en-US" w:eastAsia="ja-JP"/>
        </w:rPr>
        <w:t> 0 ]</w:t>
      </w:r>
      <w:r w:rsidRPr="00D527DE">
        <w:rPr>
          <w:rFonts w:eastAsia="ＭＳ 明朝"/>
          <w:lang w:val="en-CA" w:eastAsia="ja-JP"/>
        </w:rPr>
        <w:t xml:space="preserve"> is inferred to be sps_bounding_box_offset_z.</w:t>
      </w:r>
    </w:p>
    <w:p w14:paraId="250FAB9E" w14:textId="484537AE" w:rsidR="008F0519" w:rsidRPr="00D527DE" w:rsidRDefault="008F0519" w:rsidP="008F0519">
      <w:pPr>
        <w:rPr>
          <w:rFonts w:eastAsia="ＭＳ 明朝"/>
          <w:lang w:val="en-CA" w:eastAsia="ja-JP"/>
        </w:rPr>
      </w:pPr>
      <w:r w:rsidRPr="00D527DE">
        <w:rPr>
          <w:rFonts w:eastAsia="ＭＳ 明朝"/>
          <w:b/>
          <w:lang w:val="en-CA" w:eastAsia="ja-JP"/>
        </w:rPr>
        <w:t>tile_bounding_box_size_width</w:t>
      </w:r>
      <w:r w:rsidRPr="00D527DE">
        <w:rPr>
          <w:lang w:eastAsia="ja-JP"/>
        </w:rPr>
        <w:t>[</w:t>
      </w:r>
      <w:r w:rsidRPr="00D527DE">
        <w:rPr>
          <w:lang w:val="en-US" w:eastAsia="ja-JP"/>
        </w:rPr>
        <w:t> i ]</w:t>
      </w:r>
      <w:r w:rsidRPr="00D527DE">
        <w:rPr>
          <w:rFonts w:eastAsia="ＭＳ 明朝"/>
          <w:lang w:val="en-CA" w:eastAsia="ja-JP"/>
        </w:rPr>
        <w:t xml:space="preserve"> indicates the width of the i-th tile in the Cartesian coordinates. When not present, the value of tile_bounding_box_size_width[</w:t>
      </w:r>
      <w:r w:rsidRPr="00D527DE">
        <w:rPr>
          <w:rFonts w:eastAsia="ＭＳ 明朝"/>
          <w:lang w:val="en-US" w:eastAsia="ja-JP"/>
        </w:rPr>
        <w:t> 0 ]</w:t>
      </w:r>
      <w:r w:rsidRPr="00D527DE">
        <w:rPr>
          <w:rFonts w:eastAsia="ＭＳ 明朝"/>
          <w:lang w:val="en-CA" w:eastAsia="ja-JP"/>
        </w:rPr>
        <w:t xml:space="preserve"> is inferred to be sps_bounding_box_size_width.</w:t>
      </w:r>
    </w:p>
    <w:p w14:paraId="65377FB9" w14:textId="75694800" w:rsidR="008F0519" w:rsidRPr="00D527DE" w:rsidRDefault="008F0519" w:rsidP="008F0519">
      <w:pPr>
        <w:rPr>
          <w:rFonts w:eastAsia="ＭＳ 明朝"/>
          <w:lang w:val="en-CA" w:eastAsia="ja-JP"/>
        </w:rPr>
      </w:pPr>
      <w:r w:rsidRPr="00D527DE">
        <w:rPr>
          <w:rFonts w:eastAsia="ＭＳ 明朝"/>
          <w:b/>
          <w:lang w:val="en-CA" w:eastAsia="ja-JP"/>
        </w:rPr>
        <w:t>tile_bounding_box_size_height</w:t>
      </w:r>
      <w:r w:rsidRPr="00D527DE">
        <w:rPr>
          <w:lang w:eastAsia="ja-JP"/>
        </w:rPr>
        <w:t>[</w:t>
      </w:r>
      <w:r w:rsidRPr="00D527DE">
        <w:rPr>
          <w:lang w:val="en-US" w:eastAsia="ja-JP"/>
        </w:rPr>
        <w:t> i ]</w:t>
      </w:r>
      <w:r w:rsidRPr="00D527DE">
        <w:rPr>
          <w:rFonts w:eastAsia="ＭＳ 明朝"/>
          <w:lang w:val="en-CA" w:eastAsia="ja-JP"/>
        </w:rPr>
        <w:t xml:space="preserve"> indicates the height of the i-th tile in the Cartesian coordinates. When not present, the value of tile_bounding_box_size_height[</w:t>
      </w:r>
      <w:r w:rsidRPr="00D527DE">
        <w:rPr>
          <w:rFonts w:eastAsia="ＭＳ 明朝"/>
          <w:lang w:val="en-US" w:eastAsia="ja-JP"/>
        </w:rPr>
        <w:t xml:space="preserve"> 0 ] </w:t>
      </w:r>
      <w:r w:rsidRPr="00D527DE">
        <w:rPr>
          <w:rFonts w:eastAsia="ＭＳ 明朝"/>
          <w:lang w:val="en-CA" w:eastAsia="ja-JP"/>
        </w:rPr>
        <w:t>is inferred to be sps_bounding_box_size_height.</w:t>
      </w:r>
    </w:p>
    <w:p w14:paraId="1D2BC64F" w14:textId="65B94D5B" w:rsidR="008F0519" w:rsidRPr="00D527DE" w:rsidRDefault="008F0519" w:rsidP="008F0519">
      <w:pPr>
        <w:rPr>
          <w:rFonts w:eastAsia="ＭＳ 明朝"/>
          <w:lang w:val="en-CA" w:eastAsia="ja-JP"/>
        </w:rPr>
      </w:pPr>
      <w:r w:rsidRPr="00D527DE">
        <w:rPr>
          <w:rFonts w:eastAsia="ＭＳ 明朝"/>
          <w:b/>
          <w:lang w:val="en-CA" w:eastAsia="ja-JP"/>
        </w:rPr>
        <w:lastRenderedPageBreak/>
        <w:t>tile_bounding_box_size_depth</w:t>
      </w:r>
      <w:r w:rsidRPr="00D527DE">
        <w:rPr>
          <w:lang w:eastAsia="ja-JP"/>
        </w:rPr>
        <w:t>[</w:t>
      </w:r>
      <w:r w:rsidRPr="00D527DE">
        <w:rPr>
          <w:lang w:val="en-US" w:eastAsia="ja-JP"/>
        </w:rPr>
        <w:t> i ]</w:t>
      </w:r>
      <w:r w:rsidRPr="00D527DE">
        <w:rPr>
          <w:rFonts w:eastAsia="ＭＳ 明朝"/>
          <w:lang w:val="en-CA" w:eastAsia="ja-JP"/>
        </w:rPr>
        <w:t xml:space="preserve"> indicates the depth of the i-th tile in the Cartesian coordinates. When not present, the value of tile_bounding_box_size_depth[</w:t>
      </w:r>
      <w:r w:rsidRPr="00D527DE">
        <w:rPr>
          <w:rFonts w:eastAsia="ＭＳ 明朝"/>
          <w:lang w:val="en-US" w:eastAsia="ja-JP"/>
        </w:rPr>
        <w:t> </w:t>
      </w:r>
      <w:r w:rsidRPr="00D527DE">
        <w:rPr>
          <w:rFonts w:eastAsia="ＭＳ 明朝"/>
          <w:lang w:val="en-CA" w:eastAsia="ja-JP"/>
        </w:rPr>
        <w:t>0</w:t>
      </w:r>
      <w:r w:rsidRPr="00D527DE">
        <w:rPr>
          <w:rFonts w:eastAsia="ＭＳ 明朝"/>
          <w:lang w:val="en-US" w:eastAsia="ja-JP"/>
        </w:rPr>
        <w:t> </w:t>
      </w:r>
      <w:r w:rsidRPr="00D527DE">
        <w:rPr>
          <w:rFonts w:eastAsia="ＭＳ 明朝"/>
          <w:lang w:val="en-CA" w:eastAsia="ja-JP"/>
        </w:rPr>
        <w:t>] is inferred to be sps_bounding_box_size_depth.</w:t>
      </w:r>
    </w:p>
    <w:p w14:paraId="710D0083" w14:textId="02E29E8E" w:rsidR="009414EA" w:rsidRPr="00D527DE" w:rsidRDefault="009414EA" w:rsidP="0035215D">
      <w:pPr>
        <w:pStyle w:val="4"/>
        <w:rPr>
          <w:lang w:val="en-CA"/>
        </w:rPr>
      </w:pPr>
      <w:r w:rsidRPr="00D527DE">
        <w:rPr>
          <w:lang w:val="en-CA"/>
        </w:rPr>
        <w:t>Geometry parameter set</w:t>
      </w:r>
      <w:r w:rsidRPr="00D527DE" w:rsidDel="00250605">
        <w:rPr>
          <w:lang w:val="en-CA"/>
        </w:rPr>
        <w:t xml:space="preserve"> </w:t>
      </w:r>
      <w:r w:rsidRPr="00D527DE">
        <w:rPr>
          <w:lang w:val="en-CA"/>
        </w:rPr>
        <w:t>semantics</w:t>
      </w:r>
      <w:bookmarkEnd w:id="1077"/>
      <w:bookmarkEnd w:id="1078"/>
    </w:p>
    <w:p w14:paraId="1AD98B77" w14:textId="77777777" w:rsidR="009414EA" w:rsidRPr="00D527DE" w:rsidRDefault="009414EA" w:rsidP="009414EA">
      <w:pPr>
        <w:rPr>
          <w:rFonts w:eastAsia="ＭＳ 明朝"/>
          <w:b/>
          <w:lang w:val="en-CA" w:eastAsia="ja-JP"/>
        </w:rPr>
      </w:pPr>
      <w:r w:rsidRPr="00D527DE">
        <w:rPr>
          <w:b/>
          <w:lang w:val="en-CA"/>
        </w:rPr>
        <w:t>gps_geom_parameter_set_id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G</w:t>
      </w:r>
      <w:r w:rsidRPr="00D527DE">
        <w:rPr>
          <w:lang w:val="en-CA" w:eastAsia="ko-KR"/>
        </w:rPr>
        <w:t xml:space="preserve">PS for reference by other syntax elements. The value of </w:t>
      </w:r>
      <w:r w:rsidRPr="00D527DE">
        <w:rPr>
          <w:rFonts w:eastAsia="ＭＳ 明朝"/>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ＭＳ 明朝"/>
          <w:lang w:val="en-CA" w:eastAsia="ja-JP"/>
        </w:rPr>
      </w:pPr>
      <w:r w:rsidRPr="00D527DE">
        <w:rPr>
          <w:b/>
          <w:lang w:val="en-CA"/>
        </w:rPr>
        <w:t>gps_seq_parameter_set_id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ＭＳ 明朝"/>
          <w:b/>
          <w:lang w:val="en-CA" w:eastAsia="ja-JP"/>
        </w:rPr>
        <w:t xml:space="preserve"> </w:t>
      </w:r>
      <w:r w:rsidRPr="00D527DE">
        <w:rPr>
          <w:rFonts w:eastAsia="ＭＳ 明朝"/>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ＭＳ 明朝"/>
          <w:b/>
          <w:lang w:val="en-CA" w:eastAsia="ja-JP"/>
        </w:rPr>
        <w:t xml:space="preserve"> </w:t>
      </w:r>
      <w:r w:rsidRPr="00D527DE">
        <w:rPr>
          <w:rFonts w:eastAsia="ＭＳ 明朝"/>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1079"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1079"/>
      <w:r w:rsidRPr="00D527DE">
        <w:rPr>
          <w:bCs/>
        </w:rPr>
        <w:t xml:space="preserve">each geometry slice header </w:t>
      </w:r>
      <w:r w:rsidRPr="00D527DE">
        <w:rPr>
          <w:rFonts w:eastAsia="ＭＳ 明朝"/>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27503320" w:rsidR="009B370D" w:rsidRPr="00D527DE" w:rsidRDefault="009B370D" w:rsidP="009414EA">
      <w:pPr>
        <w:rPr>
          <w:bCs/>
          <w:lang w:val="en-CA"/>
        </w:rPr>
      </w:pPr>
      <w:r w:rsidRPr="00D527DE">
        <w:rPr>
          <w:b/>
          <w:bCs/>
        </w:rPr>
        <w:t>gps_gsh_box_log2_scale</w:t>
      </w:r>
      <w:r w:rsidRPr="00D527DE">
        <w:rPr>
          <w:bCs/>
        </w:rPr>
        <w:t xml:space="preserve"> </w:t>
      </w:r>
      <w:r w:rsidRPr="00D527DE">
        <w:rPr>
          <w:rFonts w:eastAsia="ＭＳ 明朝"/>
          <w:lang w:val="en-CA" w:eastAsia="ja-JP"/>
        </w:rPr>
        <w:t>indicates the common scale factor of bounding box origin for all slices</w:t>
      </w:r>
      <w:r w:rsidRPr="00D527DE">
        <w:rPr>
          <w:bCs/>
        </w:rPr>
        <w:t xml:space="preserve"> </w:t>
      </w:r>
      <w:r w:rsidRPr="00D527DE">
        <w:rPr>
          <w:rFonts w:eastAsia="ＭＳ 明朝"/>
          <w:lang w:val="en-CA" w:eastAsia="ja-JP"/>
        </w:rPr>
        <w:t>that references the current GPS.</w:t>
      </w:r>
    </w:p>
    <w:p w14:paraId="58376D90" w14:textId="0EAD67EA" w:rsidR="009414EA" w:rsidRPr="00D527DE" w:rsidRDefault="009414EA" w:rsidP="009414EA">
      <w:pPr>
        <w:rPr>
          <w:rFonts w:eastAsia="ＭＳ 明朝"/>
          <w:b/>
          <w:lang w:val="en-CA" w:eastAsia="ja-JP"/>
        </w:rPr>
      </w:pPr>
      <w:r w:rsidRPr="00D527DE">
        <w:rPr>
          <w:b/>
          <w:lang w:val="en-CA"/>
        </w:rPr>
        <w:t>unique_</w:t>
      </w:r>
      <w:r w:rsidRPr="00D527DE">
        <w:rPr>
          <w:rFonts w:eastAsia="ＭＳ 明朝"/>
          <w:b/>
          <w:lang w:val="en-CA" w:eastAsia="ja-JP"/>
        </w:rPr>
        <w:t>geometry_</w:t>
      </w:r>
      <w:r w:rsidRPr="00D527DE">
        <w:rPr>
          <w:b/>
          <w:lang w:val="en-CA"/>
        </w:rPr>
        <w:t>points_flag</w:t>
      </w:r>
      <w:r w:rsidRPr="00D527DE">
        <w:rPr>
          <w:rFonts w:eastAsia="ＭＳ 明朝"/>
          <w:lang w:val="en-CA" w:eastAsia="ja-JP"/>
        </w:rPr>
        <w:t xml:space="preserve"> equal to 1 indicates that all output points have unique positions.</w:t>
      </w:r>
      <w:r w:rsidR="0008361D" w:rsidRPr="00D527DE">
        <w:rPr>
          <w:rFonts w:eastAsia="ＭＳ 明朝"/>
          <w:lang w:val="en-CA" w:eastAsia="ja-JP"/>
        </w:rPr>
        <w:t xml:space="preserve"> </w:t>
      </w:r>
      <w:r w:rsidRPr="00D527DE">
        <w:rPr>
          <w:rFonts w:eastAsia="ＭＳ 明朝"/>
          <w:lang w:val="en-CA" w:eastAsia="ja-JP"/>
        </w:rPr>
        <w:t xml:space="preserve">unique_geometry_points_flag equal to 0 indicates that </w:t>
      </w:r>
      <w:r w:rsidR="00423923">
        <w:rPr>
          <w:rFonts w:eastAsia="ＭＳ 明朝"/>
          <w:lang w:val="en-CA" w:eastAsia="ja-JP"/>
        </w:rPr>
        <w:t xml:space="preserve">two or more of </w:t>
      </w:r>
      <w:r w:rsidRPr="00D527DE">
        <w:rPr>
          <w:rFonts w:eastAsia="ＭＳ 明朝"/>
          <w:lang w:val="en-CA" w:eastAsia="ja-JP"/>
        </w:rPr>
        <w:t>the output points may have same positions.</w:t>
      </w:r>
    </w:p>
    <w:p w14:paraId="6173020E" w14:textId="7B41B442" w:rsidR="009414EA" w:rsidRPr="00D527DE" w:rsidRDefault="009414EA" w:rsidP="009414EA">
      <w:pPr>
        <w:rPr>
          <w:rFonts w:eastAsia="ＭＳ 明朝"/>
          <w:b/>
          <w:lang w:val="en-CA" w:eastAsia="ja-JP"/>
        </w:rPr>
      </w:pPr>
      <w:r w:rsidRPr="00D527DE">
        <w:rPr>
          <w:b/>
          <w:lang w:val="en-CA"/>
        </w:rPr>
        <w:t>neighbour_context_restriction_flag</w:t>
      </w:r>
      <w:r w:rsidRPr="00D527DE">
        <w:rPr>
          <w:rFonts w:eastAsia="ＭＳ 明朝"/>
          <w:b/>
          <w:lang w:val="en-CA" w:eastAsia="ja-JP"/>
        </w:rPr>
        <w:t xml:space="preserve"> </w:t>
      </w:r>
      <w:r w:rsidRPr="00D527DE">
        <w:rPr>
          <w:rFonts w:eastAsia="ＭＳ 明朝"/>
          <w:lang w:val="en-CA" w:eastAsia="ja-JP"/>
        </w:rPr>
        <w:t xml:space="preserve">equal to 0 </w:t>
      </w:r>
      <w:r w:rsidRPr="00D527DE">
        <w:rPr>
          <w:rFonts w:eastAsia="ＭＳ 明朝"/>
          <w:bCs/>
          <w:noProof/>
          <w:lang w:val="en-CA" w:eastAsia="ja-JP"/>
        </w:rPr>
        <w:t>indicates</w:t>
      </w:r>
      <w:r w:rsidR="00BA5450" w:rsidRPr="00D527DE">
        <w:rPr>
          <w:rFonts w:eastAsia="ＭＳ 明朝"/>
          <w:bCs/>
          <w:noProof/>
          <w:lang w:val="en-CA" w:eastAsia="ja-JP"/>
        </w:rPr>
        <w:t xml:space="preserve"> that octree occupancy coding uses contexts </w:t>
      </w:r>
      <w:r w:rsidRPr="00D527DE">
        <w:rPr>
          <w:noProof/>
          <w:lang w:val="en-CA"/>
        </w:rPr>
        <w:t xml:space="preserve">determined from </w:t>
      </w:r>
      <w:r w:rsidRPr="00D527DE">
        <w:rPr>
          <w:rFonts w:eastAsia="ＭＳ 明朝"/>
          <w:noProof/>
          <w:lang w:val="en-CA" w:eastAsia="ja-JP"/>
        </w:rPr>
        <w:t xml:space="preserve">six </w:t>
      </w:r>
      <w:r w:rsidRPr="00D527DE">
        <w:rPr>
          <w:noProof/>
          <w:lang w:val="en-CA"/>
        </w:rPr>
        <w:t xml:space="preserve">neighbouring </w:t>
      </w:r>
      <w:r w:rsidRPr="00D527DE">
        <w:rPr>
          <w:rFonts w:eastAsia="ＭＳ 明朝"/>
          <w:noProof/>
          <w:lang w:val="en-CA" w:eastAsia="ja-JP"/>
        </w:rPr>
        <w:t xml:space="preserve">parent </w:t>
      </w:r>
      <w:r w:rsidRPr="00D527DE">
        <w:rPr>
          <w:noProof/>
          <w:lang w:val="en-CA"/>
        </w:rPr>
        <w:t>nodes</w:t>
      </w:r>
      <w:r w:rsidRPr="00D527DE">
        <w:rPr>
          <w:rFonts w:eastAsia="ＭＳ 明朝"/>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ＭＳ 明朝"/>
          <w:lang w:val="en-CA" w:eastAsia="ja-JP"/>
        </w:rPr>
        <w:t xml:space="preserve"> equal to 1 </w:t>
      </w:r>
      <w:r w:rsidRPr="00D527DE">
        <w:rPr>
          <w:rFonts w:eastAsia="ＭＳ 明朝"/>
          <w:bCs/>
          <w:noProof/>
          <w:lang w:val="en-CA" w:eastAsia="ja-JP"/>
        </w:rPr>
        <w:t xml:space="preserve">indicates </w:t>
      </w:r>
      <w:r w:rsidRPr="00D527DE">
        <w:rPr>
          <w:rFonts w:eastAsia="ＭＳ 明朝"/>
          <w:lang w:val="en-CA" w:eastAsia="ja-JP"/>
        </w:rPr>
        <w:t>th</w:t>
      </w:r>
      <w:r w:rsidR="0031626A" w:rsidRPr="00D527DE">
        <w:rPr>
          <w:rFonts w:eastAsia="ＭＳ 明朝"/>
          <w:lang w:val="en-CA" w:eastAsia="ja-JP"/>
        </w:rPr>
        <w:t>at</w:t>
      </w:r>
      <w:r w:rsidRPr="00D527DE">
        <w:rPr>
          <w:rFonts w:eastAsia="ＭＳ 明朝"/>
          <w:lang w:val="en-CA" w:eastAsia="ja-JP"/>
        </w:rPr>
        <w:t xml:space="preserve"> octree coding uses context</w:t>
      </w:r>
      <w:r w:rsidR="0031626A" w:rsidRPr="00D527DE">
        <w:rPr>
          <w:rFonts w:eastAsia="ＭＳ 明朝"/>
          <w:lang w:val="en-CA" w:eastAsia="ja-JP"/>
        </w:rPr>
        <w:t>s</w:t>
      </w:r>
      <w:r w:rsidRPr="00D527DE">
        <w:rPr>
          <w:rFonts w:eastAsia="ＭＳ 明朝"/>
          <w:lang w:val="en-CA" w:eastAsia="ja-JP"/>
        </w:rPr>
        <w:t xml:space="preserve"> determined from sibling nodes</w:t>
      </w:r>
      <w:r w:rsidR="0031626A" w:rsidRPr="00D527DE">
        <w:rPr>
          <w:rFonts w:eastAsia="ＭＳ 明朝"/>
          <w:lang w:val="en-CA" w:eastAsia="ja-JP"/>
        </w:rPr>
        <w:t xml:space="preserve"> only</w:t>
      </w:r>
      <w:r w:rsidRPr="00D527DE">
        <w:rPr>
          <w:rFonts w:eastAsia="ＭＳ 明朝"/>
          <w:lang w:val="en-CA" w:eastAsia="ja-JP"/>
        </w:rPr>
        <w:t>.</w:t>
      </w:r>
    </w:p>
    <w:p w14:paraId="1422BDA3" w14:textId="55D40D5E" w:rsidR="009414EA" w:rsidRPr="00D527DE" w:rsidRDefault="009414EA" w:rsidP="009414EA">
      <w:pPr>
        <w:rPr>
          <w:rFonts w:eastAsia="ＭＳ 明朝"/>
          <w:lang w:val="en-CA" w:eastAsia="ja-JP"/>
        </w:rPr>
      </w:pPr>
      <w:r w:rsidRPr="00D527DE">
        <w:rPr>
          <w:b/>
          <w:lang w:val="en-CA"/>
        </w:rPr>
        <w:t>inferred_direct_coding_mode_enabled_flag</w:t>
      </w:r>
      <w:r w:rsidRPr="00D527DE">
        <w:rPr>
          <w:rFonts w:eastAsia="ＭＳ 明朝"/>
          <w:b/>
          <w:lang w:val="en-CA" w:eastAsia="ja-JP"/>
        </w:rPr>
        <w:t xml:space="preserve"> </w:t>
      </w:r>
      <w:r w:rsidRPr="00D527DE">
        <w:rPr>
          <w:lang w:val="en-CA"/>
        </w:rPr>
        <w:t xml:space="preserve">equal to </w:t>
      </w:r>
      <w:r w:rsidR="000D1800" w:rsidRPr="00D527DE">
        <w:rPr>
          <w:rFonts w:eastAsia="ＭＳ 明朝"/>
          <w:lang w:val="en-CA" w:eastAsia="ja-JP"/>
        </w:rPr>
        <w:t xml:space="preserve">1 </w:t>
      </w:r>
      <w:r w:rsidRPr="00D527DE">
        <w:rPr>
          <w:rFonts w:eastAsia="ＭＳ 明朝"/>
          <w:bCs/>
          <w:noProof/>
          <w:lang w:val="en-CA" w:eastAsia="ja-JP"/>
        </w:rPr>
        <w:t xml:space="preserve">indicates </w:t>
      </w:r>
      <w:r w:rsidR="00923FE2">
        <w:rPr>
          <w:rFonts w:eastAsia="ＭＳ 明朝"/>
          <w:bCs/>
          <w:noProof/>
          <w:lang w:val="en-CA" w:eastAsia="ja-JP"/>
        </w:rPr>
        <w:t xml:space="preserve">that </w:t>
      </w:r>
      <w:r w:rsidR="00423923">
        <w:rPr>
          <w:rFonts w:eastAsia="ＭＳ 明朝"/>
          <w:bCs/>
          <w:noProof/>
          <w:lang w:val="en-CA" w:eastAsia="ja-JP"/>
        </w:rPr>
        <w:t>direct_mode_flag may be present in the geometry node syntax.</w:t>
      </w:r>
      <w:r w:rsidRPr="00D527DE">
        <w:rPr>
          <w:rFonts w:eastAsia="ＭＳ 明朝"/>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ＭＳ 明朝"/>
          <w:lang w:val="en-CA" w:eastAsia="ja-JP"/>
        </w:rPr>
        <w:t xml:space="preserve">0 </w:t>
      </w:r>
      <w:r w:rsidRPr="00D527DE">
        <w:rPr>
          <w:rFonts w:eastAsia="ＭＳ 明朝"/>
          <w:bCs/>
          <w:noProof/>
          <w:lang w:val="en-CA" w:eastAsia="ja-JP"/>
        </w:rPr>
        <w:t xml:space="preserve">indicates </w:t>
      </w:r>
      <w:r w:rsidR="00423923">
        <w:rPr>
          <w:rFonts w:eastAsia="ＭＳ 明朝"/>
          <w:bCs/>
          <w:noProof/>
          <w:lang w:val="en-CA" w:eastAsia="ja-JP"/>
        </w:rPr>
        <w:t>that direct_mode_flag is not present in the geometry node syntax.</w:t>
      </w:r>
    </w:p>
    <w:p w14:paraId="23F5EED1" w14:textId="18D754B6" w:rsidR="00F86C56" w:rsidRPr="00D527DE" w:rsidRDefault="009B41E6" w:rsidP="009414EA">
      <w:pPr>
        <w:rPr>
          <w:lang w:val="en-CA" w:eastAsia="ja-JP"/>
        </w:rPr>
      </w:pPr>
      <w:r w:rsidRPr="00D527DE">
        <w:rPr>
          <w:b/>
          <w:bCs/>
          <w:lang w:val="en-CA"/>
        </w:rPr>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2132DAC3" w:rsidR="00F86C56" w:rsidRDefault="00425E30" w:rsidP="00F86C56">
      <w:pPr>
        <w:rPr>
          <w:ins w:id="1080" w:author="Nakagami, Ohji (SONY)" w:date="2019-09-24T09:39:00Z"/>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 xml:space="preserve">bitwise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74F412B8" w14:textId="72B74201" w:rsidR="00F90E95" w:rsidRPr="00AE0F50" w:rsidRDefault="0004401F" w:rsidP="00F86C56">
      <w:pPr>
        <w:rPr>
          <w:del w:id="1081" w:author="David Flynn" w:date="2019-09-24T15:52:00Z"/>
        </w:rPr>
      </w:pPr>
      <w:ins w:id="1082" w:author="Nakagami, Ohji (SONY)" w:date="2019-09-24T09:39:00Z">
        <w:del w:id="1083" w:author="David Flynn" w:date="2019-09-24T15:52:00Z">
          <w:r w:rsidRPr="008056A5">
            <w:rPr>
              <w:b/>
              <w:bCs/>
            </w:rPr>
            <w:delText>geom_occupancy_ctx_reduction_factor</w:delText>
          </w:r>
        </w:del>
      </w:ins>
      <w:ins w:id="1084" w:author="Nakagami, Ohji (SONY)" w:date="2019-09-24T09:41:00Z">
        <w:del w:id="1085" w:author="David Flynn" w:date="2019-09-24T15:52:00Z">
          <w:r w:rsidR="00F90E95">
            <w:delText xml:space="preserve"> specifies the number of contexts used in the occupancy coding.</w:delText>
          </w:r>
        </w:del>
      </w:ins>
    </w:p>
    <w:p w14:paraId="13D1D4EF" w14:textId="77777777" w:rsidR="009414EA" w:rsidRPr="00D527DE" w:rsidRDefault="009414EA" w:rsidP="009414EA">
      <w:pPr>
        <w:rPr>
          <w:lang w:val="en-CA"/>
        </w:rPr>
      </w:pPr>
      <w:r w:rsidRPr="00D527DE">
        <w:rPr>
          <w:b/>
          <w:lang w:val="en-CA"/>
        </w:rPr>
        <w:t>log2</w:t>
      </w:r>
      <w:r w:rsidRPr="00D527DE">
        <w:rPr>
          <w:rFonts w:eastAsia="ＭＳ 明朝"/>
          <w:b/>
          <w:lang w:val="en-CA" w:eastAsia="ja-JP"/>
        </w:rPr>
        <w:t>_</w:t>
      </w:r>
      <w:r w:rsidRPr="00D527DE">
        <w:rPr>
          <w:b/>
          <w:lang w:val="en-CA"/>
        </w:rPr>
        <w:t>neighbour_avail_boundary</w:t>
      </w:r>
      <w:r w:rsidRPr="00D527DE">
        <w:rPr>
          <w:rFonts w:eastAsia="ＭＳ 明朝"/>
          <w:b/>
          <w:lang w:val="en-CA" w:eastAsia="ja-JP"/>
        </w:rPr>
        <w:t xml:space="preserve"> </w:t>
      </w:r>
      <w:r w:rsidRPr="00D527DE">
        <w:rPr>
          <w:lang w:val="en-CA"/>
        </w:rPr>
        <w:t>spe</w:t>
      </w:r>
      <w:r w:rsidRPr="00D527DE">
        <w:rPr>
          <w:rFonts w:eastAsia="ＭＳ 明朝"/>
          <w:lang w:val="en-CA" w:eastAsia="ja-JP"/>
        </w:rPr>
        <w:t xml:space="preserve">cifies the value of the variable NeighbAvailBoundary </w:t>
      </w:r>
      <w:r w:rsidRPr="00D527DE">
        <w:rPr>
          <w:lang w:val="en-CA"/>
        </w:rPr>
        <w:t xml:space="preserve">that is used in the decoding process </w:t>
      </w:r>
      <w:r w:rsidRPr="00D527DE">
        <w:rPr>
          <w:rFonts w:eastAsia="ＭＳ 明朝"/>
          <w:lang w:val="en-CA" w:eastAsia="ja-JP"/>
        </w:rPr>
        <w:t>as follows</w:t>
      </w:r>
      <w:r w:rsidRPr="00D527DE">
        <w:rPr>
          <w:lang w:val="en-CA"/>
        </w:rPr>
        <w:t>:</w:t>
      </w:r>
    </w:p>
    <w:p w14:paraId="73E28992" w14:textId="77777777" w:rsidR="00BE0104" w:rsidRPr="00D527DE" w:rsidRDefault="00BE0104" w:rsidP="004C06BC">
      <w:pPr>
        <w:pStyle w:val="Equation"/>
        <w:tabs>
          <w:tab w:val="left" w:pos="1170"/>
          <w:tab w:val="left" w:pos="1890"/>
        </w:tabs>
        <w:ind w:left="794"/>
        <w:jc w:val="both"/>
        <w:rPr>
          <w:rFonts w:ascii="Cambria" w:eastAsiaTheme="minorEastAsia" w:hAnsi="Cambria"/>
          <w:vertAlign w:val="superscript"/>
          <w:lang w:val="en-CA" w:eastAsia="ja-JP"/>
        </w:rPr>
      </w:pPr>
      <m:oMathPara>
        <m:oMath>
          <m:r>
            <m:rPr>
              <m:sty m:val="p"/>
            </m:rPr>
            <w:rPr>
              <w:rFonts w:ascii="Cambria Math" w:eastAsia="ＭＳ 明朝" w:hAnsi="Cambria Math"/>
              <w:sz w:val="22"/>
              <w:lang w:val="en-CA" w:eastAsia="ja-JP"/>
            </w:rPr>
            <m:t>NeighbAvailBoundary = 2</m:t>
          </m:r>
          <m:r>
            <m:rPr>
              <m:nor/>
            </m:rPr>
            <w:rPr>
              <w:rFonts w:ascii="Cambria" w:hAnsi="Cambria"/>
              <w:sz w:val="22"/>
              <w:vertAlign w:val="superscript"/>
              <w:lang w:val="en-CA"/>
            </w:rPr>
            <m:t>log2_neighbour_avail_boundary</m:t>
          </m:r>
        </m:oMath>
      </m:oMathPara>
    </w:p>
    <w:p w14:paraId="404E6C0C" w14:textId="0913CB52" w:rsidR="00AD7422" w:rsidRPr="00D527DE" w:rsidRDefault="00AD7422">
      <w:pPr>
        <w:rPr>
          <w:lang w:val="en-CA" w:eastAsia="ja-JP"/>
        </w:rPr>
      </w:pPr>
      <w:r w:rsidRPr="00D527DE">
        <w:rPr>
          <w:lang w:val="en-CA"/>
        </w:rPr>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5DDADA4B" w14:textId="1719AE3C" w:rsidR="009B41E6" w:rsidRPr="00D527DE" w:rsidRDefault="009B41E6" w:rsidP="009414EA">
      <w:pPr>
        <w:rPr>
          <w:b/>
          <w:lang w:val="en-CA" w:eastAsia="ja-JP"/>
        </w:rPr>
      </w:pPr>
      <w:r w:rsidRPr="00D527DE">
        <w:rPr>
          <w:rFonts w:eastAsia="ＭＳ 明朝"/>
          <w:b/>
          <w:lang w:val="en-CA" w:eastAsia="ja-JP"/>
        </w:rPr>
        <w:t>log2_intra_pred_max_node_size</w:t>
      </w:r>
      <w:r w:rsidRPr="00D527DE">
        <w:rPr>
          <w:lang w:val="en-CA"/>
        </w:rPr>
        <w:t xml:space="preserve"> specifies</w:t>
      </w:r>
      <w:r w:rsidR="0042721F" w:rsidRPr="00D527DE">
        <w:rPr>
          <w:lang w:val="en-CA"/>
        </w:rPr>
        <w:t xml:space="preserve"> the octree nodesize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ＭＳ 明朝"/>
          <w:b/>
          <w:lang w:eastAsia="ja-JP"/>
        </w:rPr>
        <w:lastRenderedPageBreak/>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5B6FEAE2" w:rsidR="00EE53B9" w:rsidRPr="00D527DE" w:rsidRDefault="00EE53B9" w:rsidP="009414EA">
      <w:pPr>
        <w:rPr>
          <w:lang w:eastAsia="ja-JP"/>
        </w:rPr>
      </w:pPr>
      <w:r w:rsidRPr="00D527DE">
        <w:rPr>
          <w:lang w:eastAsia="ja-JP"/>
        </w:rPr>
        <w:tab/>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283147BA" w14:textId="06FBCF0E" w:rsidR="009414EA" w:rsidRPr="00D527DE" w:rsidRDefault="009414EA" w:rsidP="009414EA">
      <w:pPr>
        <w:rPr>
          <w:lang w:val="en-CA"/>
        </w:rPr>
      </w:pPr>
      <w:r w:rsidRPr="00D527DE">
        <w:rPr>
          <w:b/>
          <w:lang w:val="en-CA"/>
        </w:rPr>
        <w:t>gps_extension_present_flag</w:t>
      </w:r>
      <w:r w:rsidRPr="00D527DE">
        <w:rPr>
          <w:rFonts w:eastAsia="ＭＳ 明朝"/>
          <w:b/>
          <w:lang w:val="en-CA" w:eastAsia="ja-JP"/>
        </w:rPr>
        <w:t xml:space="preserve"> </w:t>
      </w:r>
      <w:r w:rsidRPr="00D527DE">
        <w:rPr>
          <w:lang w:val="en-CA"/>
        </w:rPr>
        <w:t xml:space="preserve">equal to 1 specifies that the </w:t>
      </w:r>
      <w:r w:rsidRPr="00D527DE">
        <w:rPr>
          <w:rFonts w:eastAsia="ＭＳ 明朝"/>
          <w:lang w:val="en-CA" w:eastAsia="ja-JP"/>
        </w:rPr>
        <w:t>g</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G</w:t>
      </w:r>
      <w:r w:rsidRPr="00D527DE">
        <w:rPr>
          <w:lang w:val="en-CA"/>
        </w:rPr>
        <w:t xml:space="preserve">PS syntax structure. </w:t>
      </w:r>
      <w:r w:rsidRPr="00D527DE">
        <w:rPr>
          <w:rFonts w:eastAsia="ＭＳ 明朝"/>
          <w:lang w:val="en-CA" w:eastAsia="ja-JP"/>
        </w:rPr>
        <w:t>g</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g</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059971E8" w14:textId="77777777" w:rsidR="009414EA" w:rsidRPr="00D527DE" w:rsidRDefault="009414EA" w:rsidP="009414EA">
      <w:pPr>
        <w:rPr>
          <w:rFonts w:eastAsia="ＭＳ 明朝"/>
          <w:b/>
          <w:lang w:val="en-CA" w:eastAsia="ja-JP"/>
        </w:rPr>
      </w:pPr>
      <w:r w:rsidRPr="00D527DE">
        <w:rPr>
          <w:rFonts w:eastAsia="ＭＳ 明朝"/>
          <w:b/>
          <w:lang w:val="en-CA" w:eastAsia="ja-JP"/>
        </w:rPr>
        <w:t>g</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 Annex</w:t>
      </w:r>
      <w:r w:rsidRPr="00D527DE">
        <w:rPr>
          <w:rFonts w:eastAsia="ＭＳ 明朝"/>
          <w:bCs/>
          <w:lang w:val="en-CA" w:eastAsia="ja-JP"/>
        </w:rPr>
        <w:t xml:space="preserve"> A.</w:t>
      </w:r>
      <w:r w:rsidRPr="00D527DE">
        <w:rPr>
          <w:lang w:val="en-CA"/>
        </w:rPr>
        <w:t xml:space="preserve"> Decoders conforming to a profile specified in Annex </w:t>
      </w:r>
      <w:r w:rsidRPr="00D527DE">
        <w:rPr>
          <w:rFonts w:eastAsia="ＭＳ 明朝"/>
          <w:lang w:val="en-CA" w:eastAsia="ja-JP"/>
        </w:rPr>
        <w:t>A.</w:t>
      </w:r>
    </w:p>
    <w:p w14:paraId="6AB381C2" w14:textId="05430A81" w:rsidR="009414EA" w:rsidRPr="00D527DE" w:rsidRDefault="009414EA" w:rsidP="0035215D">
      <w:pPr>
        <w:pStyle w:val="4"/>
        <w:rPr>
          <w:lang w:val="en-CA"/>
        </w:rPr>
      </w:pPr>
      <w:bookmarkStart w:id="1086" w:name="_Toc528915270"/>
      <w:r w:rsidRPr="00D527DE">
        <w:rPr>
          <w:lang w:val="en-CA"/>
        </w:rPr>
        <w:t>Attribute parameter set</w:t>
      </w:r>
      <w:r w:rsidRPr="00D527DE" w:rsidDel="00250605">
        <w:rPr>
          <w:lang w:val="en-CA"/>
        </w:rPr>
        <w:t xml:space="preserve"> </w:t>
      </w:r>
      <w:r w:rsidRPr="00D527DE">
        <w:rPr>
          <w:lang w:val="en-CA"/>
        </w:rPr>
        <w:t>semantics</w:t>
      </w:r>
      <w:bookmarkEnd w:id="1086"/>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APS</w:t>
      </w:r>
      <w:r w:rsidRPr="00D527DE">
        <w:rPr>
          <w:lang w:val="en-CA" w:eastAsia="ko-KR"/>
        </w:rPr>
        <w:t xml:space="preserve"> for reference by other syntax elements. The value of </w:t>
      </w:r>
      <w:r w:rsidRPr="00D527DE">
        <w:rPr>
          <w:rFonts w:eastAsia="ＭＳ 明朝"/>
          <w:lang w:val="en-CA" w:eastAsia="ja-JP"/>
        </w:rPr>
        <w:t>a</w:t>
      </w:r>
      <w:r w:rsidRPr="00D527DE">
        <w:rPr>
          <w:lang w:val="en-CA" w:eastAsia="ko-KR"/>
        </w:rPr>
        <w:t>ps_</w:t>
      </w:r>
      <w:r w:rsidRPr="00D527DE">
        <w:rPr>
          <w:rFonts w:eastAsia="ＭＳ 明朝"/>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ＭＳ 明朝"/>
          <w:b/>
          <w:lang w:val="en-CA" w:eastAsia="ja-JP"/>
        </w:rPr>
      </w:pPr>
      <w:r w:rsidRPr="00D527DE">
        <w:rPr>
          <w:b/>
          <w:lang w:val="en-CA" w:eastAsia="ja-JP"/>
        </w:rPr>
        <w:t>aps_seq_parameter_set_id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a</w:t>
      </w:r>
      <w:r w:rsidRPr="00D527DE">
        <w:rPr>
          <w:lang w:val="en-CA"/>
        </w:rPr>
        <w:t>ps_seq_parameter_set_id shall be in the range of 0 to 15, inclusive.</w:t>
      </w:r>
    </w:p>
    <w:p w14:paraId="2B5FDB48" w14:textId="6F92BD4F" w:rsidR="009414EA" w:rsidRPr="00D527DE" w:rsidRDefault="009414EA" w:rsidP="009414EA">
      <w:pPr>
        <w:rPr>
          <w:rFonts w:eastAsia="ＭＳ 明朝"/>
          <w:lang w:val="en-CA" w:eastAsia="ja-JP"/>
        </w:rPr>
      </w:pPr>
      <w:r w:rsidRPr="00D527DE">
        <w:rPr>
          <w:b/>
          <w:lang w:val="en-CA" w:eastAsia="ja-JP"/>
        </w:rPr>
        <w:t>attr_coding_type</w:t>
      </w:r>
      <w:r w:rsidRPr="00D527DE">
        <w:rPr>
          <w:rFonts w:eastAsia="ＭＳ 明朝"/>
          <w:b/>
          <w:lang w:val="en-CA" w:eastAsia="ja-JP"/>
        </w:rPr>
        <w:t xml:space="preserve"> </w:t>
      </w:r>
      <w:r w:rsidRPr="00D527DE">
        <w:rPr>
          <w:rFonts w:eastAsia="ＭＳ 明朝"/>
          <w:lang w:val="en-CA" w:eastAsia="ja-JP"/>
        </w:rPr>
        <w:t xml:space="preserve">indicates that the coding type for the attribute in </w:t>
      </w:r>
      <w:r w:rsidRPr="00D527DE">
        <w:rPr>
          <w:rFonts w:eastAsia="ＭＳ 明朝"/>
          <w:lang w:val="en-CA" w:eastAsia="ja-JP"/>
        </w:rPr>
        <w:fldChar w:fldCharType="begin"/>
      </w:r>
      <w:r w:rsidRPr="00D527DE">
        <w:rPr>
          <w:rFonts w:eastAsia="ＭＳ 明朝"/>
          <w:lang w:val="en-CA" w:eastAsia="ja-JP"/>
        </w:rPr>
        <w:instrText xml:space="preserve"> REF _Ref19417281 \h </w:instrText>
      </w:r>
      <w:r w:rsidR="004C06BC" w:rsidRP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sidRPr="009334E7">
        <w:rPr>
          <w:lang w:val="en-CA"/>
        </w:rPr>
        <w:t>Table 6</w:t>
      </w:r>
      <w:r w:rsidRPr="00D527DE">
        <w:rPr>
          <w:rFonts w:eastAsia="ＭＳ 明朝"/>
          <w:lang w:val="en-CA" w:eastAsia="ja-JP"/>
        </w:rPr>
        <w:fldChar w:fldCharType="end"/>
      </w:r>
      <w:r w:rsidRPr="00D527DE">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6DCA1BA6" w:rsidR="009414EA" w:rsidRPr="00D527DE" w:rsidRDefault="009414EA" w:rsidP="009414EA">
      <w:pPr>
        <w:pStyle w:val="af5"/>
        <w:rPr>
          <w:rFonts w:ascii="Cambria" w:eastAsia="ＭＳ 明朝" w:hAnsi="Cambria"/>
          <w:lang w:eastAsia="ja-JP"/>
        </w:rPr>
      </w:pPr>
      <w:bookmarkStart w:id="1087" w:name="_Ref19417281"/>
      <w:bookmarkStart w:id="1088" w:name="_Toc17563167"/>
      <w:bookmarkStart w:id="1089" w:name="_Toc77680754"/>
      <w:bookmarkStart w:id="1090" w:name="_Toc118289057"/>
      <w:bookmarkStart w:id="1091" w:name="_Toc246350686"/>
      <w:bookmarkStart w:id="1092" w:name="_Toc287363919"/>
      <w:bookmarkStart w:id="1093" w:name="_Toc452007813"/>
      <w:bookmarkStart w:id="1094" w:name="_Toc528915323"/>
      <w:r w:rsidRPr="00D527DE">
        <w:rPr>
          <w:rFonts w:ascii="Cambria" w:hAnsi="Cambria"/>
        </w:rPr>
        <w:t>Table </w:t>
      </w:r>
      <w:r w:rsidR="00F6619B" w:rsidRPr="00D527DE">
        <w:rPr>
          <w:rFonts w:ascii="Cambria" w:hAnsi="Cambria"/>
        </w:rPr>
        <w:fldChar w:fldCharType="begin"/>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r w:rsidR="00EA48E6">
        <w:rPr>
          <w:rFonts w:ascii="Cambria" w:hAnsi="Cambria"/>
          <w:noProof/>
        </w:rPr>
        <w:t>7</w:t>
      </w:r>
      <w:r w:rsidR="00F6619B" w:rsidRPr="00D527DE">
        <w:rPr>
          <w:rFonts w:ascii="Cambria" w:hAnsi="Cambria"/>
        </w:rPr>
        <w:fldChar w:fldCharType="end"/>
      </w:r>
      <w:bookmarkEnd w:id="1087"/>
      <w:r w:rsidR="00610F4E" w:rsidRPr="00D527DE">
        <w:rPr>
          <w:rFonts w:ascii="Cambria" w:hAnsi="Cambria"/>
        </w:rPr>
        <w:t xml:space="preserve"> —</w:t>
      </w:r>
      <w:r w:rsidRPr="00D527DE">
        <w:rPr>
          <w:rFonts w:ascii="Cambria" w:hAnsi="Cambria"/>
        </w:rPr>
        <w:t xml:space="preserve"> Interpretation of </w:t>
      </w:r>
      <w:bookmarkEnd w:id="1088"/>
      <w:bookmarkEnd w:id="1089"/>
      <w:bookmarkEnd w:id="1090"/>
      <w:bookmarkEnd w:id="1091"/>
      <w:bookmarkEnd w:id="1092"/>
      <w:bookmarkEnd w:id="1093"/>
      <w:r w:rsidRPr="00D527DE">
        <w:rPr>
          <w:rFonts w:ascii="Cambria" w:eastAsia="ＭＳ 明朝" w:hAnsi="Cambria"/>
          <w:lang w:eastAsia="ja-JP"/>
        </w:rPr>
        <w:t>attr_coding_type</w:t>
      </w:r>
      <w:bookmarkEnd w:id="1094"/>
    </w:p>
    <w:tbl>
      <w:tblPr>
        <w:tblW w:w="0" w:type="auto"/>
        <w:jc w:val="center"/>
        <w:tblCellMar>
          <w:left w:w="80" w:type="dxa"/>
          <w:right w:w="80" w:type="dxa"/>
        </w:tblCellMar>
        <w:tblLook w:val="0000" w:firstRow="0" w:lastRow="0" w:firstColumn="0" w:lastColumn="0" w:noHBand="0" w:noVBand="0"/>
      </w:tblPr>
      <w:tblGrid>
        <w:gridCol w:w="1573"/>
        <w:gridCol w:w="4729"/>
      </w:tblGrid>
      <w:tr w:rsidR="009414EA" w:rsidRPr="00D527DE" w14:paraId="392EEA66" w14:textId="77777777" w:rsidTr="009414EA">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9414EA" w:rsidRPr="00D527DE" w:rsidRDefault="009414EA" w:rsidP="009414EA">
            <w:pPr>
              <w:pStyle w:val="TableText"/>
              <w:keepNext/>
              <w:spacing w:before="80" w:after="80"/>
              <w:jc w:val="left"/>
              <w:rPr>
                <w:rFonts w:ascii="Cambria" w:hAnsi="Cambria"/>
                <w:b/>
                <w:bCs/>
                <w:sz w:val="20"/>
                <w:szCs w:val="20"/>
                <w:lang w:val="en-CA"/>
              </w:rPr>
            </w:pPr>
            <w:r w:rsidRPr="00D527DE">
              <w:rPr>
                <w:rFonts w:ascii="Cambria" w:eastAsia="ＭＳ 明朝" w:hAnsi="Cambria"/>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9414EA" w:rsidRPr="00D527DE" w:rsidRDefault="009414EA" w:rsidP="009414EA">
            <w:pPr>
              <w:pStyle w:val="TableText"/>
              <w:keepNext/>
              <w:spacing w:before="80" w:after="80"/>
              <w:jc w:val="left"/>
              <w:rPr>
                <w:rFonts w:ascii="Cambria" w:eastAsia="ＭＳ 明朝" w:hAnsi="Cambria"/>
                <w:bCs/>
                <w:sz w:val="20"/>
                <w:szCs w:val="20"/>
                <w:lang w:val="en-CA" w:eastAsia="ja-JP"/>
              </w:rPr>
            </w:pPr>
            <w:r w:rsidRPr="00D527DE">
              <w:rPr>
                <w:rFonts w:ascii="Cambria" w:eastAsia="ＭＳ 明朝" w:hAnsi="Cambria"/>
                <w:bCs/>
                <w:sz w:val="20"/>
                <w:szCs w:val="20"/>
                <w:lang w:val="en-CA" w:eastAsia="ja-JP"/>
              </w:rPr>
              <w:t>coding type</w:t>
            </w:r>
          </w:p>
        </w:tc>
      </w:tr>
      <w:tr w:rsidR="009414EA" w:rsidRPr="00D527DE" w14:paraId="6872FC29" w14:textId="77777777" w:rsidTr="009414EA">
        <w:trPr>
          <w:cantSplit/>
          <w:jc w:val="center"/>
        </w:trPr>
        <w:tc>
          <w:tcPr>
            <w:tcW w:w="0" w:type="auto"/>
            <w:tcBorders>
              <w:left w:val="single" w:sz="6" w:space="0" w:color="auto"/>
              <w:bottom w:val="single" w:sz="6" w:space="0" w:color="auto"/>
              <w:right w:val="single" w:sz="6" w:space="0" w:color="auto"/>
            </w:tcBorders>
            <w:vAlign w:val="center"/>
          </w:tcPr>
          <w:p w14:paraId="57E30A85" w14:textId="77777777" w:rsidR="009414EA" w:rsidRPr="00D527DE" w:rsidRDefault="009414EA" w:rsidP="009414EA">
            <w:pPr>
              <w:keepNext/>
              <w:spacing w:before="40" w:after="40"/>
              <w:jc w:val="center"/>
              <w:rPr>
                <w:lang w:val="en-CA"/>
              </w:rPr>
            </w:pPr>
            <w:r w:rsidRPr="00D527DE">
              <w:rPr>
                <w:lang w:val="en-CA"/>
              </w:rPr>
              <w:t>0</w:t>
            </w:r>
          </w:p>
        </w:tc>
        <w:tc>
          <w:tcPr>
            <w:tcW w:w="0" w:type="auto"/>
            <w:tcBorders>
              <w:left w:val="single" w:sz="6" w:space="0" w:color="auto"/>
              <w:bottom w:val="single" w:sz="6" w:space="0" w:color="auto"/>
              <w:right w:val="single" w:sz="6" w:space="0" w:color="auto"/>
            </w:tcBorders>
          </w:tcPr>
          <w:p w14:paraId="3C17646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Predicting Weight Lifting</w:t>
            </w:r>
          </w:p>
        </w:tc>
      </w:tr>
      <w:tr w:rsidR="009414EA" w:rsidRPr="00D527DE" w14:paraId="35C749F1"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E4094B4"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1</w:t>
            </w:r>
          </w:p>
        </w:tc>
        <w:tc>
          <w:tcPr>
            <w:tcW w:w="0" w:type="auto"/>
            <w:tcBorders>
              <w:top w:val="single" w:sz="6" w:space="0" w:color="auto"/>
              <w:left w:val="single" w:sz="6" w:space="0" w:color="auto"/>
              <w:bottom w:val="single" w:sz="6" w:space="0" w:color="auto"/>
              <w:right w:val="single" w:sz="6" w:space="0" w:color="auto"/>
            </w:tcBorders>
          </w:tcPr>
          <w:p w14:paraId="2E956EC5"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Region Adaptive Hierarchical Transform (RAHT)</w:t>
            </w:r>
          </w:p>
        </w:tc>
      </w:tr>
      <w:tr w:rsidR="009414EA" w:rsidRPr="00D527DE" w14:paraId="69E7379B"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6C7C3E"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2</w:t>
            </w:r>
          </w:p>
        </w:tc>
        <w:tc>
          <w:tcPr>
            <w:tcW w:w="0" w:type="auto"/>
            <w:tcBorders>
              <w:top w:val="single" w:sz="6" w:space="0" w:color="auto"/>
              <w:left w:val="single" w:sz="6" w:space="0" w:color="auto"/>
              <w:bottom w:val="single" w:sz="6" w:space="0" w:color="auto"/>
              <w:right w:val="single" w:sz="6" w:space="0" w:color="auto"/>
            </w:tcBorders>
          </w:tcPr>
          <w:p w14:paraId="11E71A4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Fix Weight Lifting</w:t>
            </w:r>
          </w:p>
        </w:tc>
      </w:tr>
    </w:tbl>
    <w:p w14:paraId="664D2925" w14:textId="3CC17936" w:rsidR="009414EA" w:rsidRPr="00D527DE" w:rsidRDefault="00590CEC" w:rsidP="009414EA">
      <w:r w:rsidRPr="00D527DE">
        <w:t>[Ed. Need to define the consistent name for Predicting and Lifting Transform]</w:t>
      </w:r>
    </w:p>
    <w:p w14:paraId="0031DDF4" w14:textId="0E069906" w:rsidR="00F37C46" w:rsidRPr="00D527DE" w:rsidRDefault="00F37C46" w:rsidP="00F37C46">
      <w:pPr>
        <w:rPr>
          <w:b/>
          <w:lang w:eastAsia="ja-JP"/>
        </w:rPr>
      </w:pPr>
      <w:r w:rsidRPr="00D527DE">
        <w:rPr>
          <w:b/>
          <w:lang w:eastAsia="ja-JP"/>
        </w:rPr>
        <w:t>aps_attr_initial_qp</w:t>
      </w:r>
      <w:r w:rsidR="00EB4F5D" w:rsidRPr="00D527DE">
        <w:t xml:space="preserve"> specifies the initial value of </w:t>
      </w:r>
      <w:r w:rsidR="00A26B70" w:rsidRPr="00D527DE">
        <w:t xml:space="preserve">the variable </w:t>
      </w:r>
      <w:r w:rsidR="00EB4F5D" w:rsidRPr="00D527DE">
        <w:t>SliceQp for each slice referring to the APS. The initial value of SliceQp is modified at the attribute slice segment layer when a non-zero value of slice_qp_delta_luma or slice_qp_delta_luma are decoded. The value of aps_attr_initial_qp shall be in the range of 0 to 52,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472A9ACC"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h_attr_qp_delta_</w:t>
      </w:r>
      <w:ins w:id="1095" w:author="David Flynn" w:date="2019-09-25T08:47:00Z">
        <w:r w:rsidR="002D765D">
          <w:t>chromachroma</w:t>
        </w:r>
      </w:ins>
      <w:ins w:id="1096" w:author="Nakagami, Ohji (SONY)" w:date="2019-09-24T09:25:00Z">
        <w:r w:rsidR="002D765D">
          <w:t>chroma</w:t>
        </w:r>
      </w:ins>
      <w:ins w:id="1097" w:author="Sugio Toshiyasu" w:date="2019-07-25T17:32:00Z">
        <w:r w:rsidR="002D765D">
          <w:t>chroma</w:t>
        </w:r>
      </w:ins>
      <w:del w:id="1098" w:author="Sugio Toshiyasu" w:date="2019-07-25T17:32:00Z">
        <w:r w:rsidR="008A562E" w:rsidRPr="00D527DE" w:rsidDel="002D765D">
          <w:rPr>
            <w:rFonts w:hint="eastAsia"/>
            <w:lang w:eastAsia="ja-JP"/>
          </w:rPr>
          <w:delText>luma</w:delText>
        </w:r>
      </w:del>
      <w:r w:rsidR="008A562E" w:rsidRPr="00D527DE">
        <w:t xml:space="preserve"> syntax elements are present in the </w:t>
      </w:r>
      <w:r w:rsidR="00CE370B" w:rsidRPr="00D527DE">
        <w:t>ASH</w:t>
      </w:r>
      <w:r w:rsidR="00EB4F5D" w:rsidRPr="00D527DE">
        <w:t>.</w:t>
      </w:r>
      <w:r w:rsidR="008A562E" w:rsidRPr="00D527DE">
        <w:t xml:space="preserve"> </w:t>
      </w:r>
      <w:r w:rsidR="00B22F57" w:rsidRPr="00D527DE">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h_attr_qp_delta_</w:t>
      </w:r>
      <w:del w:id="1099" w:author="Sugio Toshiyasu" w:date="2019-07-25T17:32:00Z">
        <w:r w:rsidR="008A562E" w:rsidRPr="00D527DE" w:rsidDel="002D765D">
          <w:delText xml:space="preserve">luma </w:delText>
        </w:r>
      </w:del>
      <w:ins w:id="1100" w:author="Sugio Toshiyasu" w:date="2019-07-25T17:32:00Z">
        <w:r w:rsidR="002D765D">
          <w:t>chroma</w:t>
        </w:r>
        <w:r w:rsidR="002D765D" w:rsidRPr="00D527DE">
          <w:t xml:space="preserve"> </w:t>
        </w:r>
      </w:ins>
      <w:r w:rsidR="008A562E" w:rsidRPr="00D527DE">
        <w:t xml:space="preserve">syntax elements are not present in the </w:t>
      </w:r>
      <w:r w:rsidR="00CE370B" w:rsidRPr="00D527DE">
        <w:t>ASH</w:t>
      </w:r>
      <w:r w:rsidR="008A562E" w:rsidRPr="00D527DE">
        <w:t>.</w:t>
      </w:r>
    </w:p>
    <w:p w14:paraId="4E7E8F91" w14:textId="77777777" w:rsidR="004E49E2" w:rsidRPr="00D527DE" w:rsidRDefault="004E49E2" w:rsidP="004E49E2">
      <w:pPr>
        <w:rPr>
          <w:ins w:id="1101" w:author="Nakagami, Ohji (SONY)" w:date="2019-09-02T15:01:00Z"/>
        </w:rPr>
      </w:pPr>
      <w:ins w:id="1102" w:author="Nakagami, Ohji (SONY)" w:date="2019-09-02T15:01:00Z">
        <w:r w:rsidRPr="00873882">
          <w:rPr>
            <w:b/>
            <w:bCs/>
            <w:highlight w:val="cyan"/>
            <w:lang w:eastAsia="ja-JP"/>
          </w:rPr>
          <w:t>lifting_</w:t>
        </w:r>
        <w:r w:rsidRPr="00873882">
          <w:rPr>
            <w:b/>
            <w:bCs/>
            <w:highlight w:val="cyan"/>
          </w:rPr>
          <w:t>s</w:t>
        </w:r>
        <w:r w:rsidRPr="00873882">
          <w:rPr>
            <w:b/>
            <w:bCs/>
            <w:highlight w:val="cyan"/>
            <w:lang w:eastAsia="ja-JP"/>
          </w:rPr>
          <w:t xml:space="preserve">calability_enabled_flag </w:t>
        </w:r>
        <w:r w:rsidRPr="00873882">
          <w:rPr>
            <w:highlight w:val="cyan"/>
          </w:rPr>
          <w:t>equal to 1 specifies</w:t>
        </w:r>
        <w:r w:rsidRPr="00873882">
          <w:rPr>
            <w:highlight w:val="cyan"/>
            <w:lang w:val="en-CA" w:eastAsia="ja-JP"/>
          </w:rPr>
          <w:t xml:space="preserve"> that the attribute decoding process allows the pruned octree decode result for the input geometry points. </w:t>
        </w:r>
        <w:r w:rsidRPr="00AE0F50">
          <w:rPr>
            <w:highlight w:val="cyan"/>
            <w:rPrChange w:id="1103" w:author="David Flynn" w:date="2019-09-25T08:47:00Z">
              <w:rPr>
                <w:bCs/>
                <w:highlight w:val="cyan"/>
                <w:lang w:eastAsia="ja-JP"/>
              </w:rPr>
            </w:rPrChange>
          </w:rPr>
          <w:t>lifting_</w:t>
        </w:r>
        <w:r w:rsidRPr="00AE0F50">
          <w:rPr>
            <w:highlight w:val="cyan"/>
            <w:rPrChange w:id="1104" w:author="David Flynn" w:date="2019-09-25T08:47:00Z">
              <w:rPr>
                <w:bCs/>
                <w:highlight w:val="cyan"/>
              </w:rPr>
            </w:rPrChange>
          </w:rPr>
          <w:t>s</w:t>
        </w:r>
        <w:r w:rsidRPr="00AE0F50">
          <w:rPr>
            <w:highlight w:val="cyan"/>
            <w:rPrChange w:id="1105" w:author="David Flynn" w:date="2019-09-25T08:47:00Z">
              <w:rPr>
                <w:bCs/>
                <w:highlight w:val="cyan"/>
                <w:lang w:eastAsia="ja-JP"/>
              </w:rPr>
            </w:rPrChange>
          </w:rPr>
          <w:t>calability_enabled_flag</w:t>
        </w:r>
        <w:r w:rsidRPr="002E01EF">
          <w:rPr>
            <w:highlight w:val="cyan"/>
          </w:rPr>
          <w:t xml:space="preserve"> </w:t>
        </w:r>
        <w:r w:rsidRPr="00873882">
          <w:rPr>
            <w:highlight w:val="cyan"/>
          </w:rPr>
          <w:t xml:space="preserve">equal to 0 </w:t>
        </w:r>
        <w:r w:rsidRPr="00873882">
          <w:rPr>
            <w:highlight w:val="cyan"/>
          </w:rPr>
          <w:lastRenderedPageBreak/>
          <w:t xml:space="preserve">specifies that </w:t>
        </w:r>
        <w:r w:rsidRPr="00873882">
          <w:rPr>
            <w:highlight w:val="cyan"/>
            <w:lang w:val="en-CA" w:eastAsia="ja-JP"/>
          </w:rPr>
          <w:t>that the attribute decoding process requires the complete octree decode result for the input geometry points.</w:t>
        </w:r>
        <w:r>
          <w:rPr>
            <w:highlight w:val="cyan"/>
            <w:lang w:val="en-CA" w:eastAsia="ja-JP"/>
          </w:rPr>
          <w:t xml:space="preserve"> When the value of</w:t>
        </w:r>
        <w:r w:rsidRPr="003F385B">
          <w:rPr>
            <w:highlight w:val="cyan"/>
            <w:lang w:val="en-CA" w:eastAsia="ja-JP"/>
          </w:rPr>
          <w:t xml:space="preserve"> log2_trisoup_node_size </w:t>
        </w:r>
        <w:r>
          <w:rPr>
            <w:highlight w:val="cyan"/>
            <w:lang w:val="en-CA" w:eastAsia="ja-JP"/>
          </w:rPr>
          <w:t xml:space="preserve">is greater than 0, </w:t>
        </w:r>
        <w:r w:rsidRPr="003F385B">
          <w:rPr>
            <w:bCs/>
            <w:highlight w:val="cyan"/>
            <w:lang w:eastAsia="ja-JP"/>
          </w:rPr>
          <w:t>lifting_</w:t>
        </w:r>
        <w:r w:rsidRPr="003F385B">
          <w:rPr>
            <w:bCs/>
            <w:highlight w:val="cyan"/>
          </w:rPr>
          <w:t>s</w:t>
        </w:r>
        <w:r w:rsidRPr="003F385B">
          <w:rPr>
            <w:bCs/>
            <w:highlight w:val="cyan"/>
            <w:lang w:eastAsia="ja-JP"/>
          </w:rPr>
          <w:t>calability_enabled_flag</w:t>
        </w:r>
        <w:r>
          <w:rPr>
            <w:bCs/>
            <w:highlight w:val="cyan"/>
            <w:lang w:eastAsia="ja-JP"/>
          </w:rPr>
          <w:t xml:space="preserve"> shall be 0.</w:t>
        </w:r>
      </w:ins>
    </w:p>
    <w:p w14:paraId="3930699A" w14:textId="2BAAA129" w:rsidR="009414EA" w:rsidRPr="00D527DE" w:rsidRDefault="00F37C46" w:rsidP="009414EA">
      <w:pPr>
        <w:rPr>
          <w:rFonts w:eastAsia="ＭＳ 明朝"/>
          <w:b/>
          <w:lang w:val="en-CA" w:eastAsia="ja-JP"/>
        </w:rPr>
      </w:pPr>
      <w:r w:rsidRPr="00D527DE">
        <w:rPr>
          <w:b/>
          <w:lang w:val="en-CA"/>
        </w:rPr>
        <w:t>lifting_</w:t>
      </w:r>
      <w:r w:rsidR="009414EA" w:rsidRPr="00D527DE">
        <w:rPr>
          <w:b/>
          <w:lang w:val="en-CA"/>
        </w:rPr>
        <w:t>num_pred_nearest_neighbours</w:t>
      </w:r>
      <w:r w:rsidR="009414EA" w:rsidRPr="00D527DE">
        <w:rPr>
          <w:rFonts w:eastAsia="ＭＳ 明朝"/>
          <w:b/>
          <w:lang w:val="en-CA" w:eastAsia="ja-JP"/>
        </w:rPr>
        <w:t xml:space="preserve"> </w:t>
      </w:r>
      <w:r w:rsidR="009414EA" w:rsidRPr="00D527DE">
        <w:rPr>
          <w:rFonts w:eastAsia="ＭＳ 明朝"/>
          <w:lang w:val="en-CA" w:eastAsia="ja-JP"/>
        </w:rPr>
        <w:t>specifies the maximum number of nearest neighbours to be used for prediction. The value of</w:t>
      </w:r>
      <w:r w:rsidR="003A6F3D" w:rsidRPr="00D527DE">
        <w:rPr>
          <w:rFonts w:eastAsia="ＭＳ 明朝"/>
          <w:lang w:val="en-CA" w:eastAsia="ja-JP"/>
        </w:rPr>
        <w:t xml:space="preserve"> </w:t>
      </w:r>
      <w:r w:rsidRPr="00D527DE">
        <w:rPr>
          <w:rFonts w:eastAsia="ＭＳ 明朝"/>
          <w:lang w:val="en-CA" w:eastAsia="ja-JP"/>
        </w:rPr>
        <w:t>lifting_num_pred_nearest_neighbours</w:t>
      </w:r>
      <w:r w:rsidRPr="00D527DE" w:rsidDel="00F37C46">
        <w:rPr>
          <w:rFonts w:eastAsia="ＭＳ 明朝"/>
          <w:lang w:val="en-CA" w:eastAsia="ja-JP"/>
        </w:rPr>
        <w:t xml:space="preserve"> </w:t>
      </w:r>
      <w:r w:rsidR="009414EA" w:rsidRPr="00D527DE">
        <w:rPr>
          <w:rFonts w:eastAsia="ＭＳ 明朝"/>
          <w:lang w:val="en-CA" w:eastAsia="ja-JP"/>
        </w:rPr>
        <w:t xml:space="preserve">shall be in the range of 1 to </w:t>
      </w:r>
      <w:r w:rsidR="009414EA" w:rsidRPr="00D527DE">
        <w:rPr>
          <w:rFonts w:eastAsia="ＭＳ 明朝"/>
          <w:highlight w:val="yellow"/>
          <w:lang w:val="en-CA" w:eastAsia="ja-JP"/>
        </w:rPr>
        <w:t>xx</w:t>
      </w:r>
      <w:r w:rsidR="009414EA" w:rsidRPr="00D527DE">
        <w:rPr>
          <w:rFonts w:eastAsia="ＭＳ 明朝"/>
          <w:lang w:val="en-CA" w:eastAsia="ja-JP"/>
        </w:rPr>
        <w:t>.</w:t>
      </w:r>
    </w:p>
    <w:p w14:paraId="6FFFE954" w14:textId="4BF57477" w:rsidR="003D5A1B" w:rsidRPr="00D527DE" w:rsidRDefault="00943757" w:rsidP="00FC7527">
      <w:pPr>
        <w:rPr>
          <w:lang w:val="en-CA" w:eastAsia="ja-JP"/>
        </w:rPr>
      </w:pPr>
      <w:r w:rsidRPr="00D527DE">
        <w:rPr>
          <w:b/>
          <w:lang w:val="en-CA" w:eastAsia="ja-JP"/>
        </w:rPr>
        <w:t>lifting_</w:t>
      </w:r>
      <w:r w:rsidR="003F2B0E" w:rsidRPr="00D527DE">
        <w:rPr>
          <w:b/>
          <w:lang w:val="en-CA" w:eastAsia="ja-JP"/>
        </w:rPr>
        <w:t>max_num_direct_predictors</w:t>
      </w:r>
      <w:r w:rsidR="003F2B0E" w:rsidRPr="00D527DE">
        <w:rPr>
          <w:lang w:val="en-CA" w:eastAsia="ja-JP"/>
        </w:rPr>
        <w:t xml:space="preserve"> specifies the maximum number of predictor to be used for direct prediction. </w:t>
      </w:r>
      <w:r w:rsidR="00FC7527" w:rsidRPr="00D527DE">
        <w:rPr>
          <w:lang w:val="en-CA" w:eastAsia="ja-JP"/>
        </w:rPr>
        <w:t xml:space="preserve">The value of </w:t>
      </w:r>
      <w:r w:rsidRPr="00D527DE">
        <w:rPr>
          <w:lang w:val="en-CA" w:eastAsia="ja-JP"/>
        </w:rPr>
        <w:t>lifting_</w:t>
      </w:r>
      <w:r w:rsidR="00FC7527" w:rsidRPr="00D527DE">
        <w:rPr>
          <w:lang w:val="en-CA" w:eastAsia="ja-JP"/>
        </w:rPr>
        <w:t xml:space="preserve">max_num_direct_predictors shall be range of 0 to </w:t>
      </w:r>
      <w:r w:rsidRPr="00D527DE">
        <w:rPr>
          <w:lang w:val="en-CA" w:eastAsia="ja-JP"/>
        </w:rPr>
        <w:t>lifting_</w:t>
      </w:r>
      <w:r w:rsidR="00FC7527" w:rsidRPr="00D527DE">
        <w:rPr>
          <w:lang w:val="en-CA" w:eastAsia="ja-JP"/>
        </w:rPr>
        <w:t>num_pred_nearest_neighbours.</w:t>
      </w:r>
    </w:p>
    <w:p w14:paraId="3AB22E00" w14:textId="6633E5B3" w:rsidR="00FC7527" w:rsidRPr="00D527DE" w:rsidRDefault="00FC7527" w:rsidP="00FC7527">
      <w:pPr>
        <w:rPr>
          <w:lang w:val="en-CA"/>
        </w:rPr>
      </w:pPr>
      <w:r w:rsidRPr="00D527DE">
        <w:rPr>
          <w:rFonts w:eastAsia="ＭＳ 明朝"/>
          <w:lang w:val="en-CA" w:eastAsia="ja-JP"/>
        </w:rPr>
        <w:t xml:space="preserve">The value of the variable MaxNumPredictors </w:t>
      </w:r>
      <w:r w:rsidRPr="00D527DE">
        <w:rPr>
          <w:lang w:val="en-CA"/>
        </w:rPr>
        <w:t xml:space="preserve">that is used in the decoding process </w:t>
      </w:r>
      <w:r w:rsidRPr="00D527DE">
        <w:rPr>
          <w:rFonts w:eastAsia="ＭＳ 明朝"/>
          <w:lang w:val="en-CA" w:eastAsia="ja-JP"/>
        </w:rPr>
        <w:t>as follows</w:t>
      </w:r>
      <w:r w:rsidRPr="00D527DE">
        <w:rPr>
          <w:lang w:val="en-CA"/>
        </w:rPr>
        <w:t xml:space="preserve">: </w:t>
      </w:r>
    </w:p>
    <w:p w14:paraId="76F479BD" w14:textId="0D5A7718" w:rsidR="00FC7527" w:rsidRPr="00D527DE" w:rsidRDefault="00F07695" w:rsidP="00FC7527">
      <w:pPr>
        <w:rPr>
          <w:lang w:val="en-CA" w:eastAsia="ja-JP"/>
        </w:rPr>
      </w:pPr>
      <w:r w:rsidRPr="00D527DE">
        <w:rPr>
          <w:lang w:val="en-CA" w:eastAsia="ja-JP"/>
        </w:rPr>
        <w:tab/>
      </w:r>
      <w:r w:rsidR="00FC7527" w:rsidRPr="00D527DE">
        <w:rPr>
          <w:lang w:val="en-CA" w:eastAsia="ja-JP"/>
        </w:rPr>
        <w:t>MaxNumPredicto</w:t>
      </w:r>
      <w:r w:rsidRPr="00D527DE">
        <w:rPr>
          <w:lang w:val="en-CA" w:eastAsia="ja-JP"/>
        </w:rPr>
        <w:t>r</w:t>
      </w:r>
      <w:r w:rsidR="00FC7527" w:rsidRPr="00D527DE">
        <w:rPr>
          <w:lang w:val="en-CA" w:eastAsia="ja-JP"/>
        </w:rPr>
        <w:t xml:space="preserve">s = </w:t>
      </w:r>
      <w:r w:rsidR="00943757" w:rsidRPr="00D527DE">
        <w:rPr>
          <w:lang w:val="en-CA" w:eastAsia="ja-JP"/>
        </w:rPr>
        <w:t>lifting_</w:t>
      </w:r>
      <w:r w:rsidR="00FC7527" w:rsidRPr="00D527DE">
        <w:rPr>
          <w:lang w:val="en-CA" w:eastAsia="ja-JP"/>
        </w:rPr>
        <w:t>max_num_direct_predic</w:t>
      </w:r>
      <w:r w:rsidR="002A3269" w:rsidRPr="00D527DE">
        <w:rPr>
          <w:lang w:val="en-CA" w:eastAsia="ja-JP"/>
        </w:rPr>
        <w:t>tors</w:t>
      </w:r>
      <w:r w:rsidR="00FC7527" w:rsidRPr="00D527DE">
        <w:rPr>
          <w:lang w:val="en-CA" w:eastAsia="ja-JP"/>
        </w:rPr>
        <w:t xml:space="preserve"> + 1</w:t>
      </w:r>
    </w:p>
    <w:p w14:paraId="750E2E41" w14:textId="3F233186" w:rsidR="008C255A" w:rsidRDefault="008C255A" w:rsidP="008C255A">
      <w:pPr>
        <w:rPr>
          <w:ins w:id="1106" w:author="Nakagami, Ohji (SONY)" w:date="2019-08-23T08:52:00Z"/>
          <w:lang w:val="en-CA" w:eastAsia="ja-JP"/>
        </w:rPr>
      </w:pPr>
      <w:r w:rsidRPr="00D527DE">
        <w:rPr>
          <w:b/>
          <w:lang w:val="en-CA" w:eastAsia="ja-JP"/>
        </w:rPr>
        <w:t>lifting_search_range</w:t>
      </w:r>
      <w:ins w:id="1107" w:author="Nakagami, Ohji (SONY)" w:date="2019-08-23T08:50:00Z">
        <w:r w:rsidR="002B0B69">
          <w:rPr>
            <w:b/>
            <w:lang w:val="en-CA" w:eastAsia="ja-JP"/>
          </w:rPr>
          <w:t>_minus1</w:t>
        </w:r>
      </w:ins>
      <w:r w:rsidRPr="00D527DE">
        <w:rPr>
          <w:lang w:val="en-CA"/>
        </w:rPr>
        <w:t xml:space="preserve"> </w:t>
      </w:r>
      <w:ins w:id="1108" w:author="Nakagami, Ohji (SONY)" w:date="2019-08-23T08:51:00Z">
        <w:r w:rsidR="002B0B69">
          <w:rPr>
            <w:lang w:val="en-CA"/>
          </w:rPr>
          <w:t xml:space="preserve">plus 1 </w:t>
        </w:r>
      </w:ins>
      <w:r w:rsidRPr="00D527DE">
        <w:rPr>
          <w:lang w:val="en-CA"/>
        </w:rPr>
        <w:t>specifie</w:t>
      </w:r>
      <w:r w:rsidRPr="00D527DE">
        <w:rPr>
          <w:lang w:val="en-CA" w:eastAsia="ja-JP"/>
        </w:rPr>
        <w:t xml:space="preserve">s the search range used to determine nearest neighbours to be used for prediction and to build distance-based </w:t>
      </w:r>
      <w:r w:rsidRPr="00D527DE">
        <w:rPr>
          <w:rFonts w:eastAsia="ＭＳ 明朝"/>
          <w:lang w:val="en-CA" w:eastAsia="ja-JP"/>
        </w:rPr>
        <w:t>levels of detail</w:t>
      </w:r>
      <w:r w:rsidRPr="00D527DE">
        <w:rPr>
          <w:lang w:val="en-CA" w:eastAsia="ja-JP"/>
        </w:rPr>
        <w:t>.</w:t>
      </w:r>
      <w:ins w:id="1109" w:author="Nakagami, Ohji (SONY)" w:date="2019-08-23T08:53:00Z">
        <w:r w:rsidR="002B0B69">
          <w:rPr>
            <w:lang w:val="en-CA" w:eastAsia="ja-JP"/>
          </w:rPr>
          <w:t xml:space="preserve"> The value of lifting_search_range is derived as follows:</w:t>
        </w:r>
      </w:ins>
    </w:p>
    <w:p w14:paraId="36ADF3BD" w14:textId="4FECD4C4" w:rsidR="002B0B69" w:rsidRPr="00D527DE" w:rsidRDefault="002B0B69" w:rsidP="008C255A">
      <w:pPr>
        <w:rPr>
          <w:b/>
          <w:lang w:val="en-CA" w:eastAsia="ja-JP"/>
        </w:rPr>
      </w:pPr>
      <w:ins w:id="1110" w:author="Nakagami, Ohji (SONY)" w:date="2019-08-23T08:53:00Z">
        <w:r>
          <w:rPr>
            <w:bCs/>
            <w:lang w:eastAsia="ja-JP"/>
          </w:rPr>
          <w:tab/>
        </w:r>
      </w:ins>
      <w:ins w:id="1111" w:author="Nakagami, Ohji (SONY)" w:date="2019-08-23T08:52:00Z">
        <w:r w:rsidRPr="00D527DE">
          <w:rPr>
            <w:bCs/>
            <w:lang w:eastAsia="ja-JP"/>
          </w:rPr>
          <w:t>lifting_</w:t>
        </w:r>
        <w:r w:rsidRPr="00D527DE">
          <w:rPr>
            <w:bCs/>
          </w:rPr>
          <w:t>search_range</w:t>
        </w:r>
        <w:r>
          <w:rPr>
            <w:bCs/>
          </w:rPr>
          <w:t xml:space="preserve"> = </w:t>
        </w:r>
      </w:ins>
      <w:ins w:id="1112" w:author="Nakagami, Ohji (SONY)" w:date="2019-08-23T08:53:00Z">
        <w:r w:rsidRPr="002B0B69">
          <w:rPr>
            <w:bCs/>
          </w:rPr>
          <w:t>lifting_search_range_minus1</w:t>
        </w:r>
        <w:r w:rsidRPr="00D527DE">
          <w:rPr>
            <w:lang w:val="en-CA" w:eastAsia="ja-JP"/>
          </w:rPr>
          <w:t xml:space="preserve"> + 1</w:t>
        </w:r>
      </w:ins>
    </w:p>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ＭＳ 明朝"/>
          <w:lang w:val="en-CA" w:eastAsia="ja-JP"/>
        </w:rPr>
        <w:t xml:space="preserve">levels of detail </w:t>
      </w:r>
      <w:r w:rsidR="004A2528" w:rsidRPr="00D527DE">
        <w:rPr>
          <w:rFonts w:eastAsia="ＭＳ 明朝"/>
          <w:lang w:val="en-CA" w:eastAsia="ja-JP"/>
        </w:rPr>
        <w:t>are built</w:t>
      </w:r>
      <w:r w:rsidRPr="00D527DE">
        <w:rPr>
          <w:rFonts w:eastAsia="ＭＳ 明朝"/>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2A19E3C4" w14:textId="7CD72EE0"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num_detail_levels_minus1</w:t>
      </w:r>
      <w:r w:rsidR="009414EA" w:rsidRPr="00D527DE">
        <w:rPr>
          <w:rFonts w:eastAsia="ＭＳ 明朝"/>
          <w:b/>
          <w:lang w:val="en-CA" w:eastAsia="ja-JP"/>
        </w:rPr>
        <w:t xml:space="preserve"> </w:t>
      </w:r>
      <w:r w:rsidR="009414EA" w:rsidRPr="00D527DE">
        <w:rPr>
          <w:rFonts w:eastAsia="ＭＳ 明朝"/>
          <w:lang w:val="en-CA" w:eastAsia="ja-JP"/>
        </w:rPr>
        <w:t xml:space="preserve">specifies the number of levels of detail for the attribute coding. The value of </w:t>
      </w:r>
      <w:r w:rsidRPr="00D527DE">
        <w:rPr>
          <w:rFonts w:eastAsia="ＭＳ 明朝"/>
          <w:lang w:val="en-CA" w:eastAsia="ja-JP"/>
        </w:rPr>
        <w:t>lifting_</w:t>
      </w:r>
      <w:r w:rsidR="009414EA" w:rsidRPr="00D527DE">
        <w:rPr>
          <w:lang w:val="en-CA"/>
        </w:rPr>
        <w:t>num_detail_levels_minus1</w:t>
      </w:r>
      <w:r w:rsidR="009414EA" w:rsidRPr="00D527DE">
        <w:rPr>
          <w:rFonts w:eastAsia="ＭＳ 明朝"/>
          <w:lang w:val="en-CA" w:eastAsia="ja-JP"/>
        </w:rPr>
        <w:t xml:space="preserve"> shall be in the range of 0 to </w:t>
      </w:r>
      <w:r w:rsidR="009414EA" w:rsidRPr="00D527DE">
        <w:rPr>
          <w:rFonts w:eastAsia="ＭＳ 明朝"/>
          <w:highlight w:val="yellow"/>
          <w:lang w:val="en-CA" w:eastAsia="ja-JP"/>
        </w:rPr>
        <w:t>xx</w:t>
      </w:r>
      <w:r w:rsidR="009414EA" w:rsidRPr="00D527DE">
        <w:rPr>
          <w:rFonts w:eastAsia="ＭＳ 明朝"/>
          <w:lang w:val="en-CA" w:eastAsia="ja-JP"/>
        </w:rPr>
        <w:t>.</w:t>
      </w:r>
    </w:p>
    <w:p w14:paraId="5E51E522" w14:textId="6B757E67" w:rsidR="004A2528" w:rsidRPr="00D527DE" w:rsidRDefault="004A2528" w:rsidP="004A2528">
      <w:pPr>
        <w:rPr>
          <w:rFonts w:eastAsia="ＭＳ 明朝"/>
          <w:b/>
          <w:lang w:val="en-CA" w:eastAsia="ja-JP"/>
        </w:rPr>
      </w:pPr>
      <w:r w:rsidRPr="00D527DE">
        <w:rPr>
          <w:b/>
          <w:bCs/>
          <w:lang w:eastAsia="ja-JP"/>
        </w:rPr>
        <w:t>lifting_</w:t>
      </w:r>
      <w:r w:rsidRPr="00D527DE">
        <w:rPr>
          <w:b/>
          <w:lang w:val="en-CA"/>
        </w:rPr>
        <w:t>sampling_</w:t>
      </w:r>
      <w:r w:rsidR="001559A5" w:rsidRPr="00D527DE">
        <w:rPr>
          <w:b/>
          <w:lang w:val="en-CA"/>
        </w:rPr>
        <w:t>period</w:t>
      </w:r>
      <w:r w:rsidRPr="00D527DE">
        <w:rPr>
          <w:lang w:val="en-CA"/>
        </w:rPr>
        <w:t>[ </w:t>
      </w:r>
      <w:r w:rsidRPr="00D527DE">
        <w:rPr>
          <w:rFonts w:eastAsia="ＭＳ 明朝"/>
          <w:lang w:val="en-CA" w:eastAsia="ja-JP"/>
        </w:rPr>
        <w:t>idx</w:t>
      </w:r>
      <w:r w:rsidRPr="00D527DE">
        <w:rPr>
          <w:lang w:val="en-CA"/>
        </w:rPr>
        <w:t> ]</w:t>
      </w:r>
      <w:r w:rsidRPr="00D527DE">
        <w:rPr>
          <w:rFonts w:eastAsia="ＭＳ 明朝"/>
          <w:b/>
          <w:lang w:val="en-CA" w:eastAsia="ja-JP"/>
        </w:rPr>
        <w:t xml:space="preserve"> </w:t>
      </w:r>
      <w:r w:rsidRPr="00D527DE">
        <w:rPr>
          <w:rFonts w:eastAsia="ＭＳ 明朝"/>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ＭＳ 明朝"/>
          <w:lang w:val="en-CA" w:eastAsia="ja-JP"/>
        </w:rPr>
        <w:t>idx</w:t>
      </w:r>
      <w:r w:rsidRPr="00D527DE">
        <w:rPr>
          <w:lang w:val="en-CA"/>
        </w:rPr>
        <w:t>.</w:t>
      </w:r>
      <w:r w:rsidRPr="00D527DE">
        <w:rPr>
          <w:rFonts w:eastAsia="ＭＳ 明朝"/>
          <w:lang w:val="en-CA" w:eastAsia="ja-JP"/>
        </w:rPr>
        <w:t xml:space="preserve"> T</w:t>
      </w:r>
      <w:r w:rsidRPr="00D527DE">
        <w:rPr>
          <w:lang w:val="en-CA"/>
        </w:rPr>
        <w:t>he value of lifting_sampling_</w:t>
      </w:r>
      <w:r w:rsidR="00B22F5A" w:rsidRPr="00D527DE">
        <w:rPr>
          <w:lang w:val="en-CA"/>
        </w:rPr>
        <w:t>period</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 xml:space="preserve">] </w:t>
      </w:r>
      <w:r w:rsidRPr="00D527DE">
        <w:rPr>
          <w:lang w:val="en-CA"/>
        </w:rPr>
        <w:t xml:space="preserve">shall be in the range of </w:t>
      </w:r>
      <w:r w:rsidRPr="00D527DE">
        <w:rPr>
          <w:rFonts w:eastAsia="ＭＳ 明朝"/>
          <w:lang w:val="en-CA" w:eastAsia="ja-JP"/>
        </w:rPr>
        <w:t>0</w:t>
      </w:r>
      <w:r w:rsidRPr="00D527DE">
        <w:rPr>
          <w:lang w:val="en-CA"/>
        </w:rPr>
        <w:t xml:space="preserve"> to </w:t>
      </w:r>
      <w:r w:rsidRPr="00D527DE">
        <w:rPr>
          <w:rFonts w:eastAsia="ＭＳ 明朝"/>
          <w:highlight w:val="yellow"/>
          <w:lang w:val="en-CA" w:eastAsia="ja-JP"/>
        </w:rPr>
        <w:t>xx</w:t>
      </w:r>
      <w:r w:rsidRPr="00D527DE">
        <w:rPr>
          <w:lang w:val="en-CA"/>
        </w:rPr>
        <w:t>.</w:t>
      </w:r>
    </w:p>
    <w:p w14:paraId="3E4393B8" w14:textId="157F1541"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s</w:t>
      </w:r>
      <w:r w:rsidR="00A955FB" w:rsidRPr="00D527DE">
        <w:rPr>
          <w:b/>
          <w:lang w:val="en-CA"/>
        </w:rPr>
        <w:t>ampling_distance_squared</w:t>
      </w:r>
      <w:r w:rsidR="009414EA" w:rsidRPr="00D527DE">
        <w:rPr>
          <w:lang w:val="en-CA"/>
        </w:rPr>
        <w:t>[ </w:t>
      </w:r>
      <w:r w:rsidR="009414EA" w:rsidRPr="00D527DE">
        <w:rPr>
          <w:rFonts w:eastAsia="ＭＳ 明朝"/>
          <w:lang w:val="en-CA" w:eastAsia="ja-JP"/>
        </w:rPr>
        <w:t>idx</w:t>
      </w:r>
      <w:r w:rsidR="009414EA" w:rsidRPr="00D527DE">
        <w:rPr>
          <w:lang w:val="en-CA"/>
        </w:rPr>
        <w:t> ]</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square of the sampling distance for </w:t>
      </w:r>
      <w:r w:rsidR="00B22F5A" w:rsidRPr="00D527DE">
        <w:rPr>
          <w:lang w:val="en-CA"/>
        </w:rPr>
        <w:t xml:space="preserve">for the level of detail </w:t>
      </w:r>
      <w:r w:rsidR="00B22F5A" w:rsidRPr="00D527DE">
        <w:rPr>
          <w:rFonts w:eastAsia="ＭＳ 明朝"/>
          <w:lang w:val="en-CA" w:eastAsia="ja-JP"/>
        </w:rPr>
        <w:t>idx</w:t>
      </w:r>
      <w:r w:rsidR="009414EA" w:rsidRPr="00D527DE">
        <w:rPr>
          <w:lang w:val="en-CA"/>
        </w:rPr>
        <w:t>.</w:t>
      </w:r>
      <w:r w:rsidR="009414EA" w:rsidRPr="00D527DE">
        <w:rPr>
          <w:rFonts w:eastAsia="ＭＳ 明朝"/>
          <w:lang w:val="en-CA" w:eastAsia="ja-JP"/>
        </w:rPr>
        <w:t xml:space="preserve"> T</w:t>
      </w:r>
      <w:r w:rsidR="009414EA" w:rsidRPr="00D527DE">
        <w:rPr>
          <w:lang w:val="en-CA"/>
        </w:rPr>
        <w:t xml:space="preserve">he value of </w:t>
      </w:r>
      <w:r w:rsidRPr="00D527DE">
        <w:rPr>
          <w:lang w:val="en-CA"/>
        </w:rPr>
        <w:t>lifting_</w:t>
      </w:r>
      <w:r w:rsidR="009414EA" w:rsidRPr="00D527DE">
        <w:rPr>
          <w:lang w:val="en-CA"/>
        </w:rPr>
        <w:t>s</w:t>
      </w:r>
      <w:r w:rsidR="00A955FB" w:rsidRPr="00D527DE">
        <w:rPr>
          <w:lang w:val="en-CA"/>
        </w:rPr>
        <w:t>ampling_distance_squared</w:t>
      </w:r>
      <w:r w:rsidR="009414EA" w:rsidRPr="00D527DE">
        <w:rPr>
          <w:rFonts w:eastAsia="ＭＳ 明朝"/>
          <w:lang w:val="en-CA" w:eastAsia="ja-JP"/>
        </w:rPr>
        <w:t>[</w:t>
      </w:r>
      <w:r w:rsidRPr="00D527DE">
        <w:rPr>
          <w:rFonts w:eastAsia="ＭＳ 明朝"/>
          <w:lang w:val="en-US" w:eastAsia="ja-JP"/>
        </w:rPr>
        <w:t> </w:t>
      </w:r>
      <w:r w:rsidR="009414EA" w:rsidRPr="00D527DE">
        <w:rPr>
          <w:rFonts w:eastAsia="ＭＳ 明朝"/>
          <w:lang w:val="en-CA" w:eastAsia="ja-JP"/>
        </w:rPr>
        <w:t xml:space="preserve">] </w:t>
      </w:r>
      <w:r w:rsidR="009414EA" w:rsidRPr="00D527DE">
        <w:rPr>
          <w:lang w:val="en-CA"/>
        </w:rPr>
        <w:t xml:space="preserve">shall be in the range of </w:t>
      </w:r>
      <w:r w:rsidR="009414EA" w:rsidRPr="00D527DE">
        <w:rPr>
          <w:rFonts w:eastAsia="ＭＳ 明朝"/>
          <w:lang w:val="en-CA" w:eastAsia="ja-JP"/>
        </w:rPr>
        <w:t>0</w:t>
      </w:r>
      <w:r w:rsidR="009414EA" w:rsidRPr="00D527DE">
        <w:rPr>
          <w:lang w:val="en-CA"/>
        </w:rPr>
        <w:t xml:space="preserve"> to </w:t>
      </w:r>
      <w:r w:rsidR="009414EA" w:rsidRPr="00D527DE">
        <w:rPr>
          <w:rFonts w:eastAsia="ＭＳ 明朝"/>
          <w:highlight w:val="yellow"/>
          <w:lang w:val="en-CA" w:eastAsia="ja-JP"/>
        </w:rPr>
        <w:t>xx</w:t>
      </w:r>
      <w:r w:rsidR="009414EA" w:rsidRPr="00D527DE">
        <w:rPr>
          <w:lang w:val="en-CA"/>
        </w:rPr>
        <w:t>.</w:t>
      </w:r>
    </w:p>
    <w:p w14:paraId="4186D88E" w14:textId="151B9184" w:rsidR="009414EA" w:rsidRPr="00D527DE" w:rsidRDefault="000B5021" w:rsidP="009414EA">
      <w:pPr>
        <w:rPr>
          <w:rFonts w:eastAsia="ＭＳ 明朝"/>
          <w:highlight w:val="yellow"/>
          <w:lang w:val="en-CA" w:eastAsia="ja-JP"/>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ＭＳ 明朝"/>
          <w:lang w:val="en-CA" w:eastAsia="ja-JP"/>
        </w:rPr>
        <w:t xml:space="preserve">pecifies </w:t>
      </w:r>
      <w:r w:rsidR="00B22F5A" w:rsidRPr="00D527DE">
        <w:rPr>
          <w:rFonts w:eastAsia="ＭＳ 明朝"/>
          <w:lang w:val="en-CA" w:eastAsia="ja-JP"/>
        </w:rPr>
        <w:t>the threshold to enable adaptive prediction. T</w:t>
      </w:r>
      <w:r w:rsidR="00B22F5A" w:rsidRPr="00D527DE">
        <w:rPr>
          <w:lang w:val="en-CA"/>
        </w:rPr>
        <w:t>he value of lifting_adaptive_prediction_threshold</w:t>
      </w:r>
      <w:r w:rsidR="00B22F5A" w:rsidRPr="00D527DE">
        <w:rPr>
          <w:rFonts w:eastAsia="ＭＳ 明朝"/>
          <w:lang w:val="en-CA" w:eastAsia="ja-JP"/>
        </w:rPr>
        <w:t>[</w:t>
      </w:r>
      <w:r w:rsidR="00B22F5A" w:rsidRPr="00D527DE">
        <w:rPr>
          <w:rFonts w:eastAsia="ＭＳ 明朝"/>
          <w:lang w:val="en-US" w:eastAsia="ja-JP"/>
        </w:rPr>
        <w:t> </w:t>
      </w:r>
      <w:r w:rsidR="00B22F5A" w:rsidRPr="00D527DE">
        <w:rPr>
          <w:rFonts w:eastAsia="ＭＳ 明朝"/>
          <w:lang w:val="en-CA" w:eastAsia="ja-JP"/>
        </w:rPr>
        <w:t xml:space="preserve">] </w:t>
      </w:r>
      <w:r w:rsidR="00B22F5A" w:rsidRPr="00D527DE">
        <w:rPr>
          <w:lang w:val="en-CA"/>
        </w:rPr>
        <w:t xml:space="preserve">shall be in the range of </w:t>
      </w:r>
      <w:r w:rsidR="00B22F5A" w:rsidRPr="00D527DE">
        <w:rPr>
          <w:rFonts w:eastAsia="ＭＳ 明朝"/>
          <w:lang w:val="en-CA" w:eastAsia="ja-JP"/>
        </w:rPr>
        <w:t>0</w:t>
      </w:r>
      <w:r w:rsidR="00B22F5A" w:rsidRPr="00D527DE">
        <w:rPr>
          <w:lang w:val="en-CA"/>
        </w:rPr>
        <w:t xml:space="preserve"> to </w:t>
      </w:r>
      <w:r w:rsidR="00B22F5A" w:rsidRPr="00D527DE">
        <w:rPr>
          <w:rFonts w:eastAsia="ＭＳ 明朝"/>
          <w:highlight w:val="yellow"/>
          <w:lang w:val="en-CA" w:eastAsia="ja-JP"/>
        </w:rPr>
        <w:t>xx</w:t>
      </w:r>
      <w:r w:rsidR="00B22F5A" w:rsidRPr="00D527DE">
        <w:rPr>
          <w:lang w:val="en-CA"/>
        </w:rPr>
        <w:t>.</w:t>
      </w:r>
    </w:p>
    <w:p w14:paraId="2FBE65C6" w14:textId="580F440A" w:rsidR="00717D6B" w:rsidRPr="00D527DE" w:rsidRDefault="003D5A1B" w:rsidP="009414EA">
      <w:pPr>
        <w:rPr>
          <w:lang w:eastAsia="ja-JP"/>
        </w:rPr>
      </w:pPr>
      <w:r w:rsidRPr="00D527DE">
        <w:rPr>
          <w:rFonts w:eastAsia="ＭＳ 明朝"/>
          <w:b/>
          <w:lang w:val="en-CA" w:eastAsia="ja-JP"/>
        </w:rPr>
        <w:t>lifting_</w:t>
      </w:r>
      <w:r w:rsidR="00BF515C" w:rsidRPr="00D527DE">
        <w:rPr>
          <w:rFonts w:eastAsia="ＭＳ 明朝"/>
          <w:b/>
          <w:lang w:val="en-CA" w:eastAsia="ja-JP"/>
        </w:rPr>
        <w:t>intra_lod_prediction_num_layers</w:t>
      </w:r>
      <w:r w:rsidR="00BF515C" w:rsidRPr="00D527DE">
        <w:rPr>
          <w:rFonts w:eastAsia="ＭＳ 明朝"/>
          <w:lang w:val="en-CA" w:eastAsia="ja-JP"/>
        </w:rPr>
        <w:t xml:space="preserve"> specifies </w:t>
      </w:r>
      <w:r w:rsidR="008644BC" w:rsidRPr="00D527DE">
        <w:rPr>
          <w:rFonts w:eastAsia="ＭＳ 明朝"/>
          <w:lang w:val="en-CA" w:eastAsia="ja-JP"/>
        </w:rPr>
        <w:t>number of LoD</w:t>
      </w:r>
      <w:r w:rsidR="00BF515C" w:rsidRPr="00D527DE">
        <w:rPr>
          <w:rFonts w:eastAsia="ＭＳ 明朝"/>
          <w:lang w:val="en-CA" w:eastAsia="ja-JP"/>
        </w:rPr>
        <w:t xml:space="preserve"> layer </w:t>
      </w:r>
      <w:r w:rsidR="008644BC" w:rsidRPr="00D527DE">
        <w:rPr>
          <w:rFonts w:eastAsia="ＭＳ 明朝"/>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AA20DC" w:rsidRPr="00D527DE">
        <w:rPr>
          <w:lang w:val="en-CA"/>
        </w:rPr>
        <w:t>num_detail_levels_minus1 plus 1</w:t>
      </w:r>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Pr="00D527DE">
        <w:rPr>
          <w:lang w:eastAsia="ja-JP"/>
        </w:rPr>
        <w:t>lifting_</w:t>
      </w:r>
      <w:r w:rsidR="009008E8" w:rsidRPr="00D527DE">
        <w:rPr>
          <w:lang w:eastAsia="ja-JP"/>
        </w:rPr>
        <w:t>num_detail_levels_minus1 plus 1.</w:t>
      </w:r>
    </w:p>
    <w:p w14:paraId="7046273E" w14:textId="3840D3D7" w:rsidR="002B6C55" w:rsidRPr="00AE0F50" w:rsidRDefault="002B6C55" w:rsidP="009414EA">
      <w:pPr>
        <w:rPr>
          <w:ins w:id="1113" w:author="Nakagami, Ohji (SONY)" w:date="2019-09-24T09:47:00Z"/>
        </w:rPr>
      </w:pPr>
      <w:ins w:id="1114" w:author="Nakagami, Ohji (SONY)" w:date="2019-09-24T09:47:00Z">
        <w:r w:rsidRPr="00F34561">
          <w:rPr>
            <w:rFonts w:eastAsia="Malgun Gothic"/>
            <w:b/>
          </w:rPr>
          <w:t>raht_</w:t>
        </w:r>
        <w:r>
          <w:rPr>
            <w:b/>
          </w:rPr>
          <w:t>prediction_enabled_flag</w:t>
        </w:r>
      </w:ins>
      <w:ins w:id="1115" w:author="Nakagami, Ohji (SONY)" w:date="2019-09-24T09:48:00Z">
        <w:r>
          <w:t xml:space="preserve"> equal to 1 </w:t>
        </w:r>
      </w:ins>
      <w:ins w:id="1116" w:author="Nakagami, Ohji (SONY)" w:date="2019-09-24T09:47:00Z">
        <w:r>
          <w:t xml:space="preserve">specifies the transform weight prediction from the neighbour points is enabled in </w:t>
        </w:r>
      </w:ins>
      <w:ins w:id="1117" w:author="Nakagami, Ohji (SONY)" w:date="2019-09-24T09:48:00Z">
        <w:r>
          <w:t xml:space="preserve">the RAHT </w:t>
        </w:r>
      </w:ins>
      <w:ins w:id="1118" w:author="Nakagami, Ohji (SONY)" w:date="2019-09-24T09:47:00Z">
        <w:r>
          <w:t xml:space="preserve">decoding </w:t>
        </w:r>
      </w:ins>
      <w:ins w:id="1119" w:author="Nakagami, Ohji (SONY)" w:date="2019-09-24T09:48:00Z">
        <w:r>
          <w:t xml:space="preserve">process. </w:t>
        </w:r>
        <w:r w:rsidRPr="00AE0F50">
          <w:rPr>
            <w:rPrChange w:id="1120" w:author="David Flynn" w:date="2019-09-25T08:47:00Z">
              <w:rPr>
                <w:rFonts w:eastAsia="Malgun Gothic"/>
              </w:rPr>
            </w:rPrChange>
          </w:rPr>
          <w:t>raht_</w:t>
        </w:r>
        <w:r w:rsidRPr="00AE0F50">
          <w:t>prediction_enabled_flag</w:t>
        </w:r>
        <w:r w:rsidRPr="00AE0F50">
          <w:rPr>
            <w:lang w:val="en-CA"/>
          </w:rPr>
          <w:t xml:space="preserve"> </w:t>
        </w:r>
        <w:r>
          <w:rPr>
            <w:lang w:val="en-CA"/>
          </w:rPr>
          <w:t xml:space="preserve">equal to 0 </w:t>
        </w:r>
        <w:r w:rsidRPr="002B6C55">
          <w:t>specifies the transform weight prediction from the neighbour points is enabled in the RAHT decoding process.</w:t>
        </w:r>
      </w:ins>
    </w:p>
    <w:p w14:paraId="0873D74B" w14:textId="1DDADC67" w:rsidR="002D765D" w:rsidRDefault="002D765D" w:rsidP="009414EA">
      <w:pPr>
        <w:rPr>
          <w:ins w:id="1121" w:author="Sugio Toshiyasu" w:date="2019-07-25T17:33:00Z"/>
          <w:rFonts w:eastAsia="ＭＳ 明朝"/>
          <w:lang w:val="en-CA" w:eastAsia="ja-JP"/>
        </w:rPr>
      </w:pPr>
      <w:ins w:id="1122" w:author="Sugio Toshiyasu" w:date="2019-07-25T17:33:00Z">
        <w:r w:rsidRPr="00BF62A5">
          <w:rPr>
            <w:b/>
            <w:lang w:val="en-CA"/>
          </w:rPr>
          <w:t>raht_depth</w:t>
        </w:r>
        <w:r>
          <w:rPr>
            <w:b/>
            <w:lang w:val="en-CA"/>
          </w:rPr>
          <w:t>_minus1</w:t>
        </w:r>
        <w:r w:rsidRPr="00BF62A5">
          <w:rPr>
            <w:rFonts w:eastAsia="ＭＳ 明朝"/>
            <w:b/>
            <w:lang w:val="en-CA" w:eastAsia="ja-JP"/>
          </w:rPr>
          <w:t xml:space="preserve"> </w:t>
        </w:r>
        <w:r w:rsidRPr="00BF62A5">
          <w:rPr>
            <w:rFonts w:eastAsia="ＭＳ 明朝"/>
            <w:lang w:val="en-CA" w:eastAsia="ja-JP"/>
          </w:rPr>
          <w:t xml:space="preserve">specifies </w:t>
        </w:r>
        <w:r w:rsidRPr="00BF62A5">
          <w:rPr>
            <w:lang w:val="en-CA"/>
          </w:rPr>
          <w:t xml:space="preserve">the number of levels </w:t>
        </w:r>
        <w:r>
          <w:rPr>
            <w:lang w:val="en-CA"/>
          </w:rPr>
          <w:t xml:space="preserve">minus 1 </w:t>
        </w:r>
        <w:r w:rsidRPr="00BF62A5">
          <w:rPr>
            <w:lang w:val="en-CA"/>
          </w:rPr>
          <w:t>of detail</w:t>
        </w:r>
        <w:r w:rsidRPr="00BF62A5">
          <w:rPr>
            <w:rFonts w:eastAsia="ＭＳ 明朝"/>
            <w:lang w:val="en-CA" w:eastAsia="ja-JP"/>
          </w:rPr>
          <w:t xml:space="preserve"> for RAHT</w:t>
        </w:r>
        <w:r w:rsidRPr="00BF62A5">
          <w:rPr>
            <w:lang w:val="en-CA"/>
          </w:rPr>
          <w:t>.</w:t>
        </w:r>
        <w:r w:rsidRPr="00BF62A5">
          <w:rPr>
            <w:rFonts w:eastAsia="ＭＳ 明朝"/>
            <w:lang w:val="en-CA" w:eastAsia="ja-JP"/>
          </w:rPr>
          <w:t xml:space="preserve"> </w:t>
        </w:r>
        <w:r w:rsidRPr="00BF62A5">
          <w:rPr>
            <w:lang w:val="en-CA"/>
          </w:rPr>
          <w:t xml:space="preserve">The value of </w:t>
        </w:r>
        <w:r w:rsidRPr="00BF62A5">
          <w:rPr>
            <w:rFonts w:eastAsia="ＭＳ 明朝"/>
            <w:noProof/>
            <w:lang w:val="en-CA" w:eastAsia="ja-JP"/>
          </w:rPr>
          <w:t>depthRAHT</w:t>
        </w:r>
        <w:r w:rsidRPr="00BF62A5">
          <w:rPr>
            <w:rFonts w:eastAsia="ＭＳ 明朝"/>
            <w:b/>
            <w:noProof/>
            <w:lang w:val="en-CA" w:eastAsia="ja-JP"/>
          </w:rPr>
          <w:t xml:space="preserve"> </w:t>
        </w:r>
        <w:r w:rsidRPr="00BF62A5">
          <w:rPr>
            <w:lang w:val="en-CA"/>
          </w:rPr>
          <w:t>shall be in t</w:t>
        </w:r>
        <w:r>
          <w:rPr>
            <w:rFonts w:eastAsia="ＭＳ 明朝"/>
            <w:lang w:val="en-CA" w:eastAsia="ja-JP"/>
          </w:rPr>
          <w:t>he range of 0</w:t>
        </w:r>
        <w:r w:rsidRPr="00BF62A5">
          <w:rPr>
            <w:rFonts w:eastAsia="ＭＳ 明朝"/>
            <w:lang w:val="en-CA" w:eastAsia="ja-JP"/>
          </w:rPr>
          <w:t xml:space="preserve"> to </w:t>
        </w:r>
        <w:r w:rsidRPr="00BF62A5">
          <w:rPr>
            <w:rFonts w:eastAsia="ＭＳ 明朝"/>
            <w:highlight w:val="yellow"/>
            <w:lang w:val="en-CA" w:eastAsia="ja-JP"/>
          </w:rPr>
          <w:t>xx</w:t>
        </w:r>
        <w:r w:rsidRPr="00BF62A5">
          <w:rPr>
            <w:rFonts w:eastAsia="ＭＳ 明朝"/>
            <w:lang w:val="en-CA" w:eastAsia="ja-JP"/>
          </w:rPr>
          <w:t>.</w:t>
        </w:r>
      </w:ins>
    </w:p>
    <w:p w14:paraId="76CD7358" w14:textId="7A82D6B5" w:rsidR="009414EA" w:rsidRPr="00D527DE" w:rsidRDefault="009414EA" w:rsidP="009414EA">
      <w:pPr>
        <w:rPr>
          <w:rFonts w:eastAsia="ＭＳ 明朝"/>
          <w:lang w:val="en-CA" w:eastAsia="ja-JP"/>
        </w:rPr>
      </w:pPr>
      <w:r w:rsidRPr="00D527DE">
        <w:rPr>
          <w:b/>
          <w:lang w:val="en-CA"/>
        </w:rPr>
        <w:t>aps_extension_present_flag</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qual to 1 specifies that the </w:t>
      </w:r>
      <w:r w:rsidRPr="00D527DE">
        <w:rPr>
          <w:rFonts w:eastAsia="ＭＳ 明朝"/>
          <w:lang w:val="en-CA" w:eastAsia="ja-JP"/>
        </w:rPr>
        <w:t>a</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A</w:t>
      </w:r>
      <w:r w:rsidRPr="00D527DE">
        <w:rPr>
          <w:lang w:val="en-CA"/>
        </w:rPr>
        <w:t xml:space="preserve">PS syntax structure. </w:t>
      </w:r>
      <w:r w:rsidRPr="00D527DE">
        <w:rPr>
          <w:rFonts w:eastAsia="ＭＳ 明朝"/>
          <w:lang w:val="en-CA" w:eastAsia="ja-JP"/>
        </w:rPr>
        <w:t>a</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a</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42CEF84C" w14:textId="77777777" w:rsidR="009414EA" w:rsidRPr="00D527DE" w:rsidRDefault="009414EA" w:rsidP="009414EA">
      <w:pPr>
        <w:rPr>
          <w:rFonts w:eastAsia="ＭＳ 明朝"/>
          <w:b/>
          <w:lang w:val="en-CA" w:eastAsia="ja-JP"/>
        </w:rPr>
      </w:pPr>
      <w:r w:rsidRPr="00D527DE">
        <w:rPr>
          <w:rFonts w:eastAsia="ＭＳ 明朝"/>
          <w:b/>
          <w:lang w:val="en-CA" w:eastAsia="ja-JP"/>
        </w:rPr>
        <w:lastRenderedPageBreak/>
        <w:t>a</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w:t>
      </w:r>
      <w:r w:rsidRPr="00D527DE">
        <w:rPr>
          <w:rFonts w:eastAsia="ＭＳ 明朝"/>
          <w:lang w:val="en-CA" w:eastAsia="ja-JP"/>
        </w:rPr>
        <w:t xml:space="preserve"> Annex A</w:t>
      </w:r>
      <w:r w:rsidRPr="00D527DE">
        <w:rPr>
          <w:bCs/>
          <w:lang w:val="en-CA"/>
        </w:rPr>
        <w:t>.</w:t>
      </w:r>
      <w:r w:rsidRPr="00D527DE">
        <w:rPr>
          <w:lang w:val="en-CA"/>
        </w:rPr>
        <w:t xml:space="preserve"> Decoders conforming to a profile specified in Annex </w:t>
      </w:r>
      <w:r w:rsidRPr="00D527DE">
        <w:rPr>
          <w:rFonts w:eastAsia="ＭＳ 明朝"/>
          <w:lang w:val="en-CA" w:eastAsia="ja-JP"/>
        </w:rPr>
        <w:t>A.</w:t>
      </w:r>
    </w:p>
    <w:p w14:paraId="191842DE" w14:textId="77777777" w:rsidR="009414EA" w:rsidRPr="00D527DE" w:rsidRDefault="009414EA" w:rsidP="0035215D">
      <w:pPr>
        <w:pStyle w:val="4"/>
        <w:rPr>
          <w:lang w:val="en-CA"/>
        </w:rPr>
      </w:pPr>
      <w:bookmarkStart w:id="1123" w:name="_Toc311216933"/>
      <w:bookmarkStart w:id="1124" w:name="_Toc317198760"/>
      <w:bookmarkStart w:id="1125" w:name="_Ref398989362"/>
      <w:bookmarkStart w:id="1126" w:name="_Toc452007220"/>
      <w:bookmarkStart w:id="1127" w:name="_Toc528915271"/>
      <w:r w:rsidRPr="00D527DE">
        <w:rPr>
          <w:lang w:val="en-CA"/>
        </w:rPr>
        <w:t>Byte alignment semantics</w:t>
      </w:r>
      <w:bookmarkEnd w:id="1123"/>
      <w:bookmarkEnd w:id="1124"/>
      <w:bookmarkEnd w:id="1125"/>
      <w:bookmarkEnd w:id="1126"/>
      <w:bookmarkEnd w:id="1127"/>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ＭＳ 明朝"/>
          <w:lang w:val="en-CA" w:eastAsia="ja-JP"/>
        </w:rPr>
      </w:pPr>
      <w:r w:rsidRPr="00D527DE">
        <w:rPr>
          <w:b/>
          <w:lang w:val="en-CA"/>
        </w:rPr>
        <w:t>alignment_bit_equal_to_zero</w:t>
      </w:r>
      <w:r w:rsidRPr="00D527DE">
        <w:rPr>
          <w:lang w:val="en-CA"/>
        </w:rPr>
        <w:t xml:space="preserve"> shall be equal to 0.</w:t>
      </w:r>
    </w:p>
    <w:p w14:paraId="76440C8F" w14:textId="06AB9EBE" w:rsidR="009414EA" w:rsidRPr="00D527DE" w:rsidRDefault="009414EA" w:rsidP="007F16A3">
      <w:pPr>
        <w:pStyle w:val="3"/>
        <w:rPr>
          <w:lang w:val="en-CA"/>
        </w:rPr>
      </w:pPr>
      <w:bookmarkStart w:id="1128" w:name="_Toc516234288"/>
      <w:bookmarkStart w:id="1129" w:name="_Toc528915272"/>
      <w:bookmarkStart w:id="1130" w:name="_Toc4055510"/>
      <w:bookmarkStart w:id="1131" w:name="_Toc6215351"/>
      <w:bookmarkStart w:id="1132" w:name="_Toc12888316"/>
      <w:r w:rsidRPr="00D527DE">
        <w:rPr>
          <w:lang w:val="en-CA"/>
        </w:rPr>
        <w:t xml:space="preserve">Geometry </w:t>
      </w:r>
      <w:r w:rsidR="00EF51C8" w:rsidRPr="00D527DE">
        <w:rPr>
          <w:lang w:val="en-CA"/>
        </w:rPr>
        <w:t xml:space="preserve">payload </w:t>
      </w:r>
      <w:r w:rsidRPr="00D527DE">
        <w:rPr>
          <w:lang w:val="en-CA"/>
        </w:rPr>
        <w:t>semantics</w:t>
      </w:r>
      <w:bookmarkEnd w:id="1128"/>
      <w:bookmarkEnd w:id="1129"/>
      <w:bookmarkEnd w:id="1130"/>
      <w:bookmarkEnd w:id="1131"/>
      <w:bookmarkEnd w:id="1132"/>
    </w:p>
    <w:p w14:paraId="2BA2B313" w14:textId="00F582B2" w:rsidR="009414EA" w:rsidRPr="00D527DE" w:rsidRDefault="009414EA" w:rsidP="0035215D">
      <w:pPr>
        <w:pStyle w:val="4"/>
        <w:rPr>
          <w:lang w:val="en-CA"/>
        </w:rPr>
      </w:pPr>
      <w:bookmarkStart w:id="1133" w:name="_Toc528915273"/>
      <w:r w:rsidRPr="00D527DE">
        <w:rPr>
          <w:lang w:val="en-CA"/>
        </w:rPr>
        <w:t xml:space="preserve">General geometry </w:t>
      </w:r>
      <w:r w:rsidR="0098490E" w:rsidRPr="00D527DE">
        <w:rPr>
          <w:lang w:val="en-CA"/>
        </w:rPr>
        <w:t xml:space="preserve">slice </w:t>
      </w:r>
      <w:r w:rsidRPr="00D527DE">
        <w:rPr>
          <w:lang w:val="en-CA"/>
        </w:rPr>
        <w:t>semantics</w:t>
      </w:r>
      <w:bookmarkEnd w:id="1133"/>
    </w:p>
    <w:p w14:paraId="31488A0B" w14:textId="589E6CE7" w:rsidR="009414EA" w:rsidRPr="00D527DE" w:rsidRDefault="009414EA" w:rsidP="009414EA">
      <w:pPr>
        <w:rPr>
          <w:lang w:val="en-CA"/>
        </w:rPr>
      </w:pPr>
      <w:r w:rsidRPr="00D527DE">
        <w:rPr>
          <w:lang w:val="en-CA"/>
        </w:rPr>
        <w:t>The variable GeometryNodeOccupancyCnt[ depth ][ xN ][ yN ][ zN ] represents the number of child nodes present in the geometry octree node at position (xN, yN, zN) at the given depth of the octree.</w:t>
      </w:r>
      <w:r w:rsidR="0008361D" w:rsidRPr="00D527DE">
        <w:rPr>
          <w:lang w:val="en-CA"/>
        </w:rPr>
        <w:t xml:space="preserve"> </w:t>
      </w:r>
      <w:r w:rsidRPr="00D527DE">
        <w:rPr>
          <w:lang w:val="en-CA"/>
        </w:rPr>
        <w:t>Undefined values of GeometryNodeOccupancyCnt are treated as 0.</w:t>
      </w:r>
    </w:p>
    <w:p w14:paraId="46E491CD" w14:textId="50C4D0C1" w:rsidR="009414EA" w:rsidRPr="00D527DE" w:rsidRDefault="009414EA" w:rsidP="009414EA">
      <w:pPr>
        <w:rPr>
          <w:lang w:val="en-CA"/>
        </w:rPr>
      </w:pPr>
      <w:r w:rsidRPr="00D527DE">
        <w:rPr>
          <w:lang w:val="en-CA"/>
        </w:rPr>
        <w:t>The variables NodeX[ depth ][ idx ], NodeY[ depth ][ idx ], and NodeZ[ depth ][ idx ] represent the x, y, and z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p>
    <w:p w14:paraId="49BA3C17" w14:textId="77777777" w:rsidR="009414EA" w:rsidRPr="00D527DE" w:rsidRDefault="009414EA" w:rsidP="009414EA">
      <w:pPr>
        <w:rPr>
          <w:lang w:val="en-CA"/>
        </w:rPr>
      </w:pPr>
      <w:r w:rsidRPr="00D527DE">
        <w:rPr>
          <w:lang w:val="en-CA"/>
        </w:rPr>
        <w:t>The variables NodeX, NodeY, NodeZ, NumNodesAtDepth</w:t>
      </w:r>
      <w:r w:rsidRPr="00D527DE">
        <w:rPr>
          <w:rFonts w:eastAsia="ＭＳ 明朝"/>
          <w:lang w:val="en-CA" w:eastAsia="ja-JP"/>
        </w:rPr>
        <w:t xml:space="preserve">, </w:t>
      </w:r>
      <w:r w:rsidRPr="00D527DE">
        <w:rPr>
          <w:lang w:val="en-CA"/>
        </w:rPr>
        <w:t>GeometryNodeOccupancyCnt</w:t>
      </w:r>
      <w:r w:rsidRPr="00D527DE">
        <w:rPr>
          <w:rFonts w:eastAsia="ＭＳ 明朝"/>
          <w:lang w:val="en-CA" w:eastAsia="ja-JP"/>
        </w:rPr>
        <w:t xml:space="preserve"> and </w:t>
      </w:r>
      <w:r w:rsidRPr="00D527DE">
        <w:rPr>
          <w:lang w:val="en-CA"/>
        </w:rPr>
        <w:t>GeometryNodeOccupancy</w:t>
      </w:r>
      <w:r w:rsidRPr="00D527DE">
        <w:rPr>
          <w:rFonts w:eastAsia="ＭＳ 明朝"/>
          <w:lang w:val="en-CA" w:eastAsia="ja-JP"/>
        </w:rPr>
        <w:t>Map</w:t>
      </w:r>
      <w:r w:rsidRPr="00D527DE">
        <w:rPr>
          <w:lang w:val="en-CA"/>
        </w:rPr>
        <w:t xml:space="preserve"> are initialised as follows:</w:t>
      </w:r>
    </w:p>
    <w:p w14:paraId="08A0174D" w14:textId="0C91F86A" w:rsidR="009414EA" w:rsidRPr="00D527DE" w:rsidRDefault="008A562E" w:rsidP="00D16D37">
      <w:pPr>
        <w:rPr>
          <w:lang w:val="en-CA"/>
        </w:rPr>
      </w:pPr>
      <w:r w:rsidRPr="00D527DE">
        <w:rPr>
          <w:lang w:val="en-CA"/>
        </w:rPr>
        <w:tab/>
      </w:r>
      <w:r w:rsidR="009414EA" w:rsidRPr="00D527DE">
        <w:rPr>
          <w:lang w:val="en-CA"/>
        </w:rPr>
        <w:t>NodeX[ 0 ] = NodeY[ 0 ] = NodeZ[ 0 ] = 0</w:t>
      </w:r>
    </w:p>
    <w:p w14:paraId="00AA8964" w14:textId="56F3B075" w:rsidR="009414EA" w:rsidRPr="00D527DE" w:rsidRDefault="008A562E" w:rsidP="00D16D37">
      <w:pPr>
        <w:rPr>
          <w:lang w:val="en-CA"/>
        </w:rPr>
      </w:pPr>
      <w:r w:rsidRPr="00D527DE">
        <w:rPr>
          <w:lang w:val="en-CA"/>
        </w:rPr>
        <w:tab/>
      </w:r>
      <w:r w:rsidR="009414EA" w:rsidRPr="00D527DE">
        <w:rPr>
          <w:lang w:val="en-CA"/>
        </w:rPr>
        <w:t>NumNodesAtDepth[ 0 ] = 1</w:t>
      </w:r>
    </w:p>
    <w:p w14:paraId="2AF3D0D2" w14:textId="2989591A" w:rsidR="005E6C46" w:rsidRPr="00D527DE" w:rsidRDefault="008A562E" w:rsidP="008A562E">
      <w:r w:rsidRPr="00D527DE">
        <w:rPr>
          <w:lang w:val="en-CA"/>
        </w:rPr>
        <w:tab/>
      </w:r>
      <w:r w:rsidR="009414EA" w:rsidRPr="00D527DE">
        <w:rPr>
          <w:lang w:val="en-CA"/>
        </w:rPr>
        <w:t>GeometryNodeOccupancyCnt[ −1 ][ 0 ][ 0 ][ 0 ] = 8</w:t>
      </w:r>
    </w:p>
    <w:p w14:paraId="147A2098" w14:textId="7F807321" w:rsidR="009414EA" w:rsidRPr="00D527DE" w:rsidRDefault="009414EA" w:rsidP="0035215D">
      <w:pPr>
        <w:pStyle w:val="4"/>
        <w:rPr>
          <w:lang w:val="en-CA"/>
        </w:rPr>
      </w:pPr>
      <w:bookmarkStart w:id="1134" w:name="_Toc528915274"/>
      <w:r w:rsidRPr="00D527DE">
        <w:rPr>
          <w:lang w:val="en-CA"/>
        </w:rPr>
        <w:t xml:space="preserve">Geometry </w:t>
      </w:r>
      <w:r w:rsidR="00F522F3" w:rsidRPr="00D527DE">
        <w:rPr>
          <w:lang w:val="en-CA"/>
        </w:rPr>
        <w:t>slice</w:t>
      </w:r>
      <w:r w:rsidRPr="00D527DE">
        <w:rPr>
          <w:lang w:val="en-CA"/>
        </w:rPr>
        <w:t xml:space="preserve"> header semantics</w:t>
      </w:r>
      <w:bookmarkEnd w:id="1134"/>
    </w:p>
    <w:p w14:paraId="2C412C9B" w14:textId="383B2CB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h_geometry_parameter_set_id </w:t>
      </w:r>
      <w:r w:rsidRPr="00D527DE">
        <w:rPr>
          <w:lang w:val="en-CA"/>
        </w:rPr>
        <w:t xml:space="preserve">specifies the value of the </w:t>
      </w:r>
      <w:r w:rsidRPr="00D527DE">
        <w:rPr>
          <w:rFonts w:eastAsia="ＭＳ 明朝"/>
          <w:lang w:val="en-CA" w:eastAsia="ja-JP"/>
        </w:rPr>
        <w:t>gps</w:t>
      </w:r>
      <w:r w:rsidRPr="00D527DE">
        <w:rPr>
          <w:lang w:val="en-CA"/>
        </w:rPr>
        <w:t>_</w:t>
      </w:r>
      <w:r w:rsidRPr="00D527DE">
        <w:rPr>
          <w:rFonts w:eastAsia="ＭＳ 明朝"/>
          <w:lang w:val="en-CA" w:eastAsia="ja-JP"/>
        </w:rPr>
        <w:t>geom_parameter</w:t>
      </w:r>
      <w:r w:rsidRPr="00D527DE">
        <w:rPr>
          <w:lang w:val="en-CA"/>
        </w:rPr>
        <w:t xml:space="preserve">_set_id of the active </w:t>
      </w:r>
      <w:r w:rsidRPr="00D527DE">
        <w:rPr>
          <w:rFonts w:eastAsia="ＭＳ 明朝"/>
          <w:lang w:val="en-CA" w:eastAsia="ja-JP"/>
        </w:rPr>
        <w:t>GPS</w:t>
      </w:r>
      <w:r w:rsidRPr="00D527DE">
        <w:rPr>
          <w:lang w:val="en-CA"/>
        </w:rPr>
        <w:t>.</w:t>
      </w:r>
    </w:p>
    <w:p w14:paraId="2E11E560" w14:textId="152BFDE2" w:rsidR="00262E14" w:rsidRPr="00D527DE" w:rsidRDefault="00262E14" w:rsidP="009414EA">
      <w:pPr>
        <w:rPr>
          <w:rFonts w:eastAsia="ＭＳ 明朝"/>
          <w:b/>
          <w:lang w:val="en-CA" w:eastAsia="ja-JP"/>
        </w:rPr>
      </w:pPr>
      <w:r w:rsidRPr="00D527DE">
        <w:rPr>
          <w:rFonts w:eastAsia="ＭＳ 明朝"/>
          <w:b/>
          <w:lang w:val="en-CA" w:eastAsia="ja-JP"/>
        </w:rPr>
        <w:t>gsh_tile_id</w:t>
      </w:r>
      <w:r w:rsidRPr="00D527DE">
        <w:rPr>
          <w:rFonts w:eastAsia="ＭＳ 明朝"/>
          <w:lang w:val="en-CA" w:eastAsia="ja-JP"/>
        </w:rPr>
        <w:t xml:space="preserve"> specifies </w:t>
      </w:r>
      <w:r w:rsidR="0062683C" w:rsidRPr="00D527DE">
        <w:rPr>
          <w:rFonts w:eastAsia="ＭＳ 明朝"/>
          <w:lang w:val="en-CA" w:eastAsia="ja-JP"/>
        </w:rPr>
        <w:t xml:space="preserve">the value of the tile id that is referred to by the </w:t>
      </w:r>
      <w:r w:rsidR="006A467B" w:rsidRPr="00D527DE">
        <w:rPr>
          <w:rFonts w:eastAsia="ＭＳ 明朝"/>
          <w:lang w:val="en-CA" w:eastAsia="ja-JP"/>
        </w:rPr>
        <w:t>GSH</w:t>
      </w:r>
      <w:r w:rsidR="0062683C" w:rsidRPr="00D527DE">
        <w:rPr>
          <w:rFonts w:eastAsia="ＭＳ 明朝"/>
          <w:lang w:val="en-CA" w:eastAsia="ja-JP"/>
        </w:rPr>
        <w:t xml:space="preserve"> . The value of gsh_tile_id shall be in the range of 0 to </w:t>
      </w:r>
      <w:r w:rsidR="0062683C" w:rsidRPr="00D527DE">
        <w:rPr>
          <w:rFonts w:eastAsia="ＭＳ 明朝"/>
          <w:highlight w:val="yellow"/>
          <w:lang w:val="en-CA" w:eastAsia="ja-JP"/>
        </w:rPr>
        <w:t>XX</w:t>
      </w:r>
      <w:r w:rsidR="0062683C" w:rsidRPr="00D527DE">
        <w:rPr>
          <w:rFonts w:eastAsia="ＭＳ 明朝"/>
          <w:lang w:val="en-CA" w:eastAsia="ja-JP"/>
        </w:rPr>
        <w:t>, inclusive.</w:t>
      </w:r>
    </w:p>
    <w:p w14:paraId="5967E761" w14:textId="6D3EB1F7" w:rsidR="006A467B" w:rsidRPr="00D527DE" w:rsidRDefault="00262E14" w:rsidP="009414EA">
      <w:pPr>
        <w:rPr>
          <w:rFonts w:eastAsia="ＭＳ 明朝"/>
          <w:b/>
          <w:lang w:val="en-CA" w:eastAsia="ja-JP"/>
        </w:rPr>
      </w:pPr>
      <w:r w:rsidRPr="00D527DE">
        <w:rPr>
          <w:rFonts w:eastAsia="ＭＳ 明朝"/>
          <w:b/>
          <w:lang w:val="en-CA" w:eastAsia="ja-JP"/>
        </w:rPr>
        <w:t>gsh_slice_id</w:t>
      </w:r>
      <w:r w:rsidR="006A467B" w:rsidRPr="00D527DE">
        <w:rPr>
          <w:rFonts w:eastAsia="ＭＳ 明朝"/>
          <w:lang w:val="en-CA" w:eastAsia="ja-JP"/>
        </w:rPr>
        <w:t xml:space="preserve"> identifies the slice header for reference by other syntax elements. The value of gsh_slice_id shall be in the range of 0 to </w:t>
      </w:r>
      <w:r w:rsidR="006A467B" w:rsidRPr="00D527DE">
        <w:rPr>
          <w:rFonts w:eastAsia="ＭＳ 明朝"/>
          <w:highlight w:val="yellow"/>
          <w:lang w:val="en-CA" w:eastAsia="ja-JP"/>
        </w:rPr>
        <w:t>XX</w:t>
      </w:r>
      <w:r w:rsidR="006A467B" w:rsidRPr="00D527DE">
        <w:rPr>
          <w:rFonts w:eastAsia="ＭＳ 明朝"/>
          <w:lang w:val="en-CA" w:eastAsia="ja-JP"/>
        </w:rPr>
        <w:t>, inclusive.</w:t>
      </w:r>
    </w:p>
    <w:p w14:paraId="5B58F16D" w14:textId="5B044641" w:rsidR="009414EA" w:rsidRPr="00D527DE" w:rsidRDefault="009414EA" w:rsidP="009414EA">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h_box_log2_scale </w:t>
      </w:r>
      <w:r w:rsidRPr="00D527DE">
        <w:rPr>
          <w:rFonts w:eastAsia="ＭＳ 明朝"/>
          <w:lang w:val="en-CA" w:eastAsia="ja-JP"/>
        </w:rPr>
        <w:t xml:space="preserve">specifies </w:t>
      </w:r>
      <w:r w:rsidR="000F720A" w:rsidRPr="00D527DE">
        <w:rPr>
          <w:rFonts w:eastAsia="ＭＳ 明朝"/>
          <w:lang w:val="en-CA" w:eastAsia="ja-JP"/>
        </w:rPr>
        <w:t>the scaling factor of bounding box origin for</w:t>
      </w:r>
      <w:r w:rsidR="006A467B" w:rsidRPr="00D527DE">
        <w:rPr>
          <w:rFonts w:eastAsia="ＭＳ 明朝"/>
          <w:lang w:val="en-CA" w:eastAsia="ja-JP"/>
        </w:rPr>
        <w:t xml:space="preserve"> the</w:t>
      </w:r>
      <w:r w:rsidR="000F720A" w:rsidRPr="00D527DE">
        <w:rPr>
          <w:rFonts w:eastAsia="ＭＳ 明朝"/>
          <w:lang w:val="en-CA" w:eastAsia="ja-JP"/>
        </w:rPr>
        <w:t xml:space="preserve"> slice</w:t>
      </w:r>
      <w:r w:rsidR="006A467B" w:rsidRPr="00D527DE">
        <w:rPr>
          <w:rFonts w:eastAsia="ＭＳ 明朝"/>
          <w:lang w:val="en-CA" w:eastAsia="ja-JP"/>
        </w:rPr>
        <w:t>.</w:t>
      </w:r>
    </w:p>
    <w:p w14:paraId="7E32C87F" w14:textId="4E0822AD"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h_box_origin_x </w:t>
      </w:r>
      <w:r w:rsidRPr="00D527DE">
        <w:rPr>
          <w:rFonts w:eastAsia="ＭＳ 明朝"/>
          <w:lang w:val="en-CA" w:eastAsia="ja-JP"/>
        </w:rPr>
        <w:t xml:space="preserve">specifies </w:t>
      </w:r>
      <w:bookmarkStart w:id="1135" w:name="_Hlk5978891"/>
      <w:r w:rsidR="000F720A" w:rsidRPr="00D527DE">
        <w:rPr>
          <w:rFonts w:eastAsia="ＭＳ 明朝"/>
          <w:lang w:val="en-CA" w:eastAsia="ja-JP"/>
        </w:rPr>
        <w:t>the x value of bounding box origin that scaled by gsh_box_log2_scale value.</w:t>
      </w:r>
      <w:bookmarkEnd w:id="1135"/>
    </w:p>
    <w:p w14:paraId="7D42B189" w14:textId="29272961"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h_box_origin_y </w:t>
      </w:r>
      <w:r w:rsidRPr="00D527DE">
        <w:rPr>
          <w:rFonts w:eastAsia="ＭＳ 明朝"/>
          <w:lang w:val="en-CA" w:eastAsia="ja-JP"/>
        </w:rPr>
        <w:t xml:space="preserve">specifies </w:t>
      </w:r>
      <w:r w:rsidR="000F720A" w:rsidRPr="00D527DE">
        <w:rPr>
          <w:rFonts w:eastAsia="ＭＳ 明朝"/>
          <w:lang w:val="en-CA" w:eastAsia="ja-JP"/>
        </w:rPr>
        <w:t>the y value of bounding box origin that scaled by gsh_box_log2_scale value</w:t>
      </w:r>
    </w:p>
    <w:p w14:paraId="02A1C949" w14:textId="5E6B429B" w:rsidR="009414EA" w:rsidRPr="00D527DE" w:rsidRDefault="009414EA" w:rsidP="009414EA">
      <w:pPr>
        <w:rPr>
          <w:b/>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h_box_origin_z </w:t>
      </w:r>
      <w:r w:rsidRPr="00D527DE">
        <w:rPr>
          <w:rFonts w:eastAsia="ＭＳ 明朝"/>
          <w:lang w:val="en-CA" w:eastAsia="ja-JP"/>
        </w:rPr>
        <w:t xml:space="preserve">specifies </w:t>
      </w:r>
      <w:r w:rsidR="000F720A" w:rsidRPr="00D527DE">
        <w:rPr>
          <w:rFonts w:eastAsia="ＭＳ 明朝"/>
          <w:lang w:val="en-CA" w:eastAsia="ja-JP"/>
        </w:rPr>
        <w:t>the z value of bounding box origin that scaled by gsh_box_log2_scale value.</w:t>
      </w:r>
    </w:p>
    <w:p w14:paraId="6B5ED932" w14:textId="688CC916" w:rsidR="00BC727E" w:rsidRPr="00D527DE" w:rsidRDefault="000F720A" w:rsidP="00D16D37">
      <w:pPr>
        <w:rPr>
          <w:lang w:val="en-CA" w:eastAsia="ja-JP"/>
        </w:rPr>
      </w:pPr>
      <w:r w:rsidRPr="00D527DE">
        <w:rPr>
          <w:lang w:val="en-CA" w:eastAsia="ja-JP"/>
        </w:rPr>
        <w:t xml:space="preserve">The </w:t>
      </w:r>
      <w:r w:rsidR="006A467B" w:rsidRPr="00D527DE">
        <w:rPr>
          <w:lang w:val="en-CA" w:eastAsia="ja-JP"/>
        </w:rPr>
        <w:t>variable slice_origin_x, slice_origin_y, and slice_origin_z</w:t>
      </w:r>
      <w:r w:rsidRPr="00D527DE">
        <w:rPr>
          <w:lang w:val="en-CA" w:eastAsia="ja-JP"/>
        </w:rPr>
        <w:t xml:space="preserve"> </w:t>
      </w:r>
      <w:r w:rsidR="006A467B" w:rsidRPr="00D527DE">
        <w:rPr>
          <w:lang w:val="en-CA" w:eastAsia="ja-JP"/>
        </w:rPr>
        <w:t>are</w:t>
      </w:r>
      <w:r w:rsidRPr="00D527DE">
        <w:rPr>
          <w:lang w:val="en-CA" w:eastAsia="ja-JP"/>
        </w:rPr>
        <w:t xml:space="preserve"> derived </w:t>
      </w:r>
      <w:r w:rsidR="00F02867" w:rsidRPr="00D527DE">
        <w:rPr>
          <w:lang w:val="en-CA" w:eastAsia="ja-JP"/>
        </w:rPr>
        <w:t>as follow</w:t>
      </w:r>
      <w:r w:rsidR="006A467B" w:rsidRPr="00D527DE">
        <w:rPr>
          <w:lang w:val="en-CA" w:eastAsia="ja-JP"/>
        </w:rPr>
        <w:t>s:</w:t>
      </w:r>
    </w:p>
    <w:p w14:paraId="3FAAB9BC" w14:textId="585686EC" w:rsidR="006A467B" w:rsidRPr="00D527DE" w:rsidRDefault="006A467B" w:rsidP="006A467B">
      <w:pPr>
        <w:rPr>
          <w:lang w:val="en-CA" w:eastAsia="ja-JP"/>
        </w:rPr>
      </w:pPr>
      <w:r w:rsidRPr="00D527DE">
        <w:rPr>
          <w:lang w:val="en-CA" w:eastAsia="ja-JP"/>
        </w:rPr>
        <w:tab/>
        <w:t>I</w:t>
      </w:r>
      <w:r w:rsidR="000F720A" w:rsidRPr="00D527DE">
        <w:rPr>
          <w:lang w:val="en-CA" w:eastAsia="ja-JP"/>
        </w:rPr>
        <w:t xml:space="preserve">f gps_gsh_box_log2_scale_present_flag is equal to 0, </w:t>
      </w:r>
    </w:p>
    <w:p w14:paraId="48FE8B1D" w14:textId="5CCA71C2"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F02867"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gsh_box_log2_scale</w:t>
      </w:r>
    </w:p>
    <w:p w14:paraId="699BF26E" w14:textId="018E0A16" w:rsidR="006A467B" w:rsidRPr="00D527DE" w:rsidRDefault="006A467B" w:rsidP="006A467B">
      <w:pPr>
        <w:rPr>
          <w:lang w:val="en-CA" w:eastAsia="ja-JP"/>
        </w:rPr>
      </w:pPr>
      <w:r w:rsidRPr="00D527DE">
        <w:rPr>
          <w:lang w:val="en-CA" w:eastAsia="ja-JP"/>
        </w:rPr>
        <w:tab/>
        <w:t>O</w:t>
      </w:r>
      <w:r w:rsidR="00BC727E" w:rsidRPr="00D527DE">
        <w:rPr>
          <w:lang w:val="en-CA" w:eastAsia="ja-JP"/>
        </w:rPr>
        <w:t>therwise</w:t>
      </w:r>
      <w:r w:rsidRPr="00D527DE">
        <w:rPr>
          <w:lang w:val="en-CA" w:eastAsia="ja-JP"/>
        </w:rPr>
        <w:t xml:space="preserve"> ( gps_gsh_box_log2_scale_present_flag is equal to 1 )</w:t>
      </w:r>
      <w:r w:rsidR="00BC727E" w:rsidRPr="00D527DE">
        <w:rPr>
          <w:lang w:val="en-CA" w:eastAsia="ja-JP"/>
        </w:rPr>
        <w:t>,</w:t>
      </w:r>
    </w:p>
    <w:p w14:paraId="6E934EDE" w14:textId="68270991" w:rsidR="00BC727E" w:rsidRPr="00D527DE" w:rsidRDefault="006A467B" w:rsidP="00D16D37">
      <w:pPr>
        <w:rPr>
          <w:lang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BC727E"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gps_gsh_box_log2_scale</w:t>
      </w:r>
    </w:p>
    <w:p w14:paraId="59DC78E8" w14:textId="6D966DB3" w:rsidR="006A467B" w:rsidRPr="00D527DE" w:rsidRDefault="006A467B" w:rsidP="006A467B">
      <w:pPr>
        <w:rPr>
          <w:lang w:val="en-CA" w:eastAsia="ja-JP"/>
        </w:rPr>
      </w:pPr>
      <w:r w:rsidRPr="00D527DE">
        <w:rPr>
          <w:lang w:val="en-CA" w:eastAsia="ja-JP"/>
        </w:rPr>
        <w:lastRenderedPageBreak/>
        <w:tab/>
        <w:t>I</w:t>
      </w:r>
      <w:r w:rsidR="00BC727E" w:rsidRPr="00D527DE">
        <w:rPr>
          <w:lang w:val="en-CA" w:eastAsia="ja-JP"/>
        </w:rPr>
        <w:t xml:space="preserve">f </w:t>
      </w:r>
      <w:r w:rsidR="000F720A" w:rsidRPr="00D527DE">
        <w:rPr>
          <w:lang w:val="en-CA" w:eastAsia="ja-JP"/>
        </w:rPr>
        <w:t xml:space="preserve">gps_box_present_flag is equal to 0, </w:t>
      </w:r>
    </w:p>
    <w:p w14:paraId="29F670A8" w14:textId="3EFB6EA1"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the value of slice_origin_x and  slice_origin_y and slice_origin_z are inferred to be 0.</w:t>
      </w:r>
    </w:p>
    <w:p w14:paraId="546D50C0" w14:textId="4D43CC72" w:rsidR="00BC727E" w:rsidRPr="00D527DE" w:rsidRDefault="006A467B" w:rsidP="00D16D37">
      <w:pPr>
        <w:rPr>
          <w:lang w:val="en-CA" w:eastAsia="ja-JP"/>
        </w:rPr>
      </w:pPr>
      <w:r w:rsidRPr="00D527DE">
        <w:rPr>
          <w:lang w:val="en-CA" w:eastAsia="ja-JP"/>
        </w:rPr>
        <w:tab/>
        <w:t>O</w:t>
      </w:r>
      <w:r w:rsidR="00BC727E" w:rsidRPr="00D527DE">
        <w:rPr>
          <w:lang w:val="en-CA" w:eastAsia="ja-JP"/>
        </w:rPr>
        <w:t>thersise</w:t>
      </w:r>
      <w:r w:rsidRPr="00D527DE">
        <w:rPr>
          <w:lang w:val="en-CA" w:eastAsia="ja-JP"/>
        </w:rPr>
        <w:t xml:space="preserve"> (gps_box_present_flag is equal to 1)</w:t>
      </w:r>
      <w:r w:rsidR="00BC727E" w:rsidRPr="00D527DE">
        <w:rPr>
          <w:lang w:val="en-CA" w:eastAsia="ja-JP"/>
        </w:rPr>
        <w:t xml:space="preserve">, </w:t>
      </w:r>
      <w:r w:rsidRPr="00D527DE">
        <w:rPr>
          <w:lang w:val="en-CA" w:eastAsia="ja-JP"/>
        </w:rPr>
        <w:t>the following appl</w:t>
      </w:r>
      <w:r w:rsidR="007C0655" w:rsidRPr="00D527DE">
        <w:rPr>
          <w:lang w:val="en-CA" w:eastAsia="ja-JP"/>
        </w:rPr>
        <w:t>ies</w:t>
      </w:r>
      <w:r w:rsidRPr="00D527DE">
        <w:rPr>
          <w:lang w:val="en-CA" w:eastAsia="ja-JP"/>
        </w:rPr>
        <w:t>:</w:t>
      </w:r>
    </w:p>
    <w:p w14:paraId="3E8D8129" w14:textId="16249723" w:rsidR="000F720A" w:rsidRPr="00D527DE" w:rsidRDefault="006A467B" w:rsidP="00D16D37">
      <w:pPr>
        <w:rPr>
          <w:lang w:val="en-CA" w:eastAsia="ja-JP"/>
        </w:rPr>
      </w:pPr>
      <w:r w:rsidRPr="00D527DE">
        <w:rPr>
          <w:lang w:val="en-CA" w:eastAsia="ja-JP"/>
        </w:rPr>
        <w:tab/>
      </w:r>
      <w:r w:rsidRPr="00D527DE">
        <w:rPr>
          <w:lang w:val="en-CA" w:eastAsia="ja-JP"/>
        </w:rPr>
        <w:tab/>
      </w:r>
      <w:r w:rsidR="000F720A" w:rsidRPr="00D527DE">
        <w:rPr>
          <w:lang w:val="en-CA" w:eastAsia="ja-JP"/>
        </w:rPr>
        <w:t>slice_origin_x = gsh_box_origin_x &lt;&lt; origin_scale</w:t>
      </w:r>
    </w:p>
    <w:p w14:paraId="3ECC1A01" w14:textId="14C6DC54"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slice_origin_y = gsh_box_origin_x &lt;&lt; origin_scale</w:t>
      </w:r>
    </w:p>
    <w:p w14:paraId="285E522C" w14:textId="2BFF485A"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slice_origin_z = gsh_box_origin_x &lt;&lt; origin_scale</w:t>
      </w:r>
    </w:p>
    <w:p w14:paraId="3629A5BF" w14:textId="77777777" w:rsidR="000F720A" w:rsidRPr="009334E7" w:rsidRDefault="000F720A" w:rsidP="00D16D37">
      <w:pPr>
        <w:pStyle w:val="Equation"/>
        <w:tabs>
          <w:tab w:val="left" w:pos="1170"/>
          <w:tab w:val="left" w:pos="1890"/>
        </w:tabs>
        <w:rPr>
          <w:rFonts w:ascii="Cambria" w:eastAsia="ＭＳ 明朝" w:hAnsi="Cambria"/>
          <w:lang w:val="en-CA" w:eastAsia="ja-JP"/>
        </w:rPr>
      </w:pPr>
    </w:p>
    <w:p w14:paraId="13B3BA62" w14:textId="0E7FE29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h_log2_max_nodesize </w:t>
      </w:r>
      <w:r w:rsidRPr="00D527DE">
        <w:rPr>
          <w:lang w:val="en-CA"/>
        </w:rPr>
        <w:t>spe</w:t>
      </w:r>
      <w:r w:rsidRPr="00D527DE">
        <w:rPr>
          <w:rFonts w:eastAsia="ＭＳ 明朝"/>
          <w:lang w:val="en-CA" w:eastAsia="ja-JP"/>
        </w:rPr>
        <w:t xml:space="preserve">cifies the </w:t>
      </w:r>
      <w:r w:rsidR="00CE2E8A" w:rsidRPr="00D527DE">
        <w:rPr>
          <w:rFonts w:eastAsia="ＭＳ 明朝"/>
          <w:lang w:val="en-CA" w:eastAsia="ja-JP"/>
        </w:rPr>
        <w:t xml:space="preserve">size of the root geometry octree node.  The </w:t>
      </w:r>
      <w:r w:rsidRPr="00D527DE">
        <w:rPr>
          <w:rFonts w:eastAsia="ＭＳ 明朝"/>
          <w:lang w:val="en-CA" w:eastAsia="ja-JP"/>
        </w:rPr>
        <w:t>variable</w:t>
      </w:r>
      <w:r w:rsidR="00CE2E8A" w:rsidRPr="00D527DE">
        <w:rPr>
          <w:rFonts w:eastAsia="ＭＳ 明朝"/>
          <w:lang w:val="en-CA" w:eastAsia="ja-JP"/>
        </w:rPr>
        <w:t>s</w:t>
      </w:r>
      <w:r w:rsidRPr="00D527DE">
        <w:rPr>
          <w:rFonts w:eastAsia="ＭＳ 明朝"/>
          <w:lang w:val="en-CA" w:eastAsia="ja-JP"/>
        </w:rPr>
        <w:t xml:space="preserve"> MaxNodeSize</w:t>
      </w:r>
      <w:r w:rsidR="00CE2E8A" w:rsidRPr="00D527DE">
        <w:rPr>
          <w:rFonts w:eastAsia="ＭＳ 明朝"/>
          <w:lang w:val="en-CA" w:eastAsia="ja-JP"/>
        </w:rPr>
        <w:t>, and MaxGeometryOctreeDepth are derived as follows:</w:t>
      </w:r>
    </w:p>
    <w:p w14:paraId="7101F24E" w14:textId="6C2FB161" w:rsidR="009414EA" w:rsidRPr="009334E7" w:rsidRDefault="009414EA" w:rsidP="009414EA">
      <w:pPr>
        <w:pStyle w:val="Equation"/>
        <w:tabs>
          <w:tab w:val="left" w:pos="1170"/>
          <w:tab w:val="left" w:pos="1890"/>
        </w:tabs>
        <w:ind w:left="794"/>
        <w:rPr>
          <w:rFonts w:ascii="Cambria" w:hAnsi="Cambria"/>
        </w:rPr>
      </w:pPr>
      <w:r w:rsidRPr="00D527DE">
        <w:rPr>
          <w:rFonts w:ascii="Cambria" w:eastAsia="ＭＳ 明朝" w:hAnsi="Cambria"/>
          <w:lang w:val="en-CA" w:eastAsia="ja-JP"/>
        </w:rPr>
        <w:t>MaxNodeSize = </w:t>
      </w:r>
      <w:r w:rsidR="00CE2E8A" w:rsidRPr="00D527DE">
        <w:rPr>
          <w:rFonts w:ascii="Cambria" w:eastAsia="ＭＳ 明朝" w:hAnsi="Cambria"/>
          <w:lang w:val="en-CA" w:eastAsia="ja-JP"/>
        </w:rPr>
        <w:t>1 &lt;&lt; gbh_log2_max_nodesize</w:t>
      </w:r>
    </w:p>
    <w:p w14:paraId="3F002E35" w14:textId="7CF453E6" w:rsidR="00CE2E8A" w:rsidRPr="009334E7" w:rsidRDefault="00CE2E8A" w:rsidP="009414EA">
      <w:pPr>
        <w:pStyle w:val="Equation"/>
        <w:tabs>
          <w:tab w:val="left" w:pos="1170"/>
          <w:tab w:val="left" w:pos="1890"/>
        </w:tabs>
        <w:ind w:left="794"/>
        <w:rPr>
          <w:rFonts w:ascii="Cambria" w:hAnsi="Cambria"/>
        </w:rPr>
      </w:pPr>
      <w:r w:rsidRPr="009334E7">
        <w:rPr>
          <w:rFonts w:ascii="Cambria" w:hAnsi="Cambria"/>
        </w:rPr>
        <w:t xml:space="preserve">MaxGeometryOctreeDepth = </w:t>
      </w:r>
      <w:r w:rsidR="006F6009" w:rsidRPr="009334E7">
        <w:rPr>
          <w:rFonts w:ascii="Cambria" w:hAnsi="Cambria"/>
        </w:rPr>
        <w:t>gsh_log2_max_nodesize − log2_trisoup_node_size</w:t>
      </w:r>
    </w:p>
    <w:p w14:paraId="72B98DB9" w14:textId="1D6FDB88" w:rsidR="009414EA" w:rsidRPr="00D527DE" w:rsidRDefault="009414EA" w:rsidP="009414EA">
      <w:pPr>
        <w:rPr>
          <w:rFonts w:eastAsia="ＭＳ 明朝"/>
          <w:lang w:val="en-CA" w:eastAsia="ja-JP"/>
        </w:rPr>
      </w:pPr>
      <w:r w:rsidRPr="00D527DE">
        <w:rPr>
          <w:rFonts w:eastAsia="ＭＳ 明朝"/>
          <w:b/>
          <w:lang w:val="en-CA" w:eastAsia="ja-JP"/>
        </w:rPr>
        <w:t>g</w:t>
      </w:r>
      <w:r w:rsidR="0020679D" w:rsidRPr="00D527DE">
        <w:rPr>
          <w:rFonts w:eastAsia="ＭＳ 明朝"/>
          <w:b/>
          <w:lang w:val="en-CA" w:eastAsia="ja-JP"/>
        </w:rPr>
        <w:t>s</w:t>
      </w:r>
      <w:r w:rsidRPr="00D527DE">
        <w:rPr>
          <w:rFonts w:eastAsia="ＭＳ 明朝"/>
          <w:b/>
          <w:lang w:val="en-CA" w:eastAsia="ja-JP"/>
        </w:rPr>
        <w:t>h</w:t>
      </w:r>
      <w:r w:rsidR="007F0BCB" w:rsidRPr="00D527DE">
        <w:rPr>
          <w:rFonts w:eastAsia="ＭＳ 明朝"/>
          <w:b/>
          <w:lang w:val="en-CA" w:eastAsia="ja-JP"/>
        </w:rPr>
        <w:t>_num_points</w:t>
      </w:r>
      <w:r w:rsidRPr="00D527DE">
        <w:rPr>
          <w:lang w:val="en-CA"/>
        </w:rPr>
        <w:t xml:space="preserve"> spe</w:t>
      </w:r>
      <w:r w:rsidRPr="00D527DE">
        <w:rPr>
          <w:rFonts w:eastAsia="ＭＳ 明朝"/>
          <w:lang w:val="en-CA" w:eastAsia="ja-JP"/>
        </w:rPr>
        <w:t xml:space="preserve">cifies the number of coded points in the </w:t>
      </w:r>
      <w:r w:rsidR="00F522F3" w:rsidRPr="00D527DE">
        <w:rPr>
          <w:rFonts w:eastAsia="ＭＳ 明朝"/>
          <w:lang w:val="en-CA" w:eastAsia="ja-JP"/>
        </w:rPr>
        <w:t>slice</w:t>
      </w:r>
      <w:r w:rsidRPr="00D527DE">
        <w:rPr>
          <w:rFonts w:eastAsia="ＭＳ 明朝"/>
          <w:lang w:val="en-CA" w:eastAsia="ja-JP"/>
        </w:rPr>
        <w:t>.</w:t>
      </w:r>
    </w:p>
    <w:p w14:paraId="537EE7EB" w14:textId="7684E175" w:rsidR="009414EA" w:rsidRPr="00D527DE" w:rsidRDefault="009414EA" w:rsidP="0035215D">
      <w:pPr>
        <w:pStyle w:val="4"/>
        <w:rPr>
          <w:lang w:val="en-CA"/>
        </w:rPr>
      </w:pPr>
      <w:bookmarkStart w:id="1136" w:name="_Toc528915275"/>
      <w:bookmarkStart w:id="1137" w:name="_Ref515269251"/>
      <w:bookmarkStart w:id="1138" w:name="_Toc516234289"/>
      <w:r w:rsidRPr="00D527DE">
        <w:rPr>
          <w:lang w:val="en-CA"/>
        </w:rPr>
        <w:t xml:space="preserve">Geometry </w:t>
      </w:r>
      <w:r w:rsidR="00F522F3" w:rsidRPr="00D527DE">
        <w:rPr>
          <w:lang w:val="en-CA"/>
        </w:rPr>
        <w:t>slice</w:t>
      </w:r>
      <w:r w:rsidRPr="00D527DE">
        <w:rPr>
          <w:lang w:val="en-CA"/>
        </w:rPr>
        <w:t xml:space="preserve"> data semantics</w:t>
      </w:r>
      <w:bookmarkEnd w:id="1136"/>
      <w:r w:rsidRPr="00D527DE">
        <w:rPr>
          <w:lang w:val="en-CA"/>
        </w:rPr>
        <w:t xml:space="preserve"> </w:t>
      </w:r>
    </w:p>
    <w:p w14:paraId="469409FF" w14:textId="77777777" w:rsidR="009414EA" w:rsidRPr="00D527DE" w:rsidRDefault="009414EA" w:rsidP="007F16A3">
      <w:pPr>
        <w:pStyle w:val="4"/>
        <w:rPr>
          <w:lang w:val="en-CA"/>
        </w:rPr>
      </w:pPr>
      <w:r w:rsidRPr="00D527DE">
        <w:rPr>
          <w:lang w:val="en-CA"/>
        </w:rPr>
        <w:t>Geometry node semantics</w:t>
      </w:r>
      <w:bookmarkEnd w:id="1137"/>
      <w:bookmarkEnd w:id="1138"/>
    </w:p>
    <w:p w14:paraId="38505D7E" w14:textId="4E15E122"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r w:rsidR="0008361D" w:rsidRPr="00D527DE">
        <w:rPr>
          <w:lang w:val="en-CA"/>
        </w:rPr>
        <w:t xml:space="preserve"> </w:t>
      </w:r>
      <w:r w:rsidRPr="00D527DE">
        <w:rPr>
          <w:lang w:val="en-CA"/>
        </w:rPr>
        <w:t xml:space="preserve">Nodes at depth </w:t>
      </w:r>
      <w:r w:rsidR="003346FF" w:rsidRPr="00D527DE">
        <w:rPr>
          <w:lang w:val="en-CA"/>
        </w:rPr>
        <w:t xml:space="preserve">gbh_log2_max_node_size </w:t>
      </w:r>
      <w:r w:rsidRPr="00D527DE">
        <w:rPr>
          <w:lang w:val="en-CA"/>
        </w:rPr>
        <w:t>are leaf nodes.</w:t>
      </w:r>
    </w:p>
    <w:p w14:paraId="7E1F8D27" w14:textId="6BA5E3D7"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 xN, yN, zN).</w:t>
      </w:r>
    </w:p>
    <w:p w14:paraId="3EF9BCAE" w14:textId="56229C80" w:rsidR="00040CCB" w:rsidRPr="00D527DE" w:rsidRDefault="009414EA" w:rsidP="00C26664">
      <w:pPr>
        <w:rPr>
          <w:lang w:val="en-CA" w:eastAsia="ja-JP"/>
        </w:rPr>
      </w:pPr>
      <w:r w:rsidRPr="00D527DE">
        <w:rPr>
          <w:lang w:val="en-CA"/>
        </w:rPr>
        <w:t>The variables xPn, yPn, and zPn indicating the position of the current node's parent node at depth − 1 are derived as follows:</w:t>
      </w:r>
    </w:p>
    <w:p w14:paraId="0DC831C9" w14:textId="08DABBD6" w:rsidR="005A0E42" w:rsidRPr="00D527DE" w:rsidRDefault="009C5858" w:rsidP="00C26664">
      <w:pPr>
        <w:rPr>
          <w:lang w:val="en-CA" w:eastAsia="ja-JP"/>
        </w:rPr>
      </w:pPr>
      <m:oMathPara>
        <m:oMath>
          <m:r>
            <m:rPr>
              <m:sty m:val="p"/>
            </m:rPr>
            <w:rPr>
              <w:rFonts w:ascii="Cambria Math" w:hAnsi="Cambria Math"/>
              <w:lang w:val="en-CA" w:eastAsia="ja-JP"/>
            </w:rPr>
            <m:t>xPn=xN≫1</m:t>
          </m:r>
          <m:r>
            <m:rPr>
              <m:sty m:val="p"/>
            </m:rPr>
            <w:rPr>
              <w:rFonts w:ascii="Cambria Math" w:hAnsi="Cambria Math"/>
              <w:lang w:val="en-CA" w:eastAsia="ja-JP"/>
            </w:rPr>
            <w:br/>
          </m:r>
        </m:oMath>
        <m:oMath>
          <m:r>
            <m:rPr>
              <m:sty m:val="p"/>
            </m:rPr>
            <w:rPr>
              <w:rFonts w:ascii="Cambria Math" w:hAnsi="Cambria Math"/>
              <w:lang w:val="en-CA" w:eastAsia="ja-JP"/>
            </w:rPr>
            <m:t>yPn</m:t>
          </m:r>
          <m:r>
            <m:rPr>
              <m:sty m:val="p"/>
              <m:aln/>
            </m:rPr>
            <w:rPr>
              <w:rFonts w:ascii="Cambria Math" w:hAnsi="Cambria Math"/>
              <w:lang w:val="en-CA" w:eastAsia="ja-JP"/>
            </w:rPr>
            <m:t>=yN≫1</m:t>
          </m:r>
          <m:r>
            <m:rPr>
              <m:sty m:val="p"/>
            </m:rPr>
            <w:rPr>
              <w:rFonts w:ascii="Cambria Math" w:hAnsi="Cambria Math"/>
              <w:lang w:val="en-CA" w:eastAsia="ja-JP"/>
            </w:rPr>
            <w:br/>
          </m:r>
        </m:oMath>
        <m:oMath>
          <m:r>
            <m:rPr>
              <m:sty m:val="p"/>
            </m:rPr>
            <w:rPr>
              <w:rFonts w:ascii="Cambria Math" w:hAnsi="Cambria Math"/>
              <w:lang w:val="en-CA" w:eastAsia="ja-JP"/>
            </w:rPr>
            <m:t>zPn</m:t>
          </m:r>
          <m:r>
            <m:rPr>
              <m:sty m:val="p"/>
              <m:aln/>
            </m:rPr>
            <w:rPr>
              <w:rFonts w:ascii="Cambria Math" w:hAnsi="Cambria Math"/>
              <w:lang w:val="en-CA" w:eastAsia="ja-JP"/>
            </w:rPr>
            <m:t>=zN≫1</m:t>
          </m:r>
        </m:oMath>
      </m:oMathPara>
    </w:p>
    <w:p w14:paraId="4CED8285" w14:textId="77777777" w:rsidR="009414EA" w:rsidRPr="00D527DE" w:rsidRDefault="009414EA" w:rsidP="009414EA">
      <w:pPr>
        <w:rPr>
          <w:lang w:val="en-CA" w:eastAsia="ja-JP"/>
        </w:rPr>
      </w:pPr>
      <w:r w:rsidRPr="00D527DE">
        <w:rPr>
          <w:lang w:val="en-CA"/>
        </w:rPr>
        <w:t>The variables NodeSizeLog2 and ChildNodeSizeLog2 are derived as follows:</w:t>
      </w:r>
    </w:p>
    <w:p w14:paraId="4EB50F1E" w14:textId="31AFE796" w:rsidR="00BE0104" w:rsidRPr="00D527DE" w:rsidRDefault="00BE0104" w:rsidP="009414EA">
      <w:pPr>
        <w:rPr>
          <w:rFonts w:eastAsia="Cambria"/>
          <w:lang w:val="en-CA" w:eastAsia="ja-JP"/>
        </w:rPr>
      </w:pPr>
      <m:oMathPara>
        <m:oMath>
          <m:r>
            <m:rPr>
              <m:sty m:val="p"/>
            </m:rPr>
            <w:rPr>
              <w:rFonts w:ascii="Cambria Math" w:hAnsi="Cambria Math"/>
              <w:lang w:val="en-CA"/>
            </w:rPr>
            <m:t>NodeSizeLog2</m:t>
          </m:r>
          <m:r>
            <m:rPr>
              <m:sty m:val="p"/>
              <m:aln/>
            </m:rPr>
            <w:rPr>
              <w:rFonts w:ascii="Cambria Math" w:hAnsi="Cambria Math"/>
              <w:lang w:val="en-CA"/>
            </w:rPr>
            <m:t>=gbh_log2_max_node_size-depth</m:t>
          </m:r>
          <m:r>
            <m:rPr>
              <m:sty m:val="p"/>
            </m:rPr>
            <w:rPr>
              <w:rFonts w:ascii="Cambria Math" w:hAnsi="Cambria Math"/>
              <w:lang w:val="en-CA" w:eastAsia="ja-JP"/>
            </w:rPr>
            <w:br/>
          </m:r>
        </m:oMath>
        <m:oMath>
          <m:r>
            <m:rPr>
              <m:sty m:val="p"/>
            </m:rPr>
            <w:rPr>
              <w:rFonts w:ascii="Cambria Math" w:hAnsi="Cambria Math"/>
              <w:lang w:val="en-CA"/>
            </w:rPr>
            <m:t xml:space="preserve">ChildNodeSizeLog2 </m:t>
          </m:r>
          <m:r>
            <m:rPr>
              <m:sty m:val="p"/>
              <m:aln/>
            </m:rPr>
            <w:rPr>
              <w:rFonts w:ascii="Cambria Math" w:hAnsi="Cambria Math"/>
              <w:lang w:val="en-CA"/>
            </w:rPr>
            <m:t>= NodeSizeLog2-1</m:t>
          </m:r>
        </m:oMath>
      </m:oMathPara>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3215FABF" w:rsidR="009414EA" w:rsidRPr="00D527DE" w:rsidRDefault="009414EA" w:rsidP="00210093">
      <w:pPr>
        <w:pStyle w:val="af7"/>
        <w:numPr>
          <w:ilvl w:val="0"/>
          <w:numId w:val="20"/>
        </w:numPr>
        <w:tabs>
          <w:tab w:val="clear" w:pos="794"/>
          <w:tab w:val="left" w:pos="590"/>
        </w:tabs>
        <w:rPr>
          <w:lang w:val="en-CA"/>
        </w:rPr>
      </w:pPr>
      <w:r w:rsidRPr="00D527DE">
        <w:rPr>
          <w:lang w:val="en-CA"/>
        </w:rPr>
        <w:t xml:space="preserve">For each node, the variables </w:t>
      </w:r>
      <w:r w:rsidR="00A03635" w:rsidRPr="00D527DE">
        <w:rPr>
          <w:lang w:val="en-CA"/>
        </w:rPr>
        <w:t xml:space="preserve">rN, lN, fN, bN, uN, and dN </w:t>
      </w:r>
      <w:r w:rsidRPr="00D527DE">
        <w:rPr>
          <w:lang w:val="en-CA"/>
        </w:rPr>
        <w:t>are derived as follows:</w:t>
      </w:r>
    </w:p>
    <w:p w14:paraId="1B598AAD" w14:textId="45CD74F4" w:rsidR="004C06BC" w:rsidRPr="00D527DE" w:rsidRDefault="004C06BC" w:rsidP="009414EA">
      <w:pPr>
        <w:pStyle w:val="Equation"/>
        <w:ind w:firstLine="1620"/>
        <w:rPr>
          <w:rFonts w:ascii="Cambria" w:eastAsiaTheme="minorEastAsia" w:hAnsi="Cambria"/>
          <w:lang w:val="en-CA" w:eastAsia="ja-JP"/>
        </w:rPr>
      </w:pPr>
      <m:oMathPara>
        <m:oMath>
          <m:r>
            <m:rPr>
              <m:sty m:val="p"/>
            </m:rPr>
            <w:rPr>
              <w:rFonts w:ascii="Cambria Math" w:hAnsi="Cambria Math"/>
              <w:lang w:val="en-CA"/>
            </w:rPr>
            <m:t>rN</m:t>
          </m:r>
          <m:r>
            <m:rPr>
              <m:sty m:val="p"/>
            </m:rPr>
            <w:rPr>
              <w:rFonts w:ascii="Cambria Math" w:eastAsiaTheme="minorEastAsia" w:hAnsi="Cambria Math"/>
              <w:lang w:val="en-CA" w:eastAsia="ja-JP"/>
            </w:rPr>
            <m:t>=</m:t>
          </m:r>
          <m:r>
            <m:rPr>
              <m:sty m:val="p"/>
            </m:rPr>
            <w:rPr>
              <w:rFonts w:ascii="Cambria Math" w:hAnsi="Cambria Math"/>
              <w:lang w:val="en-CA"/>
            </w:rPr>
            <m:t>GeometryNodeOccupancyCnt</m:t>
          </m:r>
          <m:d>
            <m:dPr>
              <m:begChr m:val="["/>
              <m:endChr m:val="]"/>
              <m:ctrlPr>
                <w:rPr>
                  <w:rFonts w:ascii="Cambria Math" w:hAnsi="Cambria Math"/>
                  <w:lang w:val="en-CA"/>
                </w:rPr>
              </m:ctrlPr>
            </m:dPr>
            <m:e>
              <m:r>
                <m:rPr>
                  <m:sty m:val="p"/>
                </m:rPr>
                <w:rPr>
                  <w:rFonts w:ascii="Cambria Math" w:hAnsi="Cambria Math"/>
                  <w:lang w:val="en-CA"/>
                </w:rPr>
                <m:t>depth</m:t>
              </m:r>
            </m:e>
          </m:d>
          <m:d>
            <m:dPr>
              <m:begChr m:val="["/>
              <m:endChr m:val="]"/>
              <m:ctrlPr>
                <w:rPr>
                  <w:rFonts w:ascii="Cambria Math" w:hAnsi="Cambria Math"/>
                  <w:lang w:val="en-CA"/>
                </w:rPr>
              </m:ctrlPr>
            </m:dPr>
            <m:e>
              <m:r>
                <m:rPr>
                  <m:sty m:val="p"/>
                </m:rPr>
                <w:rPr>
                  <w:rFonts w:ascii="Cambria Math" w:hAnsi="Cambria Math"/>
                  <w:lang w:val="en-CA"/>
                </w:rPr>
                <m:t xml:space="preserve"> xN + 1 </m:t>
              </m:r>
            </m:e>
          </m:d>
          <m:d>
            <m:dPr>
              <m:begChr m:val="["/>
              <m:endChr m:val="]"/>
              <m:ctrlPr>
                <w:rPr>
                  <w:rFonts w:ascii="Cambria Math" w:hAnsi="Cambria Math"/>
                  <w:lang w:val="en-CA"/>
                </w:rPr>
              </m:ctrlPr>
            </m:dPr>
            <m:e>
              <m:r>
                <m:rPr>
                  <m:sty m:val="p"/>
                </m:rPr>
                <w:rPr>
                  <w:rFonts w:ascii="Cambria Math" w:hAnsi="Cambria Math"/>
                  <w:lang w:val="en-CA"/>
                </w:rPr>
                <m:t xml:space="preserve"> yN</m:t>
              </m:r>
            </m:e>
          </m:d>
          <m:d>
            <m:dPr>
              <m:begChr m:val="["/>
              <m:endChr m:val="]"/>
              <m:ctrlPr>
                <w:rPr>
                  <w:rFonts w:ascii="Cambria Math" w:hAnsi="Cambria Math"/>
                  <w:lang w:val="en-CA"/>
                </w:rPr>
              </m:ctrlPr>
            </m:dPr>
            <m:e>
              <m:r>
                <m:rPr>
                  <m:sty m:val="p"/>
                </m:rPr>
                <w:rPr>
                  <w:rFonts w:ascii="Cambria Math" w:hAnsi="Cambria Math"/>
                  <w:lang w:val="en-CA"/>
                </w:rPr>
                <m:t xml:space="preserve"> zN </m:t>
              </m:r>
            </m:e>
          </m:d>
          <m:r>
            <m:rPr>
              <m:sty m:val="p"/>
            </m:rPr>
            <w:rPr>
              <w:rFonts w:ascii="Cambria Math" w:eastAsiaTheme="minorEastAsia" w:hAnsi="Cambria Math"/>
              <w:lang w:val="en-CA" w:eastAsia="ja-JP"/>
            </w:rPr>
            <m:t>!=</m:t>
          </m:r>
          <m:r>
            <m:rPr>
              <m:sty m:val="p"/>
            </m:rPr>
            <w:rPr>
              <w:rFonts w:ascii="Cambria Math" w:hAnsi="Cambria Math"/>
              <w:lang w:val="en-CA"/>
            </w:rPr>
            <m:t>0</m:t>
          </m:r>
        </m:oMath>
      </m:oMathPara>
    </w:p>
    <w:p w14:paraId="6B6549FF" w14:textId="295DCDB5" w:rsidR="00243A29" w:rsidRPr="00D527DE" w:rsidRDefault="00243A29" w:rsidP="00243A29">
      <w:pPr>
        <w:pStyle w:val="Equation"/>
        <w:ind w:firstLine="1620"/>
        <w:rPr>
          <w:rFonts w:ascii="Cambria" w:hAnsi="Cambria"/>
          <w:lang w:val="en-CA" w:eastAsia="ja-JP"/>
        </w:rPr>
      </w:pPr>
      <m:oMathPara>
        <m:oMath>
          <m:r>
            <m:rPr>
              <m:sty m:val="p"/>
            </m:rPr>
            <w:rPr>
              <w:rFonts w:ascii="Cambria Math" w:hAnsi="Cambria Math"/>
              <w:lang w:val="en-CA"/>
            </w:rPr>
            <m:t>lN=GeometryNodeOccupancyCnt[ depth ][ xN - 1 ][ yN ][ zN ]!=0</m:t>
          </m:r>
        </m:oMath>
      </m:oMathPara>
    </w:p>
    <w:p w14:paraId="0D5D8F0E" w14:textId="77552D4C"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bN=GeometryNodeOccupancyCnt[ depth ][ xN ][ yN + 1 ][ zN ] != 0</m:t>
          </m:r>
        </m:oMath>
      </m:oMathPara>
    </w:p>
    <w:p w14:paraId="45BFD285" w14:textId="6F6BE27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fN = GeometryNodeOccupancyCnt[ depth ][ xN ][ yN - 1 ][ zN ] != 0</m:t>
          </m:r>
        </m:oMath>
      </m:oMathPara>
    </w:p>
    <w:p w14:paraId="591D8C0D" w14:textId="755E4E46" w:rsidR="009414EA" w:rsidRPr="00D527DE" w:rsidRDefault="009414EA" w:rsidP="00210093">
      <w:pPr>
        <w:pStyle w:val="Equation"/>
        <w:ind w:firstLine="1620"/>
        <w:rPr>
          <w:rFonts w:ascii="Cambria" w:hAnsi="Cambria"/>
          <w:lang w:val="en-CA"/>
        </w:rPr>
      </w:pPr>
      <m:oMathPara>
        <m:oMath>
          <m:r>
            <m:rPr>
              <m:sty m:val="p"/>
            </m:rPr>
            <w:rPr>
              <w:rFonts w:ascii="Cambria Math" w:hAnsi="Cambria Math"/>
              <w:lang w:val="en-CA"/>
            </w:rPr>
            <m:t>uN = GeometryNodeOccupancyCnt[ depth ][ xN ][ yN][ zN + 1] != 0</m:t>
          </m:r>
        </m:oMath>
      </m:oMathPara>
    </w:p>
    <w:p w14:paraId="5D92A21E" w14:textId="0E3036B1"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w:lastRenderedPageBreak/>
            <m:t>dN = GeometryNodeOccupancyCnt[ depth ][ xN ][ yN ][ zN - 1 ] != 0</m:t>
          </m:r>
        </m:oMath>
      </m:oMathPara>
    </w:p>
    <w:p w14:paraId="69B859D5" w14:textId="745C1C48" w:rsidR="009414EA" w:rsidRPr="009334E7" w:rsidRDefault="009414EA" w:rsidP="0094047C">
      <w:pPr>
        <w:pStyle w:val="af7"/>
        <w:numPr>
          <w:ilvl w:val="0"/>
          <w:numId w:val="20"/>
        </w:numPr>
        <w:jc w:val="left"/>
        <w:rPr>
          <w:lang w:val="en-CA"/>
        </w:rPr>
      </w:pPr>
      <w:r w:rsidRPr="00D527DE">
        <w:rPr>
          <w:lang w:val="en-CA"/>
        </w:rPr>
        <w:t xml:space="preserve">If </w:t>
      </w:r>
      <w:r w:rsidR="0094047C" w:rsidRPr="00D527DE">
        <w:rPr>
          <w:lang w:val="en-CA"/>
        </w:rPr>
        <w:t xml:space="preserve">NeighbAvailabilityMask </w:t>
      </w:r>
      <w:r w:rsidRPr="00D527DE">
        <w:rPr>
          <w:lang w:val="en-CA"/>
        </w:rPr>
        <w:t xml:space="preserve">is </w:t>
      </w:r>
      <w:r w:rsidR="00A03635" w:rsidRPr="00D527DE">
        <w:rPr>
          <w:lang w:val="en-CA"/>
        </w:rPr>
        <w:t>not equal to</w:t>
      </w:r>
      <w:r w:rsidRPr="00D527DE">
        <w:rPr>
          <w:lang w:val="en-CA"/>
        </w:rPr>
        <w:t xml:space="preserve"> 0, the following applies.</w:t>
      </w:r>
    </w:p>
    <w:p w14:paraId="605B1FE9" w14:textId="3AB88EE3"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lN =</m:t>
          </m:r>
          <m:d>
            <m:dPr>
              <m:ctrlPr>
                <w:rPr>
                  <w:rFonts w:ascii="Cambria Math" w:hAnsi="Cambria Math"/>
                  <w:lang w:val="en-CA"/>
                </w:rPr>
              </m:ctrlPr>
            </m:dPr>
            <m:e>
              <m:r>
                <m:rPr>
                  <m:sty m:val="p"/>
                </m:rPr>
                <w:rPr>
                  <w:rFonts w:ascii="Cambria Math" w:hAnsi="Cambria Math"/>
                  <w:lang w:val="en-CA"/>
                </w:rPr>
                <m:t>(xN+1</m:t>
              </m:r>
            </m:e>
          </m:d>
          <m:r>
            <m:rPr>
              <m:sty m:val="p"/>
            </m:rPr>
            <w:rPr>
              <w:rFonts w:ascii="Cambria Math" w:hAnsi="Cambria Math"/>
              <w:lang w:val="en-CA"/>
            </w:rPr>
            <m:t xml:space="preserve"> &amp;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1</m:t>
          </m:r>
          <m:r>
            <m:rPr>
              <m:sty m:val="p"/>
            </m:rPr>
            <w:rPr>
              <w:rFonts w:ascii="Cambria Math" w:hAnsi="Cambria Math"/>
              <w:lang w:val="en-CA"/>
            </w:rPr>
            <m:t>) ? 0 : lN</m:t>
          </m:r>
        </m:oMath>
      </m:oMathPara>
    </w:p>
    <w:p w14:paraId="22E41E30" w14:textId="6BB0C14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rN =((xN+1) &amp; </m:t>
          </m:r>
          <m:r>
            <m:rPr>
              <m:sty m:val="p"/>
            </m:rPr>
            <w:rPr>
              <w:rFonts w:ascii="Cambria Math" w:hAnsi="Cambria Math" w:cs="TimesNewRomanPSMT"/>
              <w:lang w:val="en-CA"/>
            </w:rPr>
            <m:t>NeighbAvailabilityMask</m:t>
          </m:r>
          <m:r>
            <m:rPr>
              <m:sty m:val="p"/>
            </m:rPr>
            <w:rPr>
              <w:rFonts w:ascii="Cambria Math" w:hAnsi="Cambria Math"/>
              <w:lang w:val="en-CA"/>
            </w:rPr>
            <m:t>== 0) ? 0 : rN</m:t>
          </m:r>
        </m:oMath>
      </m:oMathPara>
    </w:p>
    <w:p w14:paraId="2466EA89" w14:textId="1F14356E"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fN =( </m:t>
          </m:r>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fN</m:t>
          </m:r>
        </m:oMath>
      </m:oMathPara>
    </w:p>
    <w:p w14:paraId="1B404E1B" w14:textId="3DA3073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==0</m:t>
              </m:r>
            </m:e>
          </m:d>
          <m:r>
            <m:rPr>
              <m:sty m:val="p"/>
            </m:rPr>
            <w:rPr>
              <w:rFonts w:ascii="Cambria Math" w:hAnsi="Cambria Math"/>
              <w:lang w:val="en-CA"/>
            </w:rPr>
            <m:t xml:space="preserve"> ? 0 : bN</m:t>
          </m:r>
        </m:oMath>
      </m:oMathPara>
    </w:p>
    <w:p w14:paraId="0D012E77" w14:textId="73209876"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dN =((zN+1) </m:t>
          </m:r>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dN</m:t>
          </m:r>
        </m:oMath>
      </m:oMathPara>
    </w:p>
    <w:p w14:paraId="016037BE" w14:textId="223BFC1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uN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zN +1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0</m:t>
              </m:r>
            </m:e>
          </m:d>
          <m:r>
            <m:rPr>
              <m:sty m:val="p"/>
            </m:rPr>
            <w:rPr>
              <w:rFonts w:ascii="Cambria Math" w:hAnsi="Cambria Math"/>
              <w:lang w:val="en-CA"/>
            </w:rPr>
            <m:t xml:space="preserve"> ? 0 : uN</m:t>
          </m:r>
        </m:oMath>
      </m:oMathPara>
    </w:p>
    <w:p w14:paraId="1059A447" w14:textId="1D517E47" w:rsidR="0049572B" w:rsidRPr="00D527DE" w:rsidRDefault="0049572B" w:rsidP="006973F9">
      <w:pPr>
        <w:pStyle w:val="af7"/>
        <w:numPr>
          <w:ilvl w:val="0"/>
          <w:numId w:val="20"/>
        </w:numPr>
        <w:rPr>
          <w:lang w:val="en-CA"/>
        </w:rPr>
      </w:pPr>
      <w:r w:rsidRPr="00D527DE">
        <w:rPr>
          <w:lang w:val="en-CA"/>
        </w:rPr>
        <w:t xml:space="preserve">If </w:t>
      </w:r>
      <w:r w:rsidR="00425E30" w:rsidRPr="00D527DE">
        <w:rPr>
          <w:lang w:val="en-CA"/>
        </w:rPr>
        <w:t>adjacent_child_contextualization_enabled_flag</w:t>
      </w:r>
      <w:r w:rsidRPr="00D527DE">
        <w:rPr>
          <w:lang w:val="en-CA"/>
        </w:rPr>
        <w:t xml:space="preserve"> is equal to 1, the following applies.</w:t>
      </w:r>
    </w:p>
    <w:p w14:paraId="49D420E3" w14:textId="09CADC44" w:rsidR="0049572B" w:rsidRPr="00D527DE" w:rsidRDefault="002C3A5D" w:rsidP="00210093">
      <w:pPr>
        <w:rPr>
          <w:lang w:val="en-CA" w:eastAsia="ja-JP"/>
        </w:rPr>
      </w:pPr>
      <w:r w:rsidRPr="00D527DE">
        <w:rPr>
          <w:rFonts w:eastAsia="Malgun Gothic"/>
          <w:lang w:val="en-CA"/>
        </w:rPr>
        <w:tab/>
      </w:r>
      <m:oMath>
        <m:r>
          <m:rPr>
            <m:sty m:val="p"/>
          </m:rPr>
          <w:rPr>
            <w:rFonts w:ascii="Cambria Math" w:hAnsi="Cambria Math"/>
            <w:lang w:val="en-CA"/>
          </w:rPr>
          <m:t>lNadj =fNadj=dNadj= 0</m:t>
        </m:r>
      </m:oMath>
    </w:p>
    <w:p w14:paraId="4C92297A" w14:textId="79645BF7" w:rsidR="0049572B" w:rsidRPr="00D527DE" w:rsidRDefault="0049572B" w:rsidP="00210093">
      <w:pPr>
        <w:rPr>
          <w:lang w:val="en-CA" w:eastAsia="ja-JP"/>
        </w:rPr>
      </w:pPr>
      <w:r w:rsidRPr="00D527DE">
        <w:rPr>
          <w:lang w:val="en-CA" w:eastAsia="ja-JP"/>
        </w:rPr>
        <w:tab/>
      </w:r>
      <w:r w:rsidRPr="00D527DE">
        <w:rPr>
          <w:lang w:val="en-CA"/>
        </w:rPr>
        <w:t>for (xNc = xN</w:t>
      </w:r>
      <w:r w:rsidR="007D6F11" w:rsidRPr="00D527DE">
        <w:rPr>
          <w:lang w:val="en-CA" w:eastAsia="ja-JP"/>
        </w:rPr>
        <w:t xml:space="preserve"> × </w:t>
      </w:r>
      <w:r w:rsidRPr="00D527DE">
        <w:rPr>
          <w:lang w:val="en-CA" w:eastAsia="ja-JP"/>
        </w:rPr>
        <w:t>2</w:t>
      </w:r>
      <w:r w:rsidRPr="00D527DE">
        <w:rPr>
          <w:lang w:val="en-CA"/>
        </w:rPr>
        <w:t>; xNc &lt; xN</w:t>
      </w:r>
      <w:r w:rsidR="007D6F11" w:rsidRPr="00D527DE">
        <w:rPr>
          <w:lang w:val="en-CA" w:eastAsia="ja-JP"/>
        </w:rPr>
        <w:t xml:space="preserve"> × </w:t>
      </w:r>
      <w:r w:rsidRPr="00D527DE">
        <w:rPr>
          <w:lang w:val="en-CA" w:eastAsia="ja-JP"/>
        </w:rPr>
        <w:t>2</w:t>
      </w:r>
      <w:r w:rsidRPr="00D527DE">
        <w:rPr>
          <w:lang w:val="en-CA"/>
        </w:rPr>
        <w:t xml:space="preserve"> + 2; xNc++)</w:t>
      </w:r>
      <w:r w:rsidRPr="00D527DE">
        <w:rPr>
          <w:lang w:val="en-CA" w:eastAsia="ja-JP"/>
        </w:rPr>
        <w:t>{</w:t>
      </w:r>
    </w:p>
    <w:p w14:paraId="1E4E0178" w14:textId="3183B22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rPr>
        <w:t>for (yNc = yN</w:t>
      </w:r>
      <w:r w:rsidR="007D6F11" w:rsidRPr="00D527DE">
        <w:rPr>
          <w:lang w:val="en-CA" w:eastAsia="ja-JP"/>
        </w:rPr>
        <w:t xml:space="preserve"> × </w:t>
      </w:r>
      <w:r w:rsidRPr="00D527DE">
        <w:rPr>
          <w:lang w:val="en-CA" w:eastAsia="ja-JP"/>
        </w:rPr>
        <w:t>2</w:t>
      </w:r>
      <w:r w:rsidRPr="00D527DE">
        <w:rPr>
          <w:lang w:val="en-CA"/>
        </w:rPr>
        <w:t>; yNc &lt; yN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yNc++)</w:t>
      </w:r>
      <w:r w:rsidRPr="00D527DE">
        <w:rPr>
          <w:lang w:val="en-CA" w:eastAsia="ja-JP"/>
        </w:rPr>
        <w:t>{</w:t>
      </w:r>
    </w:p>
    <w:p w14:paraId="319B0B65" w14:textId="7F03274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for (zNc = zN</w:t>
      </w:r>
      <w:r w:rsidR="007D6F11" w:rsidRPr="00D527DE">
        <w:rPr>
          <w:lang w:val="en-CA" w:eastAsia="ja-JP"/>
        </w:rPr>
        <w:t xml:space="preserve"> × </w:t>
      </w:r>
      <w:r w:rsidRPr="00D527DE">
        <w:rPr>
          <w:lang w:val="en-CA" w:eastAsia="ja-JP"/>
        </w:rPr>
        <w:t>2</w:t>
      </w:r>
      <w:r w:rsidRPr="00D527DE">
        <w:rPr>
          <w:lang w:val="en-CA"/>
        </w:rPr>
        <w:t>; zNc &lt; zN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zNc++) {</w:t>
      </w:r>
    </w:p>
    <w:p w14:paraId="066D5499" w14:textId="52936854" w:rsidR="0049572B" w:rsidRPr="00D527DE" w:rsidRDefault="0049572B" w:rsidP="00210093">
      <w:pPr>
        <w:rPr>
          <w:lang w:val="en-CA" w:eastAsia="ja-JP"/>
        </w:rPr>
      </w:pPr>
      <m:oMathPara>
        <m:oMath>
          <m:r>
            <m:rPr>
              <m:sty m:val="p"/>
            </m:rPr>
            <w:rPr>
              <w:rFonts w:ascii="Cambria Math" w:hAnsi="Cambria Math"/>
              <w:lang w:val="en-CA"/>
            </w:rPr>
            <m:t>lNadj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 xml:space="preserve"> xN*2 - 1 </m:t>
              </m:r>
            </m:e>
          </m:d>
          <m:d>
            <m:dPr>
              <m:begChr m:val="["/>
              <m:endChr m:val="]"/>
              <m:ctrlPr>
                <w:rPr>
                  <w:rFonts w:ascii="Cambria Math" w:hAnsi="Cambria Math"/>
                  <w:lang w:val="en-CA"/>
                </w:rPr>
              </m:ctrlPr>
            </m:dPr>
            <m:e>
              <m:r>
                <m:rPr>
                  <m:sty m:val="p"/>
                </m:rPr>
                <w:rPr>
                  <w:rFonts w:ascii="Cambria Math" w:hAnsi="Cambria Math"/>
                  <w:lang w:val="en-CA"/>
                </w:rPr>
                <m:t xml:space="preserve"> yNc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498E9C18" w14:textId="370AC073" w:rsidR="0049572B" w:rsidRPr="00D527DE" w:rsidRDefault="0049572B" w:rsidP="00210093">
      <w:pPr>
        <w:rPr>
          <w:lang w:val="en-CA" w:eastAsia="ja-JP"/>
        </w:rPr>
      </w:pPr>
      <m:oMathPara>
        <m:oMath>
          <m:r>
            <m:rPr>
              <m:sty m:val="p"/>
            </m:rPr>
            <w:rPr>
              <w:rFonts w:ascii="Cambria Math" w:hAnsi="Cambria Math"/>
              <w:lang w:val="en-CA"/>
            </w:rPr>
            <m:t>fNadj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xNc</m:t>
              </m:r>
            </m:e>
          </m:d>
          <m:d>
            <m:dPr>
              <m:begChr m:val="["/>
              <m:endChr m:val="]"/>
              <m:ctrlPr>
                <w:rPr>
                  <w:rFonts w:ascii="Cambria Math" w:hAnsi="Cambria Math"/>
                  <w:lang w:val="en-CA"/>
                </w:rPr>
              </m:ctrlPr>
            </m:dPr>
            <m:e>
              <m:r>
                <m:rPr>
                  <m:sty m:val="p"/>
                </m:rPr>
                <w:rPr>
                  <w:rFonts w:ascii="Cambria Math" w:hAnsi="Cambria Math"/>
                  <w:lang w:val="en-CA"/>
                </w:rPr>
                <m:t xml:space="preserve"> yN*2 - 1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3A52EB90" w14:textId="3285C7D5" w:rsidR="0049572B" w:rsidRPr="00D527DE" w:rsidRDefault="0049572B" w:rsidP="00210093">
      <w:pPr>
        <w:rPr>
          <w:lang w:val="en-CA" w:eastAsia="ja-JP"/>
        </w:rPr>
      </w:pPr>
      <m:oMathPara>
        <m:oMath>
          <m:r>
            <m:rPr>
              <m:sty m:val="p"/>
            </m:rPr>
            <w:rPr>
              <w:rFonts w:ascii="Cambria Math" w:hAnsi="Cambria Math"/>
              <w:lang w:val="en-CA"/>
            </w:rPr>
            <m:t>dNadj |=GeometryNodeOccupancyCnt[ depth+1 ][xNc][ yNc ][ zN*2 - 1 ]</m:t>
          </m:r>
        </m:oMath>
      </m:oMathPara>
    </w:p>
    <w:p w14:paraId="015CD514" w14:textId="1891EE85"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w:t>
      </w:r>
    </w:p>
    <w:p w14:paraId="1EC79D47" w14:textId="627EE34F" w:rsidR="0049572B" w:rsidRPr="00D527DE" w:rsidRDefault="0049572B" w:rsidP="00210093">
      <w:pPr>
        <w:rPr>
          <w:lang w:val="en-CA" w:eastAsia="ja-JP"/>
        </w:rPr>
      </w:pPr>
      <w:r w:rsidRPr="00D527DE">
        <w:rPr>
          <w:lang w:val="en-CA" w:eastAsia="ja-JP"/>
        </w:rPr>
        <w:tab/>
      </w:r>
      <w:r w:rsidRPr="00D527DE">
        <w:rPr>
          <w:lang w:val="en-CA" w:eastAsia="ja-JP"/>
        </w:rPr>
        <w:tab/>
        <w:t>}</w:t>
      </w:r>
    </w:p>
    <w:p w14:paraId="6AE96330" w14:textId="38E34270" w:rsidR="0049572B" w:rsidRPr="00D527DE" w:rsidRDefault="0049572B" w:rsidP="00210093">
      <w:pPr>
        <w:rPr>
          <w:lang w:val="en-CA" w:eastAsia="ja-JP"/>
        </w:rPr>
      </w:pPr>
      <w:r w:rsidRPr="00D527DE">
        <w:rPr>
          <w:lang w:val="en-CA" w:eastAsia="ja-JP"/>
        </w:rPr>
        <w:tab/>
        <w:t>}</w:t>
      </w:r>
    </w:p>
    <w:p w14:paraId="6166FF82" w14:textId="683306AD" w:rsidR="0049572B" w:rsidRPr="00D527DE" w:rsidRDefault="004F66E2" w:rsidP="009334E7">
      <w:pPr>
        <w:jc w:val="left"/>
        <w:rPr>
          <w:lang w:val="en-CA" w:eastAsia="ja-JP"/>
        </w:rPr>
      </w:pPr>
      <w:r>
        <w:rPr>
          <w:lang w:val="en-CA"/>
        </w:rPr>
        <w:tab/>
      </w:r>
      <w:r w:rsidR="0049572B" w:rsidRPr="00D527DE">
        <w:rPr>
          <w:lang w:val="en-CA"/>
        </w:rPr>
        <w:t>lN &amp;= lNadj</w:t>
      </w:r>
    </w:p>
    <w:p w14:paraId="4765149D" w14:textId="08941117" w:rsidR="0049572B" w:rsidRPr="00D527DE" w:rsidRDefault="004F66E2" w:rsidP="009334E7">
      <w:pPr>
        <w:jc w:val="left"/>
        <w:rPr>
          <w:lang w:val="en-CA" w:eastAsia="ja-JP"/>
        </w:rPr>
      </w:pPr>
      <w:r>
        <w:rPr>
          <w:lang w:val="en-CA"/>
        </w:rPr>
        <w:tab/>
      </w:r>
      <w:r w:rsidR="0049572B" w:rsidRPr="00D527DE">
        <w:rPr>
          <w:lang w:val="en-CA"/>
        </w:rPr>
        <w:t>fN &amp;= fNadj</w:t>
      </w:r>
    </w:p>
    <w:p w14:paraId="12A3E951" w14:textId="33604499" w:rsidR="0049572B" w:rsidRPr="00D527DE" w:rsidRDefault="004F66E2" w:rsidP="009334E7">
      <w:pPr>
        <w:jc w:val="left"/>
        <w:rPr>
          <w:lang w:val="en-CA" w:eastAsia="ja-JP"/>
        </w:rPr>
      </w:pPr>
      <w:r>
        <w:rPr>
          <w:lang w:val="en-CA"/>
        </w:rPr>
        <w:tab/>
      </w:r>
      <w:r w:rsidR="0049572B" w:rsidRPr="00D527DE">
        <w:rPr>
          <w:lang w:val="en-CA"/>
        </w:rPr>
        <w:t>dN &amp;= dNadj</w:t>
      </w:r>
    </w:p>
    <w:p w14:paraId="63472374" w14:textId="20B9CAC0" w:rsidR="009414EA" w:rsidRPr="00D527DE" w:rsidRDefault="009414EA" w:rsidP="0049572B">
      <w:pPr>
        <w:pStyle w:val="af7"/>
        <w:numPr>
          <w:ilvl w:val="0"/>
          <w:numId w:val="20"/>
        </w:numPr>
        <w:rPr>
          <w:lang w:val="en-CA"/>
        </w:rPr>
      </w:pPr>
      <w:r w:rsidRPr="00D527DE">
        <w:rPr>
          <w:lang w:val="en-CA"/>
        </w:rPr>
        <w:t xml:space="preserve">Finally, the variable NeighbourPattern is </w:t>
      </w:r>
      <w:r w:rsidR="00985044" w:rsidRPr="00D527DE">
        <w:rPr>
          <w:lang w:val="en-CA"/>
        </w:rPr>
        <w:t>set</w:t>
      </w:r>
      <w:r w:rsidRPr="00D527DE">
        <w:rPr>
          <w:lang w:val="en-CA"/>
        </w:rPr>
        <w:t xml:space="preserve"> as follows:</w:t>
      </w:r>
    </w:p>
    <w:p w14:paraId="3B27F228" w14:textId="18AEC22B" w:rsidR="009414EA" w:rsidRPr="00D527DE" w:rsidRDefault="009414EA" w:rsidP="009414EA">
      <w:pPr>
        <w:pStyle w:val="Equation"/>
        <w:ind w:left="360"/>
        <w:rPr>
          <w:rFonts w:ascii="Cambria" w:hAnsi="Cambria"/>
          <w:lang w:val="en-CA"/>
        </w:rPr>
      </w:pPr>
      <m:oMathPara>
        <m:oMath>
          <m:r>
            <m:rPr>
              <m:sty m:val="p"/>
            </m:rPr>
            <w:rPr>
              <w:rFonts w:ascii="Cambria Math" w:hAnsi="Cambria Math"/>
              <w:lang w:val="en-CA"/>
            </w:rPr>
            <m:t>NeighbourPattern=rN | ( lN≪1) | ( fN≪2) | ( bN≪3 ) | ( dN≪4 ) | ( uN≪5 )</m:t>
          </m:r>
        </m:oMath>
      </m:oMathPara>
    </w:p>
    <w:p w14:paraId="0681C5BF" w14:textId="73208B22" w:rsidR="009414EA" w:rsidRPr="00D527DE" w:rsidRDefault="009414EA" w:rsidP="009414EA">
      <w:pPr>
        <w:jc w:val="left"/>
        <w:rPr>
          <w:lang w:val="en-CA"/>
        </w:rPr>
      </w:pPr>
    </w:p>
    <w:p w14:paraId="3B8BE25D" w14:textId="5D3FCF49" w:rsidR="009414EA" w:rsidRPr="00D527DE" w:rsidRDefault="009414EA" w:rsidP="009414EA">
      <w:pPr>
        <w:rPr>
          <w:rFonts w:eastAsia="ＭＳ 明朝"/>
          <w:lang w:val="en-CA" w:eastAsia="ja-JP"/>
        </w:rPr>
      </w:pPr>
      <w:r w:rsidRPr="00D527DE">
        <w:rPr>
          <w:b/>
          <w:lang w:val="en-CA"/>
        </w:rPr>
        <w:t xml:space="preserve">single_occupancy_flag </w:t>
      </w:r>
      <w:r w:rsidRPr="00D527DE">
        <w:rPr>
          <w:lang w:val="en-CA"/>
        </w:rPr>
        <w:t>equal to 1 indicates that the current node contains a single child node.</w:t>
      </w:r>
      <w:r w:rsidRPr="00D527DE">
        <w:rPr>
          <w:rFonts w:eastAsia="ＭＳ 明朝"/>
          <w:lang w:val="en-CA" w:eastAsia="ja-JP"/>
        </w:rPr>
        <w:t xml:space="preserve"> </w:t>
      </w:r>
      <w:r w:rsidRPr="00D527DE">
        <w:rPr>
          <w:lang w:val="en-CA"/>
        </w:rPr>
        <w:t>single_occupancy_flag</w:t>
      </w:r>
      <w:r w:rsidRPr="00D527DE">
        <w:rPr>
          <w:rFonts w:eastAsia="ＭＳ 明朝"/>
          <w:lang w:val="en-CA" w:eastAsia="ja-JP"/>
        </w:rPr>
        <w:t xml:space="preserve"> equal to 0 indicates the current node may contain multiple child nodes.</w:t>
      </w:r>
    </w:p>
    <w:p w14:paraId="3FA25BC5" w14:textId="73FFFD5B" w:rsidR="00DC5BBD" w:rsidRPr="00D527DE" w:rsidRDefault="009414EA" w:rsidP="009414EA">
      <w:pPr>
        <w:rPr>
          <w:lang w:val="en-CA"/>
        </w:rPr>
      </w:pPr>
      <w:r w:rsidRPr="00D527DE">
        <w:rPr>
          <w:b/>
          <w:lang w:val="en-CA"/>
        </w:rPr>
        <w:t>occupancy_idx</w:t>
      </w:r>
      <w:r w:rsidRPr="00D527DE">
        <w:rPr>
          <w:lang w:val="en-CA"/>
        </w:rPr>
        <w:t xml:space="preserve"> identifies </w:t>
      </w:r>
      <w:r w:rsidR="00985044" w:rsidRPr="00D527DE">
        <w:rPr>
          <w:lang w:val="en-CA"/>
        </w:rPr>
        <w:t xml:space="preserve">index of </w:t>
      </w:r>
      <w:r w:rsidRPr="00D527DE">
        <w:rPr>
          <w:lang w:val="en-CA"/>
        </w:rPr>
        <w:t>the single</w:t>
      </w:r>
      <w:r w:rsidR="00985044" w:rsidRPr="00D527DE">
        <w:rPr>
          <w:lang w:val="en-CA"/>
        </w:rPr>
        <w:t xml:space="preserve"> occupied</w:t>
      </w:r>
      <w:r w:rsidRPr="00D527DE">
        <w:rPr>
          <w:lang w:val="en-CA"/>
        </w:rPr>
        <w:t xml:space="preserve"> child </w:t>
      </w:r>
      <w:r w:rsidR="00985044" w:rsidRPr="00D527DE">
        <w:rPr>
          <w:lang w:val="en-CA"/>
        </w:rPr>
        <w:t xml:space="preserve">of the current </w:t>
      </w:r>
      <w:r w:rsidRPr="00D527DE">
        <w:rPr>
          <w:lang w:val="en-CA"/>
        </w:rPr>
        <w:t>node</w:t>
      </w:r>
      <w:r w:rsidR="00985044" w:rsidRPr="00D527DE">
        <w:rPr>
          <w:lang w:val="en-CA"/>
        </w:rPr>
        <w:t xml:space="preserve"> in the geometry octree child node traversal order.</w:t>
      </w:r>
      <w:r w:rsidRPr="00D527DE">
        <w:rPr>
          <w:lang w:val="en-CA"/>
        </w:rPr>
        <w:t xml:space="preserve"> When present, the</w:t>
      </w:r>
      <w:r w:rsidR="00DC5BBD" w:rsidRPr="00D527DE">
        <w:rPr>
          <w:lang w:val="en-CA"/>
        </w:rPr>
        <w:t xml:space="preserve"> following applies:</w:t>
      </w:r>
    </w:p>
    <w:p w14:paraId="0077E98C" w14:textId="75FE4494" w:rsidR="009414EA" w:rsidRPr="00D527DE" w:rsidRDefault="00DC5BBD" w:rsidP="009414EA">
      <w:pPr>
        <w:rPr>
          <w:lang w:val="en-CA"/>
        </w:rPr>
      </w:pPr>
      <w:r w:rsidRPr="00D527DE">
        <w:rPr>
          <w:lang w:val="en-CA"/>
        </w:rPr>
        <w:tab/>
      </w:r>
      <w:r w:rsidR="009414EA" w:rsidRPr="00D527DE">
        <w:rPr>
          <w:lang w:val="en-CA"/>
        </w:rPr>
        <w:t>OccupancyMap</w:t>
      </w:r>
      <w:r w:rsidRPr="009334E7">
        <w:rPr>
          <w:rFonts w:eastAsia="ＭＳ 明朝"/>
          <w:lang w:val="en-CA"/>
        </w:rPr>
        <w:t> = </w:t>
      </w:r>
      <w:r w:rsidR="009414EA" w:rsidRPr="00D527DE">
        <w:rPr>
          <w:lang w:val="en-CA"/>
        </w:rPr>
        <w:t>1</w:t>
      </w:r>
      <w:r w:rsidR="0008361D" w:rsidRPr="00D527DE">
        <w:rPr>
          <w:lang w:val="en-CA"/>
        </w:rPr>
        <w:t xml:space="preserve"> </w:t>
      </w:r>
      <w:r w:rsidR="009414EA" w:rsidRPr="00D527DE">
        <w:rPr>
          <w:lang w:val="en-CA"/>
        </w:rPr>
        <w:t>&lt;&lt;</w:t>
      </w:r>
      <w:r w:rsidR="0008361D" w:rsidRPr="00D527DE">
        <w:rPr>
          <w:lang w:val="en-CA"/>
        </w:rPr>
        <w:t xml:space="preserve"> </w:t>
      </w:r>
      <w:r w:rsidR="009414EA" w:rsidRPr="00D527DE">
        <w:rPr>
          <w:lang w:val="en-CA"/>
        </w:rPr>
        <w:t>occupancy_idx.</w:t>
      </w:r>
    </w:p>
    <w:p w14:paraId="13475895" w14:textId="6561430A"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the current node. When present, the variable OccupancyMap is set equal to the output of the geometry occupancy map permutation process as specified in</w:t>
      </w:r>
      <w:r w:rsidR="00DC5BBD" w:rsidRPr="00D527DE">
        <w:rPr>
          <w:lang w:val="en-CA"/>
        </w:rPr>
        <w:t xml:space="preserve"> </w:t>
      </w:r>
      <w:r w:rsidR="00DC5BBD" w:rsidRPr="00D527DE">
        <w:rPr>
          <w:lang w:val="en-CA"/>
        </w:rPr>
        <w:fldChar w:fldCharType="begin"/>
      </w:r>
      <w:r w:rsidR="00DC5BBD" w:rsidRPr="00D527DE">
        <w:rPr>
          <w:lang w:val="en-CA"/>
        </w:rPr>
        <w:instrText xml:space="preserve"> REF _Ref535006589 \n \h </w:instrText>
      </w:r>
      <w:r w:rsidR="00D527DE">
        <w:rPr>
          <w:lang w:val="en-CA"/>
        </w:rPr>
        <w:instrText xml:space="preserve"> \* MERGEFORMAT </w:instrText>
      </w:r>
      <w:r w:rsidR="00DC5BBD" w:rsidRPr="00D527DE">
        <w:rPr>
          <w:lang w:val="en-CA"/>
        </w:rPr>
      </w:r>
      <w:r w:rsidR="00DC5BBD" w:rsidRPr="00D527DE">
        <w:rPr>
          <w:lang w:val="en-CA"/>
        </w:rPr>
        <w:fldChar w:fldCharType="separate"/>
      </w:r>
      <w:r w:rsidR="00AD2E5E">
        <w:rPr>
          <w:lang w:val="en-CA"/>
        </w:rPr>
        <w:t>6.4.2</w:t>
      </w:r>
      <w:r w:rsidR="00DC5BBD" w:rsidRPr="00D527DE">
        <w:rPr>
          <w:lang w:val="en-CA"/>
        </w:rPr>
        <w:fldChar w:fldCharType="end"/>
      </w:r>
      <w:r w:rsidRPr="00D527DE">
        <w:rPr>
          <w:lang w:val="en-CA"/>
        </w:rPr>
        <w:t xml:space="preserve"> when invoked with NeighbourPattern and occupancy_map as inputs.</w:t>
      </w:r>
    </w:p>
    <w:p w14:paraId="2090C37E" w14:textId="798493E8" w:rsidR="00637ACB" w:rsidRPr="00D527DE" w:rsidRDefault="00637ACB" w:rsidP="00637ACB">
      <w:pPr>
        <w:rPr>
          <w:lang w:val="en-CA" w:eastAsia="ja-JP"/>
        </w:rPr>
      </w:pPr>
      <w:r w:rsidRPr="00D527DE">
        <w:rPr>
          <w:b/>
          <w:lang w:val="en-CA" w:eastAsia="ja-JP"/>
        </w:rPr>
        <w:lastRenderedPageBreak/>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6.4.2</w:t>
      </w:r>
      <w:r w:rsidRPr="00D527DE">
        <w:rPr>
          <w:lang w:val="en-CA"/>
        </w:rPr>
        <w:fldChar w:fldCharType="end"/>
      </w:r>
      <w:r w:rsidRPr="00D527DE">
        <w:rPr>
          <w:lang w:val="en-CA"/>
        </w:rPr>
        <w:t xml:space="preserve"> when invoked with NeighbourPattern and occupancy_map as inputs.</w:t>
      </w:r>
    </w:p>
    <w:p w14:paraId="331E12DD" w14:textId="38900592" w:rsidR="009414EA" w:rsidRPr="00D527DE" w:rsidRDefault="009414EA" w:rsidP="009414EA">
      <w:pPr>
        <w:rPr>
          <w:lang w:val="en-CA"/>
        </w:rPr>
      </w:pPr>
      <w:r w:rsidRPr="00D527DE">
        <w:rPr>
          <w:lang w:val="en-CA"/>
        </w:rPr>
        <w:t>The array GeometryNodeChildren[ i ] identifies the index of the i-th occupied child node of the current node. The variable GeometryNodeChildrenCnt identifies the number of child nodes in the array GeometryNodeChildren[ ].</w:t>
      </w:r>
    </w:p>
    <w:p w14:paraId="23C6793F" w14:textId="3699DC20" w:rsidR="009414EA" w:rsidRPr="00D527DE" w:rsidRDefault="009414EA" w:rsidP="009414EA">
      <w:pPr>
        <w:rPr>
          <w:lang w:val="en-CA"/>
        </w:rPr>
      </w:pPr>
      <w:r w:rsidRPr="00D527DE">
        <w:rPr>
          <w:lang w:val="en-CA"/>
        </w:rPr>
        <w:t xml:space="preserve">When either of occupancy_idx or occupancy_map </w:t>
      </w:r>
      <w:r w:rsidR="002C3A5D" w:rsidRPr="00D527DE">
        <w:rPr>
          <w:lang w:val="en-CA"/>
        </w:rPr>
        <w:t>is</w:t>
      </w:r>
      <w:r w:rsidRPr="00D527DE">
        <w:rPr>
          <w:lang w:val="en-CA"/>
        </w:rPr>
        <w:t xml:space="preserve"> present, the following applies:</w:t>
      </w:r>
    </w:p>
    <w:p w14:paraId="1E378A54" w14:textId="420715D5" w:rsidR="00966CD1" w:rsidRPr="00D527DE" w:rsidRDefault="002C3A5D" w:rsidP="00D16D37">
      <w:pPr>
        <w:rPr>
          <w:lang w:val="en-CA" w:eastAsia="ja-JP"/>
        </w:rPr>
      </w:pPr>
      <w:r w:rsidRPr="00D527DE">
        <w:rPr>
          <w:lang w:val="en-CA"/>
        </w:rPr>
        <w:tab/>
      </w:r>
      <w:r w:rsidR="00966CD1" w:rsidRPr="00D527DE">
        <w:rPr>
          <w:lang w:val="en-CA" w:eastAsia="ja-JP"/>
        </w:rPr>
        <w:t>The variable childCnt is initialized to 0.</w:t>
      </w:r>
    </w:p>
    <w:p w14:paraId="53C26FD0" w14:textId="25FA95A1" w:rsidR="00966CD1" w:rsidRPr="00D527DE" w:rsidRDefault="00966CD1" w:rsidP="00D16D37">
      <w:pPr>
        <w:rPr>
          <w:lang w:val="en-CA" w:eastAsia="ja-JP"/>
        </w:rPr>
      </w:pPr>
      <w:r w:rsidRPr="00D527DE">
        <w:rPr>
          <w:lang w:val="en-CA" w:eastAsia="ja-JP"/>
        </w:rPr>
        <w:tab/>
        <w:t>for( childIdx = 0; childIdx &lt; 8; childIdx++) {</w:t>
      </w:r>
    </w:p>
    <w:p w14:paraId="65485A59" w14:textId="194B0BD2" w:rsidR="00966CD1" w:rsidRPr="00D527DE" w:rsidRDefault="00966CD1" w:rsidP="00D16D37">
      <w:pPr>
        <w:rPr>
          <w:lang w:val="en-CA" w:eastAsia="ja-JP"/>
        </w:rPr>
      </w:pPr>
      <w:r w:rsidRPr="00D527DE">
        <w:rPr>
          <w:lang w:val="en-CA" w:eastAsia="ja-JP"/>
        </w:rPr>
        <w:tab/>
      </w:r>
      <w:r w:rsidRPr="00D527DE">
        <w:rPr>
          <w:lang w:val="en-CA" w:eastAsia="ja-JP"/>
        </w:rPr>
        <w:tab/>
        <w:t>if( !( OccupancyMap &amp; ( 1&lt;&lt; childIdx ) ) )</w:t>
      </w:r>
    </w:p>
    <w:p w14:paraId="23BEF5BB" w14:textId="6F1131F5" w:rsidR="00966CD1" w:rsidRPr="00D527DE" w:rsidRDefault="00966CD1" w:rsidP="00D16D37">
      <w:pPr>
        <w:rPr>
          <w:lang w:val="en-CA" w:eastAsia="ja-JP"/>
        </w:rPr>
      </w:pPr>
      <w:r w:rsidRPr="00D527DE">
        <w:rPr>
          <w:lang w:val="en-CA" w:eastAsia="ja-JP"/>
        </w:rPr>
        <w:tab/>
      </w:r>
      <w:r w:rsidRPr="00D527DE">
        <w:rPr>
          <w:lang w:val="en-CA" w:eastAsia="ja-JP"/>
        </w:rPr>
        <w:tab/>
      </w:r>
      <w:r w:rsidRPr="00D527DE">
        <w:rPr>
          <w:lang w:val="en-CA" w:eastAsia="ja-JP"/>
        </w:rPr>
        <w:tab/>
        <w:t>continue</w:t>
      </w:r>
    </w:p>
    <w:p w14:paraId="6FE5C1E6" w14:textId="36EDAF04" w:rsidR="00966CD1" w:rsidRPr="00D527DE" w:rsidRDefault="00966CD1" w:rsidP="00D16D37">
      <w:pPr>
        <w:rPr>
          <w:lang w:val="en-CA" w:eastAsia="ja-JP"/>
        </w:rPr>
      </w:pPr>
      <w:r w:rsidRPr="00D527DE">
        <w:rPr>
          <w:lang w:val="en-CA" w:eastAsia="ja-JP"/>
        </w:rPr>
        <w:tab/>
      </w:r>
      <w:r w:rsidRPr="00D527DE">
        <w:rPr>
          <w:lang w:val="en-CA" w:eastAsia="ja-JP"/>
        </w:rPr>
        <w:tab/>
        <w:t>GeometryNodeChildren[</w:t>
      </w:r>
      <w:r w:rsidRPr="00D527DE">
        <w:rPr>
          <w:rFonts w:eastAsia="ＭＳ 明朝"/>
          <w:lang w:val="en-US" w:eastAsia="ja-JP"/>
        </w:rPr>
        <w:t> </w:t>
      </w:r>
      <w:r w:rsidRPr="00D527DE">
        <w:rPr>
          <w:lang w:val="en-CA" w:eastAsia="ja-JP"/>
        </w:rPr>
        <w:t>childCnt++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childIdx</w:t>
      </w:r>
    </w:p>
    <w:p w14:paraId="5C4C92E2" w14:textId="4D858A6B" w:rsidR="00966CD1" w:rsidRPr="00D527DE" w:rsidRDefault="00966CD1" w:rsidP="00D16D37">
      <w:pPr>
        <w:rPr>
          <w:lang w:val="en-CA" w:eastAsia="ja-JP"/>
        </w:rPr>
      </w:pPr>
      <w:r w:rsidRPr="00D527DE">
        <w:rPr>
          <w:lang w:val="en-CA" w:eastAsia="ja-JP"/>
        </w:rPr>
        <w:tab/>
        <w:t>}</w:t>
      </w:r>
    </w:p>
    <w:p w14:paraId="00ABCB89" w14:textId="171C04A4" w:rsidR="00966CD1" w:rsidRPr="00D527DE" w:rsidRDefault="00966CD1" w:rsidP="00D16D37">
      <w:pPr>
        <w:rPr>
          <w:lang w:val="en-CA" w:eastAsia="ja-JP"/>
        </w:rPr>
      </w:pPr>
      <w:r w:rsidRPr="00D527DE">
        <w:rPr>
          <w:lang w:val="en-CA" w:eastAsia="ja-JP"/>
        </w:rPr>
        <w:tab/>
        <w:t>GeometryNodeChildrenCnt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085C14E6" w14:textId="28EAC2EC" w:rsidR="00966CD1" w:rsidRPr="00D527DE" w:rsidRDefault="00966CD1">
      <w:pPr>
        <w:rPr>
          <w:lang w:val="en-CA" w:eastAsia="ja-JP"/>
        </w:rPr>
      </w:pPr>
      <w:r w:rsidRPr="00D527DE">
        <w:rPr>
          <w:lang w:val="en-CA" w:eastAsia="ja-JP"/>
        </w:rPr>
        <w:tab/>
        <w:t>GeometryNodeOccupancyCnt[</w:t>
      </w:r>
      <w:r w:rsidRPr="00D527DE">
        <w:rPr>
          <w:rFonts w:eastAsia="ＭＳ 明朝"/>
          <w:lang w:val="en-US" w:eastAsia="ja-JP"/>
        </w:rPr>
        <w:t> </w:t>
      </w:r>
      <w:r w:rsidRPr="00D527DE">
        <w:rPr>
          <w:lang w:val="en-CA" w:eastAsia="ja-JP"/>
        </w:rPr>
        <w:t>depth</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xN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yN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zN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rsidP="009414EA">
      <w:pPr>
        <w:pStyle w:val="AVCBulletlevel1CharChar"/>
        <w:rPr>
          <w:rFonts w:ascii="Cambria" w:hAnsi="Cambria"/>
          <w:lang w:val="en-CA"/>
        </w:rPr>
      </w:pPr>
      <w:r w:rsidRPr="00D527DE">
        <w:rPr>
          <w:rFonts w:ascii="Cambria" w:hAnsi="Cambria"/>
          <w:lang w:val="en-CA"/>
        </w:rPr>
        <w:t xml:space="preserve">When all of the following conditions are true, </w:t>
      </w:r>
      <w:r w:rsidRPr="00D527DE">
        <w:rPr>
          <w:rStyle w:val="AVCBulletlevel1CharCharCharChar"/>
          <w:rFonts w:ascii="Cambria" w:hAnsi="Cambria"/>
          <w:lang w:val="en-CA"/>
        </w:rPr>
        <w:t>DirectModeFlagPresent</w:t>
      </w:r>
      <w:r w:rsidRPr="00D527DE">
        <w:rPr>
          <w:rFonts w:ascii="Cambria" w:hAnsi="Cambria"/>
          <w:lang w:val="en-CA"/>
        </w:rPr>
        <w:t xml:space="preserve"> is set equal to 1:</w:t>
      </w:r>
    </w:p>
    <w:p w14:paraId="764BB998" w14:textId="77777777" w:rsidR="009414EA" w:rsidRPr="00D527DE" w:rsidRDefault="009414EA" w:rsidP="009414EA">
      <w:pPr>
        <w:pStyle w:val="AVCBulletlevel2CharChar"/>
        <w:rPr>
          <w:rFonts w:ascii="Cambria" w:hAnsi="Cambria"/>
          <w:lang w:val="en-CA"/>
        </w:rPr>
      </w:pPr>
      <w:r w:rsidRPr="00D527DE">
        <w:rPr>
          <w:rFonts w:ascii="Cambria" w:hAnsi="Cambria"/>
          <w:lang w:val="en-CA"/>
        </w:rPr>
        <w:t>inferred_direct_coding_mode_enabled_flag is equal to 1</w:t>
      </w:r>
    </w:p>
    <w:p w14:paraId="521BF437" w14:textId="77777777" w:rsidR="009414EA" w:rsidRPr="00D527DE" w:rsidRDefault="009414EA" w:rsidP="009414EA">
      <w:pPr>
        <w:pStyle w:val="AVCBulletlevel2CharChar"/>
        <w:rPr>
          <w:rFonts w:ascii="Cambria" w:hAnsi="Cambria"/>
          <w:lang w:val="en-CA"/>
        </w:rPr>
      </w:pPr>
      <w:r w:rsidRPr="00D527DE">
        <w:rPr>
          <w:rFonts w:ascii="Cambria" w:hAnsi="Cambria"/>
          <w:lang w:val="en-CA"/>
        </w:rPr>
        <w:t>NodeSizeLog2 is greater than 1</w:t>
      </w:r>
    </w:p>
    <w:p w14:paraId="1574CB1C" w14:textId="77777777" w:rsidR="009414EA" w:rsidRPr="00D527DE" w:rsidRDefault="009414EA" w:rsidP="009414EA">
      <w:pPr>
        <w:pStyle w:val="AVCBulletlevel2CharChar"/>
        <w:rPr>
          <w:rFonts w:ascii="Cambria" w:hAnsi="Cambria"/>
          <w:lang w:val="en-CA"/>
        </w:rPr>
      </w:pPr>
      <w:r w:rsidRPr="00D527DE">
        <w:rPr>
          <w:rFonts w:ascii="Cambria" w:hAnsi="Cambria"/>
          <w:lang w:val="en-CA"/>
        </w:rPr>
        <w:t>GeometryNodeOccupancyCnt[ depth − 1 ][ xPn ][ yPn ][ zPn ] is less than or equal to 2</w:t>
      </w:r>
    </w:p>
    <w:p w14:paraId="3CA09E94" w14:textId="465F179E" w:rsidR="009414EA" w:rsidRPr="00D527DE" w:rsidRDefault="009414EA" w:rsidP="009414EA">
      <w:pPr>
        <w:pStyle w:val="AVCBulletlevel2CharChar"/>
        <w:rPr>
          <w:rFonts w:ascii="Cambria" w:hAnsi="Cambria"/>
          <w:lang w:val="en-CA"/>
        </w:rPr>
      </w:pPr>
      <w:r w:rsidRPr="00D527DE">
        <w:rPr>
          <w:rFonts w:ascii="Cambria" w:hAnsi="Cambria"/>
          <w:lang w:val="en-CA"/>
        </w:rPr>
        <w:t>GeometryNodeOccupancyCnt[ depth ][ xN ][ yN ][ zN ] is equal to 1</w:t>
      </w:r>
    </w:p>
    <w:p w14:paraId="4919DF8A" w14:textId="34E51863" w:rsidR="0023682F" w:rsidRPr="00D527DE" w:rsidRDefault="0023682F" w:rsidP="009414EA">
      <w:pPr>
        <w:pStyle w:val="AVCBulletlevel2CharChar"/>
        <w:rPr>
          <w:rFonts w:ascii="Cambria" w:hAnsi="Cambria"/>
          <w:lang w:val="en-CA"/>
        </w:rPr>
      </w:pPr>
      <w:r w:rsidRPr="00D527DE">
        <w:rPr>
          <w:rFonts w:ascii="Cambria" w:hAnsi="Cambria"/>
          <w:lang w:val="en-CA"/>
        </w:rPr>
        <w:t>NeighbourPattern is equal to 0</w:t>
      </w:r>
    </w:p>
    <w:p w14:paraId="78F07073" w14:textId="77777777" w:rsidR="009414EA" w:rsidRPr="00D527DE" w:rsidRDefault="009414EA" w:rsidP="009414EA">
      <w:pPr>
        <w:pStyle w:val="AVCBulletlevel1CharChar"/>
        <w:rPr>
          <w:rFonts w:ascii="Cambria" w:hAnsi="Cambria"/>
          <w:lang w:val="en-CA"/>
        </w:rPr>
      </w:pPr>
      <w:r w:rsidRPr="00D527DE">
        <w:rPr>
          <w:rFonts w:ascii="Cambria" w:hAnsi="Cambria"/>
          <w:lang w:val="en-CA"/>
        </w:rPr>
        <w:t>Otherwise, DirectModeFlagPresent is set equal to 0.</w:t>
      </w: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1D771F6A" w14:textId="60A523B2"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When not present, the value of direct_mode_flag is inferred equal to 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0828921A" w:rsidR="00966CD1" w:rsidRPr="00D527DE" w:rsidRDefault="00966CD1" w:rsidP="00D16D37">
      <w:pPr>
        <w:rPr>
          <w:lang w:val="en-CA"/>
        </w:rPr>
      </w:pPr>
      <w:r w:rsidRPr="00D527DE">
        <w:rPr>
          <w:lang w:val="en-CA"/>
        </w:rPr>
        <w:lastRenderedPageBreak/>
        <w:tab/>
        <w:t>nodeIdx = NumNodesAtDepth[</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p>
    <w:p w14:paraId="51E87EDF" w14:textId="59F720FB" w:rsidR="00966CD1" w:rsidRPr="00D527DE" w:rsidRDefault="00966CD1" w:rsidP="00D16D37">
      <w:pPr>
        <w:rPr>
          <w:lang w:val="en-CA"/>
        </w:rPr>
      </w:pPr>
      <w:r w:rsidRPr="00D527DE">
        <w:rPr>
          <w:lang w:val="en-CA"/>
        </w:rPr>
        <w:tab/>
        <w:t>for( child = 0; child &lt; GeometryNodeChildrenCnt; child++ ) {</w:t>
      </w:r>
    </w:p>
    <w:p w14:paraId="5F580694" w14:textId="40D38D4D" w:rsidR="00966CD1" w:rsidRPr="00D527DE" w:rsidRDefault="00966CD1" w:rsidP="00D16D37">
      <w:pPr>
        <w:rPr>
          <w:lang w:val="en-CA"/>
        </w:rPr>
      </w:pPr>
      <w:r w:rsidRPr="00D527DE">
        <w:rPr>
          <w:lang w:val="en-CA"/>
        </w:rPr>
        <w:tab/>
      </w:r>
      <w:r w:rsidRPr="00D527DE">
        <w:rPr>
          <w:lang w:val="en-CA"/>
        </w:rPr>
        <w:tab/>
        <w:t>childIdx = GeometryNodeChildren[ child ]</w:t>
      </w:r>
    </w:p>
    <w:p w14:paraId="4F01463D" w14:textId="2C9665F0" w:rsidR="00966CD1" w:rsidRPr="00D527DE" w:rsidRDefault="00966CD1" w:rsidP="00D16D37">
      <w:pPr>
        <w:rPr>
          <w:lang w:val="en-CA"/>
        </w:rPr>
      </w:pPr>
      <w:r w:rsidRPr="00D527DE">
        <w:rPr>
          <w:lang w:val="en-CA"/>
        </w:rPr>
        <w:tab/>
      </w:r>
      <w:r w:rsidRPr="00D527DE">
        <w:rPr>
          <w:lang w:val="en-CA"/>
        </w:rPr>
        <w:tab/>
        <w:t>x = NodeX[</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xN + ( childIdx &amp; 4</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 xml:space="preserve">= </w:t>
      </w:r>
      <w:r w:rsidR="003A708F" w:rsidRPr="00D527DE">
        <w:rPr>
          <w:lang w:val="en-CA"/>
        </w:rPr>
        <w:t xml:space="preserve"> </w:t>
      </w:r>
      <w:r w:rsidRPr="00D527DE">
        <w:rPr>
          <w:lang w:val="en-CA"/>
        </w:rPr>
        <w:t>1 )</w:t>
      </w:r>
    </w:p>
    <w:p w14:paraId="7EF07044" w14:textId="029FDF33" w:rsidR="00966CD1" w:rsidRPr="00D527DE" w:rsidRDefault="00966CD1" w:rsidP="00D16D37">
      <w:pPr>
        <w:rPr>
          <w:lang w:val="en-CA"/>
        </w:rPr>
      </w:pPr>
      <w:r w:rsidRPr="00D527DE">
        <w:rPr>
          <w:lang w:val="en-CA"/>
        </w:rPr>
        <w:tab/>
      </w:r>
      <w:r w:rsidRPr="00D527DE">
        <w:rPr>
          <w:lang w:val="en-CA"/>
        </w:rPr>
        <w:tab/>
        <w:t>y = NodeY[</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yN + ( childIdx &amp; 2</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w:t>
      </w:r>
      <w:r w:rsidR="003A708F" w:rsidRPr="00D527DE">
        <w:rPr>
          <w:lang w:val="en-CA"/>
        </w:rPr>
        <w:t xml:space="preserve"> </w:t>
      </w:r>
      <w:r w:rsidRPr="00D527DE">
        <w:rPr>
          <w:lang w:val="en-CA"/>
        </w:rPr>
        <w:t xml:space="preserve"> 1 )</w:t>
      </w:r>
    </w:p>
    <w:p w14:paraId="690FE64C" w14:textId="75655AB0" w:rsidR="00966CD1" w:rsidRPr="00D527DE" w:rsidRDefault="00966CD1" w:rsidP="00D16D37">
      <w:pPr>
        <w:rPr>
          <w:lang w:val="en-CA"/>
        </w:rPr>
      </w:pPr>
      <w:r w:rsidRPr="00D527DE">
        <w:rPr>
          <w:lang w:val="en-CA"/>
        </w:rPr>
        <w:tab/>
      </w:r>
      <w:r w:rsidRPr="00D527DE">
        <w:rPr>
          <w:lang w:val="en-CA"/>
        </w:rPr>
        <w:tab/>
        <w:t>z = NodeZ[</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zN + ( childIdx &amp; 1</w:t>
      </w:r>
      <w:r w:rsidR="003A708F" w:rsidRPr="00D527DE">
        <w:rPr>
          <w:lang w:val="en-CA"/>
        </w:rPr>
        <w:t xml:space="preserve">  </w:t>
      </w:r>
      <w:r w:rsidRPr="00D527DE">
        <w:rPr>
          <w:lang w:val="en-CA"/>
        </w:rPr>
        <w:t>=</w:t>
      </w:r>
      <w:r w:rsidR="003A708F" w:rsidRPr="00D527DE">
        <w:rPr>
          <w:rFonts w:eastAsia="PMingLiU"/>
          <w:lang w:val="en-CA"/>
        </w:rPr>
        <w:t> </w:t>
      </w:r>
      <w:r w:rsidRPr="00D527DE">
        <w:rPr>
          <w:lang w:val="en-CA"/>
        </w:rPr>
        <w:t xml:space="preserve">= </w:t>
      </w:r>
      <w:r w:rsidR="003A708F" w:rsidRPr="00D527DE">
        <w:rPr>
          <w:lang w:val="en-CA"/>
        </w:rPr>
        <w:t xml:space="preserve"> </w:t>
      </w:r>
      <w:r w:rsidRPr="00D527DE">
        <w:rPr>
          <w:lang w:val="en-CA"/>
        </w:rPr>
        <w:t>1 )</w:t>
      </w:r>
    </w:p>
    <w:p w14:paraId="2202ECB8" w14:textId="13C6B000" w:rsidR="00966CD1" w:rsidRPr="00D527DE" w:rsidRDefault="00966CD1" w:rsidP="00D16D37">
      <w:pPr>
        <w:rPr>
          <w:lang w:val="en-CA"/>
        </w:rPr>
      </w:pPr>
      <w:r w:rsidRPr="00D527DE">
        <w:rPr>
          <w:lang w:val="en-CA"/>
        </w:rPr>
        <w:tab/>
      </w:r>
      <w:r w:rsidRPr="00D527DE">
        <w:rPr>
          <w:lang w:val="en-CA"/>
        </w:rPr>
        <w:tab/>
        <w:t>GeometryNodeOccupancyCnt[</w:t>
      </w:r>
      <w:r w:rsidR="003A708F" w:rsidRPr="009334E7">
        <w:rPr>
          <w:rFonts w:cs="Segoe UI Historic"/>
          <w:lang w:val="en-CA"/>
        </w:rPr>
        <w:t> </w:t>
      </w:r>
      <w:r w:rsidRPr="00D527DE">
        <w:rPr>
          <w:lang w:val="en-CA"/>
        </w:rPr>
        <w:t>depth</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x</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y</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z</w:t>
      </w:r>
      <w:r w:rsidR="003A708F" w:rsidRPr="009334E7">
        <w:rPr>
          <w:rFonts w:cs="Segoe UI Historic"/>
          <w:lang w:val="en-CA"/>
        </w:rPr>
        <w:t> </w:t>
      </w:r>
      <w:r w:rsidRPr="00D527DE">
        <w:rPr>
          <w:lang w:val="en-CA"/>
        </w:rPr>
        <w:t>] = 1</w:t>
      </w:r>
    </w:p>
    <w:p w14:paraId="65401307" w14:textId="4DFDF00B" w:rsidR="00966CD1" w:rsidRPr="00D527DE" w:rsidRDefault="00966CD1" w:rsidP="00D16D37">
      <w:pPr>
        <w:rPr>
          <w:lang w:val="en-CA"/>
        </w:rPr>
      </w:pPr>
      <w:r w:rsidRPr="00D527DE">
        <w:rPr>
          <w:lang w:val="en-CA"/>
        </w:rPr>
        <w:tab/>
      </w:r>
      <w:r w:rsidRPr="00D527DE">
        <w:rPr>
          <w:lang w:val="en-CA"/>
        </w:rPr>
        <w:tab/>
        <w:t>nodeIdx++</w:t>
      </w:r>
    </w:p>
    <w:p w14:paraId="4489DB0D" w14:textId="77777777" w:rsidR="003A708F" w:rsidRPr="00D527DE" w:rsidRDefault="00966CD1" w:rsidP="003A708F">
      <w:pPr>
        <w:rPr>
          <w:lang w:val="en-CA"/>
        </w:rPr>
      </w:pPr>
      <w:r w:rsidRPr="00D527DE">
        <w:rPr>
          <w:lang w:val="en-CA"/>
        </w:rPr>
        <w:tab/>
        <w:t>}</w:t>
      </w:r>
    </w:p>
    <w:p w14:paraId="4584563D" w14:textId="5E9F9682" w:rsidR="00966CD1" w:rsidRPr="00D527DE" w:rsidRDefault="003A708F" w:rsidP="003A708F">
      <w:pPr>
        <w:rPr>
          <w:lang w:val="en-CA"/>
        </w:rPr>
      </w:pPr>
      <w:r w:rsidRPr="00D527DE">
        <w:rPr>
          <w:lang w:val="en-CA"/>
        </w:rPr>
        <w:tab/>
      </w:r>
      <w:r w:rsidR="00966CD1" w:rsidRPr="00D527DE">
        <w:rPr>
          <w:lang w:val="en-CA"/>
        </w:rPr>
        <w:t>NumNodesAtDepth[ depth + 1 ] = nodeIdx</w:t>
      </w:r>
    </w:p>
    <w:p w14:paraId="3B370B00" w14:textId="77777777" w:rsidR="009414EA" w:rsidRPr="00D527DE" w:rsidRDefault="009414EA" w:rsidP="009414EA">
      <w:pPr>
        <w:rPr>
          <w:lang w:val="en-CA"/>
        </w:rPr>
      </w:pPr>
      <w:bookmarkStart w:id="1139" w:name="_Hlk514087791"/>
      <w:r w:rsidRPr="00D527DE">
        <w:rPr>
          <w:b/>
          <w:lang w:val="en-CA"/>
        </w:rPr>
        <w:t xml:space="preserve">num_direct_points_minus1 </w:t>
      </w:r>
      <w:bookmarkEnd w:id="1139"/>
      <w:r w:rsidRPr="00D527DE">
        <w:rPr>
          <w:lang w:val="en-CA"/>
        </w:rPr>
        <w:t>plus 1 indicates the number of points in the current child node.</w:t>
      </w:r>
    </w:p>
    <w:p w14:paraId="49ADD10C" w14:textId="7ACCA4A3" w:rsidR="009414EA" w:rsidRPr="00D527DE" w:rsidRDefault="009414EA" w:rsidP="009414EA">
      <w:pPr>
        <w:rPr>
          <w:lang w:val="en-CA"/>
        </w:rPr>
      </w:pPr>
      <w:r w:rsidRPr="00D527DE">
        <w:rPr>
          <w:b/>
          <w:lang w:val="en-CA"/>
        </w:rPr>
        <w:t>point</w:t>
      </w:r>
      <w:r w:rsidR="00C97CE6" w:rsidRPr="00D527DE">
        <w:rPr>
          <w:b/>
          <w:lang w:val="en-CA"/>
        </w:rPr>
        <w:t>_offset</w:t>
      </w:r>
      <w:r w:rsidRPr="00D527DE">
        <w:rPr>
          <w:b/>
          <w:lang w:val="en-CA"/>
        </w:rPr>
        <w:t>_x</w:t>
      </w:r>
      <w:r w:rsidRPr="00D527DE">
        <w:rPr>
          <w:lang w:val="en-CA"/>
        </w:rPr>
        <w:t>[ i ][ j ],</w:t>
      </w:r>
      <w:r w:rsidRPr="00D527DE">
        <w:rPr>
          <w:b/>
          <w:lang w:val="en-CA"/>
        </w:rPr>
        <w:t xml:space="preserve"> point</w:t>
      </w:r>
      <w:r w:rsidR="00C97CE6" w:rsidRPr="00D527DE">
        <w:rPr>
          <w:b/>
          <w:lang w:val="en-CA"/>
        </w:rPr>
        <w:t>_offset</w:t>
      </w:r>
      <w:r w:rsidRPr="00D527DE">
        <w:rPr>
          <w:b/>
          <w:lang w:val="en-CA"/>
        </w:rPr>
        <w:t>_y</w:t>
      </w:r>
      <w:r w:rsidRPr="00D527DE">
        <w:rPr>
          <w:lang w:val="en-CA"/>
        </w:rPr>
        <w:t xml:space="preserve">[ i ][ j ], and </w:t>
      </w:r>
      <w:r w:rsidRPr="00D527DE">
        <w:rPr>
          <w:b/>
          <w:lang w:val="en-CA"/>
        </w:rPr>
        <w:t>point</w:t>
      </w:r>
      <w:r w:rsidR="00C97CE6" w:rsidRPr="00D527DE">
        <w:rPr>
          <w:b/>
          <w:lang w:val="en-CA"/>
        </w:rPr>
        <w:t>_offset</w:t>
      </w:r>
      <w:r w:rsidRPr="00D527DE">
        <w:rPr>
          <w:b/>
          <w:lang w:val="en-CA"/>
        </w:rPr>
        <w:t>_z</w:t>
      </w:r>
      <w:r w:rsidRPr="00D527DE">
        <w:rPr>
          <w:lang w:val="en-CA"/>
        </w:rPr>
        <w:t>[ i ][ j ]</w:t>
      </w:r>
      <w:r w:rsidRPr="00D527DE">
        <w:rPr>
          <w:b/>
          <w:lang w:val="en-CA"/>
        </w:rPr>
        <w:t xml:space="preserve"> </w:t>
      </w:r>
      <w:r w:rsidRPr="00D527DE">
        <w:rPr>
          <w:lang w:val="en-CA"/>
        </w:rPr>
        <w:t>indicate the j-th bit of the current child node's i-th point's respective x, y, and z co-ordinates relative to the origin of the child node identified by the index GeometryNodeChildren[ 0 ].</w:t>
      </w:r>
      <w:r w:rsidR="00C97CE6" w:rsidRPr="00D527DE">
        <w:rPr>
          <w:lang w:val="en-CA"/>
        </w:rPr>
        <w:t xml:space="preserve">  The variables PointOffsetX[ i ], PointOffsetY[ i ], and PointOffsetZ[ i ] are derrived as follows:</w:t>
      </w:r>
    </w:p>
    <w:p w14:paraId="2B89BF4E" w14:textId="5411ACC2" w:rsidR="00C97CE6" w:rsidRPr="00D527DE" w:rsidRDefault="00C97CE6" w:rsidP="009414EA">
      <w:pPr>
        <w:rPr>
          <w:lang w:val="en-CA"/>
        </w:rPr>
      </w:pPr>
      <w:r w:rsidRPr="00D527DE">
        <w:rPr>
          <w:lang w:val="en-CA"/>
        </w:rPr>
        <w:tab/>
        <w:t>PointOffsetX[ i ] = PointOffsetY[ i ] = PointOffsetZ[ i ] = 0;</w:t>
      </w:r>
    </w:p>
    <w:p w14:paraId="731F7D5E" w14:textId="74C70104" w:rsidR="00C97CE6" w:rsidRPr="00D527DE" w:rsidRDefault="00C97CE6" w:rsidP="009414EA">
      <w:pPr>
        <w:rPr>
          <w:lang w:val="en-CA"/>
        </w:rPr>
      </w:pPr>
      <w:r w:rsidRPr="00D527DE">
        <w:rPr>
          <w:lang w:val="en-CA"/>
        </w:rPr>
        <w:tab/>
        <w:t>for( j = 0; j &lt; ChildNodeSizeLog2; j++ ) {</w:t>
      </w:r>
    </w:p>
    <w:p w14:paraId="19981F36" w14:textId="451D75BA" w:rsidR="0062446D" w:rsidRPr="00D527DE" w:rsidRDefault="00C97CE6" w:rsidP="009414EA">
      <w:pPr>
        <w:rPr>
          <w:lang w:val="en-CA"/>
        </w:rPr>
      </w:pPr>
      <w:r w:rsidRPr="00D527DE">
        <w:rPr>
          <w:lang w:val="en-CA"/>
        </w:rPr>
        <w:tab/>
      </w:r>
      <w:r w:rsidRPr="00D527DE">
        <w:rPr>
          <w:lang w:val="en-CA"/>
        </w:rPr>
        <w:tab/>
        <w:t>PointOffsetX[ i ] += point_offset_x[ i ][ j ] &lt;&lt; j;</w:t>
      </w:r>
    </w:p>
    <w:p w14:paraId="3E5EA17A" w14:textId="4F65A6E0" w:rsidR="00C97CE6" w:rsidRPr="00D527DE" w:rsidRDefault="00C97CE6" w:rsidP="009414EA">
      <w:pPr>
        <w:rPr>
          <w:lang w:val="en-CA"/>
        </w:rPr>
      </w:pPr>
      <w:r w:rsidRPr="00D527DE">
        <w:rPr>
          <w:lang w:val="en-CA"/>
        </w:rPr>
        <w:tab/>
      </w:r>
      <w:r w:rsidRPr="00D527DE">
        <w:rPr>
          <w:lang w:val="en-CA"/>
        </w:rPr>
        <w:tab/>
        <w:t>PointOffsetX[ i ] += point_offset_x[ i ][ j ] &lt;&lt; j;</w:t>
      </w:r>
    </w:p>
    <w:p w14:paraId="09BFCC40" w14:textId="1E0B63CE" w:rsidR="00C97CE6" w:rsidRPr="00D527DE" w:rsidRDefault="00C97CE6" w:rsidP="009414EA">
      <w:pPr>
        <w:rPr>
          <w:lang w:val="en-CA"/>
        </w:rPr>
      </w:pPr>
      <w:r w:rsidRPr="00D527DE">
        <w:rPr>
          <w:lang w:val="en-CA"/>
        </w:rPr>
        <w:tab/>
      </w:r>
      <w:r w:rsidRPr="00D527DE">
        <w:rPr>
          <w:lang w:val="en-CA"/>
        </w:rPr>
        <w:tab/>
        <w:t>PointOffsetX[ i ] += point_offset_x[ i ][ j ] &lt;&lt; j;</w:t>
      </w:r>
    </w:p>
    <w:p w14:paraId="3600A449" w14:textId="37555553" w:rsidR="00C97CE6" w:rsidRPr="00D527DE" w:rsidRDefault="00C97CE6" w:rsidP="009414EA">
      <w:pPr>
        <w:rPr>
          <w:rFonts w:eastAsia="ＭＳ 明朝"/>
          <w:lang w:val="en-CA" w:eastAsia="ja-JP"/>
        </w:rPr>
      </w:pPr>
      <w:r w:rsidRPr="00D527DE">
        <w:rPr>
          <w:lang w:val="en-CA"/>
        </w:rPr>
        <w:tab/>
        <w:t>}</w:t>
      </w:r>
    </w:p>
    <w:p w14:paraId="2C398F3B" w14:textId="140DC0DB" w:rsidR="009414EA" w:rsidRPr="00D527DE" w:rsidRDefault="009414EA" w:rsidP="007F16A3">
      <w:pPr>
        <w:pStyle w:val="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E2EDAB7" w14:textId="17D4EB64" w:rsidR="009414EA" w:rsidRPr="00D527DE" w:rsidRDefault="000E529B" w:rsidP="009414EA">
      <w:pPr>
        <w:rPr>
          <w:rFonts w:eastAsia="ＭＳ 明朝"/>
          <w:lang w:val="en-CA" w:eastAsia="ja-JP"/>
        </w:rPr>
      </w:pPr>
      <w:bookmarkStart w:id="1140" w:name="_Toc514846924"/>
      <w:bookmarkStart w:id="1141" w:name="_Toc514847472"/>
      <w:bookmarkStart w:id="1142" w:name="_Toc515270535"/>
      <w:bookmarkStart w:id="1143" w:name="_Toc515629380"/>
      <w:bookmarkStart w:id="1144" w:name="_Toc516232626"/>
      <w:bookmarkStart w:id="1145" w:name="_Toc516233713"/>
      <w:bookmarkStart w:id="1146" w:name="_Toc517248784"/>
      <w:bookmarkStart w:id="1147" w:name="_Toc517249354"/>
      <w:bookmarkStart w:id="1148" w:name="_Toc517249927"/>
      <w:bookmarkStart w:id="1149" w:name="_Toc517250490"/>
      <w:bookmarkStart w:id="1150" w:name="_Toc517251060"/>
      <w:bookmarkStart w:id="1151" w:name="_Toc517251631"/>
      <w:bookmarkStart w:id="1152" w:name="_Toc517251824"/>
      <w:bookmarkStart w:id="1153" w:name="_Toc514846925"/>
      <w:bookmarkStart w:id="1154" w:name="_Toc514847473"/>
      <w:bookmarkStart w:id="1155" w:name="_Toc515270536"/>
      <w:bookmarkStart w:id="1156" w:name="_Toc515629381"/>
      <w:bookmarkStart w:id="1157" w:name="_Toc516232627"/>
      <w:bookmarkStart w:id="1158" w:name="_Toc516233714"/>
      <w:bookmarkStart w:id="1159" w:name="_Toc517248785"/>
      <w:bookmarkStart w:id="1160" w:name="_Toc517249355"/>
      <w:bookmarkStart w:id="1161" w:name="_Toc517249928"/>
      <w:bookmarkStart w:id="1162" w:name="_Toc517250491"/>
      <w:bookmarkStart w:id="1163" w:name="_Toc517251061"/>
      <w:bookmarkStart w:id="1164" w:name="_Toc517251632"/>
      <w:bookmarkStart w:id="1165" w:name="_Toc517251825"/>
      <w:bookmarkStart w:id="1166" w:name="_Toc514846926"/>
      <w:bookmarkStart w:id="1167" w:name="_Toc514847474"/>
      <w:bookmarkStart w:id="1168" w:name="_Toc515270537"/>
      <w:bookmarkStart w:id="1169" w:name="_Toc515629382"/>
      <w:bookmarkStart w:id="1170" w:name="_Toc516232628"/>
      <w:bookmarkStart w:id="1171" w:name="_Toc516233715"/>
      <w:bookmarkStart w:id="1172" w:name="_Toc517248786"/>
      <w:bookmarkStart w:id="1173" w:name="_Toc517249356"/>
      <w:bookmarkStart w:id="1174" w:name="_Toc517249929"/>
      <w:bookmarkStart w:id="1175" w:name="_Toc517250492"/>
      <w:bookmarkStart w:id="1176" w:name="_Toc517251062"/>
      <w:bookmarkStart w:id="1177" w:name="_Toc517251633"/>
      <w:bookmarkStart w:id="1178" w:name="_Toc517251826"/>
      <w:bookmarkStart w:id="1179" w:name="_Toc514846927"/>
      <w:bookmarkStart w:id="1180" w:name="_Toc514847475"/>
      <w:bookmarkStart w:id="1181" w:name="_Toc515270538"/>
      <w:bookmarkStart w:id="1182" w:name="_Toc515629383"/>
      <w:bookmarkStart w:id="1183" w:name="_Toc516232629"/>
      <w:bookmarkStart w:id="1184" w:name="_Toc516233716"/>
      <w:bookmarkStart w:id="1185" w:name="_Toc517248787"/>
      <w:bookmarkStart w:id="1186" w:name="_Toc517249357"/>
      <w:bookmarkStart w:id="1187" w:name="_Toc517249930"/>
      <w:bookmarkStart w:id="1188" w:name="_Toc517250493"/>
      <w:bookmarkStart w:id="1189" w:name="_Toc517251063"/>
      <w:bookmarkStart w:id="1190" w:name="_Toc517251634"/>
      <w:bookmarkStart w:id="1191" w:name="_Toc517251827"/>
      <w:bookmarkStart w:id="1192" w:name="_Toc514846941"/>
      <w:bookmarkStart w:id="1193" w:name="_Toc514847489"/>
      <w:bookmarkStart w:id="1194" w:name="_Toc515270552"/>
      <w:bookmarkStart w:id="1195" w:name="_Toc515629397"/>
      <w:bookmarkStart w:id="1196" w:name="_Toc516232643"/>
      <w:bookmarkStart w:id="1197" w:name="_Toc516233730"/>
      <w:bookmarkStart w:id="1198" w:name="_Toc517248801"/>
      <w:bookmarkStart w:id="1199" w:name="_Toc517249371"/>
      <w:bookmarkStart w:id="1200" w:name="_Toc517249944"/>
      <w:bookmarkStart w:id="1201" w:name="_Toc517250507"/>
      <w:bookmarkStart w:id="1202" w:name="_Toc517251077"/>
      <w:bookmarkStart w:id="1203" w:name="_Toc517251648"/>
      <w:bookmarkStart w:id="1204" w:name="_Toc517251841"/>
      <w:bookmarkStart w:id="1205" w:name="_Toc523490516"/>
      <w:bookmarkStart w:id="1206" w:name="_Toc523490819"/>
      <w:bookmarkStart w:id="1207" w:name="_Toc523491036"/>
      <w:bookmarkStart w:id="1208" w:name="_Toc523491254"/>
      <w:bookmarkStart w:id="1209" w:name="_Toc523491441"/>
      <w:bookmarkStart w:id="1210" w:name="_Toc523490517"/>
      <w:bookmarkStart w:id="1211" w:name="_Toc523490820"/>
      <w:bookmarkStart w:id="1212" w:name="_Toc523491037"/>
      <w:bookmarkStart w:id="1213" w:name="_Toc523491255"/>
      <w:bookmarkStart w:id="1214" w:name="_Toc523491442"/>
      <w:bookmarkStart w:id="1215" w:name="_Toc514846943"/>
      <w:bookmarkStart w:id="1216" w:name="_Toc514847491"/>
      <w:bookmarkStart w:id="1217" w:name="_Toc515270554"/>
      <w:bookmarkStart w:id="1218" w:name="_Toc515629399"/>
      <w:bookmarkStart w:id="1219" w:name="_Toc516232645"/>
      <w:bookmarkStart w:id="1220" w:name="_Toc516233732"/>
      <w:bookmarkStart w:id="1221" w:name="_Toc517248803"/>
      <w:bookmarkStart w:id="1222" w:name="_Toc517249373"/>
      <w:bookmarkStart w:id="1223" w:name="_Toc517249946"/>
      <w:bookmarkStart w:id="1224" w:name="_Toc517250509"/>
      <w:bookmarkStart w:id="1225" w:name="_Toc517251079"/>
      <w:bookmarkStart w:id="1226" w:name="_Toc517251650"/>
      <w:bookmarkStart w:id="1227" w:name="_Toc517251843"/>
      <w:bookmarkStart w:id="1228" w:name="_Toc514846951"/>
      <w:bookmarkStart w:id="1229" w:name="_Toc514847499"/>
      <w:bookmarkStart w:id="1230" w:name="_Toc515270562"/>
      <w:bookmarkStart w:id="1231" w:name="_Toc515629407"/>
      <w:bookmarkStart w:id="1232" w:name="_Toc516232653"/>
      <w:bookmarkStart w:id="1233" w:name="_Toc516233740"/>
      <w:bookmarkStart w:id="1234" w:name="_Toc517248811"/>
      <w:bookmarkStart w:id="1235" w:name="_Toc517249381"/>
      <w:bookmarkStart w:id="1236" w:name="_Toc517249954"/>
      <w:bookmarkStart w:id="1237" w:name="_Toc517250517"/>
      <w:bookmarkStart w:id="1238" w:name="_Toc517251087"/>
      <w:bookmarkStart w:id="1239" w:name="_Toc517251658"/>
      <w:bookmarkStart w:id="1240" w:name="_Toc517251851"/>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r w:rsidRPr="00D527DE">
        <w:rPr>
          <w:b/>
          <w:lang w:val="en-CA"/>
        </w:rPr>
        <w:t>num_unique_segments</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ＭＳ 明朝"/>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ＭＳ 明朝"/>
          <w:lang w:val="en-CA" w:eastAsia="ja-JP"/>
        </w:rPr>
      </w:pPr>
      <w:bookmarkStart w:id="1241" w:name="_Toc514846959"/>
      <w:bookmarkStart w:id="1242" w:name="_Toc514847507"/>
      <w:bookmarkStart w:id="1243" w:name="_Toc515270570"/>
      <w:bookmarkStart w:id="1244" w:name="_Toc515629415"/>
      <w:bookmarkStart w:id="1245" w:name="_Toc516232661"/>
      <w:bookmarkStart w:id="1246" w:name="_Toc516233748"/>
      <w:bookmarkStart w:id="1247" w:name="_Toc517248819"/>
      <w:bookmarkStart w:id="1248" w:name="_Toc517249389"/>
      <w:bookmarkStart w:id="1249" w:name="_Toc517249962"/>
      <w:bookmarkStart w:id="1250" w:name="_Toc517250525"/>
      <w:bookmarkStart w:id="1251" w:name="_Toc517251095"/>
      <w:bookmarkStart w:id="1252" w:name="_Toc517251666"/>
      <w:bookmarkStart w:id="1253" w:name="_Toc517251859"/>
      <w:bookmarkEnd w:id="1241"/>
      <w:bookmarkEnd w:id="1242"/>
      <w:bookmarkEnd w:id="1243"/>
      <w:bookmarkEnd w:id="1244"/>
      <w:bookmarkEnd w:id="1245"/>
      <w:bookmarkEnd w:id="1246"/>
      <w:bookmarkEnd w:id="1247"/>
      <w:bookmarkEnd w:id="1248"/>
      <w:bookmarkEnd w:id="1249"/>
      <w:bookmarkEnd w:id="1250"/>
      <w:bookmarkEnd w:id="1251"/>
      <w:bookmarkEnd w:id="1252"/>
      <w:bookmarkEnd w:id="1253"/>
      <w:r w:rsidRPr="00D527DE">
        <w:rPr>
          <w:b/>
          <w:lang w:val="en-CA"/>
        </w:rPr>
        <w:t>num_vertices</w:t>
      </w:r>
      <w:r w:rsidR="009414EA" w:rsidRPr="00D527DE">
        <w:rPr>
          <w:rFonts w:eastAsia="ＭＳ 明朝"/>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t>vertex_position</w:t>
      </w:r>
      <w:r w:rsidRPr="00D527DE">
        <w:rPr>
          <w:rFonts w:eastAsia="ＭＳ 明朝"/>
          <w:lang w:val="en-CA" w:eastAsia="ja-JP"/>
        </w:rPr>
        <w:t>[ i ]</w:t>
      </w:r>
      <w:r w:rsidRPr="00D527DE">
        <w:rPr>
          <w:b/>
          <w:lang w:val="en-CA"/>
        </w:rPr>
        <w:t xml:space="preserve"> </w:t>
      </w:r>
      <w:r w:rsidRPr="00D527DE">
        <w:rPr>
          <w:lang w:val="en-CA"/>
        </w:rPr>
        <w:t>indicates the position of the vertex along the edge.</w:t>
      </w:r>
    </w:p>
    <w:p w14:paraId="1D912789" w14:textId="50D398FC" w:rsidR="009414EA" w:rsidRPr="00D527DE" w:rsidRDefault="009414EA" w:rsidP="004C06BC">
      <w:pPr>
        <w:pStyle w:val="3"/>
        <w:rPr>
          <w:lang w:val="en-CA"/>
        </w:rPr>
      </w:pPr>
      <w:bookmarkStart w:id="1254" w:name="_Toc528915276"/>
      <w:bookmarkStart w:id="1255" w:name="_Toc4055511"/>
      <w:bookmarkStart w:id="1256" w:name="_Toc6215352"/>
      <w:bookmarkStart w:id="1257" w:name="_Toc12888317"/>
      <w:r w:rsidRPr="00D527DE">
        <w:rPr>
          <w:lang w:val="en-CA"/>
        </w:rPr>
        <w:t xml:space="preserve">Attribute </w:t>
      </w:r>
      <w:r w:rsidR="00EF51C8" w:rsidRPr="00D527DE">
        <w:rPr>
          <w:lang w:val="en-CA"/>
        </w:rPr>
        <w:t xml:space="preserve">payload </w:t>
      </w:r>
      <w:r w:rsidRPr="00D527DE">
        <w:rPr>
          <w:lang w:val="en-CA"/>
        </w:rPr>
        <w:t>semantics</w:t>
      </w:r>
      <w:bookmarkEnd w:id="1254"/>
      <w:bookmarkEnd w:id="1255"/>
      <w:bookmarkEnd w:id="1256"/>
      <w:bookmarkEnd w:id="1257"/>
    </w:p>
    <w:p w14:paraId="64A6662B" w14:textId="60A0DC21" w:rsidR="009414EA" w:rsidRPr="00D527DE" w:rsidRDefault="009414EA" w:rsidP="004C06BC">
      <w:pPr>
        <w:pStyle w:val="4"/>
        <w:rPr>
          <w:lang w:val="en-CA"/>
        </w:rPr>
      </w:pPr>
      <w:bookmarkStart w:id="1258" w:name="_Toc528915277"/>
      <w:r w:rsidRPr="00D527DE">
        <w:rPr>
          <w:lang w:val="en-CA"/>
        </w:rPr>
        <w:t xml:space="preserve">General attribute </w:t>
      </w:r>
      <w:r w:rsidR="00006BB1" w:rsidRPr="00D527DE">
        <w:rPr>
          <w:lang w:val="en-CA"/>
        </w:rPr>
        <w:t xml:space="preserve">slice </w:t>
      </w:r>
      <w:r w:rsidRPr="00D527DE">
        <w:rPr>
          <w:lang w:val="en-CA"/>
        </w:rPr>
        <w:t>semantics</w:t>
      </w:r>
      <w:bookmarkEnd w:id="1258"/>
    </w:p>
    <w:p w14:paraId="5EAA70B0" w14:textId="0B719B98" w:rsidR="009414EA" w:rsidRPr="00D527DE" w:rsidRDefault="009414EA" w:rsidP="004C06BC">
      <w:pPr>
        <w:pStyle w:val="4"/>
        <w:rPr>
          <w:lang w:val="en-CA"/>
        </w:rPr>
      </w:pPr>
      <w:bookmarkStart w:id="1259" w:name="_Toc528915278"/>
      <w:r w:rsidRPr="00D527DE">
        <w:rPr>
          <w:lang w:val="en-CA"/>
        </w:rPr>
        <w:t xml:space="preserve">Attribute </w:t>
      </w:r>
      <w:r w:rsidR="00F522F3" w:rsidRPr="00D527DE">
        <w:rPr>
          <w:lang w:val="en-CA"/>
        </w:rPr>
        <w:t>slice</w:t>
      </w:r>
      <w:r w:rsidRPr="00D527DE">
        <w:rPr>
          <w:lang w:val="en-CA"/>
        </w:rPr>
        <w:t xml:space="preserve"> header semantics</w:t>
      </w:r>
      <w:bookmarkEnd w:id="1259"/>
    </w:p>
    <w:p w14:paraId="4BB1ED73" w14:textId="77777777" w:rsidR="009414EA" w:rsidRPr="00D527DE" w:rsidRDefault="009414EA" w:rsidP="009414EA">
      <w:pPr>
        <w:rPr>
          <w:rFonts w:eastAsia="ＭＳ 明朝"/>
          <w:lang w:val="en-CA" w:eastAsia="ja-JP"/>
        </w:rPr>
      </w:pPr>
      <w:r w:rsidRPr="00D527DE">
        <w:rPr>
          <w:b/>
          <w:lang w:val="en-CA"/>
        </w:rPr>
        <w:t>abh_attr_parameter_set_id</w:t>
      </w:r>
      <w:r w:rsidRPr="00D527DE">
        <w:rPr>
          <w:rFonts w:eastAsia="ＭＳ 明朝"/>
          <w:lang w:val="en-CA" w:eastAsia="ja-JP"/>
        </w:rPr>
        <w:t xml:space="preserve"> </w:t>
      </w:r>
      <w:r w:rsidRPr="00D527DE">
        <w:rPr>
          <w:lang w:val="en-CA"/>
        </w:rPr>
        <w:t xml:space="preserve">specifies the value of the </w:t>
      </w:r>
      <w:r w:rsidRPr="00D527DE">
        <w:rPr>
          <w:rFonts w:eastAsia="ＭＳ 明朝"/>
          <w:lang w:val="en-CA" w:eastAsia="ja-JP"/>
        </w:rPr>
        <w:t>aps</w:t>
      </w:r>
      <w:r w:rsidRPr="00D527DE">
        <w:rPr>
          <w:lang w:val="en-CA"/>
        </w:rPr>
        <w:t>_</w:t>
      </w:r>
      <w:r w:rsidRPr="00D527DE">
        <w:rPr>
          <w:rFonts w:eastAsia="ＭＳ 明朝"/>
          <w:lang w:val="en-CA" w:eastAsia="ja-JP"/>
        </w:rPr>
        <w:t>attr_parameter</w:t>
      </w:r>
      <w:r w:rsidRPr="00D527DE">
        <w:rPr>
          <w:lang w:val="en-CA"/>
        </w:rPr>
        <w:t xml:space="preserve">_set_id of the active </w:t>
      </w:r>
      <w:r w:rsidRPr="00D527DE">
        <w:rPr>
          <w:rFonts w:eastAsia="ＭＳ 明朝"/>
          <w:lang w:val="en-CA" w:eastAsia="ja-JP"/>
        </w:rPr>
        <w:t>APS</w:t>
      </w:r>
      <w:r w:rsidRPr="00D527DE">
        <w:rPr>
          <w:lang w:val="en-CA"/>
        </w:rPr>
        <w:t>.</w:t>
      </w:r>
    </w:p>
    <w:p w14:paraId="03EF22A2" w14:textId="03CE0F3A" w:rsidR="009414EA" w:rsidRPr="00D527DE" w:rsidRDefault="009414EA" w:rsidP="009414EA">
      <w:pPr>
        <w:rPr>
          <w:rFonts w:eastAsia="ＭＳ 明朝"/>
          <w:lang w:val="en-CA" w:eastAsia="ja-JP"/>
        </w:rPr>
      </w:pPr>
      <w:r w:rsidRPr="00D527DE">
        <w:rPr>
          <w:b/>
          <w:lang w:val="en-CA"/>
        </w:rPr>
        <w:lastRenderedPageBreak/>
        <w:t>abh_attr_sps_attr_idx</w:t>
      </w:r>
      <w:r w:rsidRPr="00D527DE">
        <w:rPr>
          <w:rFonts w:eastAsia="ＭＳ 明朝"/>
          <w:lang w:val="en-CA" w:eastAsia="ja-JP"/>
        </w:rPr>
        <w:t xml:space="preserve"> specifies the attribute set in the active SPS. The value of abh_attr_sps_attr_idx shall be in the range of 0 to sps_</w:t>
      </w:r>
      <w:r w:rsidRPr="00D527DE">
        <w:rPr>
          <w:rFonts w:eastAsia="ＭＳ 明朝"/>
          <w:lang w:val="en-CA"/>
        </w:rPr>
        <w:t>num_attribute_sets</w:t>
      </w:r>
      <w:r w:rsidRPr="00D527DE">
        <w:rPr>
          <w:rFonts w:eastAsia="ＭＳ 明朝"/>
          <w:lang w:val="en-CA" w:eastAsia="ja-JP"/>
        </w:rPr>
        <w:t xml:space="preserve"> in the active SPS.</w:t>
      </w:r>
      <w:bookmarkStart w:id="1260" w:name="_Toc514846961"/>
      <w:bookmarkStart w:id="1261" w:name="_Toc514847509"/>
      <w:bookmarkStart w:id="1262" w:name="_Toc515270572"/>
      <w:bookmarkStart w:id="1263" w:name="_Toc515271098"/>
      <w:bookmarkStart w:id="1264" w:name="_Toc515629417"/>
      <w:bookmarkStart w:id="1265" w:name="_Toc515629971"/>
      <w:bookmarkStart w:id="1266" w:name="_Toc516232663"/>
      <w:bookmarkStart w:id="1267" w:name="_Toc516233193"/>
      <w:bookmarkStart w:id="1268" w:name="_Toc516233750"/>
      <w:bookmarkStart w:id="1269" w:name="_Toc516234291"/>
      <w:bookmarkStart w:id="1270" w:name="_Toc517248821"/>
      <w:bookmarkStart w:id="1271" w:name="_Toc517249391"/>
      <w:bookmarkStart w:id="1272" w:name="_Toc517249964"/>
      <w:bookmarkStart w:id="1273" w:name="_Toc517250527"/>
      <w:bookmarkStart w:id="1274" w:name="_Toc517251097"/>
      <w:bookmarkStart w:id="1275" w:name="_Toc517251668"/>
      <w:bookmarkStart w:id="1276" w:name="_Toc517251861"/>
      <w:bookmarkStart w:id="1277" w:name="_Toc514846968"/>
      <w:bookmarkStart w:id="1278" w:name="_Toc514847516"/>
      <w:bookmarkStart w:id="1279" w:name="_Toc515270579"/>
      <w:bookmarkStart w:id="1280" w:name="_Toc515271105"/>
      <w:bookmarkStart w:id="1281" w:name="_Toc515629424"/>
      <w:bookmarkStart w:id="1282" w:name="_Toc515629978"/>
      <w:bookmarkStart w:id="1283" w:name="_Toc516232670"/>
      <w:bookmarkStart w:id="1284" w:name="_Toc516233200"/>
      <w:bookmarkStart w:id="1285" w:name="_Toc516233757"/>
      <w:bookmarkStart w:id="1286" w:name="_Toc516234298"/>
      <w:bookmarkStart w:id="1287" w:name="_Toc517248828"/>
      <w:bookmarkStart w:id="1288" w:name="_Toc517249398"/>
      <w:bookmarkStart w:id="1289" w:name="_Toc517249971"/>
      <w:bookmarkStart w:id="1290" w:name="_Toc517250534"/>
      <w:bookmarkStart w:id="1291" w:name="_Toc517251104"/>
      <w:bookmarkStart w:id="1292" w:name="_Toc517251675"/>
      <w:bookmarkStart w:id="1293" w:name="_Toc517251868"/>
      <w:bookmarkStart w:id="1294" w:name="_Toc514846969"/>
      <w:bookmarkStart w:id="1295" w:name="_Toc514847517"/>
      <w:bookmarkStart w:id="1296" w:name="_Toc515270580"/>
      <w:bookmarkStart w:id="1297" w:name="_Toc515271106"/>
      <w:bookmarkStart w:id="1298" w:name="_Toc515629425"/>
      <w:bookmarkStart w:id="1299" w:name="_Toc515629979"/>
      <w:bookmarkStart w:id="1300" w:name="_Toc516232671"/>
      <w:bookmarkStart w:id="1301" w:name="_Toc516233201"/>
      <w:bookmarkStart w:id="1302" w:name="_Toc516233758"/>
      <w:bookmarkStart w:id="1303" w:name="_Toc516234299"/>
      <w:bookmarkStart w:id="1304" w:name="_Toc517248829"/>
      <w:bookmarkStart w:id="1305" w:name="_Toc517249399"/>
      <w:bookmarkStart w:id="1306" w:name="_Toc517249972"/>
      <w:bookmarkStart w:id="1307" w:name="_Toc517250535"/>
      <w:bookmarkStart w:id="1308" w:name="_Toc517251105"/>
      <w:bookmarkStart w:id="1309" w:name="_Toc517251676"/>
      <w:bookmarkStart w:id="1310" w:name="_Toc517251869"/>
      <w:bookmarkStart w:id="1311" w:name="_Toc514846970"/>
      <w:bookmarkStart w:id="1312" w:name="_Toc514847518"/>
      <w:bookmarkStart w:id="1313" w:name="_Toc515270581"/>
      <w:bookmarkStart w:id="1314" w:name="_Toc515271107"/>
      <w:bookmarkStart w:id="1315" w:name="_Toc515629426"/>
      <w:bookmarkStart w:id="1316" w:name="_Toc515629980"/>
      <w:bookmarkStart w:id="1317" w:name="_Toc516232672"/>
      <w:bookmarkStart w:id="1318" w:name="_Toc516233202"/>
      <w:bookmarkStart w:id="1319" w:name="_Toc516233759"/>
      <w:bookmarkStart w:id="1320" w:name="_Toc516234300"/>
      <w:bookmarkStart w:id="1321" w:name="_Toc517248830"/>
      <w:bookmarkStart w:id="1322" w:name="_Toc517249400"/>
      <w:bookmarkStart w:id="1323" w:name="_Toc517249973"/>
      <w:bookmarkStart w:id="1324" w:name="_Toc517250536"/>
      <w:bookmarkStart w:id="1325" w:name="_Toc517251106"/>
      <w:bookmarkStart w:id="1326" w:name="_Toc517251677"/>
      <w:bookmarkStart w:id="1327" w:name="_Toc517251870"/>
      <w:bookmarkStart w:id="1328" w:name="_Toc514846971"/>
      <w:bookmarkStart w:id="1329" w:name="_Toc514847519"/>
      <w:bookmarkStart w:id="1330" w:name="_Toc515270582"/>
      <w:bookmarkStart w:id="1331" w:name="_Toc515271108"/>
      <w:bookmarkStart w:id="1332" w:name="_Toc515629427"/>
      <w:bookmarkStart w:id="1333" w:name="_Toc515629981"/>
      <w:bookmarkStart w:id="1334" w:name="_Toc516232673"/>
      <w:bookmarkStart w:id="1335" w:name="_Toc516233203"/>
      <w:bookmarkStart w:id="1336" w:name="_Toc516233760"/>
      <w:bookmarkStart w:id="1337" w:name="_Toc516234301"/>
      <w:bookmarkStart w:id="1338" w:name="_Toc517248831"/>
      <w:bookmarkStart w:id="1339" w:name="_Toc517249401"/>
      <w:bookmarkStart w:id="1340" w:name="_Toc517249974"/>
      <w:bookmarkStart w:id="1341" w:name="_Toc517250537"/>
      <w:bookmarkStart w:id="1342" w:name="_Toc517251107"/>
      <w:bookmarkStart w:id="1343" w:name="_Toc517251678"/>
      <w:bookmarkStart w:id="1344" w:name="_Toc517251871"/>
      <w:bookmarkStart w:id="1345" w:name="_Toc514846972"/>
      <w:bookmarkStart w:id="1346" w:name="_Toc514847520"/>
      <w:bookmarkStart w:id="1347" w:name="_Toc515270583"/>
      <w:bookmarkStart w:id="1348" w:name="_Toc515271109"/>
      <w:bookmarkStart w:id="1349" w:name="_Toc515629428"/>
      <w:bookmarkStart w:id="1350" w:name="_Toc515629982"/>
      <w:bookmarkStart w:id="1351" w:name="_Toc516232674"/>
      <w:bookmarkStart w:id="1352" w:name="_Toc516233204"/>
      <w:bookmarkStart w:id="1353" w:name="_Toc516233761"/>
      <w:bookmarkStart w:id="1354" w:name="_Toc516234302"/>
      <w:bookmarkStart w:id="1355" w:name="_Toc517248832"/>
      <w:bookmarkStart w:id="1356" w:name="_Toc517249402"/>
      <w:bookmarkStart w:id="1357" w:name="_Toc517249975"/>
      <w:bookmarkStart w:id="1358" w:name="_Toc517250538"/>
      <w:bookmarkStart w:id="1359" w:name="_Toc517251108"/>
      <w:bookmarkStart w:id="1360" w:name="_Toc517251679"/>
      <w:bookmarkStart w:id="1361" w:name="_Toc517251872"/>
      <w:bookmarkStart w:id="1362" w:name="_Toc514846973"/>
      <w:bookmarkStart w:id="1363" w:name="_Toc514847521"/>
      <w:bookmarkStart w:id="1364" w:name="_Toc515270584"/>
      <w:bookmarkStart w:id="1365" w:name="_Toc515271110"/>
      <w:bookmarkStart w:id="1366" w:name="_Toc515629429"/>
      <w:bookmarkStart w:id="1367" w:name="_Toc515629983"/>
      <w:bookmarkStart w:id="1368" w:name="_Toc516232675"/>
      <w:bookmarkStart w:id="1369" w:name="_Toc516233205"/>
      <w:bookmarkStart w:id="1370" w:name="_Toc516233762"/>
      <w:bookmarkStart w:id="1371" w:name="_Toc516234303"/>
      <w:bookmarkStart w:id="1372" w:name="_Toc517248833"/>
      <w:bookmarkStart w:id="1373" w:name="_Toc517249403"/>
      <w:bookmarkStart w:id="1374" w:name="_Toc517249976"/>
      <w:bookmarkStart w:id="1375" w:name="_Toc517250539"/>
      <w:bookmarkStart w:id="1376" w:name="_Toc517251109"/>
      <w:bookmarkStart w:id="1377" w:name="_Toc517251680"/>
      <w:bookmarkStart w:id="1378" w:name="_Toc517251873"/>
      <w:bookmarkStart w:id="1379" w:name="_Toc514846974"/>
      <w:bookmarkStart w:id="1380" w:name="_Toc514847522"/>
      <w:bookmarkStart w:id="1381" w:name="_Toc515270585"/>
      <w:bookmarkStart w:id="1382" w:name="_Toc515271111"/>
      <w:bookmarkStart w:id="1383" w:name="_Toc515629430"/>
      <w:bookmarkStart w:id="1384" w:name="_Toc515629984"/>
      <w:bookmarkStart w:id="1385" w:name="_Toc516232676"/>
      <w:bookmarkStart w:id="1386" w:name="_Toc516233206"/>
      <w:bookmarkStart w:id="1387" w:name="_Toc516233763"/>
      <w:bookmarkStart w:id="1388" w:name="_Toc516234304"/>
      <w:bookmarkStart w:id="1389" w:name="_Toc517248834"/>
      <w:bookmarkStart w:id="1390" w:name="_Toc517249404"/>
      <w:bookmarkStart w:id="1391" w:name="_Toc517249977"/>
      <w:bookmarkStart w:id="1392" w:name="_Toc517250540"/>
      <w:bookmarkStart w:id="1393" w:name="_Toc517251110"/>
      <w:bookmarkStart w:id="1394" w:name="_Toc517251681"/>
      <w:bookmarkStart w:id="1395" w:name="_Toc517251874"/>
      <w:bookmarkStart w:id="1396" w:name="_Toc514846975"/>
      <w:bookmarkStart w:id="1397" w:name="_Toc514847523"/>
      <w:bookmarkStart w:id="1398" w:name="_Toc515270586"/>
      <w:bookmarkStart w:id="1399" w:name="_Toc515271112"/>
      <w:bookmarkStart w:id="1400" w:name="_Toc515629431"/>
      <w:bookmarkStart w:id="1401" w:name="_Toc515629985"/>
      <w:bookmarkStart w:id="1402" w:name="_Toc516232677"/>
      <w:bookmarkStart w:id="1403" w:name="_Toc516233207"/>
      <w:bookmarkStart w:id="1404" w:name="_Toc516233764"/>
      <w:bookmarkStart w:id="1405" w:name="_Toc516234305"/>
      <w:bookmarkStart w:id="1406" w:name="_Toc517248835"/>
      <w:bookmarkStart w:id="1407" w:name="_Toc517249405"/>
      <w:bookmarkStart w:id="1408" w:name="_Toc517249978"/>
      <w:bookmarkStart w:id="1409" w:name="_Toc517250541"/>
      <w:bookmarkStart w:id="1410" w:name="_Toc517251111"/>
      <w:bookmarkStart w:id="1411" w:name="_Toc517251682"/>
      <w:bookmarkStart w:id="1412" w:name="_Toc517251875"/>
      <w:bookmarkStart w:id="1413" w:name="_Toc514846976"/>
      <w:bookmarkStart w:id="1414" w:name="_Toc514847524"/>
      <w:bookmarkStart w:id="1415" w:name="_Toc515270587"/>
      <w:bookmarkStart w:id="1416" w:name="_Toc515271113"/>
      <w:bookmarkStart w:id="1417" w:name="_Toc515629432"/>
      <w:bookmarkStart w:id="1418" w:name="_Toc515629986"/>
      <w:bookmarkStart w:id="1419" w:name="_Toc516232678"/>
      <w:bookmarkStart w:id="1420" w:name="_Toc516233208"/>
      <w:bookmarkStart w:id="1421" w:name="_Toc516233765"/>
      <w:bookmarkStart w:id="1422" w:name="_Toc516234306"/>
      <w:bookmarkStart w:id="1423" w:name="_Toc517248836"/>
      <w:bookmarkStart w:id="1424" w:name="_Toc517249406"/>
      <w:bookmarkStart w:id="1425" w:name="_Toc517249979"/>
      <w:bookmarkStart w:id="1426" w:name="_Toc517250542"/>
      <w:bookmarkStart w:id="1427" w:name="_Toc517251112"/>
      <w:bookmarkStart w:id="1428" w:name="_Toc517251683"/>
      <w:bookmarkStart w:id="1429" w:name="_Toc517251876"/>
      <w:bookmarkStart w:id="1430" w:name="_Toc514846977"/>
      <w:bookmarkStart w:id="1431" w:name="_Toc514847525"/>
      <w:bookmarkStart w:id="1432" w:name="_Toc515270588"/>
      <w:bookmarkStart w:id="1433" w:name="_Toc515271114"/>
      <w:bookmarkStart w:id="1434" w:name="_Toc515629433"/>
      <w:bookmarkStart w:id="1435" w:name="_Toc515629987"/>
      <w:bookmarkStart w:id="1436" w:name="_Toc516232679"/>
      <w:bookmarkStart w:id="1437" w:name="_Toc516233209"/>
      <w:bookmarkStart w:id="1438" w:name="_Toc516233766"/>
      <w:bookmarkStart w:id="1439" w:name="_Toc516234307"/>
      <w:bookmarkStart w:id="1440" w:name="_Toc517248837"/>
      <w:bookmarkStart w:id="1441" w:name="_Toc517249407"/>
      <w:bookmarkStart w:id="1442" w:name="_Toc517249980"/>
      <w:bookmarkStart w:id="1443" w:name="_Toc517250543"/>
      <w:bookmarkStart w:id="1444" w:name="_Toc517251113"/>
      <w:bookmarkStart w:id="1445" w:name="_Toc517251684"/>
      <w:bookmarkStart w:id="1446" w:name="_Toc517251877"/>
      <w:bookmarkStart w:id="1447" w:name="_Toc514846978"/>
      <w:bookmarkStart w:id="1448" w:name="_Toc514847526"/>
      <w:bookmarkStart w:id="1449" w:name="_Toc515270589"/>
      <w:bookmarkStart w:id="1450" w:name="_Toc515271115"/>
      <w:bookmarkStart w:id="1451" w:name="_Toc515629434"/>
      <w:bookmarkStart w:id="1452" w:name="_Toc515629988"/>
      <w:bookmarkStart w:id="1453" w:name="_Toc516232680"/>
      <w:bookmarkStart w:id="1454" w:name="_Toc516233210"/>
      <w:bookmarkStart w:id="1455" w:name="_Toc516233767"/>
      <w:bookmarkStart w:id="1456" w:name="_Toc516234308"/>
      <w:bookmarkStart w:id="1457" w:name="_Toc517248838"/>
      <w:bookmarkStart w:id="1458" w:name="_Toc517249408"/>
      <w:bookmarkStart w:id="1459" w:name="_Toc517249981"/>
      <w:bookmarkStart w:id="1460" w:name="_Toc517250544"/>
      <w:bookmarkStart w:id="1461" w:name="_Toc517251114"/>
      <w:bookmarkStart w:id="1462" w:name="_Toc517251685"/>
      <w:bookmarkStart w:id="1463" w:name="_Toc517251878"/>
      <w:bookmarkStart w:id="1464" w:name="_Toc514846979"/>
      <w:bookmarkStart w:id="1465" w:name="_Toc514847527"/>
      <w:bookmarkStart w:id="1466" w:name="_Toc515270590"/>
      <w:bookmarkStart w:id="1467" w:name="_Toc515271116"/>
      <w:bookmarkStart w:id="1468" w:name="_Toc515629435"/>
      <w:bookmarkStart w:id="1469" w:name="_Toc515629989"/>
      <w:bookmarkStart w:id="1470" w:name="_Toc516232681"/>
      <w:bookmarkStart w:id="1471" w:name="_Toc516233211"/>
      <w:bookmarkStart w:id="1472" w:name="_Toc516233768"/>
      <w:bookmarkStart w:id="1473" w:name="_Toc516234309"/>
      <w:bookmarkStart w:id="1474" w:name="_Toc517248839"/>
      <w:bookmarkStart w:id="1475" w:name="_Toc517249409"/>
      <w:bookmarkStart w:id="1476" w:name="_Toc517249982"/>
      <w:bookmarkStart w:id="1477" w:name="_Toc517250545"/>
      <w:bookmarkStart w:id="1478" w:name="_Toc517251115"/>
      <w:bookmarkStart w:id="1479" w:name="_Toc517251686"/>
      <w:bookmarkStart w:id="1480" w:name="_Toc517251879"/>
      <w:bookmarkStart w:id="1481" w:name="_Toc514846980"/>
      <w:bookmarkStart w:id="1482" w:name="_Toc514847528"/>
      <w:bookmarkStart w:id="1483" w:name="_Toc515270591"/>
      <w:bookmarkStart w:id="1484" w:name="_Toc515271117"/>
      <w:bookmarkStart w:id="1485" w:name="_Toc515629436"/>
      <w:bookmarkStart w:id="1486" w:name="_Toc515629990"/>
      <w:bookmarkStart w:id="1487" w:name="_Toc516232682"/>
      <w:bookmarkStart w:id="1488" w:name="_Toc516233212"/>
      <w:bookmarkStart w:id="1489" w:name="_Toc516233769"/>
      <w:bookmarkStart w:id="1490" w:name="_Toc516234310"/>
      <w:bookmarkStart w:id="1491" w:name="_Toc517248840"/>
      <w:bookmarkStart w:id="1492" w:name="_Toc517249410"/>
      <w:bookmarkStart w:id="1493" w:name="_Toc517249983"/>
      <w:bookmarkStart w:id="1494" w:name="_Toc517250546"/>
      <w:bookmarkStart w:id="1495" w:name="_Toc517251116"/>
      <w:bookmarkStart w:id="1496" w:name="_Toc517251687"/>
      <w:bookmarkStart w:id="1497" w:name="_Toc517251880"/>
      <w:bookmarkStart w:id="1498" w:name="_Toc514846981"/>
      <w:bookmarkStart w:id="1499" w:name="_Toc514847529"/>
      <w:bookmarkStart w:id="1500" w:name="_Toc515270592"/>
      <w:bookmarkStart w:id="1501" w:name="_Toc515271118"/>
      <w:bookmarkStart w:id="1502" w:name="_Toc515629437"/>
      <w:bookmarkStart w:id="1503" w:name="_Toc515629991"/>
      <w:bookmarkStart w:id="1504" w:name="_Toc516232683"/>
      <w:bookmarkStart w:id="1505" w:name="_Toc516233213"/>
      <w:bookmarkStart w:id="1506" w:name="_Toc516233770"/>
      <w:bookmarkStart w:id="1507" w:name="_Toc516234311"/>
      <w:bookmarkStart w:id="1508" w:name="_Toc517248841"/>
      <w:bookmarkStart w:id="1509" w:name="_Toc517249411"/>
      <w:bookmarkStart w:id="1510" w:name="_Toc517249984"/>
      <w:bookmarkStart w:id="1511" w:name="_Toc517250547"/>
      <w:bookmarkStart w:id="1512" w:name="_Toc517251117"/>
      <w:bookmarkStart w:id="1513" w:name="_Toc517251688"/>
      <w:bookmarkStart w:id="1514" w:name="_Toc517251881"/>
      <w:bookmarkStart w:id="1515" w:name="_Toc514664524"/>
      <w:bookmarkStart w:id="1516" w:name="_Toc514846982"/>
      <w:bookmarkStart w:id="1517" w:name="_Toc514847530"/>
      <w:bookmarkStart w:id="1518" w:name="_Toc515270593"/>
      <w:bookmarkStart w:id="1519" w:name="_Toc515271119"/>
      <w:bookmarkStart w:id="1520" w:name="_Toc515629438"/>
      <w:bookmarkStart w:id="1521" w:name="_Toc515629992"/>
      <w:bookmarkStart w:id="1522" w:name="_Toc516232684"/>
      <w:bookmarkStart w:id="1523" w:name="_Toc516233214"/>
      <w:bookmarkStart w:id="1524" w:name="_Toc516233771"/>
      <w:bookmarkStart w:id="1525" w:name="_Toc516234312"/>
      <w:bookmarkStart w:id="1526" w:name="_Toc517248842"/>
      <w:bookmarkStart w:id="1527" w:name="_Toc517249412"/>
      <w:bookmarkStart w:id="1528" w:name="_Toc517249985"/>
      <w:bookmarkStart w:id="1529" w:name="_Toc517250548"/>
      <w:bookmarkStart w:id="1530" w:name="_Toc517251118"/>
      <w:bookmarkStart w:id="1531" w:name="_Toc517251689"/>
      <w:bookmarkStart w:id="1532" w:name="_Toc517251882"/>
      <w:bookmarkStart w:id="1533" w:name="_Toc514664525"/>
      <w:bookmarkStart w:id="1534" w:name="_Toc514846983"/>
      <w:bookmarkStart w:id="1535" w:name="_Toc514847531"/>
      <w:bookmarkStart w:id="1536" w:name="_Toc515270594"/>
      <w:bookmarkStart w:id="1537" w:name="_Toc515271120"/>
      <w:bookmarkStart w:id="1538" w:name="_Toc515629439"/>
      <w:bookmarkStart w:id="1539" w:name="_Toc515629993"/>
      <w:bookmarkStart w:id="1540" w:name="_Toc516232685"/>
      <w:bookmarkStart w:id="1541" w:name="_Toc516233215"/>
      <w:bookmarkStart w:id="1542" w:name="_Toc516233772"/>
      <w:bookmarkStart w:id="1543" w:name="_Toc516234313"/>
      <w:bookmarkStart w:id="1544" w:name="_Toc517248843"/>
      <w:bookmarkStart w:id="1545" w:name="_Toc517249413"/>
      <w:bookmarkStart w:id="1546" w:name="_Toc517249986"/>
      <w:bookmarkStart w:id="1547" w:name="_Toc517250549"/>
      <w:bookmarkStart w:id="1548" w:name="_Toc517251119"/>
      <w:bookmarkStart w:id="1549" w:name="_Toc517251690"/>
      <w:bookmarkStart w:id="1550" w:name="_Toc517251883"/>
      <w:bookmarkStart w:id="1551" w:name="_Toc514664526"/>
      <w:bookmarkStart w:id="1552" w:name="_Toc514846984"/>
      <w:bookmarkStart w:id="1553" w:name="_Toc514847532"/>
      <w:bookmarkStart w:id="1554" w:name="_Toc515270595"/>
      <w:bookmarkStart w:id="1555" w:name="_Toc515271121"/>
      <w:bookmarkStart w:id="1556" w:name="_Toc515629440"/>
      <w:bookmarkStart w:id="1557" w:name="_Toc515629994"/>
      <w:bookmarkStart w:id="1558" w:name="_Toc516232686"/>
      <w:bookmarkStart w:id="1559" w:name="_Toc516233216"/>
      <w:bookmarkStart w:id="1560" w:name="_Toc516233773"/>
      <w:bookmarkStart w:id="1561" w:name="_Toc516234314"/>
      <w:bookmarkStart w:id="1562" w:name="_Toc517248844"/>
      <w:bookmarkStart w:id="1563" w:name="_Toc517249414"/>
      <w:bookmarkStart w:id="1564" w:name="_Toc517249987"/>
      <w:bookmarkStart w:id="1565" w:name="_Toc517250550"/>
      <w:bookmarkStart w:id="1566" w:name="_Toc517251120"/>
      <w:bookmarkStart w:id="1567" w:name="_Toc517251691"/>
      <w:bookmarkStart w:id="1568" w:name="_Toc517251884"/>
      <w:bookmarkStart w:id="1569" w:name="_Toc514664527"/>
      <w:bookmarkStart w:id="1570" w:name="_Toc514846985"/>
      <w:bookmarkStart w:id="1571" w:name="_Toc514847533"/>
      <w:bookmarkStart w:id="1572" w:name="_Toc515270596"/>
      <w:bookmarkStart w:id="1573" w:name="_Toc515271122"/>
      <w:bookmarkStart w:id="1574" w:name="_Toc515629441"/>
      <w:bookmarkStart w:id="1575" w:name="_Toc515629995"/>
      <w:bookmarkStart w:id="1576" w:name="_Toc516232687"/>
      <w:bookmarkStart w:id="1577" w:name="_Toc516233217"/>
      <w:bookmarkStart w:id="1578" w:name="_Toc516233774"/>
      <w:bookmarkStart w:id="1579" w:name="_Toc516234315"/>
      <w:bookmarkStart w:id="1580" w:name="_Toc517248845"/>
      <w:bookmarkStart w:id="1581" w:name="_Toc517249415"/>
      <w:bookmarkStart w:id="1582" w:name="_Toc517249988"/>
      <w:bookmarkStart w:id="1583" w:name="_Toc517250551"/>
      <w:bookmarkStart w:id="1584" w:name="_Toc517251121"/>
      <w:bookmarkStart w:id="1585" w:name="_Toc517251692"/>
      <w:bookmarkStart w:id="1586" w:name="_Toc517251885"/>
      <w:bookmarkStart w:id="1587" w:name="_Toc514664528"/>
      <w:bookmarkStart w:id="1588" w:name="_Toc514846986"/>
      <w:bookmarkStart w:id="1589" w:name="_Toc514847534"/>
      <w:bookmarkStart w:id="1590" w:name="_Toc515270597"/>
      <w:bookmarkStart w:id="1591" w:name="_Toc515271123"/>
      <w:bookmarkStart w:id="1592" w:name="_Toc515629442"/>
      <w:bookmarkStart w:id="1593" w:name="_Toc515629996"/>
      <w:bookmarkStart w:id="1594" w:name="_Toc516232688"/>
      <w:bookmarkStart w:id="1595" w:name="_Toc516233218"/>
      <w:bookmarkStart w:id="1596" w:name="_Toc516233775"/>
      <w:bookmarkStart w:id="1597" w:name="_Toc516234316"/>
      <w:bookmarkStart w:id="1598" w:name="_Toc517248846"/>
      <w:bookmarkStart w:id="1599" w:name="_Toc517249416"/>
      <w:bookmarkStart w:id="1600" w:name="_Toc517249989"/>
      <w:bookmarkStart w:id="1601" w:name="_Toc517250552"/>
      <w:bookmarkStart w:id="1602" w:name="_Toc517251122"/>
      <w:bookmarkStart w:id="1603" w:name="_Toc517251693"/>
      <w:bookmarkStart w:id="1604" w:name="_Toc517251886"/>
      <w:bookmarkStart w:id="1605" w:name="_Toc514664529"/>
      <w:bookmarkStart w:id="1606" w:name="_Toc514846987"/>
      <w:bookmarkStart w:id="1607" w:name="_Toc514847535"/>
      <w:bookmarkStart w:id="1608" w:name="_Toc515270598"/>
      <w:bookmarkStart w:id="1609" w:name="_Toc515271124"/>
      <w:bookmarkStart w:id="1610" w:name="_Toc515629443"/>
      <w:bookmarkStart w:id="1611" w:name="_Toc515629997"/>
      <w:bookmarkStart w:id="1612" w:name="_Toc516232689"/>
      <w:bookmarkStart w:id="1613" w:name="_Toc516233219"/>
      <w:bookmarkStart w:id="1614" w:name="_Toc516233776"/>
      <w:bookmarkStart w:id="1615" w:name="_Toc516234317"/>
      <w:bookmarkStart w:id="1616" w:name="_Toc517248847"/>
      <w:bookmarkStart w:id="1617" w:name="_Toc517249417"/>
      <w:bookmarkStart w:id="1618" w:name="_Toc517249990"/>
      <w:bookmarkStart w:id="1619" w:name="_Toc517250553"/>
      <w:bookmarkStart w:id="1620" w:name="_Toc517251123"/>
      <w:bookmarkStart w:id="1621" w:name="_Toc517251694"/>
      <w:bookmarkStart w:id="1622" w:name="_Toc517251887"/>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442BEA4D" w14:textId="63048AD8" w:rsidR="008A562E" w:rsidRPr="00D527DE" w:rsidRDefault="008A562E" w:rsidP="009414EA">
      <w:pPr>
        <w:rPr>
          <w:b/>
          <w:lang w:eastAsia="ko-KR"/>
        </w:rPr>
      </w:pPr>
      <w:r w:rsidRPr="00D527DE">
        <w:rPr>
          <w:rFonts w:eastAsia="ＭＳ 明朝"/>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3ADAC8E3" w14:textId="77777777" w:rsidR="002D765D" w:rsidRDefault="002D765D" w:rsidP="002D765D">
      <w:pPr>
        <w:rPr>
          <w:ins w:id="1623" w:author="Sugio Toshiyasu" w:date="2019-07-25T17:34:00Z"/>
          <w:b/>
          <w:lang w:eastAsia="ko-KR"/>
        </w:rPr>
      </w:pPr>
      <w:ins w:id="1624" w:author="Sugio Toshiyasu" w:date="2019-07-25T17:34:00Z">
        <w:r w:rsidRPr="00D527DE">
          <w:rPr>
            <w:b/>
            <w:bCs/>
          </w:rPr>
          <w:t>a</w:t>
        </w:r>
        <w:r>
          <w:rPr>
            <w:b/>
            <w:bCs/>
          </w:rPr>
          <w:t>sh</w:t>
        </w:r>
        <w:r w:rsidRPr="00D527DE">
          <w:rPr>
            <w:b/>
            <w:bCs/>
          </w:rPr>
          <w:t>_</w:t>
        </w:r>
        <w:r>
          <w:rPr>
            <w:b/>
            <w:bCs/>
          </w:rPr>
          <w:t>attr_layer</w:t>
        </w:r>
        <w:r w:rsidRPr="00D527DE">
          <w:rPr>
            <w:b/>
            <w:bCs/>
          </w:rPr>
          <w:t>_qp_delta_present_flag</w:t>
        </w:r>
        <w:r w:rsidRPr="00D527DE">
          <w:t xml:space="preserve"> equal to 1 specifies that the ash_attr_</w:t>
        </w:r>
        <w:r>
          <w:t>layer_</w:t>
        </w:r>
        <w:r w:rsidRPr="00D527DE">
          <w:t>qp_delta_luma and ash_attr_</w:t>
        </w:r>
        <w:r>
          <w:t>layer_</w:t>
        </w:r>
        <w:r w:rsidRPr="00D527DE">
          <w:t>qp_delta_</w:t>
        </w:r>
        <w:r>
          <w:t>chroma</w:t>
        </w:r>
        <w:r w:rsidRPr="00D527DE">
          <w:t xml:space="preserve"> s</w:t>
        </w:r>
        <w:r>
          <w:t>yntax elements are present in current</w:t>
        </w:r>
        <w:r w:rsidRPr="00D527DE">
          <w:t xml:space="preserve"> ASH. </w:t>
        </w:r>
        <w:r w:rsidRPr="00202FBD">
          <w:t>ash_attr_layer_qp_delta_present_flag</w:t>
        </w:r>
        <w:r w:rsidRPr="00D527DE">
          <w:t xml:space="preserve"> equal to 0 specifies that the ash_attr_</w:t>
        </w:r>
        <w:r>
          <w:t>layer_</w:t>
        </w:r>
        <w:r w:rsidRPr="00D527DE">
          <w:t>qp_delta_luma and ash_attr_</w:t>
        </w:r>
        <w:r>
          <w:t>layer_</w:t>
        </w:r>
        <w:r w:rsidRPr="00D527DE">
          <w:t>qp_delta_</w:t>
        </w:r>
        <w:r>
          <w:t>chro</w:t>
        </w:r>
        <w:r w:rsidRPr="00D527DE">
          <w:t>ma syntax</w:t>
        </w:r>
        <w:r>
          <w:t xml:space="preserve"> elements are not present in current</w:t>
        </w:r>
        <w:r w:rsidRPr="00D527DE">
          <w:t xml:space="preserve"> ASH.</w:t>
        </w:r>
      </w:ins>
    </w:p>
    <w:p w14:paraId="2DBE69F8" w14:textId="295DD73A" w:rsidR="00926453" w:rsidRPr="00D527DE" w:rsidRDefault="008A562E" w:rsidP="008A562E">
      <w:pPr>
        <w:rPr>
          <w:rFonts w:eastAsia="ＭＳ 明朝"/>
          <w:lang w:val="en-CA" w:eastAsia="ja-JP"/>
        </w:rPr>
      </w:pPr>
      <w:r w:rsidRPr="00D527DE">
        <w:rPr>
          <w:b/>
          <w:lang w:eastAsia="ko-KR"/>
        </w:rPr>
        <w:t>ash_</w:t>
      </w:r>
      <w:ins w:id="1625" w:author="Sugio Toshiyasu" w:date="2019-07-25T17:35:00Z">
        <w:r w:rsidR="008418C7">
          <w:rPr>
            <w:b/>
            <w:lang w:eastAsia="ko-KR"/>
          </w:rPr>
          <w:t>attr_</w:t>
        </w:r>
      </w:ins>
      <w:r w:rsidRPr="00D527DE">
        <w:rPr>
          <w:b/>
          <w:lang w:eastAsia="ko-KR"/>
        </w:rPr>
        <w:t xml:space="preserve">qp_delta_luma </w:t>
      </w:r>
      <w:r w:rsidRPr="00D527DE">
        <w:rPr>
          <w:rFonts w:eastAsia="ＭＳ 明朝"/>
          <w:lang w:val="en-CA" w:eastAsia="ja-JP"/>
        </w:rPr>
        <w:t>specifies th</w:t>
      </w:r>
      <w:r w:rsidR="00926453" w:rsidRPr="00D527DE">
        <w:rPr>
          <w:rFonts w:eastAsia="ＭＳ 明朝"/>
          <w:lang w:val="en-CA" w:eastAsia="ja-JP"/>
        </w:rPr>
        <w:t>e luma delta qp from the initial slice</w:t>
      </w:r>
      <w:r w:rsidRPr="00D527DE">
        <w:rPr>
          <w:rFonts w:eastAsia="ＭＳ 明朝"/>
          <w:lang w:val="en-CA" w:eastAsia="ja-JP"/>
        </w:rPr>
        <w:t xml:space="preserve"> </w:t>
      </w:r>
      <w:r w:rsidR="00926453" w:rsidRPr="00D527DE">
        <w:rPr>
          <w:rFonts w:eastAsia="ＭＳ 明朝"/>
          <w:lang w:val="en-CA" w:eastAsia="ja-JP"/>
        </w:rPr>
        <w:t>qp in the active attribute parameter set</w:t>
      </w:r>
      <w:r w:rsidRPr="00D527DE">
        <w:rPr>
          <w:rFonts w:eastAsia="ＭＳ 明朝"/>
          <w:lang w:val="en-CA" w:eastAsia="ja-JP"/>
        </w:rPr>
        <w:t xml:space="preserve">. </w:t>
      </w:r>
      <w:r w:rsidR="00926453" w:rsidRPr="00D527DE">
        <w:rPr>
          <w:rFonts w:eastAsia="ＭＳ 明朝"/>
          <w:lang w:val="en-CA" w:eastAsia="ja-JP"/>
        </w:rPr>
        <w:t>When ash</w:t>
      </w:r>
      <w:ins w:id="1626" w:author="Sugio Toshiyasu" w:date="2019-07-25T18:58:00Z">
        <w:r w:rsidR="00AD38D6">
          <w:rPr>
            <w:rFonts w:eastAsia="ＭＳ 明朝" w:hint="eastAsia"/>
            <w:lang w:val="en-CA" w:eastAsia="ja-JP"/>
          </w:rPr>
          <w:t>_</w:t>
        </w:r>
        <w:r w:rsidR="00AD38D6">
          <w:rPr>
            <w:rFonts w:eastAsia="ＭＳ 明朝"/>
            <w:lang w:val="en-CA" w:eastAsia="ja-JP"/>
          </w:rPr>
          <w:t>attr</w:t>
        </w:r>
      </w:ins>
      <w:r w:rsidR="00926453" w:rsidRPr="00D527DE">
        <w:rPr>
          <w:rFonts w:eastAsia="ＭＳ 明朝"/>
          <w:lang w:val="en-CA" w:eastAsia="ja-JP"/>
        </w:rPr>
        <w:t>_qp_delta_luma is not signalled, the value of ash</w:t>
      </w:r>
      <w:ins w:id="1627" w:author="Sugio Toshiyasu" w:date="2019-07-25T18:58:00Z">
        <w:r w:rsidR="00AD38D6">
          <w:rPr>
            <w:rFonts w:eastAsia="ＭＳ 明朝"/>
            <w:lang w:val="en-CA" w:eastAsia="ja-JP"/>
          </w:rPr>
          <w:t>_attr</w:t>
        </w:r>
      </w:ins>
      <w:r w:rsidR="00926453" w:rsidRPr="00D527DE">
        <w:rPr>
          <w:rFonts w:eastAsia="ＭＳ 明朝"/>
          <w:lang w:val="en-CA" w:eastAsia="ja-JP"/>
        </w:rPr>
        <w:t>_qp_delta_luma is inferred to be 0.</w:t>
      </w:r>
    </w:p>
    <w:p w14:paraId="47CAFAE6" w14:textId="7ECAF9A1" w:rsidR="008A562E" w:rsidRPr="00D527DE" w:rsidRDefault="008A562E" w:rsidP="008A562E">
      <w:pPr>
        <w:rPr>
          <w:rFonts w:eastAsia="ＭＳ 明朝"/>
          <w:lang w:val="en-CA" w:eastAsia="ja-JP"/>
        </w:rPr>
      </w:pPr>
      <w:r w:rsidRPr="00D527DE">
        <w:rPr>
          <w:b/>
          <w:lang w:eastAsia="ko-KR"/>
        </w:rPr>
        <w:t>ash_</w:t>
      </w:r>
      <w:ins w:id="1628" w:author="Sugio Toshiyasu" w:date="2019-07-25T17:35:00Z">
        <w:r w:rsidR="008418C7">
          <w:rPr>
            <w:b/>
            <w:lang w:eastAsia="ko-KR"/>
          </w:rPr>
          <w:t>attr_</w:t>
        </w:r>
      </w:ins>
      <w:r w:rsidRPr="00D527DE">
        <w:rPr>
          <w:b/>
          <w:lang w:eastAsia="ko-KR"/>
        </w:rPr>
        <w:t>qp_delta_chroma</w:t>
      </w:r>
      <w:r w:rsidRPr="00D527DE">
        <w:rPr>
          <w:rFonts w:eastAsia="ＭＳ 明朝"/>
          <w:lang w:val="en-CA" w:eastAsia="ja-JP"/>
        </w:rPr>
        <w:t xml:space="preserve"> </w:t>
      </w:r>
      <w:r w:rsidR="00926453" w:rsidRPr="00D527DE">
        <w:rPr>
          <w:rFonts w:eastAsia="ＭＳ 明朝"/>
          <w:lang w:val="en-CA" w:eastAsia="ja-JP"/>
        </w:rPr>
        <w:t>specifies the chroma delta qp from the initial slice qp in the active attribute parameter set. When ash</w:t>
      </w:r>
      <w:ins w:id="1629" w:author="Sugio Toshiyasu" w:date="2019-07-25T18:58:00Z">
        <w:r w:rsidR="00AD38D6">
          <w:rPr>
            <w:rFonts w:eastAsia="ＭＳ 明朝"/>
            <w:lang w:val="en-CA" w:eastAsia="ja-JP"/>
          </w:rPr>
          <w:t>_attr</w:t>
        </w:r>
      </w:ins>
      <w:r w:rsidR="00926453" w:rsidRPr="00D527DE">
        <w:rPr>
          <w:rFonts w:eastAsia="ＭＳ 明朝"/>
          <w:lang w:val="en-CA" w:eastAsia="ja-JP"/>
        </w:rPr>
        <w:t>_qp_delta_chroma is not signalled, the value of ash</w:t>
      </w:r>
      <w:ins w:id="1630" w:author="Sugio Toshiyasu" w:date="2019-07-25T18:59:00Z">
        <w:r w:rsidR="00AD38D6">
          <w:rPr>
            <w:rFonts w:eastAsia="ＭＳ 明朝"/>
            <w:lang w:val="en-CA" w:eastAsia="ja-JP"/>
          </w:rPr>
          <w:t>_attr</w:t>
        </w:r>
      </w:ins>
      <w:r w:rsidR="00926453" w:rsidRPr="00D527DE">
        <w:rPr>
          <w:rFonts w:eastAsia="ＭＳ 明朝"/>
          <w:lang w:val="en-CA" w:eastAsia="ja-JP"/>
        </w:rPr>
        <w:t>_qp_delta_chroma is inferred to be 0.</w:t>
      </w:r>
    </w:p>
    <w:p w14:paraId="55A5D8C7" w14:textId="5D6C7DFB" w:rsidR="00926453" w:rsidRPr="00D527DE" w:rsidRDefault="00926453" w:rsidP="00926453">
      <w:pPr>
        <w:rPr>
          <w:b/>
          <w:lang w:eastAsia="ja-JP"/>
        </w:rPr>
      </w:pPr>
      <w:r w:rsidRPr="00D527DE">
        <w:rPr>
          <w:lang w:eastAsia="ja-JP"/>
        </w:rPr>
        <w:t xml:space="preserve">The variables </w:t>
      </w:r>
      <w:ins w:id="1631" w:author="Sugio Toshiyasu" w:date="2019-07-25T17:35:00Z">
        <w:r w:rsidR="008418C7">
          <w:rPr>
            <w:lang w:eastAsia="ja-JP"/>
          </w:rPr>
          <w:t>Initial</w:t>
        </w:r>
      </w:ins>
      <w:r w:rsidRPr="00D527DE">
        <w:rPr>
          <w:lang w:eastAsia="ja-JP"/>
        </w:rPr>
        <w:t xml:space="preserve">SliceQpY and </w:t>
      </w:r>
      <w:ins w:id="1632" w:author="Sugio Toshiyasu" w:date="2019-07-25T17:35:00Z">
        <w:r w:rsidR="008418C7">
          <w:rPr>
            <w:lang w:eastAsia="ja-JP"/>
          </w:rPr>
          <w:t>Initial</w:t>
        </w:r>
      </w:ins>
      <w:r w:rsidRPr="00D527DE">
        <w:rPr>
          <w:lang w:eastAsia="ja-JP"/>
        </w:rPr>
        <w:t>SliceQpC are derived as follows:</w:t>
      </w:r>
    </w:p>
    <w:p w14:paraId="567A3D28" w14:textId="0F1D4BE7" w:rsidR="00926453" w:rsidRPr="00D527DE" w:rsidRDefault="00926453" w:rsidP="00926453">
      <w:r w:rsidRPr="00D527DE">
        <w:tab/>
      </w:r>
      <w:ins w:id="1633" w:author="Sugio Toshiyasu" w:date="2019-07-25T17:35:00Z">
        <w:r w:rsidR="008418C7">
          <w:t>Initial</w:t>
        </w:r>
      </w:ins>
      <w:r w:rsidRPr="00D527DE">
        <w:t>SliceQpY = aps_</w:t>
      </w:r>
      <w:ins w:id="1634" w:author="David Flynn" w:date="2019-09-25T08:47:00Z">
        <w:r w:rsidRPr="00D527DE">
          <w:t>attr</w:t>
        </w:r>
      </w:ins>
      <w:ins w:id="1635" w:author="Nakagami, Ohji (SONY)" w:date="2019-09-24T09:25:00Z">
        <w:r w:rsidRPr="00D527DE">
          <w:t>attr</w:t>
        </w:r>
      </w:ins>
      <w:del w:id="1636" w:author="Nakagami, Ohji (SONY)" w:date="2019-09-24T09:25:00Z">
        <w:r w:rsidRPr="00D527DE">
          <w:delText>att</w:delText>
        </w:r>
      </w:del>
      <w:del w:id="1637" w:author="Sugio Toshiyasu" w:date="2019-07-25T19:00:00Z">
        <w:r w:rsidRPr="00D527DE" w:rsidDel="00AD38D6">
          <w:delText>t</w:delText>
        </w:r>
      </w:del>
      <w:del w:id="1638" w:author="Nakagami, Ohji (SONY)" w:date="2019-09-24T09:25:00Z">
        <w:r w:rsidRPr="00D527DE">
          <w:delText>r</w:delText>
        </w:r>
      </w:del>
      <w:r w:rsidRPr="00D527DE">
        <w:t>_initial_qp + ash_</w:t>
      </w:r>
      <w:ins w:id="1639" w:author="Sugio Toshiyasu" w:date="2019-07-25T18:59:00Z">
        <w:r w:rsidR="00AD38D6">
          <w:t>attr_</w:t>
        </w:r>
      </w:ins>
      <w:r w:rsidRPr="00D527DE">
        <w:t>qp_delta_luma</w:t>
      </w:r>
    </w:p>
    <w:p w14:paraId="2A8912D5" w14:textId="5940096F" w:rsidR="00926453" w:rsidRPr="00D527DE" w:rsidRDefault="00926453" w:rsidP="00926453">
      <w:r w:rsidRPr="00D527DE">
        <w:tab/>
      </w:r>
      <w:ins w:id="1640" w:author="Sugio Toshiyasu" w:date="2019-07-25T17:36:00Z">
        <w:r w:rsidR="008418C7">
          <w:t>Initial</w:t>
        </w:r>
      </w:ins>
      <w:r w:rsidRPr="00D527DE">
        <w:t>SliceQpC = aps_</w:t>
      </w:r>
      <w:ins w:id="1641" w:author="David Flynn" w:date="2019-09-25T08:47:00Z">
        <w:r w:rsidRPr="00D527DE">
          <w:t>attr</w:t>
        </w:r>
      </w:ins>
      <w:ins w:id="1642" w:author="Nakagami, Ohji (SONY)" w:date="2019-09-24T09:25:00Z">
        <w:r w:rsidRPr="00D527DE">
          <w:t>attr</w:t>
        </w:r>
      </w:ins>
      <w:del w:id="1643" w:author="Nakagami, Ohji (SONY)" w:date="2019-09-24T09:25:00Z">
        <w:r w:rsidRPr="00D527DE">
          <w:delText>att</w:delText>
        </w:r>
      </w:del>
      <w:del w:id="1644" w:author="Sugio Toshiyasu" w:date="2019-07-25T19:00:00Z">
        <w:r w:rsidRPr="00D527DE" w:rsidDel="00AD38D6">
          <w:delText>t</w:delText>
        </w:r>
      </w:del>
      <w:del w:id="1645" w:author="Nakagami, Ohji (SONY)" w:date="2019-09-24T09:25:00Z">
        <w:r w:rsidRPr="00D527DE">
          <w:delText>r</w:delText>
        </w:r>
      </w:del>
      <w:r w:rsidRPr="00D527DE">
        <w:t>_initial_qp + aps_attr_chroma_qp_offset + ash_</w:t>
      </w:r>
      <w:ins w:id="1646" w:author="Sugio Toshiyasu" w:date="2019-07-25T18:59:00Z">
        <w:r w:rsidR="00AD38D6">
          <w:t>attr_</w:t>
        </w:r>
      </w:ins>
      <w:r w:rsidRPr="00D527DE">
        <w:t>qp_delta_chroma</w:t>
      </w:r>
    </w:p>
    <w:p w14:paraId="50240B3D" w14:textId="77777777" w:rsidR="006D4576" w:rsidRPr="00D527DE" w:rsidRDefault="006D4576" w:rsidP="006D4576">
      <w:pPr>
        <w:rPr>
          <w:ins w:id="1647" w:author="Sugio Toshiyasu" w:date="2019-07-25T17:36:00Z"/>
          <w:rFonts w:eastAsia="ＭＳ 明朝"/>
          <w:lang w:val="en-CA" w:eastAsia="ja-JP"/>
        </w:rPr>
      </w:pPr>
      <w:ins w:id="1648" w:author="Sugio Toshiyasu" w:date="2019-07-25T17:36:00Z">
        <w:r w:rsidRPr="00D527DE">
          <w:rPr>
            <w:b/>
            <w:lang w:eastAsia="ko-KR"/>
          </w:rPr>
          <w:t>ash_</w:t>
        </w:r>
        <w:r>
          <w:rPr>
            <w:b/>
            <w:lang w:eastAsia="ko-KR"/>
          </w:rPr>
          <w:t>attr_layer_</w:t>
        </w:r>
        <w:r w:rsidRPr="00D527DE">
          <w:rPr>
            <w:b/>
            <w:lang w:eastAsia="ko-KR"/>
          </w:rPr>
          <w:t xml:space="preserve">qp_delta_luma </w:t>
        </w:r>
        <w:r w:rsidRPr="00D527DE">
          <w:rPr>
            <w:rFonts w:eastAsia="ＭＳ 明朝"/>
            <w:lang w:val="en-CA" w:eastAsia="ja-JP"/>
          </w:rPr>
          <w:t xml:space="preserve">specifies the luma delta qp from the </w:t>
        </w:r>
        <w:r>
          <w:rPr>
            <w:rFonts w:eastAsia="ＭＳ 明朝"/>
            <w:lang w:val="en-CA" w:eastAsia="ja-JP"/>
          </w:rPr>
          <w:t>InitialSliceQpY</w:t>
        </w:r>
        <w:r w:rsidRPr="000341F2">
          <w:rPr>
            <w:rFonts w:eastAsia="ＭＳ 明朝"/>
            <w:lang w:val="en-CA" w:eastAsia="ja-JP"/>
          </w:rPr>
          <w:t xml:space="preserve"> </w:t>
        </w:r>
        <w:r>
          <w:rPr>
            <w:rFonts w:eastAsia="ＭＳ 明朝"/>
            <w:lang w:val="en-CA" w:eastAsia="ja-JP"/>
          </w:rPr>
          <w:t>in each layer.</w:t>
        </w:r>
        <w:r w:rsidRPr="00D527DE">
          <w:rPr>
            <w:rFonts w:eastAsia="ＭＳ 明朝"/>
            <w:lang w:val="en-CA" w:eastAsia="ja-JP"/>
          </w:rPr>
          <w:t xml:space="preserve"> When ash_</w:t>
        </w:r>
        <w:r>
          <w:rPr>
            <w:rFonts w:eastAsia="ＭＳ 明朝"/>
            <w:lang w:val="en-CA" w:eastAsia="ja-JP"/>
          </w:rPr>
          <w:t>attr_layer_</w:t>
        </w:r>
        <w:r w:rsidRPr="00D527DE">
          <w:rPr>
            <w:rFonts w:eastAsia="ＭＳ 明朝"/>
            <w:lang w:val="en-CA" w:eastAsia="ja-JP"/>
          </w:rPr>
          <w:t>qp_delta_luma is not signalled, the value of ash_</w:t>
        </w:r>
        <w:r>
          <w:rPr>
            <w:rFonts w:eastAsia="ＭＳ 明朝"/>
            <w:lang w:val="en-CA" w:eastAsia="ja-JP"/>
          </w:rPr>
          <w:t>attr_layer_</w:t>
        </w:r>
        <w:r w:rsidRPr="00D527DE">
          <w:rPr>
            <w:rFonts w:eastAsia="ＭＳ 明朝"/>
            <w:lang w:val="en-CA" w:eastAsia="ja-JP"/>
          </w:rPr>
          <w:t xml:space="preserve">qp_delta_luma </w:t>
        </w:r>
        <w:r>
          <w:rPr>
            <w:rFonts w:eastAsia="ＭＳ 明朝"/>
            <w:lang w:val="en-CA" w:eastAsia="ja-JP"/>
          </w:rPr>
          <w:t>of all layers are</w:t>
        </w:r>
        <w:r w:rsidRPr="00D527DE">
          <w:rPr>
            <w:rFonts w:eastAsia="ＭＳ 明朝"/>
            <w:lang w:val="en-CA" w:eastAsia="ja-JP"/>
          </w:rPr>
          <w:t xml:space="preserve"> inferred to be 0.</w:t>
        </w:r>
      </w:ins>
    </w:p>
    <w:p w14:paraId="11CFFF53" w14:textId="77777777" w:rsidR="006D4576" w:rsidRDefault="006D4576" w:rsidP="006D4576">
      <w:pPr>
        <w:rPr>
          <w:ins w:id="1649" w:author="Sugio Toshiyasu" w:date="2019-07-25T17:36:00Z"/>
          <w:rFonts w:eastAsia="ＭＳ 明朝"/>
          <w:lang w:val="en-CA" w:eastAsia="ja-JP"/>
        </w:rPr>
      </w:pPr>
      <w:ins w:id="1650" w:author="Sugio Toshiyasu" w:date="2019-07-25T17:36:00Z">
        <w:r w:rsidRPr="00D527DE">
          <w:rPr>
            <w:b/>
            <w:lang w:eastAsia="ko-KR"/>
          </w:rPr>
          <w:t>ash_</w:t>
        </w:r>
        <w:r>
          <w:rPr>
            <w:b/>
            <w:lang w:eastAsia="ko-KR"/>
          </w:rPr>
          <w:t>attr_layer_</w:t>
        </w:r>
        <w:r w:rsidRPr="00D527DE">
          <w:rPr>
            <w:b/>
            <w:lang w:eastAsia="ko-KR"/>
          </w:rPr>
          <w:t>qp_delta_chroma</w:t>
        </w:r>
        <w:r w:rsidRPr="00D527DE">
          <w:rPr>
            <w:rFonts w:eastAsia="ＭＳ 明朝"/>
            <w:lang w:val="en-CA" w:eastAsia="ja-JP"/>
          </w:rPr>
          <w:t xml:space="preserve"> </w:t>
        </w:r>
        <w:r w:rsidRPr="000341F2">
          <w:rPr>
            <w:rFonts w:eastAsia="ＭＳ 明朝"/>
            <w:lang w:val="en-CA" w:eastAsia="ja-JP"/>
          </w:rPr>
          <w:t xml:space="preserve">specifies the </w:t>
        </w:r>
        <w:r>
          <w:rPr>
            <w:rFonts w:eastAsia="ＭＳ 明朝"/>
            <w:lang w:val="en-CA" w:eastAsia="ja-JP"/>
          </w:rPr>
          <w:t>chro</w:t>
        </w:r>
        <w:r w:rsidRPr="000341F2">
          <w:rPr>
            <w:rFonts w:eastAsia="ＭＳ 明朝"/>
            <w:lang w:val="en-CA" w:eastAsia="ja-JP"/>
          </w:rPr>
          <w:t xml:space="preserve">ma delta qp from the </w:t>
        </w:r>
        <w:r>
          <w:rPr>
            <w:rFonts w:eastAsia="ＭＳ 明朝"/>
            <w:lang w:val="en-CA" w:eastAsia="ja-JP"/>
          </w:rPr>
          <w:t>Initial</w:t>
        </w:r>
        <w:r w:rsidRPr="000341F2">
          <w:rPr>
            <w:rFonts w:eastAsia="ＭＳ 明朝"/>
            <w:lang w:val="en-CA" w:eastAsia="ja-JP"/>
          </w:rPr>
          <w:t>SliceQp</w:t>
        </w:r>
        <w:r>
          <w:rPr>
            <w:rFonts w:eastAsia="ＭＳ 明朝"/>
            <w:lang w:val="en-CA" w:eastAsia="ja-JP"/>
          </w:rPr>
          <w:t>C</w:t>
        </w:r>
        <w:r w:rsidRPr="000341F2">
          <w:rPr>
            <w:rFonts w:eastAsia="ＭＳ 明朝"/>
            <w:lang w:val="en-CA" w:eastAsia="ja-JP"/>
          </w:rPr>
          <w:t xml:space="preserve"> in each layer. When ash_attr_layer_qp_delta_</w:t>
        </w:r>
        <w:r>
          <w:rPr>
            <w:rFonts w:eastAsia="ＭＳ 明朝"/>
            <w:lang w:val="en-CA" w:eastAsia="ja-JP"/>
          </w:rPr>
          <w:t>chro</w:t>
        </w:r>
        <w:r w:rsidRPr="000341F2">
          <w:rPr>
            <w:rFonts w:eastAsia="ＭＳ 明朝"/>
            <w:lang w:val="en-CA" w:eastAsia="ja-JP"/>
          </w:rPr>
          <w:t>ma is not signalled, the value of ash_attr_layer_qp_delta_</w:t>
        </w:r>
        <w:r>
          <w:rPr>
            <w:rFonts w:eastAsia="ＭＳ 明朝"/>
            <w:lang w:val="en-CA" w:eastAsia="ja-JP"/>
          </w:rPr>
          <w:t>chro</w:t>
        </w:r>
        <w:r w:rsidRPr="000341F2">
          <w:rPr>
            <w:rFonts w:eastAsia="ＭＳ 明朝"/>
            <w:lang w:val="en-CA" w:eastAsia="ja-JP"/>
          </w:rPr>
          <w:t>ma of all layers are inferred to be 0.</w:t>
        </w:r>
      </w:ins>
    </w:p>
    <w:p w14:paraId="7382D6A9" w14:textId="1779D5F0" w:rsidR="006D4576" w:rsidRDefault="006D4576" w:rsidP="006D4576">
      <w:pPr>
        <w:rPr>
          <w:ins w:id="1651" w:author="Sugio Toshiyasu" w:date="2019-07-25T17:36:00Z"/>
        </w:rPr>
      </w:pPr>
      <w:ins w:id="1652" w:author="Sugio Toshiyasu" w:date="2019-07-25T17:36:00Z">
        <w:r w:rsidRPr="00202FBD">
          <w:t>The variables SliceQpY</w:t>
        </w:r>
        <w:r>
          <w:t>[</w:t>
        </w:r>
      </w:ins>
      <w:ins w:id="1653" w:author="Sugio Toshiyasu" w:date="2019-07-25T17:37:00Z">
        <w:r>
          <w:t xml:space="preserve"> </w:t>
        </w:r>
      </w:ins>
      <w:ins w:id="1654" w:author="Sugio Toshiyasu" w:date="2019-07-25T17:36:00Z">
        <w:r>
          <w:t>i</w:t>
        </w:r>
      </w:ins>
      <w:ins w:id="1655" w:author="Sugio Toshiyasu" w:date="2019-07-25T17:37:00Z">
        <w:r>
          <w:t xml:space="preserve"> </w:t>
        </w:r>
      </w:ins>
      <w:ins w:id="1656" w:author="Sugio Toshiyasu" w:date="2019-07-25T17:36:00Z">
        <w:r>
          <w:t>]</w:t>
        </w:r>
        <w:r w:rsidRPr="00202FBD">
          <w:t xml:space="preserve"> and SliceQpC</w:t>
        </w:r>
        <w:r>
          <w:t>[</w:t>
        </w:r>
      </w:ins>
      <w:ins w:id="1657" w:author="Sugio Toshiyasu" w:date="2019-07-25T17:37:00Z">
        <w:r>
          <w:t xml:space="preserve"> </w:t>
        </w:r>
      </w:ins>
      <w:ins w:id="1658" w:author="Sugio Toshiyasu" w:date="2019-07-25T17:36:00Z">
        <w:r>
          <w:t>i</w:t>
        </w:r>
      </w:ins>
      <w:ins w:id="1659" w:author="Sugio Toshiyasu" w:date="2019-07-25T17:37:00Z">
        <w:r>
          <w:t xml:space="preserve"> </w:t>
        </w:r>
      </w:ins>
      <w:ins w:id="1660" w:author="Sugio Toshiyasu" w:date="2019-07-25T17:36:00Z">
        <w:r>
          <w:t>]</w:t>
        </w:r>
        <w:r w:rsidRPr="00202FBD">
          <w:t xml:space="preserve"> </w:t>
        </w:r>
        <w:r>
          <w:t xml:space="preserve">with </w:t>
        </w:r>
      </w:ins>
      <w:ins w:id="1661" w:author="Sugio Toshiyasu" w:date="2019-07-25T17:38:00Z">
        <w:r>
          <w:rPr>
            <w:rFonts w:hint="eastAsia"/>
            <w:lang w:eastAsia="ja-JP"/>
          </w:rPr>
          <w:t>i</w:t>
        </w:r>
      </w:ins>
      <w:ins w:id="1662" w:author="Sugio Toshiyasu" w:date="2019-07-25T17:37:00Z">
        <w:r>
          <w:t xml:space="preserve"> </w:t>
        </w:r>
      </w:ins>
      <w:ins w:id="1663" w:author="Sugio Toshiyasu" w:date="2019-07-25T17:36:00Z">
        <w:r>
          <w:t>=</w:t>
        </w:r>
      </w:ins>
      <w:ins w:id="1664" w:author="Sugio Toshiyasu" w:date="2019-07-25T17:37:00Z">
        <w:r>
          <w:t xml:space="preserve"> </w:t>
        </w:r>
      </w:ins>
      <w:ins w:id="1665" w:author="Sugio Toshiyasu" w:date="2019-07-25T17:36:00Z">
        <w:r>
          <w:t>0</w:t>
        </w:r>
      </w:ins>
      <w:ins w:id="1666" w:author="Sugio Toshiyasu" w:date="2019-07-25T17:39:00Z">
        <w:r>
          <w:t>…</w:t>
        </w:r>
      </w:ins>
      <w:ins w:id="1667" w:author="Sugio Toshiyasu" w:date="2019-07-25T17:36:00Z">
        <w:r>
          <w:t>num_layer</w:t>
        </w:r>
      </w:ins>
      <w:ins w:id="1668" w:author="Sugio Toshiyasu" w:date="2019-07-25T17:39:00Z">
        <w:r>
          <w:t xml:space="preserve"> </w:t>
        </w:r>
      </w:ins>
      <w:ins w:id="1669" w:author="Sugio Toshiyasu" w:date="2019-07-25T17:38:00Z">
        <w:r w:rsidRPr="00D527DE">
          <w:t>−</w:t>
        </w:r>
      </w:ins>
      <w:ins w:id="1670" w:author="Sugio Toshiyasu" w:date="2019-07-25T17:39:00Z">
        <w:r>
          <w:t xml:space="preserve"> </w:t>
        </w:r>
      </w:ins>
      <w:ins w:id="1671" w:author="Sugio Toshiyasu" w:date="2019-07-25T17:36:00Z">
        <w:r>
          <w:t xml:space="preserve">1 </w:t>
        </w:r>
        <w:r w:rsidRPr="00202FBD">
          <w:t>are derived as follows:</w:t>
        </w:r>
      </w:ins>
    </w:p>
    <w:p w14:paraId="7D72047B" w14:textId="77777777" w:rsidR="006D4576" w:rsidRDefault="006D4576" w:rsidP="006D4576">
      <w:pPr>
        <w:rPr>
          <w:ins w:id="1672" w:author="Sugio Toshiyasu" w:date="2019-07-25T17:36:00Z"/>
          <w:rFonts w:eastAsia="ＭＳ 明朝"/>
          <w:lang w:val="en-CA" w:eastAsia="ja-JP"/>
        </w:rPr>
      </w:pPr>
      <w:ins w:id="1673" w:author="Sugio Toshiyasu" w:date="2019-07-25T17:36:00Z">
        <w:r>
          <w:rPr>
            <w:rFonts w:eastAsia="ＭＳ 明朝"/>
            <w:lang w:val="en-CA" w:eastAsia="ja-JP"/>
          </w:rPr>
          <w:t>for ( i = 0; i &lt; num_layer; i</w:t>
        </w:r>
        <w:r w:rsidRPr="00D24025">
          <w:rPr>
            <w:rFonts w:eastAsia="ＭＳ 明朝"/>
            <w:lang w:val="en-CA" w:eastAsia="ja-JP"/>
          </w:rPr>
          <w:t>++) {</w:t>
        </w:r>
      </w:ins>
    </w:p>
    <w:p w14:paraId="1A22E2E3" w14:textId="35569380" w:rsidR="006D4576" w:rsidRPr="00D527DE" w:rsidRDefault="006D4576" w:rsidP="006D4576">
      <w:pPr>
        <w:rPr>
          <w:ins w:id="1674" w:author="Sugio Toshiyasu" w:date="2019-07-25T17:36:00Z"/>
        </w:rPr>
      </w:pPr>
      <w:ins w:id="1675" w:author="Sugio Toshiyasu" w:date="2019-07-25T17:36:00Z">
        <w:r w:rsidRPr="00D527DE">
          <w:tab/>
          <w:t>SliceQpY</w:t>
        </w:r>
        <w:r>
          <w:t>[</w:t>
        </w:r>
      </w:ins>
      <w:ins w:id="1676" w:author="Sugio Toshiyasu" w:date="2019-07-25T17:40:00Z">
        <w:r>
          <w:t xml:space="preserve"> </w:t>
        </w:r>
      </w:ins>
      <w:ins w:id="1677" w:author="Sugio Toshiyasu" w:date="2019-07-25T17:36:00Z">
        <w:r>
          <w:t>i</w:t>
        </w:r>
      </w:ins>
      <w:ins w:id="1678" w:author="Sugio Toshiyasu" w:date="2019-07-25T17:40:00Z">
        <w:r>
          <w:t xml:space="preserve"> </w:t>
        </w:r>
      </w:ins>
      <w:ins w:id="1679" w:author="Sugio Toshiyasu" w:date="2019-07-25T17:36:00Z">
        <w:r>
          <w:t>]</w:t>
        </w:r>
        <w:r w:rsidRPr="00D527DE">
          <w:t xml:space="preserve"> = </w:t>
        </w:r>
        <w:r>
          <w:t xml:space="preserve">InitialSliceQpY + </w:t>
        </w:r>
        <w:r w:rsidRPr="00D24025">
          <w:t>ash_attr_layer_qp_delta_luma</w:t>
        </w:r>
        <w:r>
          <w:t>[</w:t>
        </w:r>
      </w:ins>
      <w:ins w:id="1680" w:author="Sugio Toshiyasu" w:date="2019-07-25T17:40:00Z">
        <w:r>
          <w:t xml:space="preserve"> </w:t>
        </w:r>
      </w:ins>
      <w:ins w:id="1681" w:author="Sugio Toshiyasu" w:date="2019-07-25T17:36:00Z">
        <w:r>
          <w:t>i</w:t>
        </w:r>
      </w:ins>
      <w:ins w:id="1682" w:author="Sugio Toshiyasu" w:date="2019-07-25T17:40:00Z">
        <w:r>
          <w:t xml:space="preserve"> </w:t>
        </w:r>
      </w:ins>
      <w:ins w:id="1683" w:author="Sugio Toshiyasu" w:date="2019-07-25T17:36:00Z">
        <w:r>
          <w:t>]</w:t>
        </w:r>
      </w:ins>
    </w:p>
    <w:p w14:paraId="4766F036" w14:textId="43C78412" w:rsidR="006D4576" w:rsidRDefault="006D4576" w:rsidP="006D4576">
      <w:pPr>
        <w:rPr>
          <w:ins w:id="1684" w:author="Sugio Toshiyasu" w:date="2019-07-25T17:36:00Z"/>
          <w:rFonts w:eastAsia="ＭＳ 明朝"/>
          <w:lang w:val="en-CA" w:eastAsia="ja-JP"/>
        </w:rPr>
      </w:pPr>
      <w:ins w:id="1685" w:author="Sugio Toshiyasu" w:date="2019-07-25T17:36:00Z">
        <w:r w:rsidRPr="00D527DE">
          <w:tab/>
          <w:t>SliceQpC</w:t>
        </w:r>
        <w:r>
          <w:t>[</w:t>
        </w:r>
      </w:ins>
      <w:ins w:id="1686" w:author="Sugio Toshiyasu" w:date="2019-07-25T17:40:00Z">
        <w:r>
          <w:t xml:space="preserve"> </w:t>
        </w:r>
      </w:ins>
      <w:ins w:id="1687" w:author="Sugio Toshiyasu" w:date="2019-07-25T17:36:00Z">
        <w:r>
          <w:t>i</w:t>
        </w:r>
      </w:ins>
      <w:ins w:id="1688" w:author="Sugio Toshiyasu" w:date="2019-07-25T17:40:00Z">
        <w:r>
          <w:t xml:space="preserve"> </w:t>
        </w:r>
      </w:ins>
      <w:ins w:id="1689" w:author="Sugio Toshiyasu" w:date="2019-07-25T17:36:00Z">
        <w:r>
          <w:t>]</w:t>
        </w:r>
        <w:r w:rsidRPr="00D527DE">
          <w:t xml:space="preserve"> = </w:t>
        </w:r>
        <w:r>
          <w:t>InitialSliceQpC + ash_attr_layer_qp_delta_chroma[</w:t>
        </w:r>
      </w:ins>
      <w:ins w:id="1690" w:author="Sugio Toshiyasu" w:date="2019-07-25T17:40:00Z">
        <w:r>
          <w:t xml:space="preserve"> </w:t>
        </w:r>
      </w:ins>
      <w:ins w:id="1691" w:author="Sugio Toshiyasu" w:date="2019-07-25T17:36:00Z">
        <w:r>
          <w:t>i</w:t>
        </w:r>
      </w:ins>
      <w:ins w:id="1692" w:author="Sugio Toshiyasu" w:date="2019-07-25T17:40:00Z">
        <w:r>
          <w:t xml:space="preserve"> </w:t>
        </w:r>
      </w:ins>
      <w:ins w:id="1693" w:author="Sugio Toshiyasu" w:date="2019-07-25T17:36:00Z">
        <w:r>
          <w:t>]</w:t>
        </w:r>
      </w:ins>
    </w:p>
    <w:p w14:paraId="531A27F9" w14:textId="77777777" w:rsidR="006D4576" w:rsidRDefault="006D4576" w:rsidP="006D4576">
      <w:pPr>
        <w:rPr>
          <w:ins w:id="1694" w:author="Sugio Toshiyasu" w:date="2019-07-25T17:36:00Z"/>
          <w:rFonts w:eastAsia="ＭＳ 明朝"/>
          <w:lang w:val="en-CA" w:eastAsia="ja-JP"/>
        </w:rPr>
      </w:pPr>
      <w:ins w:id="1695" w:author="Sugio Toshiyasu" w:date="2019-07-25T17:36:00Z">
        <w:r>
          <w:rPr>
            <w:rFonts w:eastAsia="ＭＳ 明朝"/>
            <w:lang w:val="en-CA" w:eastAsia="ja-JP"/>
          </w:rPr>
          <w:t>}</w:t>
        </w:r>
      </w:ins>
    </w:p>
    <w:p w14:paraId="2D7C6BED" w14:textId="66ED32E4" w:rsidR="006D4576" w:rsidRPr="006D4576" w:rsidRDefault="006D4576" w:rsidP="006D4576">
      <w:pPr>
        <w:rPr>
          <w:ins w:id="1696" w:author="Sugio Toshiyasu" w:date="2019-07-25T17:36:00Z"/>
          <w:rFonts w:eastAsia="ＭＳ 明朝"/>
          <w:lang w:val="en-CA" w:eastAsia="ja-JP"/>
        </w:rPr>
      </w:pPr>
      <w:ins w:id="1697" w:author="Sugio Toshiyasu" w:date="2019-07-25T17:36:00Z">
        <w:r>
          <w:rPr>
            <w:rFonts w:eastAsia="ＭＳ 明朝" w:hint="eastAsia"/>
            <w:lang w:val="en-CA" w:eastAsia="ja-JP"/>
          </w:rPr>
          <w:t>Here, the variable of num_layer</w:t>
        </w:r>
        <w:r>
          <w:rPr>
            <w:rFonts w:eastAsia="ＭＳ 明朝"/>
            <w:lang w:val="en-CA" w:eastAsia="ja-JP"/>
          </w:rPr>
          <w:t xml:space="preserve"> is derived as follows with using attr_coding_type, num_detail_levels</w:t>
        </w:r>
        <w:r w:rsidRPr="00AE0F50">
          <w:rPr>
            <w:lang w:val="en-CA"/>
          </w:rPr>
          <w:t>_minus1</w:t>
        </w:r>
        <w:r>
          <w:rPr>
            <w:rFonts w:eastAsia="ＭＳ 明朝"/>
            <w:lang w:val="en-CA" w:eastAsia="ja-JP"/>
          </w:rPr>
          <w:t xml:space="preserve"> and </w:t>
        </w:r>
        <w:r w:rsidRPr="006D4576">
          <w:rPr>
            <w:rFonts w:eastAsia="ＭＳ 明朝"/>
            <w:lang w:val="en-CA" w:eastAsia="ja-JP"/>
          </w:rPr>
          <w:t>raht_</w:t>
        </w:r>
        <w:r w:rsidRPr="00AE0F50">
          <w:rPr>
            <w:lang w:val="en-CA"/>
          </w:rPr>
          <w:t>depth_minus1</w:t>
        </w:r>
        <w:r w:rsidRPr="006D4576">
          <w:rPr>
            <w:rFonts w:eastAsia="ＭＳ 明朝"/>
            <w:lang w:val="en-CA" w:eastAsia="ja-JP"/>
          </w:rPr>
          <w:t xml:space="preserve"> in APS:</w:t>
        </w:r>
      </w:ins>
    </w:p>
    <w:p w14:paraId="19452F3A" w14:textId="55B7386C" w:rsidR="006D4576" w:rsidRPr="006D4576" w:rsidRDefault="006D4576" w:rsidP="006D4576">
      <w:pPr>
        <w:rPr>
          <w:ins w:id="1698" w:author="Sugio Toshiyasu" w:date="2019-07-25T17:36:00Z"/>
          <w:rFonts w:eastAsia="ＭＳ 明朝"/>
          <w:lang w:val="en-CA" w:eastAsia="ja-JP"/>
        </w:rPr>
      </w:pPr>
      <w:ins w:id="1699" w:author="Sugio Toshiyasu" w:date="2019-07-25T17:36:00Z">
        <w:r w:rsidRPr="006D4576">
          <w:rPr>
            <w:rFonts w:eastAsia="ＭＳ 明朝"/>
            <w:lang w:val="en-CA" w:eastAsia="ja-JP"/>
          </w:rPr>
          <w:t>if</w:t>
        </w:r>
      </w:ins>
      <w:ins w:id="1700" w:author="Sugio Toshiyasu" w:date="2019-07-25T17:41:00Z">
        <w:r>
          <w:rPr>
            <w:rFonts w:eastAsia="ＭＳ 明朝"/>
            <w:lang w:val="en-CA" w:eastAsia="ja-JP"/>
          </w:rPr>
          <w:t xml:space="preserve"> </w:t>
        </w:r>
      </w:ins>
      <w:ins w:id="1701" w:author="Sugio Toshiyasu" w:date="2019-07-25T17:36:00Z">
        <w:r w:rsidRPr="006D4576">
          <w:rPr>
            <w:rFonts w:eastAsia="ＭＳ 明朝"/>
            <w:lang w:val="en-CA" w:eastAsia="ja-JP"/>
          </w:rPr>
          <w:t>(</w:t>
        </w:r>
      </w:ins>
      <w:ins w:id="1702" w:author="Sugio Toshiyasu" w:date="2019-07-25T17:41:00Z">
        <w:r>
          <w:rPr>
            <w:rFonts w:eastAsia="ＭＳ 明朝"/>
            <w:lang w:val="en-CA" w:eastAsia="ja-JP"/>
          </w:rPr>
          <w:t xml:space="preserve"> </w:t>
        </w:r>
      </w:ins>
      <w:ins w:id="1703" w:author="Sugio Toshiyasu" w:date="2019-07-25T17:36:00Z">
        <w:r w:rsidRPr="006D4576">
          <w:rPr>
            <w:rFonts w:eastAsia="ＭＳ 明朝"/>
            <w:lang w:val="en-CA" w:eastAsia="ja-JP"/>
          </w:rPr>
          <w:t>ash_attr_layer_qp_delta_present_flag</w:t>
        </w:r>
      </w:ins>
      <w:ins w:id="1704" w:author="Sugio Toshiyasu" w:date="2019-07-25T17:41:00Z">
        <w:r>
          <w:rPr>
            <w:rFonts w:eastAsia="ＭＳ 明朝"/>
            <w:lang w:val="en-CA" w:eastAsia="ja-JP"/>
          </w:rPr>
          <w:t xml:space="preserve"> </w:t>
        </w:r>
      </w:ins>
      <w:ins w:id="1705" w:author="Sugio Toshiyasu" w:date="2019-07-25T17:36:00Z">
        <w:r w:rsidRPr="006D4576">
          <w:rPr>
            <w:rFonts w:eastAsia="ＭＳ 明朝"/>
            <w:lang w:val="en-CA" w:eastAsia="ja-JP"/>
          </w:rPr>
          <w:t>)</w:t>
        </w:r>
      </w:ins>
    </w:p>
    <w:p w14:paraId="0E318C88" w14:textId="1FA8CA9C" w:rsidR="006D4576" w:rsidRPr="006D4576" w:rsidRDefault="006D4576" w:rsidP="006D4576">
      <w:pPr>
        <w:rPr>
          <w:ins w:id="1706" w:author="Sugio Toshiyasu" w:date="2019-07-25T17:36:00Z"/>
          <w:rFonts w:eastAsia="ＭＳ 明朝"/>
          <w:lang w:val="en-CA" w:eastAsia="ja-JP"/>
        </w:rPr>
      </w:pPr>
      <w:ins w:id="1707" w:author="Sugio Toshiyasu" w:date="2019-07-25T17:36:00Z">
        <w:r w:rsidRPr="006D4576">
          <w:rPr>
            <w:rFonts w:eastAsia="ＭＳ 明朝"/>
            <w:lang w:val="en-CA" w:eastAsia="ja-JP"/>
          </w:rPr>
          <w:tab/>
          <w:t>num_layer = (</w:t>
        </w:r>
      </w:ins>
      <w:ins w:id="1708" w:author="Sugio Toshiyasu" w:date="2019-07-25T17:41:00Z">
        <w:r>
          <w:rPr>
            <w:rFonts w:eastAsia="ＭＳ 明朝"/>
            <w:lang w:val="en-CA" w:eastAsia="ja-JP"/>
          </w:rPr>
          <w:t xml:space="preserve"> </w:t>
        </w:r>
      </w:ins>
      <w:ins w:id="1709" w:author="Sugio Toshiyasu" w:date="2019-07-25T17:36:00Z">
        <w:r w:rsidRPr="006D4576">
          <w:rPr>
            <w:rFonts w:eastAsia="ＭＳ 明朝"/>
            <w:lang w:val="en-CA" w:eastAsia="ja-JP"/>
          </w:rPr>
          <w:t>attr_coding_type  = =  0 | | attr_coding_type  = =  2 )</w:t>
        </w:r>
      </w:ins>
      <w:ins w:id="1710" w:author="Sugio Toshiyasu" w:date="2019-07-25T17:41:00Z">
        <w:r>
          <w:rPr>
            <w:rFonts w:eastAsia="ＭＳ 明朝"/>
            <w:lang w:val="en-CA" w:eastAsia="ja-JP"/>
          </w:rPr>
          <w:t xml:space="preserve"> </w:t>
        </w:r>
      </w:ins>
      <w:ins w:id="1711" w:author="Sugio Toshiyasu" w:date="2019-07-25T17:36:00Z">
        <w:r w:rsidRPr="006D4576">
          <w:rPr>
            <w:rFonts w:eastAsia="ＭＳ 明朝"/>
            <w:lang w:val="en-CA" w:eastAsia="ja-JP"/>
          </w:rPr>
          <w:t xml:space="preserve">? </w:t>
        </w:r>
      </w:ins>
    </w:p>
    <w:p w14:paraId="1DE8E353" w14:textId="7C48F30A" w:rsidR="006D4576" w:rsidRDefault="006D4576" w:rsidP="006D4576">
      <w:pPr>
        <w:rPr>
          <w:ins w:id="1712" w:author="Sugio Toshiyasu" w:date="2019-07-25T17:36:00Z"/>
          <w:rFonts w:eastAsia="ＭＳ 明朝"/>
          <w:lang w:val="en-CA" w:eastAsia="ja-JP"/>
        </w:rPr>
      </w:pPr>
      <w:ins w:id="1713" w:author="Sugio Toshiyasu" w:date="2019-07-25T17:36:00Z">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t>num_detail_levels</w:t>
        </w:r>
        <w:r w:rsidRPr="00AE0F50">
          <w:rPr>
            <w:lang w:val="en-CA"/>
          </w:rPr>
          <w:t>_minus1</w:t>
        </w:r>
        <w:r>
          <w:rPr>
            <w:rFonts w:eastAsia="ＭＳ 明朝"/>
            <w:lang w:val="en-CA" w:eastAsia="ja-JP"/>
          </w:rPr>
          <w:t xml:space="preserve"> + 1</w:t>
        </w:r>
      </w:ins>
      <w:ins w:id="1714" w:author="Sugio Toshiyasu" w:date="2019-07-25T17:41:00Z">
        <w:r>
          <w:rPr>
            <w:rFonts w:eastAsia="ＭＳ 明朝"/>
            <w:lang w:val="en-CA" w:eastAsia="ja-JP"/>
          </w:rPr>
          <w:t xml:space="preserve"> </w:t>
        </w:r>
      </w:ins>
      <w:ins w:id="1715" w:author="Sugio Toshiyasu" w:date="2019-07-25T17:36:00Z">
        <w:r>
          <w:rPr>
            <w:rFonts w:eastAsia="ＭＳ 明朝"/>
            <w:lang w:val="en-CA" w:eastAsia="ja-JP"/>
          </w:rPr>
          <w:t>:</w:t>
        </w:r>
      </w:ins>
      <w:ins w:id="1716" w:author="Sugio Toshiyasu" w:date="2019-07-25T17:41:00Z">
        <w:r>
          <w:rPr>
            <w:rFonts w:eastAsia="ＭＳ 明朝"/>
            <w:lang w:val="en-CA" w:eastAsia="ja-JP"/>
          </w:rPr>
          <w:t xml:space="preserve"> </w:t>
        </w:r>
      </w:ins>
      <w:ins w:id="1717" w:author="Sugio Toshiyasu" w:date="2019-07-25T17:36:00Z">
        <w:r>
          <w:rPr>
            <w:rFonts w:eastAsia="ＭＳ 明朝"/>
            <w:lang w:val="en-CA" w:eastAsia="ja-JP"/>
          </w:rPr>
          <w:t>raht_depth_minus1 + 1;</w:t>
        </w:r>
      </w:ins>
    </w:p>
    <w:p w14:paraId="0A65972F" w14:textId="77777777" w:rsidR="006D4576" w:rsidRDefault="006D4576" w:rsidP="006D4576">
      <w:pPr>
        <w:rPr>
          <w:ins w:id="1718" w:author="Sugio Toshiyasu" w:date="2019-07-25T17:36:00Z"/>
          <w:rFonts w:eastAsia="ＭＳ 明朝"/>
          <w:lang w:val="en-CA" w:eastAsia="ja-JP"/>
        </w:rPr>
      </w:pPr>
      <w:ins w:id="1719" w:author="Sugio Toshiyasu" w:date="2019-07-25T17:36:00Z">
        <w:r>
          <w:rPr>
            <w:rFonts w:eastAsia="ＭＳ 明朝"/>
            <w:lang w:val="en-CA" w:eastAsia="ja-JP"/>
          </w:rPr>
          <w:t>else</w:t>
        </w:r>
      </w:ins>
    </w:p>
    <w:p w14:paraId="7665AA1B" w14:textId="77777777" w:rsidR="006D4576" w:rsidRDefault="006D4576" w:rsidP="006D4576">
      <w:pPr>
        <w:rPr>
          <w:ins w:id="1720" w:author="Sugio Toshiyasu" w:date="2019-07-25T17:36:00Z"/>
          <w:rFonts w:eastAsia="ＭＳ 明朝"/>
          <w:lang w:val="en-CA" w:eastAsia="ja-JP"/>
        </w:rPr>
      </w:pPr>
      <w:ins w:id="1721" w:author="Sugio Toshiyasu" w:date="2019-07-25T17:36:00Z">
        <w:r>
          <w:rPr>
            <w:rFonts w:eastAsia="ＭＳ 明朝"/>
            <w:lang w:val="en-CA" w:eastAsia="ja-JP"/>
          </w:rPr>
          <w:tab/>
          <w:t>num_layer = 1;</w:t>
        </w:r>
      </w:ins>
    </w:p>
    <w:p w14:paraId="7357FD26" w14:textId="4114D05F" w:rsidR="00926453" w:rsidRPr="00D527DE" w:rsidRDefault="00926453" w:rsidP="00926453">
      <w:pPr>
        <w:rPr>
          <w:rFonts w:eastAsia="ＭＳ 明朝"/>
          <w:lang w:val="en-CA" w:eastAsia="ja-JP"/>
        </w:rPr>
      </w:pPr>
      <w:r w:rsidRPr="00D527DE">
        <w:rPr>
          <w:rFonts w:eastAsia="ＭＳ 明朝"/>
          <w:lang w:val="en-CA" w:eastAsia="ja-JP"/>
        </w:rPr>
        <w:t>The value of SliceQpY</w:t>
      </w:r>
      <w:ins w:id="1722" w:author="Sugio Toshiyasu" w:date="2019-07-25T17:42:00Z">
        <w:r w:rsidR="004852B4">
          <w:rPr>
            <w:rFonts w:eastAsia="ＭＳ 明朝"/>
            <w:lang w:val="en-CA" w:eastAsia="ja-JP"/>
          </w:rPr>
          <w:t>[ i ]</w:t>
        </w:r>
      </w:ins>
      <w:r w:rsidRPr="00D527DE">
        <w:rPr>
          <w:rFonts w:eastAsia="ＭＳ 明朝"/>
          <w:lang w:val="en-CA" w:eastAsia="ja-JP"/>
        </w:rPr>
        <w:t xml:space="preserve"> and SliceQpC</w:t>
      </w:r>
      <w:ins w:id="1723" w:author="Sugio Toshiyasu" w:date="2019-07-25T17:42:00Z">
        <w:r w:rsidR="004852B4">
          <w:rPr>
            <w:rFonts w:eastAsia="ＭＳ 明朝"/>
            <w:lang w:val="en-CA" w:eastAsia="ja-JP"/>
          </w:rPr>
          <w:t>[ i ]</w:t>
        </w:r>
      </w:ins>
      <w:r w:rsidRPr="00D527DE">
        <w:rPr>
          <w:rFonts w:eastAsia="ＭＳ 明朝"/>
          <w:lang w:val="en-CA" w:eastAsia="ja-JP"/>
        </w:rPr>
        <w:t xml:space="preserve"> </w:t>
      </w:r>
      <w:ins w:id="1724" w:author="Sugio Toshiyasu" w:date="2019-07-25T17:42:00Z">
        <w:r w:rsidR="004852B4">
          <w:rPr>
            <w:rFonts w:eastAsia="ＭＳ 明朝"/>
            <w:lang w:val="en-CA" w:eastAsia="ja-JP"/>
          </w:rPr>
          <w:t xml:space="preserve">with i = 0…num_layer – 1 </w:t>
        </w:r>
      </w:ins>
      <w:r w:rsidRPr="00D527DE">
        <w:rPr>
          <w:rFonts w:eastAsia="ＭＳ 明朝"/>
          <w:lang w:val="en-CA" w:eastAsia="ja-JP"/>
        </w:rPr>
        <w:t xml:space="preserve">shall be in the range of </w:t>
      </w:r>
      <w:r w:rsidR="006B6277" w:rsidRPr="00D527DE">
        <w:rPr>
          <w:rFonts w:eastAsia="ＭＳ 明朝"/>
          <w:highlight w:val="yellow"/>
          <w:lang w:val="en-CA" w:eastAsia="ja-JP"/>
        </w:rPr>
        <w:t>4</w:t>
      </w:r>
      <w:r w:rsidRPr="00D527DE">
        <w:rPr>
          <w:rFonts w:eastAsia="ＭＳ 明朝"/>
          <w:highlight w:val="yellow"/>
          <w:lang w:val="en-CA" w:eastAsia="ja-JP"/>
        </w:rPr>
        <w:t xml:space="preserve"> to 51</w:t>
      </w:r>
      <w:r w:rsidR="006B6277" w:rsidRPr="00D527DE">
        <w:rPr>
          <w:rFonts w:eastAsia="ＭＳ 明朝"/>
          <w:lang w:val="en-CA" w:eastAsia="ja-JP"/>
        </w:rPr>
        <w:t>, inclusive</w:t>
      </w:r>
      <w:r w:rsidRPr="00D527DE">
        <w:rPr>
          <w:rFonts w:eastAsia="ＭＳ 明朝"/>
          <w:lang w:val="en-CA" w:eastAsia="ja-JP"/>
        </w:rPr>
        <w:t>.</w:t>
      </w:r>
    </w:p>
    <w:p w14:paraId="2E0A9947" w14:textId="06568D5E" w:rsidR="00F344EA" w:rsidRPr="00D527DE" w:rsidRDefault="00F43E66" w:rsidP="003528FB">
      <w:pPr>
        <w:rPr>
          <w:rFonts w:eastAsia="ＭＳ 明朝"/>
          <w:lang w:val="en-CA" w:eastAsia="ja-JP"/>
        </w:rPr>
      </w:pPr>
      <w:r w:rsidRPr="00D527DE">
        <w:rPr>
          <w:rFonts w:eastAsia="ＭＳ 明朝"/>
          <w:highlight w:val="yellow"/>
          <w:lang w:val="en-CA" w:eastAsia="ja-JP"/>
        </w:rPr>
        <w:lastRenderedPageBreak/>
        <w:t>[Ed(On)</w:t>
      </w:r>
      <w:r w:rsidRPr="00D527DE">
        <w:rPr>
          <w:rFonts w:eastAsia="ＭＳ 明朝"/>
          <w:lang w:val="en-CA" w:eastAsia="ja-JP"/>
        </w:rPr>
        <w:t xml:space="preserve">: the QP range should be </w:t>
      </w:r>
      <w:r w:rsidR="00BF18F6" w:rsidRPr="00D527DE">
        <w:rPr>
          <w:rFonts w:eastAsia="ＭＳ 明朝"/>
          <w:lang w:val="en-CA" w:eastAsia="ja-JP"/>
        </w:rPr>
        <w:t>clarified</w:t>
      </w:r>
      <w:r w:rsidRPr="00D527DE">
        <w:rPr>
          <w:rFonts w:eastAsia="ＭＳ 明朝"/>
          <w:lang w:val="en-CA" w:eastAsia="ja-JP"/>
        </w:rPr>
        <w:t xml:space="preserve"> to handle </w:t>
      </w:r>
      <w:r w:rsidR="00F86DD9" w:rsidRPr="00D527DE">
        <w:rPr>
          <w:rFonts w:eastAsia="ＭＳ 明朝"/>
          <w:lang w:val="en-CA" w:eastAsia="ja-JP"/>
        </w:rPr>
        <w:t xml:space="preserve">a </w:t>
      </w:r>
      <w:r w:rsidRPr="00D527DE">
        <w:rPr>
          <w:rFonts w:eastAsia="ＭＳ 明朝"/>
          <w:lang w:val="en-CA" w:eastAsia="ja-JP"/>
        </w:rPr>
        <w:t xml:space="preserve">N-bitdepth attribute. The </w:t>
      </w:r>
      <w:r w:rsidR="00F86DD9" w:rsidRPr="00D527DE">
        <w:rPr>
          <w:rFonts w:eastAsia="ＭＳ 明朝"/>
          <w:lang w:val="en-CA" w:eastAsia="ja-JP"/>
        </w:rPr>
        <w:t xml:space="preserve">current </w:t>
      </w:r>
      <w:r w:rsidRPr="00D527DE">
        <w:rPr>
          <w:rFonts w:eastAsia="ＭＳ 明朝"/>
          <w:lang w:val="en-CA" w:eastAsia="ja-JP"/>
        </w:rPr>
        <w:t xml:space="preserve">upper bound </w:t>
      </w:r>
      <w:r w:rsidR="00BF18F6" w:rsidRPr="00D527DE">
        <w:rPr>
          <w:rFonts w:eastAsia="ＭＳ 明朝"/>
          <w:lang w:val="en-CA" w:eastAsia="ja-JP"/>
        </w:rPr>
        <w:t xml:space="preserve">value </w:t>
      </w:r>
      <w:r w:rsidRPr="00D527DE">
        <w:rPr>
          <w:rFonts w:eastAsia="ＭＳ 明朝"/>
          <w:lang w:val="en-CA" w:eastAsia="ja-JP"/>
        </w:rPr>
        <w:t xml:space="preserve">51 is for </w:t>
      </w:r>
      <w:r w:rsidR="00F86DD9" w:rsidRPr="00D527DE">
        <w:rPr>
          <w:rFonts w:eastAsia="ＭＳ 明朝"/>
          <w:lang w:val="en-CA" w:eastAsia="ja-JP"/>
        </w:rPr>
        <w:t xml:space="preserve">the </w:t>
      </w:r>
      <w:r w:rsidRPr="00D527DE">
        <w:rPr>
          <w:rFonts w:eastAsia="ＭＳ 明朝"/>
          <w:lang w:val="en-CA" w:eastAsia="ja-JP"/>
        </w:rPr>
        <w:t>8bit</w:t>
      </w:r>
      <w:r w:rsidR="00CD6A4A" w:rsidRPr="00D527DE">
        <w:rPr>
          <w:rFonts w:eastAsia="ＭＳ 明朝"/>
          <w:lang w:val="en-CA" w:eastAsia="ja-JP"/>
        </w:rPr>
        <w:t xml:space="preserve"> attribute</w:t>
      </w:r>
      <w:r w:rsidRPr="00D527DE">
        <w:rPr>
          <w:rFonts w:eastAsia="ＭＳ 明朝"/>
          <w:lang w:val="en-CA" w:eastAsia="ja-JP"/>
        </w:rPr>
        <w:t>.</w:t>
      </w:r>
      <w:r w:rsidR="00050989" w:rsidRPr="00D527DE">
        <w:rPr>
          <w:rFonts w:eastAsia="ＭＳ 明朝"/>
          <w:lang w:val="en-CA" w:eastAsia="ja-JP"/>
        </w:rPr>
        <w:t xml:space="preserve"> Broder range may be needed for 10 or 16 bitdepth</w:t>
      </w:r>
      <w:r w:rsidR="00EE3339" w:rsidRPr="00D527DE">
        <w:rPr>
          <w:rFonts w:eastAsia="ＭＳ 明朝"/>
          <w:lang w:val="en-CA" w:eastAsia="ja-JP"/>
        </w:rPr>
        <w:t xml:space="preserve"> attribute</w:t>
      </w:r>
      <w:r w:rsidRPr="00D527DE">
        <w:rPr>
          <w:rFonts w:eastAsia="ＭＳ 明朝"/>
          <w:lang w:val="en-CA" w:eastAsia="ja-JP"/>
        </w:rPr>
        <w:t>]</w:t>
      </w:r>
    </w:p>
    <w:p w14:paraId="573E4C57" w14:textId="5D231CE0" w:rsidR="008A562E" w:rsidRPr="00D527DE" w:rsidRDefault="00F344EA" w:rsidP="003528FB">
      <w:pPr>
        <w:rPr>
          <w:rFonts w:eastAsia="ＭＳ 明朝"/>
          <w:lang w:val="en-CA" w:eastAsia="ja-JP"/>
        </w:rPr>
      </w:pPr>
      <w:r w:rsidRPr="00D527DE">
        <w:rPr>
          <w:rFonts w:eastAsia="ＭＳ 明朝"/>
          <w:lang w:val="en-CA" w:eastAsia="ja-JP"/>
        </w:rPr>
        <w:t>The variable SliceQstepY</w:t>
      </w:r>
      <w:ins w:id="1725" w:author="Sugio Toshiyasu" w:date="2019-07-25T17:43:00Z">
        <w:r w:rsidR="004852B4">
          <w:rPr>
            <w:rFonts w:eastAsia="ＭＳ 明朝"/>
            <w:lang w:val="en-CA" w:eastAsia="ja-JP"/>
          </w:rPr>
          <w:t>[ i ]</w:t>
        </w:r>
      </w:ins>
      <w:r w:rsidRPr="00D527DE">
        <w:rPr>
          <w:rFonts w:eastAsia="ＭＳ 明朝"/>
          <w:lang w:val="en-CA" w:eastAsia="ja-JP"/>
        </w:rPr>
        <w:t xml:space="preserve"> and SliceQstepC</w:t>
      </w:r>
      <w:ins w:id="1726" w:author="Sugio Toshiyasu" w:date="2019-07-25T17:43:00Z">
        <w:r w:rsidR="004852B4">
          <w:rPr>
            <w:rFonts w:eastAsia="ＭＳ 明朝"/>
            <w:lang w:val="en-CA" w:eastAsia="ja-JP"/>
          </w:rPr>
          <w:t>[ i ]</w:t>
        </w:r>
      </w:ins>
      <w:r w:rsidRPr="00D527DE">
        <w:rPr>
          <w:rFonts w:eastAsia="ＭＳ 明朝"/>
          <w:lang w:val="en-CA" w:eastAsia="ja-JP"/>
        </w:rPr>
        <w:t xml:space="preserve"> </w:t>
      </w:r>
      <w:ins w:id="1727" w:author="Sugio Toshiyasu" w:date="2019-07-25T17:43:00Z">
        <w:r w:rsidR="004852B4">
          <w:rPr>
            <w:rFonts w:eastAsia="ＭＳ 明朝"/>
            <w:lang w:val="en-CA" w:eastAsia="ja-JP"/>
          </w:rPr>
          <w:t xml:space="preserve">with i = 0…num_layer – 1 </w:t>
        </w:r>
      </w:ins>
      <w:r w:rsidRPr="00D527DE">
        <w:rPr>
          <w:rFonts w:eastAsia="ＭＳ 明朝"/>
          <w:lang w:val="en-CA" w:eastAsia="ja-JP"/>
        </w:rPr>
        <w:t>are derived as follows:</w:t>
      </w:r>
    </w:p>
    <w:p w14:paraId="63976B40" w14:textId="717FD80C" w:rsidR="0032593F" w:rsidRPr="00D527DE" w:rsidRDefault="00D360E4" w:rsidP="003528FB">
      <w:pPr>
        <w:rPr>
          <w:rFonts w:eastAsia="ＭＳ 明朝"/>
          <w:lang w:val="en-CA" w:eastAsia="ja-JP"/>
        </w:rPr>
      </w:pPr>
      <w:r w:rsidRPr="00D527DE">
        <w:rPr>
          <w:rFonts w:eastAsia="ＭＳ 明朝"/>
          <w:lang w:val="en-CA" w:eastAsia="ja-JP"/>
        </w:rPr>
        <w:tab/>
      </w:r>
      <w:r w:rsidR="0032593F" w:rsidRPr="00D527DE">
        <w:rPr>
          <w:rFonts w:eastAsia="ＭＳ 明朝"/>
          <w:lang w:val="en-CA" w:eastAsia="ja-JP"/>
        </w:rPr>
        <w:t>The list levelScale[</w:t>
      </w:r>
      <w:r w:rsidR="0032593F" w:rsidRPr="009334E7">
        <w:rPr>
          <w:rFonts w:eastAsia="ＭＳ 明朝"/>
          <w:lang w:val="en-US" w:eastAsia="ja-JP"/>
        </w:rPr>
        <w:t> </w:t>
      </w:r>
      <w:r w:rsidR="0032593F" w:rsidRPr="00D527DE">
        <w:rPr>
          <w:rFonts w:eastAsia="ＭＳ 明朝"/>
          <w:lang w:val="en-CA" w:eastAsia="ja-JP"/>
        </w:rPr>
        <w:t>]is specified as levelScale[</w:t>
      </w:r>
      <w:r w:rsidR="0032593F" w:rsidRPr="009334E7">
        <w:rPr>
          <w:rFonts w:eastAsia="ＭＳ 明朝"/>
          <w:lang w:val="en-US" w:eastAsia="ja-JP"/>
        </w:rPr>
        <w:t> </w:t>
      </w:r>
      <w:r w:rsidR="0032593F" w:rsidRPr="00D527DE">
        <w:rPr>
          <w:rFonts w:eastAsia="ＭＳ 明朝"/>
          <w:lang w:val="en-CA" w:eastAsia="ja-JP"/>
        </w:rPr>
        <w:t>k</w:t>
      </w:r>
      <w:r w:rsidR="0032593F" w:rsidRPr="009334E7">
        <w:rPr>
          <w:rFonts w:eastAsia="ＭＳ 明朝"/>
          <w:lang w:val="en-US" w:eastAsia="ja-JP"/>
        </w:rPr>
        <w:t> </w:t>
      </w:r>
      <w:r w:rsidR="0032593F" w:rsidRPr="00D527DE">
        <w:rPr>
          <w:rFonts w:eastAsia="ＭＳ 明朝"/>
          <w:lang w:val="en-CA" w:eastAsia="ja-JP"/>
        </w:rPr>
        <w:t>] = { 161, 181, 203, 228, 256, 287 } with k = 0…5.</w:t>
      </w:r>
    </w:p>
    <w:p w14:paraId="1BAA3133" w14:textId="7DB29BBF" w:rsidR="0032593F" w:rsidRPr="00D527DE" w:rsidRDefault="0032593F" w:rsidP="003528FB">
      <w:r w:rsidRPr="00D527DE">
        <w:rPr>
          <w:rFonts w:eastAsia="ＭＳ 明朝"/>
          <w:lang w:val="en-CA" w:eastAsia="ja-JP"/>
        </w:rPr>
        <w:tab/>
        <w:t>SliceQstepY</w:t>
      </w:r>
      <w:ins w:id="1728" w:author="Sugio Toshiyasu" w:date="2019-07-25T17:43:00Z">
        <w:r w:rsidR="004852B4">
          <w:rPr>
            <w:rFonts w:eastAsia="ＭＳ 明朝"/>
            <w:lang w:val="en-CA" w:eastAsia="ja-JP"/>
          </w:rPr>
          <w:t>[ i ]</w:t>
        </w:r>
      </w:ins>
      <w:r w:rsidRPr="00D527DE">
        <w:rPr>
          <w:rFonts w:eastAsia="ＭＳ 明朝"/>
          <w:lang w:val="en-CA" w:eastAsia="ja-JP"/>
        </w:rPr>
        <w:t xml:space="preserve"> = levelScale[</w:t>
      </w:r>
      <w:r w:rsidRPr="009334E7">
        <w:rPr>
          <w:rFonts w:eastAsia="ＭＳ 明朝"/>
          <w:lang w:val="en-US" w:eastAsia="ja-JP"/>
        </w:rPr>
        <w:t> </w:t>
      </w:r>
      <w:r w:rsidRPr="00D527DE">
        <w:t>SliceQpY</w:t>
      </w:r>
      <w:ins w:id="1729" w:author="Sugio Toshiyasu" w:date="2019-07-25T17:44:00Z">
        <w:r w:rsidR="004852B4">
          <w:t>[ i ]</w:t>
        </w:r>
      </w:ins>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sidRPr="00D527DE">
        <w:t>SliceQpY</w:t>
      </w:r>
      <w:ins w:id="1730" w:author="Sugio Toshiyasu" w:date="2019-07-25T17:44:00Z">
        <w:r w:rsidR="004852B4">
          <w:t>[ i ]</w:t>
        </w:r>
      </w:ins>
      <w:r w:rsidRPr="009334E7">
        <w:rPr>
          <w:rFonts w:eastAsia="ＭＳ 明朝"/>
        </w:rPr>
        <w:t> </w:t>
      </w:r>
      <w:r w:rsidRPr="00D527DE">
        <w:t>/</w:t>
      </w:r>
      <w:r w:rsidRPr="009334E7">
        <w:rPr>
          <w:rFonts w:eastAsia="ＭＳ 明朝"/>
        </w:rPr>
        <w:t> </w:t>
      </w:r>
      <w:r w:rsidRPr="00D527DE">
        <w:t>6)</w:t>
      </w:r>
    </w:p>
    <w:p w14:paraId="2642A780" w14:textId="25B7EEF0" w:rsidR="0032593F" w:rsidRPr="00D527DE" w:rsidRDefault="0032593F" w:rsidP="0032593F">
      <w:r w:rsidRPr="00D527DE">
        <w:rPr>
          <w:rFonts w:eastAsia="ＭＳ 明朝"/>
          <w:lang w:val="en-CA" w:eastAsia="ja-JP"/>
        </w:rPr>
        <w:tab/>
        <w:t>SliceQstepC</w:t>
      </w:r>
      <w:ins w:id="1731" w:author="Sugio Toshiyasu" w:date="2019-07-25T17:43:00Z">
        <w:r w:rsidR="004852B4">
          <w:rPr>
            <w:rFonts w:eastAsia="ＭＳ 明朝"/>
            <w:lang w:val="en-CA" w:eastAsia="ja-JP"/>
          </w:rPr>
          <w:t>[ i ]</w:t>
        </w:r>
      </w:ins>
      <w:r w:rsidRPr="00D527DE">
        <w:rPr>
          <w:rFonts w:eastAsia="ＭＳ 明朝"/>
          <w:lang w:val="en-CA" w:eastAsia="ja-JP"/>
        </w:rPr>
        <w:t xml:space="preserve"> = levelScale[</w:t>
      </w:r>
      <w:r w:rsidRPr="009334E7">
        <w:rPr>
          <w:rFonts w:eastAsia="ＭＳ 明朝"/>
          <w:lang w:val="en-US" w:eastAsia="ja-JP"/>
        </w:rPr>
        <w:t> </w:t>
      </w:r>
      <w:r w:rsidRPr="00D527DE">
        <w:t>SliceQpC</w:t>
      </w:r>
      <w:ins w:id="1732" w:author="Sugio Toshiyasu" w:date="2019-07-25T17:44:00Z">
        <w:r w:rsidR="004852B4">
          <w:t>[ i ]</w:t>
        </w:r>
      </w:ins>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sidRPr="00D527DE">
        <w:t>SliceQpC</w:t>
      </w:r>
      <w:ins w:id="1733" w:author="Sugio Toshiyasu" w:date="2019-07-25T17:44:00Z">
        <w:r w:rsidR="004852B4">
          <w:t>[ i ]</w:t>
        </w:r>
      </w:ins>
      <w:r w:rsidRPr="009334E7">
        <w:rPr>
          <w:rFonts w:eastAsia="ＭＳ 明朝"/>
        </w:rPr>
        <w:t> </w:t>
      </w:r>
      <w:r w:rsidRPr="00D527DE">
        <w:t>/</w:t>
      </w:r>
      <w:r w:rsidRPr="009334E7">
        <w:rPr>
          <w:rFonts w:eastAsia="ＭＳ 明朝"/>
        </w:rPr>
        <w:t> </w:t>
      </w:r>
      <w:r w:rsidRPr="00D527DE">
        <w:t>6)</w:t>
      </w:r>
    </w:p>
    <w:p w14:paraId="0ACC743F" w14:textId="0F33BB3D" w:rsidR="009414EA" w:rsidRPr="00D527DE" w:rsidRDefault="009414EA" w:rsidP="007F16A3">
      <w:pPr>
        <w:pStyle w:val="4"/>
        <w:rPr>
          <w:lang w:val="en-CA"/>
        </w:rPr>
      </w:pPr>
      <w:bookmarkStart w:id="1734" w:name="_Toc528915279"/>
      <w:bookmarkStart w:id="1735" w:name="_Toc516234319"/>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bookmarkEnd w:id="1734"/>
      <w:bookmarkEnd w:id="1735"/>
    </w:p>
    <w:p w14:paraId="7B8409DE" w14:textId="77777777" w:rsidR="0048246B" w:rsidRPr="00D527DE" w:rsidRDefault="0048246B" w:rsidP="0048246B">
      <w:r w:rsidRPr="00D527DE">
        <w:rPr>
          <w:b/>
        </w:rPr>
        <w:t>zerorun</w:t>
      </w:r>
      <w:r w:rsidRPr="00D527DE">
        <w:t xml:space="preserve"> specifies the number of 0 prior to residual. </w:t>
      </w:r>
    </w:p>
    <w:p w14:paraId="11D66AF1" w14:textId="5F080728" w:rsidR="00011027" w:rsidRPr="00D527DE" w:rsidRDefault="00011027" w:rsidP="00011027">
      <w:pPr>
        <w:rPr>
          <w:rFonts w:eastAsia="ＭＳ 明朝"/>
          <w:lang w:val="en-CA" w:eastAsia="ja-JP"/>
        </w:rPr>
      </w:pPr>
      <w:r w:rsidRPr="00D527DE">
        <w:rPr>
          <w:b/>
          <w:lang w:val="en-CA" w:eastAsia="ko-KR"/>
        </w:rPr>
        <w:t>predIndex</w:t>
      </w:r>
      <w:r w:rsidRPr="00D527DE">
        <w:rPr>
          <w:rFonts w:eastAsia="ＭＳ 明朝"/>
          <w:lang w:val="en-CA" w:eastAsia="ja-JP"/>
        </w:rPr>
        <w:t>[ i ] specifies the predict</w:t>
      </w:r>
      <w:r w:rsidR="00BA34DC" w:rsidRPr="00D527DE">
        <w:rPr>
          <w:rFonts w:eastAsia="ＭＳ 明朝"/>
          <w:lang w:val="en-CA" w:eastAsia="ja-JP"/>
        </w:rPr>
        <w:t>or</w:t>
      </w:r>
      <w:r w:rsidRPr="00D527DE">
        <w:rPr>
          <w:rFonts w:eastAsia="ＭＳ 明朝"/>
          <w:lang w:val="en-CA" w:eastAsia="ja-JP"/>
        </w:rPr>
        <w:t xml:space="preserve"> index to decode the i-th point value</w:t>
      </w:r>
      <w:r w:rsidRPr="00D527DE">
        <w:rPr>
          <w:lang w:val="en-CA"/>
        </w:rPr>
        <w:t xml:space="preserve"> of the </w:t>
      </w:r>
      <w:r w:rsidRPr="00D527DE">
        <w:rPr>
          <w:rFonts w:eastAsia="ＭＳ 明朝"/>
          <w:lang w:val="en-CA" w:eastAsia="ja-JP"/>
        </w:rPr>
        <w:t>attribute</w:t>
      </w:r>
      <w:r w:rsidRPr="00D527DE">
        <w:rPr>
          <w:lang w:val="en-CA"/>
        </w:rPr>
        <w:t>.</w:t>
      </w:r>
      <w:r w:rsidR="00BA34DC" w:rsidRPr="00D527DE">
        <w:rPr>
          <w:lang w:val="en-CA" w:eastAsia="ja-JP"/>
        </w:rPr>
        <w:t xml:space="preserve"> The value of predIndex[ i ] shall be range of 0 to </w:t>
      </w:r>
      <w:r w:rsidR="0092461E" w:rsidRPr="00D527DE">
        <w:rPr>
          <w:lang w:val="en-CA" w:eastAsia="ja-JP"/>
        </w:rPr>
        <w:t>max_num_direct_predictors</w:t>
      </w:r>
      <w:r w:rsidR="00BA34DC" w:rsidRPr="00D527DE">
        <w:rPr>
          <w:lang w:val="en-CA" w:eastAsia="ja-JP"/>
        </w:rPr>
        <w:t>.</w:t>
      </w:r>
    </w:p>
    <w:p w14:paraId="2F25AEAC" w14:textId="77777777" w:rsidR="009414EA" w:rsidRPr="00D527DE" w:rsidRDefault="009414EA" w:rsidP="009414EA">
      <w:pPr>
        <w:rPr>
          <w:rFonts w:eastAsia="ＭＳ 明朝"/>
          <w:lang w:val="en-CA" w:eastAsia="ja-JP"/>
        </w:rPr>
      </w:pPr>
      <w:r w:rsidRPr="00D527DE">
        <w:rPr>
          <w:rFonts w:eastAsia="ＭＳ 明朝"/>
          <w:lang w:val="en-CA" w:eastAsia="ja-JP"/>
        </w:rPr>
        <w:t xml:space="preserve">The variable </w:t>
      </w:r>
      <w:r w:rsidRPr="00D527DE">
        <w:rPr>
          <w:lang w:val="en-CA" w:eastAsia="ko-KR"/>
        </w:rPr>
        <w:t>max</w:t>
      </w:r>
      <w:r w:rsidRPr="00D527DE">
        <w:rPr>
          <w:rFonts w:eastAsia="ＭＳ 明朝"/>
          <w:lang w:val="en-CA" w:eastAsia="ja-JP"/>
        </w:rPr>
        <w:t>Pred</w:t>
      </w:r>
      <w:r w:rsidRPr="00D527DE">
        <w:rPr>
          <w:lang w:val="en-CA" w:eastAsia="ko-KR"/>
        </w:rPr>
        <w:t>Diff</w:t>
      </w:r>
      <w:r w:rsidRPr="00D527DE">
        <w:rPr>
          <w:rFonts w:eastAsia="ＭＳ 明朝"/>
          <w:lang w:val="en-CA" w:eastAsia="ja-JP"/>
        </w:rPr>
        <w:t xml:space="preserve"> is calculated as follows…[</w:t>
      </w:r>
      <w:r w:rsidRPr="00D527DE">
        <w:rPr>
          <w:rFonts w:eastAsia="ＭＳ 明朝"/>
          <w:highlight w:val="yellow"/>
          <w:lang w:val="en-CA" w:eastAsia="ja-JP"/>
        </w:rPr>
        <w:t>Ed</w:t>
      </w:r>
      <w:r w:rsidRPr="00D527DE">
        <w:rPr>
          <w:rFonts w:eastAsia="ＭＳ 明朝"/>
          <w:lang w:val="en-CA" w:eastAsia="ja-JP"/>
        </w:rPr>
        <w:t>: tbd]</w:t>
      </w:r>
    </w:p>
    <w:p w14:paraId="293E3EA2" w14:textId="5A1219D2" w:rsidR="005C676D" w:rsidRPr="00D527DE" w:rsidRDefault="005C676D" w:rsidP="005C676D">
      <w:pPr>
        <w:rPr>
          <w:rFonts w:eastAsia="ＭＳ 明朝"/>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ＭＳ 明朝"/>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shall be range of 1 to num_pred_nearest_neighbours.</w:t>
      </w:r>
    </w:p>
    <w:p w14:paraId="7FF3DBFF" w14:textId="5C6F99AE" w:rsidR="009F536A" w:rsidRPr="00D527DE" w:rsidRDefault="009F536A" w:rsidP="00C26664">
      <w:pPr>
        <w:rPr>
          <w:rFonts w:eastAsia="ＭＳ 明朝"/>
          <w:lang w:val="en-CA" w:eastAsia="ja-JP"/>
        </w:rPr>
      </w:pPr>
      <w:r w:rsidRPr="00D527DE">
        <w:rPr>
          <w:rFonts w:eastAsia="ＭＳ 明朝"/>
          <w:lang w:val="en-CA" w:eastAsia="ja-JP"/>
        </w:rPr>
        <w:tab/>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00C1E89F" w14:textId="035B9E47" w:rsidR="005C676D" w:rsidRPr="00D527DE" w:rsidRDefault="009F536A" w:rsidP="00C26664">
      <w:pPr>
        <w:rPr>
          <w:rFonts w:eastAsia="ＭＳ 明朝"/>
          <w:lang w:val="en-CA" w:eastAsia="ja-JP"/>
        </w:rPr>
      </w:pPr>
      <w:r w:rsidRPr="00D527DE">
        <w:rPr>
          <w:rFonts w:eastAsia="ＭＳ 明朝"/>
          <w:lang w:val="en-CA" w:eastAsia="ja-JP"/>
        </w:rPr>
        <w:tab/>
      </w:r>
      <w:r w:rsidR="00891215" w:rsidRPr="00D527DE">
        <w:rPr>
          <w:rFonts w:eastAsia="ＭＳ 明朝"/>
          <w:lang w:val="en-CA" w:eastAsia="ja-JP"/>
        </w:rPr>
        <w:t xml:space="preserve">for ( </w:t>
      </w:r>
      <w:r w:rsidR="00A61959" w:rsidRPr="00D527DE">
        <w:rPr>
          <w:rFonts w:eastAsia="ＭＳ 明朝"/>
          <w:lang w:val="en-CA" w:eastAsia="ja-JP"/>
        </w:rPr>
        <w:t>j</w:t>
      </w:r>
      <w:r w:rsidR="005C676D" w:rsidRPr="00D527DE">
        <w:rPr>
          <w:rFonts w:eastAsia="ＭＳ 明朝"/>
          <w:lang w:val="en-CA" w:eastAsia="ja-JP"/>
        </w:rPr>
        <w:t xml:space="preserve"> = 0; </w:t>
      </w:r>
      <w:r w:rsidR="00A61959" w:rsidRPr="00D527DE">
        <w:rPr>
          <w:rFonts w:eastAsia="ＭＳ 明朝"/>
          <w:lang w:val="en-CA" w:eastAsia="ja-JP"/>
        </w:rPr>
        <w:t>j</w:t>
      </w:r>
      <w:r w:rsidR="005C676D" w:rsidRPr="00D527DE">
        <w:rPr>
          <w:rFonts w:eastAsia="ＭＳ 明朝"/>
          <w:lang w:val="en-CA" w:eastAsia="ja-JP"/>
        </w:rPr>
        <w:t xml:space="preserve"> &lt; </w:t>
      </w:r>
      <w:r w:rsidRPr="00D527DE">
        <w:rPr>
          <w:rFonts w:eastAsia="ＭＳ 明朝"/>
          <w:lang w:val="en-CA" w:eastAsia="ja-JP"/>
        </w:rPr>
        <w:t>k</w:t>
      </w:r>
      <w:r w:rsidR="005C676D" w:rsidRPr="00D527DE">
        <w:rPr>
          <w:rFonts w:eastAsia="ＭＳ 明朝"/>
          <w:lang w:val="en-CA" w:eastAsia="ja-JP"/>
        </w:rPr>
        <w:t xml:space="preserve">; </w:t>
      </w:r>
      <w:r w:rsidR="00A61959" w:rsidRPr="00D527DE">
        <w:rPr>
          <w:rFonts w:eastAsia="ＭＳ 明朝"/>
          <w:lang w:val="en-CA" w:eastAsia="ja-JP"/>
        </w:rPr>
        <w:t>j</w:t>
      </w:r>
      <w:r w:rsidR="00026B85">
        <w:rPr>
          <w:rFonts w:eastAsia="ＭＳ 明朝"/>
          <w:lang w:val="en-CA" w:eastAsia="ja-JP"/>
        </w:rPr>
        <w:t>++</w:t>
      </w:r>
      <w:r w:rsidR="005C676D" w:rsidRPr="00D527DE">
        <w:rPr>
          <w:rFonts w:eastAsia="ＭＳ 明朝"/>
          <w:lang w:val="en-CA" w:eastAsia="ja-JP"/>
        </w:rPr>
        <w:t>) {</w:t>
      </w:r>
    </w:p>
    <w:p w14:paraId="3DD4D2D9" w14:textId="04F47644" w:rsidR="005C676D" w:rsidRPr="00D527DE" w:rsidRDefault="0008361D" w:rsidP="009F536A">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r>
      <w:r w:rsidR="005C676D" w:rsidRPr="00D527DE">
        <w:rPr>
          <w:rFonts w:eastAsia="ＭＳ 明朝"/>
          <w:lang w:val="en-CA" w:eastAsia="ja-JP"/>
        </w:rPr>
        <w:t xml:space="preserve">minValue = </w:t>
      </w:r>
      <w:r w:rsidR="009F536A" w:rsidRPr="00D527DE">
        <w:rPr>
          <w:rFonts w:eastAsia="ＭＳ 明朝"/>
          <w:lang w:val="en-CA" w:eastAsia="ja-JP"/>
        </w:rPr>
        <w:t>min( minValue,</w:t>
      </w:r>
      <w:r w:rsidR="00891215" w:rsidRPr="00D527DE">
        <w:rPr>
          <w:rFonts w:eastAsia="ＭＳ 明朝"/>
          <w:lang w:val="en-CA" w:eastAsia="ja-JP"/>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D527DE">
        <w:rPr>
          <w:rFonts w:eastAsia="ＭＳ 明朝"/>
          <w:lang w:val="en-CA" w:eastAsia="ja-JP"/>
        </w:rPr>
        <w:t xml:space="preserve"> )</w:t>
      </w:r>
    </w:p>
    <w:p w14:paraId="13C54381" w14:textId="696ADAF5" w:rsidR="00891215" w:rsidRPr="00D527DE" w:rsidRDefault="0008361D" w:rsidP="00891215">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t xml:space="preserve">maxValue = max( 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D527DE">
        <w:rPr>
          <w:rFonts w:eastAsia="ＭＳ 明朝"/>
          <w:lang w:val="en-CA" w:eastAsia="ja-JP"/>
        </w:rPr>
        <w:t xml:space="preserve"> )</w:t>
      </w:r>
    </w:p>
    <w:p w14:paraId="3C55BAB4" w14:textId="652DA66C" w:rsidR="005C676D" w:rsidRPr="00D527DE" w:rsidRDefault="00891215" w:rsidP="00891215">
      <w:pPr>
        <w:rPr>
          <w:rFonts w:eastAsia="ＭＳ 明朝"/>
          <w:lang w:val="en-CA" w:eastAsia="ja-JP"/>
        </w:rPr>
      </w:pPr>
      <w:r w:rsidRPr="00D527DE">
        <w:rPr>
          <w:rFonts w:eastAsia="ＭＳ 明朝"/>
          <w:lang w:val="en-CA" w:eastAsia="ja-JP"/>
        </w:rPr>
        <w:tab/>
        <w:t>}</w:t>
      </w:r>
    </w:p>
    <w:p w14:paraId="273C31D6" w14:textId="797AC9E4" w:rsidR="00C44DC8" w:rsidRPr="00D527DE" w:rsidRDefault="0008361D" w:rsidP="00D16D37">
      <w:pPr>
        <w:rPr>
          <w:lang w:val="en-CA"/>
        </w:rPr>
      </w:pPr>
      <w:r w:rsidRPr="00D527DE">
        <w:rPr>
          <w:rFonts w:eastAsia="ＭＳ 明朝"/>
          <w:lang w:val="en-CA" w:eastAsia="ja-JP"/>
        </w:rPr>
        <w:t xml:space="preserve">  </w:t>
      </w:r>
      <w:r w:rsidR="004413AC" w:rsidRPr="00D527DE">
        <w:rPr>
          <w:rFonts w:eastAsia="ＭＳ 明朝"/>
          <w:lang w:val="en-CA" w:eastAsia="ja-JP"/>
        </w:rPr>
        <w:tab/>
      </w:r>
      <w:r w:rsidR="00891215" w:rsidRPr="00D527DE">
        <w:rPr>
          <w:lang w:val="en-CA" w:eastAsia="ko-KR"/>
        </w:rPr>
        <w:t>max</w:t>
      </w:r>
      <w:r w:rsidR="00891215" w:rsidRPr="00D527DE">
        <w:rPr>
          <w:rFonts w:eastAsia="ＭＳ 明朝"/>
          <w:lang w:val="en-CA" w:eastAsia="ja-JP"/>
        </w:rPr>
        <w:t>Pred</w:t>
      </w:r>
      <w:r w:rsidR="00891215" w:rsidRPr="00D527DE">
        <w:rPr>
          <w:lang w:val="en-CA" w:eastAsia="ko-KR"/>
        </w:rPr>
        <w:t>Diff</w:t>
      </w:r>
      <w:r w:rsidR="005C676D" w:rsidRPr="00D527DE">
        <w:rPr>
          <w:rFonts w:eastAsia="ＭＳ 明朝"/>
          <w:lang w:val="en-CA" w:eastAsia="ja-JP"/>
        </w:rPr>
        <w:t xml:space="preserve"> = maxValue </w:t>
      </w:r>
      <w:r w:rsidR="003A708F" w:rsidRPr="00D527DE">
        <w:rPr>
          <w:rFonts w:eastAsia="ＭＳ 明朝"/>
          <w:lang w:val="en-CA" w:eastAsia="ja-JP"/>
        </w:rPr>
        <w:t xml:space="preserve">− </w:t>
      </w:r>
      <w:r w:rsidR="005C676D" w:rsidRPr="00D527DE">
        <w:rPr>
          <w:rFonts w:eastAsia="ＭＳ 明朝"/>
          <w:lang w:val="en-CA" w:eastAsia="ja-JP"/>
        </w:rPr>
        <w:t>minValue;</w:t>
      </w:r>
    </w:p>
    <w:p w14:paraId="4B509A62" w14:textId="53E05D6B" w:rsidR="00C44DC8" w:rsidRPr="00D527DE" w:rsidRDefault="007B54B6" w:rsidP="007F16A3">
      <w:pPr>
        <w:pStyle w:val="4"/>
        <w:rPr>
          <w:lang w:val="en-CA"/>
        </w:rPr>
      </w:pPr>
      <w:r w:rsidRPr="00D527DE">
        <w:rPr>
          <w:lang w:val="en-CA"/>
        </w:rPr>
        <w:t>Quantized value bitstream syntax</w:t>
      </w:r>
    </w:p>
    <w:p w14:paraId="01775ABA" w14:textId="77777777" w:rsidR="007B54B6" w:rsidRPr="00D527DE" w:rsidRDefault="007B54B6" w:rsidP="007B54B6">
      <w:r w:rsidRPr="00D527DE">
        <w:rPr>
          <w:b/>
        </w:rPr>
        <w:t>isZero</w:t>
      </w:r>
      <w:r w:rsidRPr="00D527DE">
        <w:t xml:space="preserve"> equal to 1 indicates that residual value[k][i] </w:t>
      </w:r>
      <w:r w:rsidRPr="00D527DE">
        <w:rPr>
          <w:lang w:eastAsia="ja-JP"/>
        </w:rPr>
        <w:t xml:space="preserve">is </w:t>
      </w:r>
      <w:r w:rsidRPr="00D527DE">
        <w:t xml:space="preserve">equal to 0. isZero equal to 0 indicates that residual value[k][i] is </w:t>
      </w:r>
      <w:r w:rsidRPr="00D527DE">
        <w:rPr>
          <w:lang w:eastAsia="ja-JP"/>
        </w:rPr>
        <w:t>not equal to</w:t>
      </w:r>
      <w:r w:rsidRPr="00D527DE">
        <w:t xml:space="preserve"> 0.</w:t>
      </w:r>
    </w:p>
    <w:p w14:paraId="5AE045F2" w14:textId="77777777" w:rsidR="007B54B6" w:rsidRPr="00D527DE" w:rsidRDefault="007B54B6" w:rsidP="007B54B6">
      <w:pPr>
        <w:rPr>
          <w:lang w:eastAsia="ja-JP"/>
        </w:rPr>
      </w:pPr>
      <w:r w:rsidRPr="00D527DE">
        <w:rPr>
          <w:b/>
        </w:rPr>
        <w:t>isOne</w:t>
      </w:r>
      <w:r w:rsidRPr="00D527DE">
        <w:t xml:space="preserve"> equal to 1 indicates that residual value[k][i] equal to 1. isOne equal to 0 indicates that residual value[k][i] is larger than 2.</w:t>
      </w:r>
    </w:p>
    <w:p w14:paraId="68E82D7A" w14:textId="77777777" w:rsidR="007B54B6" w:rsidRPr="00D527DE" w:rsidRDefault="007B54B6" w:rsidP="007B54B6">
      <w:pPr>
        <w:rPr>
          <w:lang w:val="en-CA" w:eastAsia="ja-JP"/>
        </w:rPr>
      </w:pPr>
      <w:r w:rsidRPr="00D527DE">
        <w:rPr>
          <w:rFonts w:eastAsia="ＭＳ 明朝"/>
          <w:b/>
          <w:lang w:val="en-CA" w:eastAsia="ja-JP"/>
        </w:rPr>
        <w:t>values[</w:t>
      </w:r>
      <w:r w:rsidRPr="00D527DE">
        <w:rPr>
          <w:lang w:val="en-CA"/>
        </w:rPr>
        <w:t>k]</w:t>
      </w:r>
      <w:r w:rsidRPr="00D527DE">
        <w:rPr>
          <w:rFonts w:eastAsia="ＭＳ 明朝"/>
          <w:lang w:val="en-CA" w:eastAsia="ja-JP"/>
        </w:rPr>
        <w:t>[i]</w:t>
      </w:r>
      <w:r w:rsidRPr="00D527DE">
        <w:rPr>
          <w:b/>
          <w:lang w:val="en-CA"/>
        </w:rPr>
        <w:t xml:space="preserve"> </w:t>
      </w:r>
      <w:r w:rsidRPr="00D527DE">
        <w:rPr>
          <w:lang w:val="en-CA"/>
        </w:rPr>
        <w:t xml:space="preserve">describes the </w:t>
      </w:r>
      <w:r w:rsidRPr="00D527DE">
        <w:rPr>
          <w:rFonts w:eastAsia="ＭＳ 明朝"/>
          <w:lang w:val="en-CA" w:eastAsia="ja-JP"/>
        </w:rPr>
        <w:t>k-th</w:t>
      </w:r>
      <w:r w:rsidRPr="00D527DE">
        <w:rPr>
          <w:lang w:val="en-CA"/>
        </w:rPr>
        <w:t xml:space="preserve"> </w:t>
      </w:r>
      <w:r w:rsidRPr="00D527DE">
        <w:rPr>
          <w:rFonts w:eastAsia="ＭＳ 明朝"/>
          <w:lang w:val="en-CA" w:eastAsia="ja-JP"/>
        </w:rPr>
        <w:t>dimension and the i-th point value</w:t>
      </w:r>
      <w:r w:rsidRPr="00D527DE">
        <w:rPr>
          <w:lang w:val="en-CA"/>
        </w:rPr>
        <w:t xml:space="preserve"> of the </w:t>
      </w:r>
      <w:r w:rsidRPr="00D527DE">
        <w:rPr>
          <w:rFonts w:eastAsia="ＭＳ 明朝"/>
          <w:lang w:val="en-CA" w:eastAsia="ja-JP"/>
        </w:rPr>
        <w:t>attribute</w:t>
      </w:r>
      <w:r w:rsidRPr="00D527DE">
        <w:rPr>
          <w:lang w:val="en-CA"/>
        </w:rPr>
        <w:t>.</w:t>
      </w:r>
    </w:p>
    <w:p w14:paraId="2A3AA798" w14:textId="76A021A4" w:rsidR="00C44DC8" w:rsidRPr="00D527DE" w:rsidRDefault="007B54B6" w:rsidP="005C676D">
      <w:pPr>
        <w:rPr>
          <w:rFonts w:eastAsia="ＭＳ 明朝"/>
          <w:lang w:eastAsia="ja-JP"/>
        </w:rPr>
      </w:pPr>
      <w:r w:rsidRPr="00D527DE">
        <w:rPr>
          <w:b/>
        </w:rPr>
        <w:t>remaining_values</w:t>
      </w:r>
      <w:r w:rsidRPr="00D527DE">
        <w:t>[k][i] describes the k-th dimension and the i-th point remaining value of the attribute. When not present, the value of remaining_value[k][i] is inferred to be 0.</w:t>
      </w:r>
    </w:p>
    <w:p w14:paraId="59801BC2" w14:textId="77777777" w:rsidR="009414EA" w:rsidRPr="00D527DE"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1736" w:name="_Ref505704453"/>
      <w:bookmarkStart w:id="1737" w:name="_Toc505790509"/>
      <w:bookmarkStart w:id="1738" w:name="_Toc516234321"/>
      <w:bookmarkStart w:id="1739" w:name="_Toc528915280"/>
      <w:bookmarkStart w:id="1740" w:name="_Toc4055512"/>
      <w:bookmarkStart w:id="1741" w:name="_Toc6215353"/>
      <w:bookmarkStart w:id="1742" w:name="_Toc12888318"/>
      <w:r w:rsidRPr="00D527DE">
        <w:rPr>
          <w:lang w:val="en-CA"/>
        </w:rPr>
        <w:t>Decoding process</w:t>
      </w:r>
      <w:bookmarkEnd w:id="1736"/>
      <w:bookmarkEnd w:id="1737"/>
      <w:bookmarkEnd w:id="1738"/>
      <w:bookmarkEnd w:id="1739"/>
      <w:bookmarkEnd w:id="1740"/>
      <w:bookmarkEnd w:id="1741"/>
      <w:bookmarkEnd w:id="1742"/>
    </w:p>
    <w:p w14:paraId="22B5C2A9"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743" w:name="_Toc317198780"/>
      <w:bookmarkStart w:id="1744" w:name="_Toc505790510"/>
      <w:bookmarkStart w:id="1745" w:name="_Toc516234323"/>
      <w:bookmarkStart w:id="1746" w:name="_Toc528915281"/>
      <w:bookmarkStart w:id="1747" w:name="_Toc4055513"/>
      <w:bookmarkStart w:id="1748" w:name="_Toc6215354"/>
      <w:bookmarkStart w:id="1749" w:name="_Toc12888319"/>
      <w:r w:rsidRPr="00D527DE">
        <w:rPr>
          <w:lang w:val="en-CA"/>
        </w:rPr>
        <w:t>General</w:t>
      </w:r>
      <w:bookmarkEnd w:id="1743"/>
      <w:r w:rsidRPr="00D527DE">
        <w:rPr>
          <w:lang w:val="en-CA"/>
        </w:rPr>
        <w:t xml:space="preserve"> decoding process</w:t>
      </w:r>
      <w:bookmarkEnd w:id="1744"/>
      <w:bookmarkEnd w:id="1745"/>
      <w:bookmarkEnd w:id="1746"/>
      <w:bookmarkEnd w:id="1747"/>
      <w:bookmarkEnd w:id="1748"/>
      <w:bookmarkEnd w:id="1749"/>
    </w:p>
    <w:p w14:paraId="4E356EF9" w14:textId="58FE069B" w:rsidR="00D94469" w:rsidRPr="00D527DE" w:rsidRDefault="00D94469" w:rsidP="009414EA">
      <w:pPr>
        <w:rPr>
          <w:szCs w:val="24"/>
          <w:lang w:val="en-CA"/>
        </w:rPr>
      </w:pPr>
      <w:bookmarkStart w:id="1750" w:name="_Hlt22614396"/>
      <w:bookmarkStart w:id="1751" w:name="_Toc35694271"/>
      <w:bookmarkStart w:id="1752" w:name="_Toc317097546"/>
      <w:bookmarkStart w:id="1753" w:name="_Toc317097989"/>
      <w:bookmarkStart w:id="1754" w:name="_Toc317163823"/>
      <w:bookmarkStart w:id="1755" w:name="_Toc317163905"/>
      <w:bookmarkStart w:id="1756" w:name="_Toc317183550"/>
      <w:bookmarkStart w:id="1757" w:name="_Toc317183994"/>
      <w:bookmarkStart w:id="1758" w:name="_Toc317097655"/>
      <w:bookmarkStart w:id="1759" w:name="_Toc317183659"/>
      <w:bookmarkStart w:id="1760" w:name="_Toc330921582"/>
      <w:bookmarkStart w:id="1761" w:name="_Toc330921583"/>
      <w:bookmarkStart w:id="1762" w:name="_Toc330921584"/>
      <w:bookmarkStart w:id="1763" w:name="_Toc330921586"/>
      <w:bookmarkStart w:id="1764" w:name="_Toc330921588"/>
      <w:bookmarkStart w:id="1765" w:name="_Toc330921619"/>
      <w:bookmarkStart w:id="1766" w:name="_Toc330921620"/>
      <w:bookmarkStart w:id="1767" w:name="_Toc330921625"/>
      <w:bookmarkStart w:id="1768" w:name="_Toc330921628"/>
      <w:bookmarkStart w:id="1769" w:name="_Toc330921641"/>
      <w:bookmarkStart w:id="1770" w:name="_Toc330921684"/>
      <w:bookmarkStart w:id="1771" w:name="_Toc330921685"/>
      <w:bookmarkStart w:id="1772" w:name="_Toc330921791"/>
      <w:bookmarkStart w:id="1773" w:name="_Toc330921799"/>
      <w:bookmarkStart w:id="1774" w:name="_Toc330921800"/>
      <w:bookmarkStart w:id="1775" w:name="_Toc330921803"/>
      <w:bookmarkStart w:id="1776" w:name="_Toc330921805"/>
      <w:bookmarkStart w:id="1777" w:name="_Toc330921811"/>
      <w:bookmarkStart w:id="1778" w:name="_Toc330921813"/>
      <w:bookmarkStart w:id="1779" w:name="_Toc330921818"/>
      <w:bookmarkStart w:id="1780" w:name="_Toc330921821"/>
      <w:bookmarkStart w:id="1781" w:name="_Toc328577761"/>
      <w:bookmarkStart w:id="1782" w:name="_Toc328598564"/>
      <w:bookmarkStart w:id="1783" w:name="_Toc328663209"/>
      <w:bookmarkStart w:id="1784" w:name="_Toc328753078"/>
      <w:bookmarkStart w:id="1785" w:name="_Toc328577763"/>
      <w:bookmarkStart w:id="1786" w:name="_Toc328598566"/>
      <w:bookmarkStart w:id="1787" w:name="_Toc328663211"/>
      <w:bookmarkStart w:id="1788" w:name="_Toc328753080"/>
      <w:bookmarkStart w:id="1789" w:name="_Toc328577768"/>
      <w:bookmarkStart w:id="1790" w:name="_Toc328598571"/>
      <w:bookmarkStart w:id="1791" w:name="_Toc328663216"/>
      <w:bookmarkStart w:id="1792" w:name="_Toc328753085"/>
      <w:bookmarkStart w:id="1793" w:name="_Toc328577779"/>
      <w:bookmarkStart w:id="1794" w:name="_Toc328598582"/>
      <w:bookmarkStart w:id="1795" w:name="_Toc328663227"/>
      <w:bookmarkStart w:id="1796" w:name="_Toc328753096"/>
      <w:bookmarkStart w:id="1797" w:name="_Toc328577780"/>
      <w:bookmarkStart w:id="1798" w:name="_Toc328598583"/>
      <w:bookmarkStart w:id="1799" w:name="_Toc328663228"/>
      <w:bookmarkStart w:id="1800" w:name="_Toc328753097"/>
      <w:bookmarkStart w:id="1801" w:name="_Toc328577781"/>
      <w:bookmarkStart w:id="1802" w:name="_Toc328598584"/>
      <w:bookmarkStart w:id="1803" w:name="_Toc328663229"/>
      <w:bookmarkStart w:id="1804" w:name="_Toc328753098"/>
      <w:bookmarkStart w:id="1805" w:name="_Toc328577784"/>
      <w:bookmarkStart w:id="1806" w:name="_Toc328598587"/>
      <w:bookmarkStart w:id="1807" w:name="_Toc328663232"/>
      <w:bookmarkStart w:id="1808" w:name="_Toc328753101"/>
      <w:bookmarkStart w:id="1809" w:name="_Toc328577787"/>
      <w:bookmarkStart w:id="1810" w:name="_Toc328598590"/>
      <w:bookmarkStart w:id="1811" w:name="_Toc328663235"/>
      <w:bookmarkStart w:id="1812" w:name="_Toc328753104"/>
      <w:bookmarkStart w:id="1813" w:name="_Toc328577788"/>
      <w:bookmarkStart w:id="1814" w:name="_Toc328598591"/>
      <w:bookmarkStart w:id="1815" w:name="_Toc328663236"/>
      <w:bookmarkStart w:id="1816" w:name="_Toc328753105"/>
      <w:bookmarkStart w:id="1817" w:name="_Toc328577790"/>
      <w:bookmarkStart w:id="1818" w:name="_Toc328598593"/>
      <w:bookmarkStart w:id="1819" w:name="_Toc328663238"/>
      <w:bookmarkStart w:id="1820" w:name="_Toc328753107"/>
      <w:bookmarkStart w:id="1821" w:name="_Toc328577792"/>
      <w:bookmarkStart w:id="1822" w:name="_Toc328598595"/>
      <w:bookmarkStart w:id="1823" w:name="_Toc328663240"/>
      <w:bookmarkStart w:id="1824" w:name="_Toc328753109"/>
      <w:bookmarkStart w:id="1825" w:name="_Toc328577793"/>
      <w:bookmarkStart w:id="1826" w:name="_Toc328598596"/>
      <w:bookmarkStart w:id="1827" w:name="_Toc328663241"/>
      <w:bookmarkStart w:id="1828" w:name="_Toc328753110"/>
      <w:bookmarkStart w:id="1829" w:name="_Toc328577799"/>
      <w:bookmarkStart w:id="1830" w:name="_Toc328598602"/>
      <w:bookmarkStart w:id="1831" w:name="_Toc328663247"/>
      <w:bookmarkStart w:id="1832" w:name="_Toc328753116"/>
      <w:bookmarkStart w:id="1833" w:name="_Toc328577802"/>
      <w:bookmarkStart w:id="1834" w:name="_Toc328598605"/>
      <w:bookmarkStart w:id="1835" w:name="_Toc328663250"/>
      <w:bookmarkStart w:id="1836" w:name="_Toc328753119"/>
      <w:bookmarkStart w:id="1837" w:name="_Toc328577803"/>
      <w:bookmarkStart w:id="1838" w:name="_Toc328598606"/>
      <w:bookmarkStart w:id="1839" w:name="_Toc328663251"/>
      <w:bookmarkStart w:id="1840" w:name="_Toc328753120"/>
      <w:bookmarkStart w:id="1841" w:name="_Toc328577805"/>
      <w:bookmarkStart w:id="1842" w:name="_Toc328598608"/>
      <w:bookmarkStart w:id="1843" w:name="_Toc328663253"/>
      <w:bookmarkStart w:id="1844" w:name="_Toc328753122"/>
      <w:bookmarkStart w:id="1845" w:name="_Toc328577806"/>
      <w:bookmarkStart w:id="1846" w:name="_Toc328598609"/>
      <w:bookmarkStart w:id="1847" w:name="_Toc328663254"/>
      <w:bookmarkStart w:id="1848" w:name="_Toc328753123"/>
      <w:bookmarkStart w:id="1849" w:name="_Toc328577808"/>
      <w:bookmarkStart w:id="1850" w:name="_Toc328598611"/>
      <w:bookmarkStart w:id="1851" w:name="_Toc328663256"/>
      <w:bookmarkStart w:id="1852" w:name="_Toc328753125"/>
      <w:bookmarkStart w:id="1853" w:name="_Toc328577809"/>
      <w:bookmarkStart w:id="1854" w:name="_Toc328598612"/>
      <w:bookmarkStart w:id="1855" w:name="_Toc328663257"/>
      <w:bookmarkStart w:id="1856" w:name="_Toc328753126"/>
      <w:bookmarkStart w:id="1857" w:name="_Toc328577810"/>
      <w:bookmarkStart w:id="1858" w:name="_Toc328598613"/>
      <w:bookmarkStart w:id="1859" w:name="_Toc328663258"/>
      <w:bookmarkStart w:id="1860" w:name="_Toc328753127"/>
      <w:bookmarkStart w:id="1861" w:name="_Toc328577811"/>
      <w:bookmarkStart w:id="1862" w:name="_Toc328598614"/>
      <w:bookmarkStart w:id="1863" w:name="_Toc328663259"/>
      <w:bookmarkStart w:id="1864" w:name="_Toc328753128"/>
      <w:bookmarkStart w:id="1865" w:name="_Toc328577812"/>
      <w:bookmarkStart w:id="1866" w:name="_Toc328598615"/>
      <w:bookmarkStart w:id="1867" w:name="_Toc328663260"/>
      <w:bookmarkStart w:id="1868" w:name="_Toc328753129"/>
      <w:bookmarkStart w:id="1869" w:name="_Toc328577813"/>
      <w:bookmarkStart w:id="1870" w:name="_Toc328598616"/>
      <w:bookmarkStart w:id="1871" w:name="_Toc328663261"/>
      <w:bookmarkStart w:id="1872" w:name="_Toc328753130"/>
      <w:bookmarkStart w:id="1873" w:name="_Toc328577817"/>
      <w:bookmarkStart w:id="1874" w:name="_Toc328598620"/>
      <w:bookmarkStart w:id="1875" w:name="_Toc328663265"/>
      <w:bookmarkStart w:id="1876" w:name="_Toc328753134"/>
      <w:bookmarkStart w:id="1877" w:name="_Toc328577820"/>
      <w:bookmarkStart w:id="1878" w:name="_Toc328598623"/>
      <w:bookmarkStart w:id="1879" w:name="_Toc328663268"/>
      <w:bookmarkStart w:id="1880" w:name="_Toc328753137"/>
      <w:bookmarkStart w:id="1881" w:name="_Toc328577821"/>
      <w:bookmarkStart w:id="1882" w:name="_Toc328598624"/>
      <w:bookmarkStart w:id="1883" w:name="_Toc328663269"/>
      <w:bookmarkStart w:id="1884" w:name="_Toc328753138"/>
      <w:bookmarkStart w:id="1885" w:name="_Toc328577822"/>
      <w:bookmarkStart w:id="1886" w:name="_Toc328598625"/>
      <w:bookmarkStart w:id="1887" w:name="_Toc328663270"/>
      <w:bookmarkStart w:id="1888" w:name="_Toc328753139"/>
      <w:bookmarkStart w:id="1889" w:name="_Toc328577825"/>
      <w:bookmarkStart w:id="1890" w:name="_Toc328598628"/>
      <w:bookmarkStart w:id="1891" w:name="_Toc328663273"/>
      <w:bookmarkStart w:id="1892" w:name="_Toc328753142"/>
      <w:bookmarkStart w:id="1893" w:name="_Toc328577828"/>
      <w:bookmarkStart w:id="1894" w:name="_Toc328598631"/>
      <w:bookmarkStart w:id="1895" w:name="_Toc328663276"/>
      <w:bookmarkStart w:id="1896" w:name="_Toc328753145"/>
      <w:bookmarkStart w:id="1897" w:name="_Toc328577829"/>
      <w:bookmarkStart w:id="1898" w:name="_Toc328598632"/>
      <w:bookmarkStart w:id="1899" w:name="_Toc328663277"/>
      <w:bookmarkStart w:id="1900" w:name="_Toc328753146"/>
      <w:bookmarkStart w:id="1901" w:name="_Toc328577830"/>
      <w:bookmarkStart w:id="1902" w:name="_Toc328598633"/>
      <w:bookmarkStart w:id="1903" w:name="_Toc328663278"/>
      <w:bookmarkStart w:id="1904" w:name="_Toc328753147"/>
      <w:bookmarkStart w:id="1905" w:name="_Toc328577833"/>
      <w:bookmarkStart w:id="1906" w:name="_Toc328598636"/>
      <w:bookmarkStart w:id="1907" w:name="_Toc328663281"/>
      <w:bookmarkStart w:id="1908" w:name="_Toc328753150"/>
      <w:bookmarkStart w:id="1909" w:name="_Toc328577836"/>
      <w:bookmarkStart w:id="1910" w:name="_Toc328598639"/>
      <w:bookmarkStart w:id="1911" w:name="_Toc328663284"/>
      <w:bookmarkStart w:id="1912" w:name="_Toc328753153"/>
      <w:bookmarkStart w:id="1913" w:name="_Toc328577837"/>
      <w:bookmarkStart w:id="1914" w:name="_Toc328598640"/>
      <w:bookmarkStart w:id="1915" w:name="_Toc328663285"/>
      <w:bookmarkStart w:id="1916" w:name="_Toc328753154"/>
      <w:bookmarkStart w:id="1917" w:name="_Toc328577841"/>
      <w:bookmarkStart w:id="1918" w:name="_Toc328598644"/>
      <w:bookmarkStart w:id="1919" w:name="_Toc328663289"/>
      <w:bookmarkStart w:id="1920" w:name="_Toc328753158"/>
      <w:bookmarkStart w:id="1921" w:name="_Toc328577844"/>
      <w:bookmarkStart w:id="1922" w:name="_Toc328598647"/>
      <w:bookmarkStart w:id="1923" w:name="_Toc328663292"/>
      <w:bookmarkStart w:id="1924" w:name="_Toc328753161"/>
      <w:bookmarkStart w:id="1925" w:name="_Toc328577845"/>
      <w:bookmarkStart w:id="1926" w:name="_Toc328598648"/>
      <w:bookmarkStart w:id="1927" w:name="_Toc328663293"/>
      <w:bookmarkStart w:id="1928" w:name="_Toc328753162"/>
      <w:bookmarkStart w:id="1929" w:name="_Toc328577846"/>
      <w:bookmarkStart w:id="1930" w:name="_Toc328598649"/>
      <w:bookmarkStart w:id="1931" w:name="_Toc328663294"/>
      <w:bookmarkStart w:id="1932" w:name="_Toc328753163"/>
      <w:bookmarkStart w:id="1933" w:name="_Toc328577848"/>
      <w:bookmarkStart w:id="1934" w:name="_Toc328598651"/>
      <w:bookmarkStart w:id="1935" w:name="_Toc328663296"/>
      <w:bookmarkStart w:id="1936" w:name="_Toc328753165"/>
      <w:bookmarkStart w:id="1937" w:name="_Toc328577851"/>
      <w:bookmarkStart w:id="1938" w:name="_Toc328598654"/>
      <w:bookmarkStart w:id="1939" w:name="_Toc328663299"/>
      <w:bookmarkStart w:id="1940" w:name="_Toc328753168"/>
      <w:bookmarkStart w:id="1941" w:name="_Toc328577855"/>
      <w:bookmarkStart w:id="1942" w:name="_Toc328598658"/>
      <w:bookmarkStart w:id="1943" w:name="_Toc328663303"/>
      <w:bookmarkStart w:id="1944" w:name="_Toc328753172"/>
      <w:bookmarkStart w:id="1945" w:name="_Toc328577856"/>
      <w:bookmarkStart w:id="1946" w:name="_Toc328598659"/>
      <w:bookmarkStart w:id="1947" w:name="_Toc328663304"/>
      <w:bookmarkStart w:id="1948" w:name="_Toc328753173"/>
      <w:bookmarkStart w:id="1949" w:name="_Toc328577858"/>
      <w:bookmarkStart w:id="1950" w:name="_Toc328598661"/>
      <w:bookmarkStart w:id="1951" w:name="_Toc328663306"/>
      <w:bookmarkStart w:id="1952" w:name="_Toc328753175"/>
      <w:bookmarkStart w:id="1953" w:name="_Toc328577861"/>
      <w:bookmarkStart w:id="1954" w:name="_Toc328598664"/>
      <w:bookmarkStart w:id="1955" w:name="_Toc328663309"/>
      <w:bookmarkStart w:id="1956" w:name="_Toc328753178"/>
      <w:bookmarkStart w:id="1957" w:name="_Toc328577862"/>
      <w:bookmarkStart w:id="1958" w:name="_Toc328598665"/>
      <w:bookmarkStart w:id="1959" w:name="_Toc328663310"/>
      <w:bookmarkStart w:id="1960" w:name="_Toc328753179"/>
      <w:bookmarkStart w:id="1961" w:name="_Toc328577865"/>
      <w:bookmarkStart w:id="1962" w:name="_Toc328598668"/>
      <w:bookmarkStart w:id="1963" w:name="_Toc328663313"/>
      <w:bookmarkStart w:id="1964" w:name="_Toc328753182"/>
      <w:bookmarkStart w:id="1965" w:name="_Toc317097659"/>
      <w:bookmarkStart w:id="1966" w:name="_Toc317183663"/>
      <w:bookmarkStart w:id="1967" w:name="_Toc317097660"/>
      <w:bookmarkStart w:id="1968" w:name="_Toc317183664"/>
      <w:bookmarkStart w:id="1969" w:name="_Toc317097661"/>
      <w:bookmarkStart w:id="1970" w:name="_Toc317183665"/>
      <w:bookmarkStart w:id="1971" w:name="_Toc317097662"/>
      <w:bookmarkStart w:id="1972" w:name="_Toc317183666"/>
      <w:bookmarkStart w:id="1973" w:name="_Toc317097663"/>
      <w:bookmarkStart w:id="1974" w:name="_Toc317183667"/>
      <w:bookmarkStart w:id="1975" w:name="_Toc317097664"/>
      <w:bookmarkStart w:id="1976" w:name="_Toc317183668"/>
      <w:bookmarkStart w:id="1977" w:name="_Toc317097665"/>
      <w:bookmarkStart w:id="1978" w:name="_Toc317183669"/>
      <w:bookmarkStart w:id="1979" w:name="_Toc317097678"/>
      <w:bookmarkStart w:id="1980" w:name="_Toc317183682"/>
      <w:bookmarkStart w:id="1981" w:name="_Toc317097686"/>
      <w:bookmarkStart w:id="1982" w:name="_Toc317183690"/>
      <w:bookmarkStart w:id="1983" w:name="_Toc317097691"/>
      <w:bookmarkStart w:id="1984" w:name="_Toc317183695"/>
      <w:bookmarkStart w:id="1985" w:name="_Toc317097700"/>
      <w:bookmarkStart w:id="1986" w:name="_Toc317183704"/>
      <w:bookmarkStart w:id="1987" w:name="_Toc317097708"/>
      <w:bookmarkStart w:id="1988" w:name="_Toc317183712"/>
      <w:bookmarkStart w:id="1989" w:name="_Toc317097716"/>
      <w:bookmarkStart w:id="1990" w:name="_Toc317183720"/>
      <w:bookmarkStart w:id="1991" w:name="_Toc317097721"/>
      <w:bookmarkStart w:id="1992" w:name="_Toc317183725"/>
      <w:bookmarkStart w:id="1993" w:name="_Toc317097730"/>
      <w:bookmarkStart w:id="1994" w:name="_Toc317183734"/>
      <w:bookmarkStart w:id="1995" w:name="_Toc317097738"/>
      <w:bookmarkStart w:id="1996" w:name="_Toc317183742"/>
      <w:bookmarkStart w:id="1997" w:name="_Toc317097743"/>
      <w:bookmarkStart w:id="1998" w:name="_Toc317183747"/>
      <w:bookmarkStart w:id="1999" w:name="_Toc317097749"/>
      <w:bookmarkStart w:id="2000" w:name="_Toc317183753"/>
      <w:bookmarkStart w:id="2001" w:name="_Toc317097759"/>
      <w:bookmarkStart w:id="2002" w:name="_Toc317183763"/>
      <w:bookmarkStart w:id="2003" w:name="_Toc317097764"/>
      <w:bookmarkStart w:id="2004" w:name="_Toc317183768"/>
      <w:bookmarkStart w:id="2005" w:name="_Toc317097770"/>
      <w:bookmarkStart w:id="2006" w:name="_Toc317183774"/>
      <w:bookmarkStart w:id="2007" w:name="_Toc317097780"/>
      <w:bookmarkStart w:id="2008" w:name="_Toc317183784"/>
      <w:bookmarkStart w:id="2009" w:name="_Toc317097785"/>
      <w:bookmarkStart w:id="2010" w:name="_Toc317183789"/>
      <w:bookmarkStart w:id="2011" w:name="_Toc317097791"/>
      <w:bookmarkStart w:id="2012" w:name="_Toc317183795"/>
      <w:bookmarkStart w:id="2013" w:name="_Toc317097801"/>
      <w:bookmarkStart w:id="2014" w:name="_Toc317183805"/>
      <w:bookmarkStart w:id="2015" w:name="_Toc317097806"/>
      <w:bookmarkStart w:id="2016" w:name="_Toc317183810"/>
      <w:bookmarkStart w:id="2017" w:name="_Toc317097812"/>
      <w:bookmarkStart w:id="2018" w:name="_Toc317183816"/>
      <w:bookmarkStart w:id="2019" w:name="_Toc317097818"/>
      <w:bookmarkStart w:id="2020" w:name="_Toc317183822"/>
      <w:bookmarkStart w:id="2021" w:name="_Toc328577870"/>
      <w:bookmarkStart w:id="2022" w:name="_Toc328598673"/>
      <w:bookmarkStart w:id="2023" w:name="_Toc328663318"/>
      <w:bookmarkStart w:id="2024" w:name="_Toc328753187"/>
      <w:bookmarkStart w:id="2025" w:name="_Toc328577873"/>
      <w:bookmarkStart w:id="2026" w:name="_Toc328578354"/>
      <w:bookmarkStart w:id="2027" w:name="_Toc328598676"/>
      <w:bookmarkStart w:id="2028" w:name="_Toc328599178"/>
      <w:bookmarkStart w:id="2029" w:name="_Toc328663321"/>
      <w:bookmarkStart w:id="2030" w:name="_Toc328663825"/>
      <w:bookmarkStart w:id="2031" w:name="_Toc328663911"/>
      <w:bookmarkStart w:id="2032" w:name="_Toc328663997"/>
      <w:bookmarkStart w:id="2033" w:name="_Toc328664083"/>
      <w:bookmarkStart w:id="2034" w:name="_Toc328664169"/>
      <w:bookmarkStart w:id="2035" w:name="_Toc328664256"/>
      <w:bookmarkStart w:id="2036" w:name="_Toc328664344"/>
      <w:bookmarkStart w:id="2037" w:name="_Toc328664430"/>
      <w:bookmarkStart w:id="2038" w:name="_Toc328664791"/>
      <w:bookmarkStart w:id="2039" w:name="_Toc328753190"/>
      <w:bookmarkStart w:id="2040" w:name="_Toc328753694"/>
      <w:bookmarkStart w:id="2041" w:name="_Toc328577886"/>
      <w:bookmarkStart w:id="2042" w:name="_Toc328598689"/>
      <w:bookmarkStart w:id="2043" w:name="_Toc328663334"/>
      <w:bookmarkStart w:id="2044" w:name="_Toc328753203"/>
      <w:bookmarkStart w:id="2045" w:name="_Toc328577890"/>
      <w:bookmarkStart w:id="2046" w:name="_Toc328598693"/>
      <w:bookmarkStart w:id="2047" w:name="_Toc328663338"/>
      <w:bookmarkStart w:id="2048" w:name="_Toc328753207"/>
      <w:bookmarkStart w:id="2049" w:name="_Toc328577896"/>
      <w:bookmarkStart w:id="2050" w:name="_Toc328598699"/>
      <w:bookmarkStart w:id="2051" w:name="_Toc328663344"/>
      <w:bookmarkStart w:id="2052" w:name="_Toc328753213"/>
      <w:bookmarkStart w:id="2053" w:name="_Toc328577897"/>
      <w:bookmarkStart w:id="2054" w:name="_Toc328598700"/>
      <w:bookmarkStart w:id="2055" w:name="_Toc328663345"/>
      <w:bookmarkStart w:id="2056" w:name="_Toc328753214"/>
      <w:bookmarkStart w:id="2057" w:name="_Toc328577907"/>
      <w:bookmarkStart w:id="2058" w:name="_Toc328598710"/>
      <w:bookmarkStart w:id="2059" w:name="_Toc328663355"/>
      <w:bookmarkStart w:id="2060" w:name="_Toc328753224"/>
      <w:bookmarkStart w:id="2061" w:name="_Toc328577909"/>
      <w:bookmarkStart w:id="2062" w:name="_Toc328598712"/>
      <w:bookmarkStart w:id="2063" w:name="_Toc328663357"/>
      <w:bookmarkStart w:id="2064" w:name="_Toc328753226"/>
      <w:bookmarkStart w:id="2065" w:name="_Toc328577912"/>
      <w:bookmarkStart w:id="2066" w:name="_Toc328598715"/>
      <w:bookmarkStart w:id="2067" w:name="_Toc328663360"/>
      <w:bookmarkStart w:id="2068" w:name="_Toc328753229"/>
      <w:bookmarkStart w:id="2069" w:name="_Toc328577915"/>
      <w:bookmarkStart w:id="2070" w:name="_Toc328598718"/>
      <w:bookmarkStart w:id="2071" w:name="_Toc328663363"/>
      <w:bookmarkStart w:id="2072" w:name="_Toc328753232"/>
      <w:bookmarkStart w:id="2073" w:name="_Toc328577921"/>
      <w:bookmarkStart w:id="2074" w:name="_Toc328598724"/>
      <w:bookmarkStart w:id="2075" w:name="_Toc328663369"/>
      <w:bookmarkStart w:id="2076" w:name="_Toc328753238"/>
      <w:bookmarkStart w:id="2077" w:name="_Toc328577932"/>
      <w:bookmarkStart w:id="2078" w:name="_Toc328598735"/>
      <w:bookmarkStart w:id="2079" w:name="_Toc328663380"/>
      <w:bookmarkStart w:id="2080" w:name="_Toc328753249"/>
      <w:bookmarkStart w:id="2081" w:name="_Toc328577934"/>
      <w:bookmarkStart w:id="2082" w:name="_Toc328598737"/>
      <w:bookmarkStart w:id="2083" w:name="_Toc328663382"/>
      <w:bookmarkStart w:id="2084" w:name="_Toc328753251"/>
      <w:bookmarkStart w:id="2085" w:name="_Toc328577938"/>
      <w:bookmarkStart w:id="2086" w:name="_Toc328598741"/>
      <w:bookmarkStart w:id="2087" w:name="_Toc328663386"/>
      <w:bookmarkStart w:id="2088" w:name="_Toc328753255"/>
      <w:bookmarkStart w:id="2089" w:name="_Toc328577940"/>
      <w:bookmarkStart w:id="2090" w:name="_Toc328598743"/>
      <w:bookmarkStart w:id="2091" w:name="_Toc328663388"/>
      <w:bookmarkStart w:id="2092" w:name="_Toc328753257"/>
      <w:bookmarkStart w:id="2093" w:name="_Toc328577941"/>
      <w:bookmarkStart w:id="2094" w:name="_Toc328598744"/>
      <w:bookmarkStart w:id="2095" w:name="_Toc328663389"/>
      <w:bookmarkStart w:id="2096" w:name="_Toc328753258"/>
      <w:bookmarkStart w:id="2097" w:name="_Toc328577946"/>
      <w:bookmarkStart w:id="2098" w:name="_Toc328598749"/>
      <w:bookmarkStart w:id="2099" w:name="_Toc328663394"/>
      <w:bookmarkStart w:id="2100" w:name="_Toc328753263"/>
      <w:bookmarkStart w:id="2101" w:name="_Toc328577957"/>
      <w:bookmarkStart w:id="2102" w:name="_Toc328598760"/>
      <w:bookmarkStart w:id="2103" w:name="_Toc328663405"/>
      <w:bookmarkStart w:id="2104" w:name="_Toc328753274"/>
      <w:bookmarkStart w:id="2105" w:name="_Toc328577958"/>
      <w:bookmarkStart w:id="2106" w:name="_Toc328598761"/>
      <w:bookmarkStart w:id="2107" w:name="_Toc328663406"/>
      <w:bookmarkStart w:id="2108" w:name="_Toc328753275"/>
      <w:bookmarkStart w:id="2109" w:name="_Toc288383137"/>
      <w:bookmarkStart w:id="2110" w:name="_Toc328577995"/>
      <w:bookmarkStart w:id="2111" w:name="_Toc328598798"/>
      <w:bookmarkStart w:id="2112" w:name="_Toc328663443"/>
      <w:bookmarkStart w:id="2113" w:name="_Toc328753312"/>
      <w:bookmarkStart w:id="2114" w:name="_Toc328577999"/>
      <w:bookmarkStart w:id="2115" w:name="_Toc328598802"/>
      <w:bookmarkStart w:id="2116" w:name="_Toc328663447"/>
      <w:bookmarkStart w:id="2117" w:name="_Toc328753316"/>
      <w:bookmarkStart w:id="2118" w:name="_Toc328578001"/>
      <w:bookmarkStart w:id="2119" w:name="_Toc328598804"/>
      <w:bookmarkStart w:id="2120" w:name="_Toc328663449"/>
      <w:bookmarkStart w:id="2121" w:name="_Toc328753318"/>
      <w:bookmarkStart w:id="2122" w:name="_Toc328578003"/>
      <w:bookmarkStart w:id="2123" w:name="_Toc328598806"/>
      <w:bookmarkStart w:id="2124" w:name="_Toc328663451"/>
      <w:bookmarkStart w:id="2125" w:name="_Toc328753320"/>
      <w:bookmarkStart w:id="2126" w:name="_Toc328578011"/>
      <w:bookmarkStart w:id="2127" w:name="_Toc328598814"/>
      <w:bookmarkStart w:id="2128" w:name="_Toc328663459"/>
      <w:bookmarkStart w:id="2129" w:name="_Toc328753328"/>
      <w:bookmarkStart w:id="2130" w:name="_Toc328578012"/>
      <w:bookmarkStart w:id="2131" w:name="_Toc328598815"/>
      <w:bookmarkStart w:id="2132" w:name="_Toc328663460"/>
      <w:bookmarkStart w:id="2133" w:name="_Toc328753329"/>
      <w:bookmarkStart w:id="2134" w:name="_Toc328578055"/>
      <w:bookmarkStart w:id="2135" w:name="_Toc328598858"/>
      <w:bookmarkStart w:id="2136" w:name="_Toc328663503"/>
      <w:bookmarkStart w:id="2137" w:name="_Toc328753372"/>
      <w:bookmarkStart w:id="2138" w:name="_Toc328578056"/>
      <w:bookmarkStart w:id="2139" w:name="_Toc328598859"/>
      <w:bookmarkStart w:id="2140" w:name="_Toc328663504"/>
      <w:bookmarkStart w:id="2141" w:name="_Toc328753373"/>
      <w:bookmarkStart w:id="2142" w:name="_Toc328578162"/>
      <w:bookmarkStart w:id="2143" w:name="_Toc328598965"/>
      <w:bookmarkStart w:id="2144" w:name="_Toc328663610"/>
      <w:bookmarkStart w:id="2145" w:name="_Toc328753479"/>
      <w:bookmarkStart w:id="2146" w:name="_Toc328578170"/>
      <w:bookmarkStart w:id="2147" w:name="_Toc328598973"/>
      <w:bookmarkStart w:id="2148" w:name="_Toc328663618"/>
      <w:bookmarkStart w:id="2149" w:name="_Toc328753487"/>
      <w:bookmarkStart w:id="2150" w:name="_Toc328578171"/>
      <w:bookmarkStart w:id="2151" w:name="_Toc328598974"/>
      <w:bookmarkStart w:id="2152" w:name="_Toc328663619"/>
      <w:bookmarkStart w:id="2153" w:name="_Toc328753488"/>
      <w:bookmarkStart w:id="2154" w:name="_Toc328578172"/>
      <w:bookmarkStart w:id="2155" w:name="_Toc328598975"/>
      <w:bookmarkStart w:id="2156" w:name="_Toc328663620"/>
      <w:bookmarkStart w:id="2157" w:name="_Toc328753489"/>
      <w:bookmarkStart w:id="2158" w:name="_Toc328578174"/>
      <w:bookmarkStart w:id="2159" w:name="_Toc328598977"/>
      <w:bookmarkStart w:id="2160" w:name="_Toc328663622"/>
      <w:bookmarkStart w:id="2161" w:name="_Toc328753491"/>
      <w:bookmarkStart w:id="2162" w:name="_Toc328578182"/>
      <w:bookmarkStart w:id="2163" w:name="_Toc328598985"/>
      <w:bookmarkStart w:id="2164" w:name="_Toc328663630"/>
      <w:bookmarkStart w:id="2165" w:name="_Toc328753499"/>
      <w:bookmarkStart w:id="2166" w:name="_Toc278305710"/>
      <w:bookmarkStart w:id="2167" w:name="_Toc278893662"/>
      <w:bookmarkStart w:id="2168" w:name="_Toc278977647"/>
      <w:bookmarkStart w:id="2169" w:name="_Toc20221200"/>
      <w:bookmarkStart w:id="2170" w:name="_Toc330921832"/>
      <w:bookmarkStart w:id="2171" w:name="_Toc330921842"/>
      <w:bookmarkStart w:id="2172" w:name="_Toc330921843"/>
      <w:bookmarkStart w:id="2173" w:name="_Toc330921844"/>
      <w:bookmarkStart w:id="2174" w:name="_Toc330921845"/>
      <w:bookmarkStart w:id="2175" w:name="_Toc330921850"/>
      <w:bookmarkStart w:id="2176" w:name="_Toc330921851"/>
      <w:bookmarkStart w:id="2177" w:name="_Toc330921852"/>
      <w:bookmarkStart w:id="2178" w:name="_Toc330921853"/>
      <w:bookmarkStart w:id="2179" w:name="_Toc330921854"/>
      <w:bookmarkStart w:id="2180" w:name="_Toc330921855"/>
      <w:bookmarkStart w:id="2181" w:name="_Toc330921856"/>
      <w:bookmarkStart w:id="2182" w:name="_Toc330921858"/>
      <w:bookmarkStart w:id="2183" w:name="_Toc330921859"/>
      <w:bookmarkStart w:id="2184" w:name="_Toc330921860"/>
      <w:bookmarkStart w:id="2185" w:name="_Toc330921861"/>
      <w:bookmarkStart w:id="2186" w:name="_Toc330921862"/>
      <w:bookmarkStart w:id="2187" w:name="_Toc330921867"/>
      <w:bookmarkStart w:id="2188" w:name="_Toc330921868"/>
      <w:bookmarkStart w:id="2189" w:name="_Toc330921870"/>
      <w:bookmarkStart w:id="2190" w:name="_Toc330921871"/>
      <w:bookmarkStart w:id="2191" w:name="_Toc330921872"/>
      <w:bookmarkStart w:id="2192" w:name="_Toc330921873"/>
      <w:bookmarkStart w:id="2193" w:name="_Toc330921874"/>
      <w:bookmarkStart w:id="2194" w:name="_Toc330921879"/>
      <w:bookmarkStart w:id="2195" w:name="_Toc330921880"/>
      <w:bookmarkStart w:id="2196" w:name="_Toc330921882"/>
      <w:bookmarkStart w:id="2197" w:name="_Toc330921883"/>
      <w:bookmarkStart w:id="2198" w:name="_Toc330921884"/>
      <w:bookmarkStart w:id="2199" w:name="_Toc330921885"/>
      <w:bookmarkStart w:id="2200" w:name="_Toc330921890"/>
      <w:bookmarkStart w:id="2201" w:name="_Toc330921891"/>
      <w:bookmarkStart w:id="2202" w:name="_Toc330921893"/>
      <w:bookmarkStart w:id="2203" w:name="_Toc330921894"/>
      <w:bookmarkStart w:id="2204" w:name="_Toc330921895"/>
      <w:bookmarkStart w:id="2205" w:name="_Toc330921901"/>
      <w:bookmarkStart w:id="2206" w:name="_Toc330921902"/>
      <w:bookmarkStart w:id="2207" w:name="_Toc330921904"/>
      <w:bookmarkStart w:id="2208" w:name="_Toc330921905"/>
      <w:bookmarkStart w:id="2209" w:name="_Toc330921907"/>
      <w:bookmarkStart w:id="2210" w:name="_Toc330921908"/>
      <w:bookmarkStart w:id="2211" w:name="_Toc330921909"/>
      <w:bookmarkStart w:id="2212" w:name="_Toc330921913"/>
      <w:bookmarkStart w:id="2213" w:name="_Toc330921914"/>
      <w:bookmarkStart w:id="2214" w:name="_Toc330921916"/>
      <w:bookmarkStart w:id="2215" w:name="_Toc330921917"/>
      <w:bookmarkStart w:id="2216" w:name="_Toc330921919"/>
      <w:bookmarkStart w:id="2217" w:name="_Toc330921923"/>
      <w:bookmarkStart w:id="2218" w:name="_Toc330921924"/>
      <w:bookmarkStart w:id="2219" w:name="_Toc330921926"/>
      <w:bookmarkStart w:id="2220" w:name="_Toc330921927"/>
      <w:bookmarkStart w:id="2221" w:name="_Toc330921929"/>
      <w:bookmarkStart w:id="2222" w:name="_Toc330921931"/>
      <w:bookmarkStart w:id="2223" w:name="_Toc330921933"/>
      <w:bookmarkStart w:id="2224" w:name="_Toc330921936"/>
      <w:bookmarkStart w:id="2225" w:name="_Toc330921937"/>
      <w:bookmarkStart w:id="2226" w:name="_Toc330921939"/>
      <w:bookmarkStart w:id="2227" w:name="_Toc330921940"/>
      <w:bookmarkStart w:id="2228" w:name="_Toc330921943"/>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r w:rsidRPr="00D527DE">
        <w:rPr>
          <w:rFonts w:eastAsia="ＭＳ 明朝"/>
          <w:szCs w:val="24"/>
          <w:lang w:val="en-CA" w:eastAsia="ja-JP"/>
        </w:rPr>
        <w:t>The i</w:t>
      </w:r>
      <w:r w:rsidR="009414EA" w:rsidRPr="00D527DE">
        <w:rPr>
          <w:szCs w:val="24"/>
          <w:lang w:val="en-CA"/>
        </w:rPr>
        <w:t>nput to</w:t>
      </w:r>
      <w:r w:rsidR="009414EA" w:rsidRPr="00D527DE">
        <w:rPr>
          <w:rFonts w:eastAsia="ＭＳ 明朝"/>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payload buffers.</w:t>
      </w:r>
    </w:p>
    <w:p w14:paraId="31F9976D" w14:textId="2450497E" w:rsidR="009414EA" w:rsidRPr="00D527DE" w:rsidRDefault="00D94469" w:rsidP="009414EA">
      <w:pPr>
        <w:rPr>
          <w:szCs w:val="24"/>
          <w:lang w:val="en-CA"/>
        </w:rPr>
      </w:pPr>
      <w:r w:rsidRPr="00D527DE">
        <w:rPr>
          <w:szCs w:val="24"/>
          <w:lang w:val="en-CA"/>
        </w:rPr>
        <w:lastRenderedPageBreak/>
        <w:t>The 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 a </w:t>
      </w:r>
      <w:r w:rsidR="009414EA" w:rsidRPr="00D527DE">
        <w:rPr>
          <w:rFonts w:eastAsia="ＭＳ 明朝"/>
          <w:szCs w:val="24"/>
          <w:lang w:val="en-CA" w:eastAsia="ja-JP"/>
        </w:rPr>
        <w:t xml:space="preserve">series of </w:t>
      </w:r>
      <w:r w:rsidR="009414EA" w:rsidRPr="00D527DE">
        <w:rPr>
          <w:szCs w:val="24"/>
          <w:lang w:val="en-CA"/>
        </w:rPr>
        <w:t>decoded point cloud frame</w:t>
      </w:r>
      <w:r w:rsidR="009414EA" w:rsidRPr="00D527DE">
        <w:rPr>
          <w:rFonts w:eastAsia="ＭＳ 明朝"/>
          <w:szCs w:val="24"/>
          <w:lang w:val="en-CA" w:eastAsia="ja-JP"/>
        </w:rPr>
        <w:t>s.</w:t>
      </w:r>
    </w:p>
    <w:p w14:paraId="4F32F5C2" w14:textId="3FB862C0" w:rsidR="009414EA" w:rsidRPr="00D527DE" w:rsidRDefault="009414EA" w:rsidP="009414EA">
      <w:pPr>
        <w:rPr>
          <w:rFonts w:eastAsia="ＭＳ 明朝"/>
          <w:szCs w:val="24"/>
          <w:lang w:val="en-CA" w:eastAsia="ja-JP"/>
        </w:rPr>
      </w:pPr>
      <w:r w:rsidRPr="00D527DE">
        <w:rPr>
          <w:lang w:val="en-CA"/>
        </w:rPr>
        <w:t xml:space="preserve">The decoding process is specified such that all decoders that conform to a specified profile and level will produce numerically identical decoded </w:t>
      </w:r>
      <w:r w:rsidRPr="00D527DE">
        <w:rPr>
          <w:rFonts w:eastAsia="ＭＳ 明朝"/>
          <w:lang w:val="en-CA" w:eastAsia="ja-JP"/>
        </w:rPr>
        <w:t>point cloud frame</w:t>
      </w:r>
      <w:r w:rsidR="006C78A6" w:rsidRPr="00D527DE">
        <w:rPr>
          <w:rFonts w:eastAsia="ＭＳ 明朝"/>
          <w:lang w:val="en-CA" w:eastAsia="ja-JP"/>
        </w:rPr>
        <w:t>s</w:t>
      </w:r>
      <w:r w:rsidRPr="00D527DE">
        <w:rPr>
          <w:lang w:val="en-CA"/>
        </w:rPr>
        <w:t xml:space="preserve"> when invoking the decoding process associated with that profile for a bitstream conforming to that profile and level. Any decoding process that produces identical decoded </w:t>
      </w:r>
      <w:r w:rsidRPr="00D527DE">
        <w:rPr>
          <w:rFonts w:eastAsia="ＭＳ 明朝"/>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0572D0F0"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7</w:t>
      </w:r>
      <w:r w:rsidR="00F673D9" w:rsidRPr="00D527DE">
        <w:rPr>
          <w:szCs w:val="24"/>
          <w:lang w:val="en-CA"/>
        </w:rPr>
        <w:fldChar w:fldCharType="end"/>
      </w:r>
      <w:r w:rsidRPr="00D527DE">
        <w:rPr>
          <w:szCs w:val="24"/>
          <w:lang w:val="en-CA"/>
        </w:rPr>
        <w:t>.</w:t>
      </w:r>
    </w:p>
    <w:p w14:paraId="7418C786" w14:textId="7DD634AE"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s as follows for each slice [Ed</w:t>
      </w:r>
      <w:r w:rsidRPr="00D527DE">
        <w:rPr>
          <w:szCs w:val="24"/>
          <w:lang w:val="en-CA"/>
        </w:rPr>
        <w:t>: definition: geometry or attribute payloads with the same slice_id] of the current picture:</w:t>
      </w:r>
    </w:p>
    <w:p w14:paraId="75AB61C1" w14:textId="707D5526"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payload of the current slice as specified in </w:t>
      </w:r>
      <w:r w:rsidRPr="00D527DE">
        <w:rPr>
          <w:szCs w:val="24"/>
          <w:lang w:val="en-CA"/>
        </w:rPr>
        <w:fldChar w:fldCharType="begin"/>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AD2E5E">
        <w:rPr>
          <w:szCs w:val="24"/>
          <w:lang w:val="en-CA"/>
        </w:rPr>
        <w:t>8.2</w:t>
      </w:r>
      <w:r w:rsidRPr="00D527DE">
        <w:rPr>
          <w:szCs w:val="24"/>
          <w:lang w:val="en-CA"/>
        </w:rPr>
        <w:fldChar w:fldCharType="end"/>
      </w:r>
      <w:r w:rsidRPr="00D527DE">
        <w:rPr>
          <w:szCs w:val="24"/>
          <w:lang w:val="en-CA"/>
        </w:rPr>
        <w:t>.</w:t>
      </w:r>
    </w:p>
    <w:p w14:paraId="626BB54C" w14:textId="7D133DF8"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payload in the current slice as specified in </w:t>
      </w:r>
      <w:r w:rsidR="00E15023" w:rsidRPr="00D527DE">
        <w:rPr>
          <w:szCs w:val="24"/>
          <w:lang w:val="en-CA"/>
        </w:rPr>
        <w:fldChar w:fldCharType="begin"/>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AD2E5E">
        <w:rPr>
          <w:szCs w:val="24"/>
          <w:lang w:val="en-CA"/>
        </w:rPr>
        <w:t>8.3</w:t>
      </w:r>
      <w:r w:rsidR="00E15023" w:rsidRPr="00D527DE">
        <w:rPr>
          <w:szCs w:val="24"/>
          <w:lang w:val="en-CA"/>
        </w:rPr>
        <w:fldChar w:fldCharType="end"/>
      </w:r>
      <w:r w:rsidRPr="00D527DE">
        <w:rPr>
          <w:szCs w:val="24"/>
          <w:lang w:val="en-CA"/>
        </w:rPr>
        <w:t>.</w:t>
      </w:r>
    </w:p>
    <w:p w14:paraId="22B9F516" w14:textId="5958404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2229" w:name="_Toc12531163"/>
      <w:bookmarkStart w:id="2230" w:name="_Toc12531164"/>
      <w:bookmarkStart w:id="2231" w:name="_Toc12531165"/>
      <w:bookmarkStart w:id="2232" w:name="_Toc12531166"/>
      <w:bookmarkStart w:id="2233" w:name="_Toc12531167"/>
      <w:bookmarkStart w:id="2234" w:name="_Toc12531170"/>
      <w:bookmarkStart w:id="2235" w:name="_Toc12531171"/>
      <w:bookmarkStart w:id="2236" w:name="_Toc515629450"/>
      <w:bookmarkStart w:id="2237" w:name="_Toc515630004"/>
      <w:bookmarkStart w:id="2238" w:name="_Toc516232696"/>
      <w:bookmarkStart w:id="2239" w:name="_Toc516233226"/>
      <w:bookmarkStart w:id="2240" w:name="_Toc516233783"/>
      <w:bookmarkStart w:id="2241" w:name="_Toc516234324"/>
      <w:bookmarkStart w:id="2242" w:name="_Toc517248854"/>
      <w:bookmarkStart w:id="2243" w:name="_Toc517249424"/>
      <w:bookmarkStart w:id="2244" w:name="_Toc517249997"/>
      <w:bookmarkStart w:id="2245" w:name="_Toc517250560"/>
      <w:bookmarkStart w:id="2246" w:name="_Toc517251130"/>
      <w:bookmarkStart w:id="2247" w:name="_Toc517251701"/>
      <w:bookmarkStart w:id="2248" w:name="_Toc517251894"/>
      <w:bookmarkStart w:id="2249" w:name="_Toc515270605"/>
      <w:bookmarkStart w:id="2250" w:name="_Toc515271131"/>
      <w:bookmarkStart w:id="2251" w:name="_Toc515629451"/>
      <w:bookmarkStart w:id="2252" w:name="_Toc515630005"/>
      <w:bookmarkStart w:id="2253" w:name="_Toc516232697"/>
      <w:bookmarkStart w:id="2254" w:name="_Toc516233227"/>
      <w:bookmarkStart w:id="2255" w:name="_Toc516233784"/>
      <w:bookmarkStart w:id="2256" w:name="_Toc516234325"/>
      <w:bookmarkStart w:id="2257" w:name="_Toc517248855"/>
      <w:bookmarkStart w:id="2258" w:name="_Toc517249425"/>
      <w:bookmarkStart w:id="2259" w:name="_Toc517249998"/>
      <w:bookmarkStart w:id="2260" w:name="_Toc517250561"/>
      <w:bookmarkStart w:id="2261" w:name="_Toc517251131"/>
      <w:bookmarkStart w:id="2262" w:name="_Toc517251702"/>
      <w:bookmarkStart w:id="2263" w:name="_Toc517251895"/>
      <w:bookmarkStart w:id="2264" w:name="_Ref505717090"/>
      <w:bookmarkStart w:id="2265" w:name="_Toc505790511"/>
      <w:bookmarkStart w:id="2266" w:name="_Toc516234326"/>
      <w:bookmarkStart w:id="2267" w:name="_Toc528915282"/>
      <w:bookmarkStart w:id="2268" w:name="_Toc4055514"/>
      <w:bookmarkStart w:id="2269" w:name="_Toc6215355"/>
      <w:bookmarkStart w:id="2270" w:name="_Toc12888320"/>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r w:rsidRPr="00D527DE">
        <w:rPr>
          <w:noProof/>
          <w:lang w:val="en-CA"/>
        </w:rPr>
        <w:t>Geometry decoding process</w:t>
      </w:r>
      <w:bookmarkEnd w:id="2264"/>
      <w:bookmarkEnd w:id="2265"/>
      <w:bookmarkEnd w:id="2266"/>
      <w:bookmarkEnd w:id="2267"/>
      <w:bookmarkEnd w:id="2268"/>
      <w:bookmarkEnd w:id="2269"/>
      <w:bookmarkEnd w:id="2270"/>
    </w:p>
    <w:p w14:paraId="0902111B" w14:textId="2F56F20E" w:rsidR="00D94469" w:rsidRPr="00D527DE" w:rsidRDefault="00D94469" w:rsidP="007F16A3">
      <w:pPr>
        <w:pStyle w:val="3"/>
        <w:rPr>
          <w:lang w:val="en-CA"/>
        </w:rPr>
      </w:pPr>
      <w:bookmarkStart w:id="2271" w:name="_Toc12888321"/>
      <w:r w:rsidRPr="00D527DE">
        <w:rPr>
          <w:lang w:val="en-CA"/>
        </w:rPr>
        <w:t>General geometry decoding process</w:t>
      </w:r>
      <w:bookmarkEnd w:id="2271"/>
    </w:p>
    <w:p w14:paraId="6656F6C5" w14:textId="27566511" w:rsidR="009414EA" w:rsidRPr="00D527DE" w:rsidRDefault="00D94469" w:rsidP="009414EA">
      <w:pPr>
        <w:rPr>
          <w:rFonts w:eastAsia="ＭＳ 明朝"/>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 − 1 inclusive, and axis ranging from 0 to 2 inclusive.</w:t>
      </w:r>
    </w:p>
    <w:p w14:paraId="3145DEAD" w14:textId="0FD985CD" w:rsidR="009414EA" w:rsidRPr="00D527DE" w:rsidRDefault="009414EA" w:rsidP="009414EA">
      <w:pPr>
        <w:rPr>
          <w:rFonts w:eastAsia="ＭＳ 明朝"/>
          <w:szCs w:val="24"/>
          <w:lang w:val="en-CA" w:eastAsia="ja-JP"/>
        </w:rPr>
      </w:pPr>
      <w:r w:rsidRPr="00D527DE">
        <w:rPr>
          <w:szCs w:val="24"/>
          <w:lang w:val="en-CA"/>
        </w:rPr>
        <w:t>The geometry bitstream comprises a description of a</w:t>
      </w:r>
      <w:r w:rsidRPr="00D527DE">
        <w:rPr>
          <w:rFonts w:eastAsia="ＭＳ 明朝"/>
          <w:szCs w:val="24"/>
          <w:lang w:val="en-CA" w:eastAsia="ja-JP"/>
        </w:rPr>
        <w:t>n</w:t>
      </w:r>
      <w:r w:rsidRPr="00D527DE">
        <w:rPr>
          <w:szCs w:val="24"/>
          <w:lang w:val="en-CA"/>
        </w:rPr>
        <w:t xml:space="preserve"> octree </w:t>
      </w:r>
      <w:r w:rsidRPr="00D527DE">
        <w:rPr>
          <w:rFonts w:eastAsia="ＭＳ 明朝"/>
          <w:szCs w:val="24"/>
          <w:lang w:val="en-CA" w:eastAsia="ja-JP"/>
        </w:rPr>
        <w:t xml:space="preserve">and direct coding point. The decoding process for the octree and the direct coding point bitstream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_Ref515630048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8.2.2</w:t>
      </w:r>
      <w:r w:rsidRPr="00D527DE">
        <w:rPr>
          <w:rFonts w:eastAsia="ＭＳ 明朝"/>
          <w:szCs w:val="24"/>
          <w:lang w:val="en-CA" w:eastAsia="ja-JP"/>
        </w:rPr>
        <w:fldChar w:fldCharType="end"/>
      </w:r>
      <w:r w:rsidRPr="00D527DE">
        <w:rPr>
          <w:rFonts w:eastAsia="ＭＳ 明朝"/>
          <w:szCs w:val="24"/>
          <w:lang w:val="en-CA" w:eastAsia="ja-JP"/>
        </w:rPr>
        <w:t>.</w:t>
      </w:r>
    </w:p>
    <w:p w14:paraId="607C5708" w14:textId="64C68606" w:rsidR="009414EA" w:rsidRPr="00D527DE" w:rsidRDefault="009414EA" w:rsidP="009414EA">
      <w:pPr>
        <w:rPr>
          <w:rFonts w:eastAsia="ＭＳ 明朝"/>
          <w:szCs w:val="24"/>
          <w:lang w:val="en-CA" w:eastAsia="ja-JP"/>
        </w:rPr>
      </w:pPr>
      <w:r w:rsidRPr="00D527DE">
        <w:rPr>
          <w:rFonts w:eastAsia="ＭＳ 明朝"/>
          <w:szCs w:val="24"/>
          <w:lang w:val="en-CA" w:eastAsia="ja-JP"/>
        </w:rPr>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ＭＳ 明朝"/>
          <w:szCs w:val="24"/>
          <w:lang w:val="en-CA" w:eastAsia="ja-JP"/>
        </w:rPr>
        <w:t>Trisoup</w:t>
      </w:r>
      <w:r w:rsidRPr="00D527DE">
        <w:rPr>
          <w:szCs w:val="24"/>
          <w:lang w:val="en-CA"/>
        </w:rPr>
        <w:t xml:space="preserve">. </w:t>
      </w:r>
      <w:r w:rsidRPr="00D527DE">
        <w:rPr>
          <w:rFonts w:eastAsia="ＭＳ 明朝"/>
          <w:szCs w:val="24"/>
          <w:lang w:val="en-CA" w:eastAsia="ja-JP"/>
        </w:rPr>
        <w:t xml:space="preserve">The decoding process for the Trisoup bitstream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_Ref515361241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0</w:t>
      </w:r>
      <w:r w:rsidRPr="00D527DE">
        <w:rPr>
          <w:rFonts w:eastAsia="ＭＳ 明朝"/>
          <w:szCs w:val="24"/>
          <w:lang w:val="en-CA" w:eastAsia="ja-JP"/>
        </w:rPr>
        <w:fldChar w:fldCharType="end"/>
      </w:r>
      <w:r w:rsidRPr="00D527DE">
        <w:rPr>
          <w:rFonts w:eastAsia="ＭＳ 明朝"/>
          <w:szCs w:val="24"/>
          <w:lang w:val="en-CA" w:eastAsia="ja-JP"/>
        </w:rPr>
        <w:t>.</w:t>
      </w:r>
    </w:p>
    <w:p w14:paraId="1D23B2FD" w14:textId="0E61A556" w:rsidR="009414EA" w:rsidRPr="00D527DE" w:rsidRDefault="00D94469" w:rsidP="00C26664">
      <w:pPr>
        <w:pStyle w:val="3"/>
        <w:rPr>
          <w:lang w:val="en-CA"/>
        </w:rPr>
      </w:pPr>
      <w:bookmarkStart w:id="2272" w:name="_Ref515630048"/>
      <w:bookmarkStart w:id="2273" w:name="_Toc516234327"/>
      <w:bookmarkStart w:id="2274" w:name="_Toc528915283"/>
      <w:bookmarkStart w:id="2275" w:name="_Toc4055515"/>
      <w:bookmarkStart w:id="2276" w:name="_Toc6215356"/>
      <w:bookmarkStart w:id="2277" w:name="_Toc12888322"/>
      <w:r w:rsidRPr="00D527DE">
        <w:rPr>
          <w:lang w:val="en-CA"/>
        </w:rPr>
        <w:t xml:space="preserve">Octree node </w:t>
      </w:r>
      <w:r w:rsidR="009414EA" w:rsidRPr="00D527DE">
        <w:rPr>
          <w:lang w:val="en-CA"/>
        </w:rPr>
        <w:t>decoding process</w:t>
      </w:r>
      <w:bookmarkEnd w:id="2272"/>
      <w:bookmarkEnd w:id="2273"/>
      <w:bookmarkEnd w:id="2274"/>
      <w:bookmarkEnd w:id="2275"/>
      <w:bookmarkEnd w:id="2276"/>
      <w:bookmarkEnd w:id="2277"/>
    </w:p>
    <w:p w14:paraId="6A63329F" w14:textId="45E26204" w:rsidR="00E92740" w:rsidRPr="00D527DE" w:rsidRDefault="00E92740">
      <w:pPr>
        <w:rPr>
          <w:rFonts w:eastAsia="ＭＳ 明朝"/>
          <w:lang w:val="en-CA" w:eastAsia="ja-JP"/>
        </w:rPr>
      </w:pPr>
      <w:r w:rsidRPr="00D527DE">
        <w:rPr>
          <w:rFonts w:eastAsia="ＭＳ 明朝"/>
          <w:lang w:val="en-CA" w:eastAsia="ja-JP"/>
        </w:rPr>
        <w:t>The inputs to this process are:</w:t>
      </w:r>
    </w:p>
    <w:p w14:paraId="726D003B" w14:textId="39A18E32"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an octree node location (depth, nodeIdx) specifying the position of the current geometry octree node in the packed geometry octree. and</w:t>
      </w:r>
    </w:p>
    <w:p w14:paraId="0D4DA2A9" w14:textId="543C74F7"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 spatial location (xN, yN, zN) specifying the position of the current geometry octree node in the current slice.</w:t>
      </w:r>
    </w:p>
    <w:p w14:paraId="7AE1EBCD" w14:textId="2224E7DD" w:rsidR="00D94469" w:rsidRPr="00D527DE" w:rsidRDefault="00E92740" w:rsidP="009414EA">
      <w:pPr>
        <w:rPr>
          <w:rFonts w:eastAsia="ＭＳ 明朝"/>
          <w:lang w:val="en-CA" w:eastAsia="ja-JP"/>
        </w:rPr>
      </w:pPr>
      <w:r w:rsidRPr="00D527DE">
        <w:rPr>
          <w:rFonts w:eastAsia="ＭＳ 明朝"/>
          <w:lang w:val="en-CA" w:eastAsia="ja-JP"/>
        </w:rPr>
        <w:t>The output</w:t>
      </w:r>
      <w:r w:rsidR="007F0BCB" w:rsidRPr="00D527DE">
        <w:rPr>
          <w:rFonts w:eastAsia="ＭＳ 明朝"/>
          <w:lang w:val="en-CA" w:eastAsia="ja-JP"/>
        </w:rPr>
        <w:t>s of this process are</w:t>
      </w:r>
      <w:r w:rsidRPr="00D527DE">
        <w:rPr>
          <w:rFonts w:eastAsia="ＭＳ 明朝"/>
          <w:lang w:val="en-CA" w:eastAsia="ja-JP"/>
        </w:rPr>
        <w:t xml:space="preserve"> the modified array PointPos</w:t>
      </w:r>
      <w:r w:rsidR="007F0BCB" w:rsidRPr="00D527DE">
        <w:rPr>
          <w:rFonts w:eastAsia="ＭＳ 明朝"/>
          <w:lang w:val="en-CA" w:eastAsia="ja-JP"/>
        </w:rPr>
        <w:t xml:space="preserve"> and </w:t>
      </w:r>
      <w:r w:rsidR="00B42BBA" w:rsidRPr="00D527DE">
        <w:rPr>
          <w:rFonts w:eastAsia="ＭＳ 明朝"/>
          <w:lang w:val="en-CA" w:eastAsia="ja-JP"/>
        </w:rPr>
        <w:t xml:space="preserve">the updated </w:t>
      </w:r>
      <w:r w:rsidR="007F0BCB" w:rsidRPr="00D527DE">
        <w:rPr>
          <w:rFonts w:eastAsia="ＭＳ 明朝"/>
          <w:lang w:val="en-CA" w:eastAsia="ja-JP"/>
        </w:rPr>
        <w:t>variable PointCount</w:t>
      </w:r>
      <w:r w:rsidRPr="00D527DE">
        <w:rPr>
          <w:rFonts w:eastAsia="ＭＳ 明朝"/>
          <w:lang w:val="en-CA" w:eastAsia="ja-JP"/>
        </w:rPr>
        <w:t>.</w:t>
      </w:r>
    </w:p>
    <w:p w14:paraId="2103550A" w14:textId="53C570CD" w:rsidR="00E92740" w:rsidRPr="00D527DE" w:rsidRDefault="007F0BCB" w:rsidP="009414EA">
      <w:pPr>
        <w:rPr>
          <w:rFonts w:eastAsia="ＭＳ 明朝"/>
          <w:lang w:val="en-CA" w:eastAsia="ja-JP"/>
        </w:rPr>
      </w:pPr>
      <w:r w:rsidRPr="00D527DE">
        <w:rPr>
          <w:rFonts w:eastAsia="ＭＳ 明朝"/>
          <w:lang w:val="en-CA" w:eastAsia="ja-JP"/>
        </w:rPr>
        <w:t xml:space="preserve">If </w:t>
      </w:r>
      <w:r w:rsidR="00B42BBA" w:rsidRPr="00D527DE">
        <w:rPr>
          <w:rFonts w:eastAsia="ＭＳ 明朝"/>
          <w:lang w:val="en-CA" w:eastAsia="ja-JP"/>
        </w:rPr>
        <w:t xml:space="preserve">both </w:t>
      </w:r>
      <w:r w:rsidRPr="00D527DE">
        <w:rPr>
          <w:rFonts w:eastAsia="ＭＳ 明朝"/>
          <w:lang w:val="en-CA" w:eastAsia="ja-JP"/>
        </w:rPr>
        <w:t xml:space="preserve">depth is </w:t>
      </w:r>
      <w:r w:rsidR="00B42BBA" w:rsidRPr="00D527DE">
        <w:rPr>
          <w:rFonts w:eastAsia="ＭＳ 明朝"/>
          <w:lang w:val="en-CA" w:eastAsia="ja-JP"/>
        </w:rPr>
        <w:t xml:space="preserve">not eqal </w:t>
      </w:r>
      <w:r w:rsidRPr="00D527DE">
        <w:rPr>
          <w:rFonts w:eastAsia="ＭＳ 明朝"/>
          <w:lang w:val="en-CA" w:eastAsia="ja-JP"/>
        </w:rPr>
        <w:t xml:space="preserve">to </w:t>
      </w:r>
      <w:r w:rsidR="00B42BBA" w:rsidRPr="00D527DE">
        <w:rPr>
          <w:rFonts w:eastAsia="ＭＳ 明朝"/>
          <w:lang w:val="en-CA" w:eastAsia="ja-JP"/>
        </w:rPr>
        <w:t>MaxGeometryOctreeDepth − 1</w:t>
      </w:r>
      <w:r w:rsidRPr="00D527DE">
        <w:rPr>
          <w:rFonts w:eastAsia="ＭＳ 明朝"/>
          <w:lang w:val="en-CA" w:eastAsia="ja-JP"/>
        </w:rPr>
        <w:t xml:space="preserve">, </w:t>
      </w:r>
      <w:r w:rsidR="00B42BBA" w:rsidRPr="00D527DE">
        <w:rPr>
          <w:rFonts w:eastAsia="ＭＳ 明朝"/>
          <w:lang w:val="en-CA" w:eastAsia="ja-JP"/>
        </w:rPr>
        <w:t xml:space="preserve">and direct_mode_flag is equal to 0, no points are output by this process.  Otherwise, if either depth is equal to MaxGeometryOctreeDepth − 1, or direct_mode_flag is equal to 1, the </w:t>
      </w:r>
      <w:r w:rsidR="00843DBF" w:rsidRPr="00D527DE">
        <w:rPr>
          <w:rFonts w:eastAsia="ＭＳ 明朝"/>
          <w:lang w:val="en-CA" w:eastAsia="ja-JP"/>
        </w:rPr>
        <w:t>remainder of this process generates one or more point positions.</w:t>
      </w:r>
    </w:p>
    <w:p w14:paraId="7A3CA0E1" w14:textId="20B57AFC" w:rsidR="00843DBF" w:rsidRPr="00D527DE" w:rsidRDefault="00843DBF" w:rsidP="00B42BBA">
      <w:pPr>
        <w:rPr>
          <w:rFonts w:eastAsia="ＭＳ 明朝"/>
          <w:lang w:val="en-CA" w:eastAsia="ja-JP"/>
        </w:rPr>
      </w:pPr>
      <w:r w:rsidRPr="00D527DE">
        <w:rPr>
          <w:rFonts w:eastAsia="ＭＳ 明朝"/>
          <w:lang w:val="en-CA" w:eastAsia="ja-JP"/>
        </w:rPr>
        <w:t xml:space="preserve">The spatial location of points in each occupied child is determined </w:t>
      </w:r>
      <w:r w:rsidR="000B5029" w:rsidRPr="00D527DE">
        <w:rPr>
          <w:rFonts w:eastAsia="ＭＳ 明朝"/>
          <w:lang w:val="en-CA" w:eastAsia="ja-JP"/>
        </w:rPr>
        <w:t xml:space="preserve">according to the number of duplicate points in each child and the use of direct coded positions </w:t>
      </w:r>
      <w:r w:rsidRPr="00D527DE">
        <w:rPr>
          <w:rFonts w:eastAsia="ＭＳ 明朝"/>
          <w:lang w:val="en-CA" w:eastAsia="ja-JP"/>
        </w:rPr>
        <w:t>as follows:</w:t>
      </w:r>
    </w:p>
    <w:p w14:paraId="532A8943" w14:textId="02F4D03A" w:rsidR="00B42BBA" w:rsidRPr="00D527DE" w:rsidRDefault="00B42BBA" w:rsidP="00B42BBA">
      <w:pPr>
        <w:rPr>
          <w:lang w:val="en-CA"/>
        </w:rPr>
      </w:pPr>
      <w:r w:rsidRPr="00D527DE">
        <w:rPr>
          <w:rFonts w:eastAsia="ＭＳ 明朝"/>
          <w:lang w:val="en-CA" w:eastAsia="ja-JP"/>
        </w:rPr>
        <w:lastRenderedPageBreak/>
        <w:tab/>
      </w:r>
      <w:r w:rsidRPr="00D527DE">
        <w:rPr>
          <w:lang w:val="en-CA"/>
        </w:rPr>
        <w:t>for( child = 0; child &lt; GeometryNodeChildrenCnt; child++ ) {</w:t>
      </w:r>
    </w:p>
    <w:p w14:paraId="6401FD3D" w14:textId="55AFD84F" w:rsidR="00843DBF" w:rsidRPr="00D527DE" w:rsidRDefault="00843DBF" w:rsidP="00843DBF">
      <w:pPr>
        <w:rPr>
          <w:lang w:val="en-CA"/>
        </w:rPr>
      </w:pPr>
      <w:r w:rsidRPr="00D527DE">
        <w:rPr>
          <w:lang w:val="en-CA"/>
        </w:rPr>
        <w:tab/>
      </w:r>
      <w:r w:rsidRPr="00D527DE">
        <w:rPr>
          <w:lang w:val="en-CA"/>
        </w:rPr>
        <w:tab/>
        <w:t>childIdx = GeometryNodeChildren[ child ]</w:t>
      </w:r>
      <w:r w:rsidR="000B5029" w:rsidRPr="00D527DE">
        <w:rPr>
          <w:lang w:val="en-CA"/>
        </w:rPr>
        <w:t>;</w:t>
      </w:r>
    </w:p>
    <w:p w14:paraId="3B5CF456" w14:textId="04C35C12" w:rsidR="00843DBF" w:rsidRPr="00D527DE" w:rsidRDefault="00843DBF" w:rsidP="00843DBF">
      <w:pPr>
        <w:rPr>
          <w:lang w:val="en-CA"/>
        </w:rPr>
      </w:pPr>
      <w:r w:rsidRPr="00D527DE">
        <w:rPr>
          <w:lang w:val="en-CA"/>
        </w:rPr>
        <w:tab/>
      </w:r>
      <w:r w:rsidRPr="00D527DE">
        <w:rPr>
          <w:lang w:val="en-CA"/>
        </w:rPr>
        <w:tab/>
        <w:t>x = 2 × xN + ( childIdx &amp; 4  =</w:t>
      </w:r>
      <w:r w:rsidRPr="00D527DE">
        <w:rPr>
          <w:rFonts w:eastAsia="ＭＳ 明朝"/>
          <w:lang w:val="en-CA"/>
        </w:rPr>
        <w:t> </w:t>
      </w:r>
      <w:r w:rsidRPr="00D527DE">
        <w:rPr>
          <w:lang w:val="en-CA"/>
        </w:rPr>
        <w:t>=  1 )</w:t>
      </w:r>
      <w:r w:rsidR="000B5029" w:rsidRPr="00D527DE">
        <w:rPr>
          <w:lang w:val="en-CA"/>
        </w:rPr>
        <w:t>;</w:t>
      </w:r>
    </w:p>
    <w:p w14:paraId="781665A6" w14:textId="7FAF57AC" w:rsidR="00843DBF" w:rsidRPr="00D527DE" w:rsidRDefault="00843DBF" w:rsidP="00843DBF">
      <w:pPr>
        <w:rPr>
          <w:lang w:val="en-CA"/>
        </w:rPr>
      </w:pPr>
      <w:r w:rsidRPr="00D527DE">
        <w:rPr>
          <w:lang w:val="en-CA"/>
        </w:rPr>
        <w:tab/>
      </w:r>
      <w:r w:rsidRPr="00D527DE">
        <w:rPr>
          <w:lang w:val="en-CA"/>
        </w:rPr>
        <w:tab/>
        <w:t>y = 2 × yN + ( childIdx &amp; 2  =</w:t>
      </w:r>
      <w:r w:rsidRPr="00D527DE">
        <w:rPr>
          <w:rFonts w:eastAsia="ＭＳ 明朝"/>
          <w:lang w:val="en-CA"/>
        </w:rPr>
        <w:t> </w:t>
      </w:r>
      <w:r w:rsidRPr="00D527DE">
        <w:rPr>
          <w:lang w:val="en-CA"/>
        </w:rPr>
        <w:t>=  1 )</w:t>
      </w:r>
      <w:r w:rsidR="000B5029" w:rsidRPr="00D527DE">
        <w:rPr>
          <w:lang w:val="en-CA"/>
        </w:rPr>
        <w:t>;</w:t>
      </w:r>
    </w:p>
    <w:p w14:paraId="0E468C6A" w14:textId="3CCC2B8B" w:rsidR="00843DBF" w:rsidRPr="00D527DE" w:rsidRDefault="00843DBF" w:rsidP="00843DBF">
      <w:pPr>
        <w:rPr>
          <w:lang w:val="en-CA"/>
        </w:rPr>
      </w:pPr>
      <w:r w:rsidRPr="00D527DE">
        <w:rPr>
          <w:lang w:val="en-CA"/>
        </w:rPr>
        <w:tab/>
      </w:r>
      <w:r w:rsidRPr="00D527DE">
        <w:rPr>
          <w:lang w:val="en-CA"/>
        </w:rPr>
        <w:tab/>
        <w:t>z = 2 × zN + ( childIdx &amp; 1  =</w:t>
      </w:r>
      <w:r w:rsidRPr="00D527DE">
        <w:rPr>
          <w:rFonts w:eastAsia="PMingLiU"/>
          <w:lang w:val="en-CA"/>
        </w:rPr>
        <w:t> </w:t>
      </w:r>
      <w:r w:rsidRPr="00D527DE">
        <w:rPr>
          <w:lang w:val="en-CA"/>
        </w:rPr>
        <w:t>=  1 )</w:t>
      </w:r>
      <w:r w:rsidR="000B5029" w:rsidRPr="00D527DE">
        <w:rPr>
          <w:lang w:val="en-CA"/>
        </w:rPr>
        <w:t>;</w:t>
      </w:r>
    </w:p>
    <w:p w14:paraId="04E4F78C" w14:textId="0EA79A4A" w:rsidR="00843DBF" w:rsidRPr="00D527DE" w:rsidRDefault="00843DBF" w:rsidP="00843DBF">
      <w:pPr>
        <w:rPr>
          <w:lang w:val="en-CA"/>
        </w:rPr>
      </w:pPr>
      <w:r w:rsidRPr="00D527DE">
        <w:rPr>
          <w:lang w:val="en-CA"/>
        </w:rPr>
        <w:tab/>
      </w:r>
      <w:r w:rsidRPr="00D527DE">
        <w:rPr>
          <w:lang w:val="en-CA"/>
        </w:rPr>
        <w:tab/>
      </w:r>
      <w:r w:rsidR="000B5029" w:rsidRPr="00D527DE">
        <w:rPr>
          <w:lang w:val="en-CA"/>
        </w:rPr>
        <w:t>for( i = 0; i &lt; GeometryNode</w:t>
      </w:r>
      <w:r w:rsidR="001133DA" w:rsidRPr="00D527DE">
        <w:rPr>
          <w:lang w:val="en-CA"/>
        </w:rPr>
        <w:t>Dup</w:t>
      </w:r>
      <w:r w:rsidR="005B3ABF" w:rsidRPr="00D527DE">
        <w:rPr>
          <w:lang w:val="en-CA"/>
        </w:rPr>
        <w:t>P</w:t>
      </w:r>
      <w:r w:rsidR="000B5029" w:rsidRPr="00D527DE">
        <w:rPr>
          <w:lang w:val="en-CA"/>
        </w:rPr>
        <w:t>oints[ child ]</w:t>
      </w:r>
      <w:r w:rsidR="001133DA" w:rsidRPr="00D527DE">
        <w:rPr>
          <w:lang w:val="en-CA"/>
        </w:rPr>
        <w:t xml:space="preserve"> + 1</w:t>
      </w:r>
      <w:r w:rsidR="000B5029" w:rsidRPr="00D527DE">
        <w:rPr>
          <w:lang w:val="en-CA"/>
        </w:rPr>
        <w:t xml:space="preserve"> ; i++, PointCount++ ) {</w:t>
      </w:r>
    </w:p>
    <w:p w14:paraId="0FCE88B3" w14:textId="0E4D0BD9" w:rsidR="000B5029" w:rsidRPr="00D527DE" w:rsidRDefault="000B5029" w:rsidP="00843DBF">
      <w:pPr>
        <w:rPr>
          <w:lang w:val="en-CA"/>
        </w:rPr>
      </w:pPr>
      <w:r w:rsidRPr="00D527DE">
        <w:rPr>
          <w:lang w:val="en-CA"/>
        </w:rPr>
        <w:tab/>
      </w:r>
      <w:r w:rsidRPr="00D527DE">
        <w:rPr>
          <w:lang w:val="en-CA"/>
        </w:rPr>
        <w:tab/>
      </w:r>
      <w:r w:rsidRPr="00D527DE">
        <w:rPr>
          <w:lang w:val="en-CA"/>
        </w:rPr>
        <w:tab/>
        <w:t>PointPos[ PointCount ][ 0 ] = x;</w:t>
      </w:r>
    </w:p>
    <w:p w14:paraId="666DDE21" w14:textId="3A529C90" w:rsidR="000B5029" w:rsidRPr="00D527DE" w:rsidRDefault="000B5029" w:rsidP="000B5029">
      <w:pPr>
        <w:rPr>
          <w:lang w:val="en-CA"/>
        </w:rPr>
      </w:pPr>
      <w:r w:rsidRPr="00D527DE">
        <w:rPr>
          <w:lang w:val="en-CA"/>
        </w:rPr>
        <w:tab/>
      </w:r>
      <w:r w:rsidRPr="00D527DE">
        <w:rPr>
          <w:lang w:val="en-CA"/>
        </w:rPr>
        <w:tab/>
      </w:r>
      <w:r w:rsidRPr="00D527DE">
        <w:rPr>
          <w:lang w:val="en-CA"/>
        </w:rPr>
        <w:tab/>
        <w:t>PointPos[ PointCount ][ 1 ] = y;</w:t>
      </w:r>
    </w:p>
    <w:p w14:paraId="1FEF7880" w14:textId="0306E382" w:rsidR="000B5029" w:rsidRPr="00D527DE" w:rsidRDefault="000B5029" w:rsidP="000B5029">
      <w:pPr>
        <w:rPr>
          <w:lang w:val="en-CA"/>
        </w:rPr>
      </w:pPr>
      <w:r w:rsidRPr="00D527DE">
        <w:rPr>
          <w:lang w:val="en-CA"/>
        </w:rPr>
        <w:tab/>
      </w:r>
      <w:r w:rsidRPr="00D527DE">
        <w:rPr>
          <w:lang w:val="en-CA"/>
        </w:rPr>
        <w:tab/>
      </w:r>
      <w:r w:rsidRPr="00D527DE">
        <w:rPr>
          <w:lang w:val="en-CA"/>
        </w:rPr>
        <w:tab/>
        <w:t>PointPos[ PointCount ][ 2 ] = z;</w:t>
      </w:r>
    </w:p>
    <w:p w14:paraId="48A5890C" w14:textId="683336E9" w:rsidR="000B5029" w:rsidRPr="00D527DE" w:rsidRDefault="000B5029" w:rsidP="00843DBF">
      <w:pPr>
        <w:rPr>
          <w:lang w:val="en-CA"/>
        </w:rPr>
      </w:pPr>
      <w:r w:rsidRPr="00D527DE">
        <w:rPr>
          <w:lang w:val="en-CA"/>
        </w:rPr>
        <w:tab/>
      </w:r>
      <w:r w:rsidRPr="00D527DE">
        <w:rPr>
          <w:lang w:val="en-CA"/>
        </w:rPr>
        <w:tab/>
        <w:t>}</w:t>
      </w:r>
    </w:p>
    <w:p w14:paraId="646EC2DE" w14:textId="03EA7939" w:rsidR="000B5029" w:rsidRPr="00D527DE" w:rsidRDefault="000B5029" w:rsidP="00843DBF">
      <w:pPr>
        <w:rPr>
          <w:lang w:val="en-CA"/>
        </w:rPr>
      </w:pPr>
      <w:r w:rsidRPr="00D527DE">
        <w:rPr>
          <w:lang w:val="en-CA"/>
        </w:rPr>
        <w:tab/>
      </w:r>
      <w:r w:rsidRPr="00D527DE">
        <w:rPr>
          <w:lang w:val="en-CA"/>
        </w:rPr>
        <w:tab/>
        <w:t>if( direct_mode_flag ) {</w:t>
      </w:r>
    </w:p>
    <w:p w14:paraId="3086DDD4" w14:textId="0D3131FA" w:rsidR="000B5029" w:rsidRPr="00D527DE" w:rsidRDefault="000B5029" w:rsidP="00843DBF">
      <w:pPr>
        <w:rPr>
          <w:lang w:val="en-CA"/>
        </w:rPr>
      </w:pPr>
      <w:r w:rsidRPr="00D527DE">
        <w:rPr>
          <w:lang w:val="en-CA"/>
        </w:rPr>
        <w:tab/>
      </w:r>
      <w:r w:rsidRPr="00D527DE">
        <w:rPr>
          <w:lang w:val="en-CA"/>
        </w:rPr>
        <w:tab/>
      </w:r>
      <w:r w:rsidRPr="00D527DE">
        <w:rPr>
          <w:lang w:val="en-CA"/>
        </w:rPr>
        <w:tab/>
        <w:t>for( i = 0; i &lt;= num_direct_points_minus1; i++, PointCount++ ) {</w:t>
      </w:r>
    </w:p>
    <w:p w14:paraId="4186A770" w14:textId="0DDFA2E7" w:rsidR="000B5029" w:rsidRPr="00D527DE" w:rsidRDefault="000B5029" w:rsidP="000B5029">
      <w:pPr>
        <w:rPr>
          <w:lang w:val="en-CA"/>
        </w:rPr>
      </w:pPr>
      <w:r w:rsidRPr="00D527DE">
        <w:rPr>
          <w:lang w:val="en-CA"/>
        </w:rPr>
        <w:tab/>
      </w:r>
      <w:r w:rsidRPr="00D527DE">
        <w:rPr>
          <w:lang w:val="en-CA"/>
        </w:rPr>
        <w:tab/>
      </w:r>
      <w:r w:rsidRPr="00D527DE">
        <w:rPr>
          <w:lang w:val="en-CA"/>
        </w:rPr>
        <w:tab/>
      </w:r>
      <w:r w:rsidRPr="00D527DE">
        <w:rPr>
          <w:lang w:val="en-CA"/>
        </w:rPr>
        <w:tab/>
        <w:t>PointPos[ PointCount ][ 0 ] = x</w:t>
      </w:r>
      <w:r w:rsidR="00C97CE6" w:rsidRPr="00D527DE">
        <w:rPr>
          <w:lang w:val="en-CA"/>
        </w:rPr>
        <w:t xml:space="preserve"> + PointOffset</w:t>
      </w:r>
      <w:r w:rsidRPr="00D527DE">
        <w:rPr>
          <w:lang w:val="en-CA"/>
        </w:rPr>
        <w:t>X[ i ];</w:t>
      </w:r>
    </w:p>
    <w:p w14:paraId="65D2553E" w14:textId="54091C0F" w:rsidR="000B5029" w:rsidRPr="00D527DE" w:rsidRDefault="000B5029" w:rsidP="000B5029">
      <w:pPr>
        <w:rPr>
          <w:lang w:val="en-CA"/>
        </w:rPr>
      </w:pPr>
      <w:r w:rsidRPr="00D527DE">
        <w:rPr>
          <w:lang w:val="en-CA"/>
        </w:rPr>
        <w:tab/>
      </w:r>
      <w:r w:rsidRPr="00D527DE">
        <w:rPr>
          <w:lang w:val="en-CA"/>
        </w:rPr>
        <w:tab/>
      </w:r>
      <w:r w:rsidRPr="00D527DE">
        <w:rPr>
          <w:lang w:val="en-CA"/>
        </w:rPr>
        <w:tab/>
      </w:r>
      <w:r w:rsidRPr="00D527DE">
        <w:rPr>
          <w:lang w:val="en-CA"/>
        </w:rPr>
        <w:tab/>
        <w:t>PointPos[ PointCount ][ 1 ] = y</w:t>
      </w:r>
      <w:r w:rsidR="00C97CE6" w:rsidRPr="00D527DE">
        <w:rPr>
          <w:lang w:val="en-CA"/>
        </w:rPr>
        <w:t xml:space="preserve"> + PointOffset</w:t>
      </w:r>
      <w:r w:rsidRPr="00D527DE">
        <w:rPr>
          <w:lang w:val="en-CA"/>
        </w:rPr>
        <w:t>Y[ i ];</w:t>
      </w:r>
    </w:p>
    <w:p w14:paraId="66435E54" w14:textId="5B457CD8" w:rsidR="000B5029" w:rsidRPr="00D527DE" w:rsidRDefault="000B5029" w:rsidP="00843DBF">
      <w:pPr>
        <w:rPr>
          <w:lang w:val="en-CA"/>
        </w:rPr>
      </w:pPr>
      <w:r w:rsidRPr="00D527DE">
        <w:rPr>
          <w:lang w:val="en-CA"/>
        </w:rPr>
        <w:tab/>
      </w:r>
      <w:r w:rsidRPr="00D527DE">
        <w:rPr>
          <w:lang w:val="en-CA"/>
        </w:rPr>
        <w:tab/>
      </w:r>
      <w:r w:rsidRPr="00D527DE">
        <w:rPr>
          <w:lang w:val="en-CA"/>
        </w:rPr>
        <w:tab/>
      </w:r>
      <w:r w:rsidRPr="00D527DE">
        <w:rPr>
          <w:lang w:val="en-CA"/>
        </w:rPr>
        <w:tab/>
        <w:t>PointPos[ PointCount ][ 2 ] = z</w:t>
      </w:r>
      <w:r w:rsidR="00C97CE6" w:rsidRPr="00D527DE">
        <w:rPr>
          <w:lang w:val="en-CA"/>
        </w:rPr>
        <w:t xml:space="preserve"> + PointOffset</w:t>
      </w:r>
      <w:r w:rsidRPr="00D527DE">
        <w:rPr>
          <w:lang w:val="en-CA"/>
        </w:rPr>
        <w:t>Z[ i ];</w:t>
      </w:r>
    </w:p>
    <w:p w14:paraId="55392AF1" w14:textId="61E81BCE" w:rsidR="000B5029" w:rsidRPr="00D527DE" w:rsidRDefault="000B5029" w:rsidP="00843DBF">
      <w:pPr>
        <w:rPr>
          <w:lang w:val="en-CA"/>
        </w:rPr>
      </w:pPr>
      <w:r w:rsidRPr="00D527DE">
        <w:rPr>
          <w:lang w:val="en-CA"/>
        </w:rPr>
        <w:tab/>
      </w:r>
      <w:r w:rsidRPr="00D527DE">
        <w:rPr>
          <w:lang w:val="en-CA"/>
        </w:rPr>
        <w:tab/>
      </w:r>
      <w:r w:rsidRPr="00D527DE">
        <w:rPr>
          <w:lang w:val="en-CA"/>
        </w:rPr>
        <w:tab/>
        <w:t>}</w:t>
      </w:r>
    </w:p>
    <w:p w14:paraId="30CC4D28" w14:textId="06276629" w:rsidR="000B5029" w:rsidRPr="00D527DE" w:rsidRDefault="000B5029" w:rsidP="00843DBF">
      <w:pPr>
        <w:rPr>
          <w:lang w:val="en-CA"/>
        </w:rPr>
      </w:pPr>
      <w:r w:rsidRPr="00D527DE">
        <w:rPr>
          <w:lang w:val="en-CA"/>
        </w:rPr>
        <w:tab/>
      </w:r>
      <w:r w:rsidRPr="00D527DE">
        <w:rPr>
          <w:lang w:val="en-CA"/>
        </w:rPr>
        <w:tab/>
        <w:t>}</w:t>
      </w:r>
    </w:p>
    <w:p w14:paraId="21E0A8A8" w14:textId="42B2FC4A" w:rsidR="00B42BBA" w:rsidRPr="00D527DE" w:rsidRDefault="00B42BBA" w:rsidP="00B42BBA">
      <w:pPr>
        <w:rPr>
          <w:lang w:val="en-CA"/>
        </w:rPr>
      </w:pPr>
      <w:r w:rsidRPr="00D527DE">
        <w:rPr>
          <w:lang w:val="en-CA"/>
        </w:rPr>
        <w:tab/>
        <w:t>}</w:t>
      </w:r>
    </w:p>
    <w:p w14:paraId="4C50F9CA" w14:textId="500E4D8B" w:rsidR="00016E0C" w:rsidRPr="00D527DE" w:rsidRDefault="00016E0C" w:rsidP="00D16D37">
      <w:pPr>
        <w:pStyle w:val="3"/>
        <w:rPr>
          <w:lang w:val="en-CA"/>
        </w:rPr>
      </w:pPr>
      <w:bookmarkStart w:id="2278" w:name="_Toc12531176"/>
      <w:bookmarkStart w:id="2279" w:name="_Toc12531180"/>
      <w:bookmarkStart w:id="2280" w:name="_Toc12531181"/>
      <w:bookmarkStart w:id="2281" w:name="_Toc12531182"/>
      <w:bookmarkStart w:id="2282" w:name="_Toc12531186"/>
      <w:bookmarkStart w:id="2283" w:name="_Toc12531193"/>
      <w:bookmarkStart w:id="2284" w:name="_Toc12531194"/>
      <w:bookmarkStart w:id="2285" w:name="_Toc12531195"/>
      <w:bookmarkStart w:id="2286" w:name="_Toc12888323"/>
      <w:bookmarkEnd w:id="2278"/>
      <w:bookmarkEnd w:id="2279"/>
      <w:bookmarkEnd w:id="2280"/>
      <w:bookmarkEnd w:id="2281"/>
      <w:bookmarkEnd w:id="2282"/>
      <w:bookmarkEnd w:id="2283"/>
      <w:bookmarkEnd w:id="2284"/>
      <w:bookmarkEnd w:id="2285"/>
      <w:r w:rsidRPr="00D527DE">
        <w:rPr>
          <w:lang w:val="en-CA"/>
        </w:rPr>
        <w:t>Geometry Trisoup decoding process</w:t>
      </w:r>
      <w:bookmarkEnd w:id="2286"/>
    </w:p>
    <w:p w14:paraId="10DEB044" w14:textId="3293C844" w:rsidR="00414980" w:rsidRPr="00D527DE" w:rsidRDefault="00414980" w:rsidP="00414980">
      <w:pPr>
        <w:rPr>
          <w:rFonts w:eastAsia="ＭＳ 明朝"/>
          <w:lang w:val="en-CA" w:eastAsia="ja-JP"/>
        </w:rPr>
      </w:pPr>
      <w:bookmarkStart w:id="2287" w:name="_Ref515361241"/>
      <w:bookmarkStart w:id="2288" w:name="_Toc516234328"/>
      <w:bookmarkStart w:id="2289" w:name="_Toc528915284"/>
      <w:bookmarkStart w:id="2290" w:name="_Toc4055516"/>
      <w:bookmarkStart w:id="2291" w:name="_Toc6215357"/>
      <w:r w:rsidRPr="00D527DE">
        <w:rPr>
          <w:rFonts w:eastAsia="ＭＳ 明朝"/>
          <w:lang w:val="en-CA" w:eastAsia="ja-JP"/>
        </w:rPr>
        <w:t xml:space="preserve">This process is invoked after </w:t>
      </w:r>
      <w:r w:rsidRPr="00D527DE">
        <w:rPr>
          <w:rFonts w:eastAsia="ＭＳ 明朝"/>
          <w:lang w:val="en-CA" w:eastAsia="ja-JP"/>
        </w:rPr>
        <w:fldChar w:fldCharType="begin"/>
      </w:r>
      <w:r w:rsidRPr="00D527DE">
        <w:rPr>
          <w:rFonts w:eastAsia="ＭＳ 明朝"/>
          <w:lang w:val="en-CA" w:eastAsia="ja-JP"/>
        </w:rPr>
        <w:instrText xml:space="preserve"> REF _Ref515630048 \n \h </w:instrText>
      </w:r>
      <w:r w:rsid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Pr>
          <w:rFonts w:eastAsia="ＭＳ 明朝"/>
          <w:lang w:val="en-CA" w:eastAsia="ja-JP"/>
        </w:rPr>
        <w:t>8.2.2</w:t>
      </w:r>
      <w:r w:rsidRPr="00D527DE">
        <w:rPr>
          <w:rFonts w:eastAsia="ＭＳ 明朝"/>
          <w:lang w:val="en-CA" w:eastAsia="ja-JP"/>
        </w:rPr>
        <w:fldChar w:fldCharType="end"/>
      </w:r>
      <w:r w:rsidRPr="00D527DE">
        <w:rPr>
          <w:rFonts w:eastAsia="ＭＳ 明朝"/>
          <w:lang w:val="en-CA" w:eastAsia="ja-JP"/>
        </w:rPr>
        <w:t xml:space="preserve"> when</w:t>
      </w:r>
      <w:r w:rsidRPr="00D527DE">
        <w:rPr>
          <w:lang w:eastAsia="ja-JP"/>
        </w:rPr>
        <w:t xml:space="preserve"> TrisoupNodeSize is greater than 0</w:t>
      </w:r>
      <w:r w:rsidRPr="00D527DE">
        <w:rPr>
          <w:rFonts w:eastAsia="ＭＳ 明朝"/>
          <w:lang w:val="en-CA" w:eastAsia="ja-JP"/>
        </w:rPr>
        <w:t>.</w:t>
      </w:r>
    </w:p>
    <w:p w14:paraId="571C3959" w14:textId="04728759" w:rsidR="001641FF" w:rsidRPr="00D527DE" w:rsidRDefault="00621A5B" w:rsidP="001641FF">
      <w:pPr>
        <w:rPr>
          <w:rFonts w:eastAsia="ＭＳ 明朝"/>
          <w:lang w:val="en-CA" w:eastAsia="ja-JP"/>
        </w:rPr>
      </w:pPr>
      <w:r w:rsidRPr="00D527DE">
        <w:rPr>
          <w:rFonts w:eastAsia="ＭＳ 明朝"/>
          <w:lang w:val="en-CA" w:eastAsia="ja-JP"/>
        </w:rPr>
        <w:t>This process modifies the following:</w:t>
      </w:r>
    </w:p>
    <w:p w14:paraId="291CEAC3" w14:textId="5BC96DF0" w:rsidR="001641FF" w:rsidRPr="00D527DE" w:rsidRDefault="001641FF" w:rsidP="001641FF">
      <w:pPr>
        <w:rPr>
          <w:rFonts w:eastAsia="ＭＳ 明朝"/>
          <w:lang w:val="en-CA" w:eastAsia="ja-JP"/>
        </w:rPr>
      </w:pPr>
      <w:r w:rsidRPr="00D527DE">
        <w:rPr>
          <w:rFonts w:eastAsia="ＭＳ 明朝"/>
          <w:lang w:val="en-CA" w:eastAsia="ja-JP"/>
        </w:rPr>
        <w:tab/>
      </w:r>
      <w:r w:rsidR="00621A5B" w:rsidRPr="00D527DE">
        <w:rPr>
          <w:rFonts w:eastAsia="ＭＳ 明朝"/>
          <w:lang w:val="en-CA" w:eastAsia="ja-JP"/>
        </w:rPr>
        <w:t>the</w:t>
      </w:r>
      <w:r w:rsidRPr="00D527DE">
        <w:rPr>
          <w:rFonts w:eastAsia="ＭＳ 明朝"/>
          <w:lang w:val="en-CA" w:eastAsia="ja-JP"/>
        </w:rPr>
        <w:t xml:space="preserve"> variable PointNum as the number of the </w:t>
      </w:r>
      <w:r w:rsidR="00414980" w:rsidRPr="00D527DE">
        <w:rPr>
          <w:rFonts w:eastAsia="ＭＳ 明朝"/>
          <w:lang w:val="en-CA" w:eastAsia="ja-JP"/>
        </w:rPr>
        <w:t>decoded geometry points</w:t>
      </w:r>
      <w:r w:rsidR="00832040" w:rsidRPr="00D527DE">
        <w:rPr>
          <w:rFonts w:eastAsia="ＭＳ 明朝"/>
          <w:lang w:val="en-CA" w:eastAsia="ja-JP"/>
        </w:rPr>
        <w:t>,</w:t>
      </w:r>
    </w:p>
    <w:p w14:paraId="6FBB9AA6" w14:textId="4E21B945" w:rsidR="001641FF" w:rsidRPr="00D527DE" w:rsidRDefault="001641FF" w:rsidP="001641FF">
      <w:pPr>
        <w:rPr>
          <w:rFonts w:eastAsia="ＭＳ 明朝"/>
          <w:lang w:val="en-US" w:eastAsia="ja-JP"/>
        </w:rPr>
      </w:pPr>
      <w:r w:rsidRPr="00D527DE">
        <w:rPr>
          <w:rFonts w:eastAsia="ＭＳ 明朝"/>
          <w:lang w:val="en-CA" w:eastAsia="ja-JP"/>
        </w:rPr>
        <w:tab/>
      </w:r>
      <w:r w:rsidR="00621A5B" w:rsidRPr="00D527DE">
        <w:rPr>
          <w:rFonts w:eastAsia="ＭＳ 明朝"/>
          <w:lang w:val="en-CA" w:eastAsia="ja-JP"/>
        </w:rPr>
        <w:t>the</w:t>
      </w:r>
      <w:r w:rsidR="00832040" w:rsidRPr="00D527DE">
        <w:rPr>
          <w:rFonts w:eastAsia="ＭＳ 明朝"/>
          <w:lang w:val="en-CA" w:eastAsia="ja-JP"/>
        </w:rPr>
        <w:t xml:space="preserve"> array </w:t>
      </w:r>
      <w:r w:rsidRPr="00D527DE">
        <w:rPr>
          <w:rFonts w:eastAsia="ＭＳ 明朝"/>
          <w:lang w:val="en-CA" w:eastAsia="ja-JP"/>
        </w:rPr>
        <w:t>PointPos[</w:t>
      </w:r>
      <w:r w:rsidRPr="00D527DE">
        <w:rPr>
          <w:rFonts w:eastAsia="ＭＳ 明朝"/>
          <w:lang w:val="en-US" w:eastAsia="ja-JP"/>
        </w:rPr>
        <w:t> i </w:t>
      </w:r>
      <w:r w:rsidRPr="00D527DE">
        <w:rPr>
          <w:rFonts w:eastAsia="ＭＳ 明朝"/>
          <w:lang w:val="en-CA" w:eastAsia="ja-JP"/>
        </w:rPr>
        <w:t>][</w:t>
      </w:r>
      <w:r w:rsidRPr="00D527DE">
        <w:rPr>
          <w:rFonts w:eastAsia="ＭＳ 明朝"/>
          <w:lang w:val="en-US" w:eastAsia="ja-JP"/>
        </w:rPr>
        <w:t> axis ] with i = 0...PointNum</w:t>
      </w:r>
      <w:r w:rsidR="00072136" w:rsidRPr="00D527DE">
        <w:rPr>
          <w:rFonts w:eastAsia="ＭＳ 明朝"/>
          <w:lang w:val="en-US" w:eastAsia="ja-JP"/>
        </w:rPr>
        <w:t> – 1 </w:t>
      </w:r>
      <w:r w:rsidR="00C81765" w:rsidRPr="00D527DE">
        <w:rPr>
          <w:rFonts w:eastAsia="ＭＳ 明朝"/>
          <w:lang w:val="en-US" w:eastAsia="ja-JP"/>
        </w:rPr>
        <w:t xml:space="preserve">, </w:t>
      </w:r>
      <w:r w:rsidRPr="00D527DE">
        <w:rPr>
          <w:rFonts w:eastAsia="ＭＳ 明朝"/>
          <w:lang w:val="en-US" w:eastAsia="ja-JP"/>
        </w:rPr>
        <w:t>axis = 0..2</w:t>
      </w:r>
      <w:r w:rsidR="00C81765" w:rsidRPr="00D527DE">
        <w:rPr>
          <w:rFonts w:eastAsia="ＭＳ 明朝"/>
          <w:lang w:val="en-US" w:eastAsia="ja-JP"/>
        </w:rPr>
        <w:t>,</w:t>
      </w:r>
      <w:r w:rsidRPr="00D527DE">
        <w:rPr>
          <w:rFonts w:eastAsia="ＭＳ 明朝"/>
          <w:lang w:val="en-US" w:eastAsia="ja-JP"/>
        </w:rPr>
        <w:t xml:space="preserve"> for the decoded geometry point</w:t>
      </w:r>
      <w:r w:rsidR="00414980" w:rsidRPr="00D527DE">
        <w:rPr>
          <w:rFonts w:eastAsia="ＭＳ 明朝"/>
          <w:lang w:val="en-US" w:eastAsia="ja-JP"/>
        </w:rPr>
        <w:t xml:space="preserve"> positions</w:t>
      </w:r>
    </w:p>
    <w:p w14:paraId="5C0BD42F" w14:textId="7255287F" w:rsidR="001641FF" w:rsidRPr="00D527DE" w:rsidRDefault="00016E0C" w:rsidP="004915CB">
      <w:pPr>
        <w:rPr>
          <w:rFonts w:eastAsia="ＭＳ 明朝"/>
          <w:lang w:val="en-CA" w:eastAsia="ja-JP"/>
        </w:rPr>
      </w:pPr>
      <w:bookmarkStart w:id="2292" w:name="_Ref515269987"/>
      <w:bookmarkStart w:id="2293" w:name="_Toc505790512"/>
      <w:bookmarkEnd w:id="2287"/>
      <w:bookmarkEnd w:id="2288"/>
      <w:bookmarkEnd w:id="2289"/>
      <w:bookmarkEnd w:id="2290"/>
      <w:bookmarkEnd w:id="2291"/>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AD2E5E">
        <w:rPr>
          <w:lang w:val="en-CA" w:eastAsia="ja-JP"/>
        </w:rPr>
        <w:t>8.2.3.1</w:t>
      </w:r>
      <w:r w:rsidR="006C79FE" w:rsidRPr="00D527DE">
        <w:rPr>
          <w:lang w:val="en-CA" w:eastAsia="ja-JP"/>
        </w:rPr>
        <w:fldChar w:fldCharType="end"/>
      </w:r>
      <w:r w:rsidRPr="00D527DE">
        <w:rPr>
          <w:rFonts w:eastAsia="ＭＳ 明朝"/>
          <w:lang w:val="en-CA" w:eastAsia="ja-JP"/>
        </w:rPr>
        <w:t xml:space="preserve"> to </w:t>
      </w:r>
      <w:r w:rsidR="006C79FE" w:rsidRPr="00D527DE">
        <w:rPr>
          <w:rFonts w:eastAsia="ＭＳ 明朝"/>
          <w:lang w:val="en-CA" w:eastAsia="ja-JP"/>
        </w:rPr>
        <w:fldChar w:fldCharType="begin"/>
      </w:r>
      <w:r w:rsidR="006C79FE" w:rsidRPr="00D527DE">
        <w:rPr>
          <w:rFonts w:eastAsia="ＭＳ 明朝"/>
          <w:lang w:val="en-CA" w:eastAsia="ja-JP"/>
        </w:rPr>
        <w:instrText xml:space="preserve"> REF _Ref9246666 \n \h </w:instrText>
      </w:r>
      <w:r w:rsidR="00D527DE">
        <w:rPr>
          <w:rFonts w:eastAsia="ＭＳ 明朝"/>
          <w:lang w:val="en-CA" w:eastAsia="ja-JP"/>
        </w:rPr>
        <w:instrText xml:space="preserve"> \* MERGEFORMAT </w:instrText>
      </w:r>
      <w:r w:rsidR="006C79FE" w:rsidRPr="00D527DE">
        <w:rPr>
          <w:rFonts w:eastAsia="ＭＳ 明朝"/>
          <w:lang w:val="en-CA" w:eastAsia="ja-JP"/>
        </w:rPr>
      </w:r>
      <w:r w:rsidR="006C79FE" w:rsidRPr="00D527DE">
        <w:rPr>
          <w:rFonts w:eastAsia="ＭＳ 明朝"/>
          <w:lang w:val="en-CA" w:eastAsia="ja-JP"/>
        </w:rPr>
        <w:fldChar w:fldCharType="separate"/>
      </w:r>
      <w:r w:rsidR="00AD2E5E">
        <w:rPr>
          <w:rFonts w:eastAsia="ＭＳ 明朝"/>
          <w:lang w:val="en-CA" w:eastAsia="ja-JP"/>
        </w:rPr>
        <w:t>8.2.3.4</w:t>
      </w:r>
      <w:r w:rsidR="006C79FE" w:rsidRPr="00D527DE">
        <w:rPr>
          <w:rFonts w:eastAsia="ＭＳ 明朝"/>
          <w:lang w:val="en-CA" w:eastAsia="ja-JP"/>
        </w:rPr>
        <w:fldChar w:fldCharType="end"/>
      </w:r>
      <w:r w:rsidR="0014508F" w:rsidRPr="00D527DE">
        <w:rPr>
          <w:rFonts w:eastAsia="ＭＳ 明朝"/>
          <w:lang w:val="en-CA" w:eastAsia="ja-JP"/>
        </w:rPr>
        <w:t xml:space="preserve"> in sequential order</w:t>
      </w:r>
      <w:r w:rsidR="001641FF" w:rsidRPr="00D527DE">
        <w:rPr>
          <w:rFonts w:eastAsia="ＭＳ 明朝"/>
          <w:lang w:val="en-CA" w:eastAsia="ja-JP"/>
        </w:rPr>
        <w:t>.</w:t>
      </w:r>
    </w:p>
    <w:p w14:paraId="62CD1EE1" w14:textId="378824A1" w:rsidR="006C79FE" w:rsidRPr="00D527DE" w:rsidRDefault="006C79FE" w:rsidP="00D16D37">
      <w:pPr>
        <w:pStyle w:val="4"/>
        <w:rPr>
          <w:lang w:val="en-CA"/>
        </w:rPr>
      </w:pPr>
      <w:bookmarkStart w:id="2294" w:name="_Ref9246641"/>
      <w:r w:rsidRPr="00D527DE">
        <w:rPr>
          <w:lang w:val="en-CA"/>
        </w:rPr>
        <w:t>Derivation process for the segment index</w:t>
      </w:r>
      <w:bookmarkEnd w:id="2294"/>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64EDDDA8" w:rsidR="006C79FE" w:rsidRPr="00D527DE" w:rsidRDefault="006C79FE" w:rsidP="006C79FE">
      <w:r w:rsidRPr="00D527DE">
        <w:rPr>
          <w:rFonts w:eastAsia="ＭＳ 明朝"/>
          <w:lang w:val="en-CA" w:eastAsia="ja-JP"/>
        </w:rPr>
        <w:tab/>
        <w:t>a</w:t>
      </w:r>
      <w:r w:rsidR="008A1476" w:rsidRPr="00D527DE">
        <w:rPr>
          <w:rFonts w:eastAsia="ＭＳ 明朝"/>
          <w:lang w:val="en-CA" w:eastAsia="ja-JP"/>
        </w:rPr>
        <w:t>n</w:t>
      </w:r>
      <w:r w:rsidRPr="00D527DE">
        <w:rPr>
          <w:lang w:val="en-CA"/>
        </w:rPr>
        <w:t xml:space="preserve"> array segStPos[ i ][ axis ] with </w:t>
      </w:r>
      <w:r w:rsidRPr="00D527DE">
        <w:t> i = 0..</w:t>
      </w:r>
      <w:r w:rsidR="006728EA" w:rsidRPr="00D527DE">
        <w:t>NodeNum</w:t>
      </w:r>
      <w:r w:rsidRPr="00D527DE">
        <w:t> − 1 </w:t>
      </w:r>
      <w:r w:rsidR="00C81765" w:rsidRPr="00D527DE">
        <w:t xml:space="preserve">, </w:t>
      </w:r>
      <w:r w:rsidRPr="00D527DE">
        <w:t>axis = 0..2</w:t>
      </w:r>
      <w:r w:rsidR="00C81765" w:rsidRPr="00D527DE">
        <w:t>,</w:t>
      </w:r>
      <w:r w:rsidRPr="00D527DE">
        <w:t xml:space="preserve"> for the start position of a segment</w:t>
      </w:r>
    </w:p>
    <w:p w14:paraId="320DDF30" w14:textId="635272F0"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r w:rsidR="00C81765" w:rsidRPr="00D527DE">
        <w:t>,</w:t>
      </w:r>
      <w:r w:rsidRPr="00D527DE">
        <w:t xml:space="preserve"> for the end position of a segment</w:t>
      </w:r>
    </w:p>
    <w:p w14:paraId="6C81B702" w14:textId="4D13222B" w:rsidR="006C79FE" w:rsidRPr="00D527DE" w:rsidRDefault="006C79FE" w:rsidP="006C79FE">
      <w:r w:rsidRPr="00D527DE">
        <w:lastRenderedPageBreak/>
        <w:tab/>
        <w:t>an array segVertex[ i ] with i = 0..</w:t>
      </w:r>
      <w:r w:rsidR="006728EA" w:rsidRPr="00D527DE">
        <w:t>NodeNum</w:t>
      </w:r>
      <w:r w:rsidRPr="00D527DE">
        <w:t> </w:t>
      </w:r>
      <w:r w:rsidR="003115B2" w:rsidRPr="00D527DE">
        <w:t>–</w:t>
      </w:r>
      <w:r w:rsidRPr="00D527DE">
        <w:t> 1</w:t>
      </w:r>
      <w:r w:rsidR="003115B2" w:rsidRPr="00D527DE">
        <w:t> </w:t>
      </w:r>
      <w:r w:rsidR="00A3621F" w:rsidRPr="00D527DE">
        <w:t xml:space="preserve"> for the vertex position intersecting the segment</w:t>
      </w:r>
    </w:p>
    <w:p w14:paraId="3AE08A10" w14:textId="7B0511ED" w:rsidR="000C43B8" w:rsidRPr="00D527DE" w:rsidRDefault="000C43B8" w:rsidP="000C43B8">
      <w:pPr>
        <w:rPr>
          <w:szCs w:val="20"/>
          <w:lang w:val="en-US" w:eastAsia="ja-JP"/>
        </w:rPr>
      </w:pPr>
      <w:r w:rsidRPr="00D527DE">
        <w:rPr>
          <w:szCs w:val="20"/>
          <w:lang w:val="en-CA" w:eastAsia="ja-JP"/>
        </w:rPr>
        <w:t xml:space="preserve">A variable NodeNum </w:t>
      </w:r>
      <w:r w:rsidR="00F12EBE" w:rsidRPr="00D527DE">
        <w:rPr>
          <w:szCs w:val="20"/>
          <w:lang w:val="en-CA" w:eastAsia="ja-JP"/>
        </w:rPr>
        <w:t>for</w:t>
      </w:r>
      <w:r w:rsidRPr="00D527DE">
        <w:rPr>
          <w:szCs w:val="20"/>
          <w:lang w:val="en-CA" w:eastAsia="ja-JP"/>
        </w:rPr>
        <w:t xml:space="preserve"> the number of the trisoup node is set to PointNum</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7F350E33" w:rsidR="006C79FE" w:rsidRPr="00D527DE" w:rsidRDefault="006C79FE" w:rsidP="006C79FE">
      <w:pPr>
        <w:rPr>
          <w:rFonts w:eastAsia="ＭＳ 明朝"/>
          <w:lang w:val="en-CA" w:eastAsia="ja-JP"/>
        </w:rPr>
      </w:pPr>
      <w:r w:rsidRPr="00D527DE">
        <w:rPr>
          <w:lang w:val="en-CA" w:eastAsia="ja-JP"/>
        </w:rPr>
        <w:t xml:space="preserve">This process invokes the sub processes from </w:t>
      </w:r>
      <w:r w:rsidRPr="00D527DE">
        <w:rPr>
          <w:lang w:val="en-CA" w:eastAsia="ja-JP"/>
        </w:rPr>
        <w:fldChar w:fldCharType="begin"/>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8.2.3.1.3</w:t>
      </w:r>
      <w:r w:rsidRPr="00D527DE">
        <w:rPr>
          <w:lang w:val="en-CA" w:eastAsia="ja-JP"/>
        </w:rPr>
        <w:fldChar w:fldCharType="end"/>
      </w:r>
      <w:r w:rsidRPr="00D527DE">
        <w:rPr>
          <w:rFonts w:eastAsia="ＭＳ 明朝"/>
          <w:lang w:val="en-CA" w:eastAsia="ja-JP"/>
        </w:rPr>
        <w:t xml:space="preserve"> in sequential order.</w:t>
      </w:r>
    </w:p>
    <w:p w14:paraId="4AD33D38" w14:textId="1EB900EA" w:rsidR="00016E0C" w:rsidRPr="00D527DE" w:rsidRDefault="00016E0C" w:rsidP="00D16D37">
      <w:pPr>
        <w:pStyle w:val="5"/>
        <w:rPr>
          <w:lang w:val="en-CA"/>
        </w:rPr>
      </w:pPr>
      <w:bookmarkStart w:id="2295" w:name="_Toc523490532"/>
      <w:bookmarkStart w:id="2296" w:name="_Toc523490835"/>
      <w:bookmarkStart w:id="2297" w:name="_Toc523491052"/>
      <w:bookmarkStart w:id="2298" w:name="_Toc523491270"/>
      <w:bookmarkStart w:id="2299" w:name="_Toc523491457"/>
      <w:bookmarkStart w:id="2300" w:name="_Toc523491642"/>
      <w:bookmarkStart w:id="2301" w:name="_Toc523491826"/>
      <w:bookmarkStart w:id="2302" w:name="_Toc523496615"/>
      <w:bookmarkStart w:id="2303" w:name="_Toc523496811"/>
      <w:bookmarkStart w:id="2304" w:name="_Toc523497008"/>
      <w:bookmarkStart w:id="2305" w:name="_Toc523490533"/>
      <w:bookmarkStart w:id="2306" w:name="_Toc523490836"/>
      <w:bookmarkStart w:id="2307" w:name="_Toc523491053"/>
      <w:bookmarkStart w:id="2308" w:name="_Toc523491271"/>
      <w:bookmarkStart w:id="2309" w:name="_Toc523491458"/>
      <w:bookmarkStart w:id="2310" w:name="_Toc523491643"/>
      <w:bookmarkStart w:id="2311" w:name="_Toc523491827"/>
      <w:bookmarkStart w:id="2312" w:name="_Toc523496616"/>
      <w:bookmarkStart w:id="2313" w:name="_Toc523496812"/>
      <w:bookmarkStart w:id="2314" w:name="_Toc523497009"/>
      <w:bookmarkStart w:id="2315" w:name="_Toc523490534"/>
      <w:bookmarkStart w:id="2316" w:name="_Toc523490837"/>
      <w:bookmarkStart w:id="2317" w:name="_Toc523491054"/>
      <w:bookmarkStart w:id="2318" w:name="_Toc523491272"/>
      <w:bookmarkStart w:id="2319" w:name="_Toc523491459"/>
      <w:bookmarkStart w:id="2320" w:name="_Toc523491644"/>
      <w:bookmarkStart w:id="2321" w:name="_Toc523491828"/>
      <w:bookmarkStart w:id="2322" w:name="_Toc523496617"/>
      <w:bookmarkStart w:id="2323" w:name="_Toc523496813"/>
      <w:bookmarkStart w:id="2324" w:name="_Toc523497010"/>
      <w:bookmarkStart w:id="2325" w:name="_Toc523490535"/>
      <w:bookmarkStart w:id="2326" w:name="_Toc523490838"/>
      <w:bookmarkStart w:id="2327" w:name="_Toc523491055"/>
      <w:bookmarkStart w:id="2328" w:name="_Toc523491273"/>
      <w:bookmarkStart w:id="2329" w:name="_Toc523491460"/>
      <w:bookmarkStart w:id="2330" w:name="_Toc523491645"/>
      <w:bookmarkStart w:id="2331" w:name="_Toc523491829"/>
      <w:bookmarkStart w:id="2332" w:name="_Toc523496618"/>
      <w:bookmarkStart w:id="2333" w:name="_Toc523496814"/>
      <w:bookmarkStart w:id="2334" w:name="_Toc523497011"/>
      <w:bookmarkStart w:id="2335" w:name="_Ref9081750"/>
      <w:bookmarkEnd w:id="2292"/>
      <w:bookmarkEnd w:id="2293"/>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r w:rsidRPr="00D527DE">
        <w:rPr>
          <w:lang w:val="en-CA"/>
        </w:rPr>
        <w:t>Derivation process for sorted segment index</w:t>
      </w:r>
      <w:bookmarkEnd w:id="2335"/>
    </w:p>
    <w:p w14:paraId="601FFA9C" w14:textId="7458E30B" w:rsidR="00A10830" w:rsidRPr="00D527DE" w:rsidRDefault="0014508F" w:rsidP="0014508F">
      <w:pPr>
        <w:rPr>
          <w:rFonts w:eastAsia="ＭＳ 明朝"/>
          <w:lang w:val="en-CA" w:eastAsia="ja-JP"/>
        </w:rPr>
      </w:pPr>
      <w:r w:rsidRPr="00D527DE">
        <w:rPr>
          <w:rFonts w:eastAsia="ＭＳ 明朝"/>
          <w:lang w:val="en-CA" w:eastAsia="ja-JP"/>
        </w:rPr>
        <w:t xml:space="preserve">Outputs of this process </w:t>
      </w:r>
      <w:r w:rsidR="00A10830" w:rsidRPr="00D527DE">
        <w:rPr>
          <w:rFonts w:eastAsia="ＭＳ 明朝"/>
          <w:lang w:val="en-CA" w:eastAsia="ja-JP"/>
        </w:rPr>
        <w:t>are:</w:t>
      </w:r>
    </w:p>
    <w:p w14:paraId="5AF4122F" w14:textId="371DE65C" w:rsidR="00A10830" w:rsidRPr="00D527DE" w:rsidRDefault="00A10830" w:rsidP="0014508F">
      <w:r w:rsidRPr="00D527DE">
        <w:rPr>
          <w:rFonts w:eastAsia="ＭＳ 明朝"/>
          <w:lang w:val="en-CA" w:eastAsia="ja-JP"/>
        </w:rPr>
        <w:tab/>
      </w:r>
      <w:r w:rsidR="006C79FE" w:rsidRPr="00D527DE">
        <w:rPr>
          <w:rFonts w:eastAsia="ＭＳ 明朝"/>
          <w:lang w:val="en-CA" w:eastAsia="ja-JP"/>
        </w:rPr>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36D9ED64" w14:textId="1503353B"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p>
    <w:p w14:paraId="3A2746E5" w14:textId="6EE7A28C" w:rsidR="00B752E8" w:rsidRPr="00D527DE" w:rsidRDefault="00B752E8" w:rsidP="00B752E8">
      <w:r w:rsidRPr="00D527DE">
        <w:tab/>
        <w:t>a</w:t>
      </w:r>
      <w:r w:rsidR="008A1476" w:rsidRPr="00D527DE">
        <w:t>n</w:t>
      </w:r>
      <w:r w:rsidRPr="00D527DE">
        <w:t xml:space="preserve"> array sortedSegIdx[ i ] with i = 0..</w:t>
      </w:r>
      <w:r w:rsidR="006728EA" w:rsidRPr="00D527DE">
        <w:t>NodeNum</w:t>
      </w:r>
      <w:r w:rsidRPr="00D527DE">
        <w:t> − 1  for the sorted segment index.</w:t>
      </w:r>
    </w:p>
    <w:p w14:paraId="0A99C261" w14:textId="011F306B" w:rsidR="0014508F" w:rsidRPr="00D527DE" w:rsidRDefault="00B752E8">
      <w:pPr>
        <w:rPr>
          <w:lang w:val="en-CA"/>
        </w:rPr>
      </w:pPr>
      <w:r w:rsidRPr="00D527DE">
        <w:rPr>
          <w:lang w:val="en-CA"/>
        </w:rPr>
        <w:t xml:space="preserve">segStPos[ i ][ axis ] and segEdPos[ i ][ axis ] with </w:t>
      </w:r>
      <w:r w:rsidRPr="00D527DE">
        <w:t> i = 0..</w:t>
      </w:r>
      <w:r w:rsidR="002912E2" w:rsidRPr="00D527DE">
        <w:t>PointNum</w:t>
      </w:r>
      <w:r w:rsidRPr="00D527DE">
        <w:t> − 1 </w:t>
      </w:r>
      <w:r w:rsidR="00C81765" w:rsidRPr="00D527DE">
        <w:t xml:space="preserve">, </w:t>
      </w:r>
      <w:r w:rsidRPr="00D527DE">
        <w:t>axis = 0..2 are derived as follows.</w:t>
      </w:r>
    </w:p>
    <w:p w14:paraId="0D878700" w14:textId="194EE4D0" w:rsidR="006C7D20" w:rsidRPr="00D527DE" w:rsidRDefault="006C7D20" w:rsidP="006C7D20">
      <w:r w:rsidRPr="00D527DE">
        <w:t>for (k=0; k&lt; 12; k++) {</w:t>
      </w:r>
    </w:p>
    <w:p w14:paraId="38E09A4D" w14:textId="1E94F6C0" w:rsidR="006C7D20" w:rsidRPr="00D527DE" w:rsidRDefault="00921420" w:rsidP="006C7D20">
      <w:r w:rsidRPr="00D527DE">
        <w:tab/>
      </w:r>
      <w:r w:rsidR="00B752E8" w:rsidRPr="00D527DE">
        <w:rPr>
          <w:lang w:val="en-CA"/>
        </w:rPr>
        <w:t>segStPos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006C7D20" w:rsidRPr="00D527DE">
        <w:t>StOffsetTable[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T</w:t>
      </w:r>
      <w:r w:rsidR="006C56C5" w:rsidRPr="00D527DE">
        <w:t>risoupNodeSize</w:t>
      </w:r>
    </w:p>
    <w:p w14:paraId="1B8C5FDB" w14:textId="27AF9DBE" w:rsidR="006C7D20" w:rsidRPr="00D527DE" w:rsidRDefault="00B93E6A" w:rsidP="006C7D20">
      <w:r w:rsidRPr="00D527DE">
        <w:tab/>
      </w:r>
      <w:r w:rsidR="00B752E8" w:rsidRPr="00D527DE">
        <w:rPr>
          <w:lang w:val="en-CA"/>
        </w:rPr>
        <w:t>segEdPos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C56C5" w:rsidRPr="00D527DE">
        <w:t>[</w:t>
      </w:r>
      <w:r w:rsidR="006E7932" w:rsidRPr="00D527DE">
        <w:t> axis </w:t>
      </w:r>
      <w:r w:rsidR="006C56C5"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Pr="00D527DE">
        <w:t>Ed</w:t>
      </w:r>
      <w:r w:rsidR="006C7D20" w:rsidRPr="00D527DE">
        <w: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6C7D20">
      <w:r w:rsidRPr="00D527DE">
        <w:t>}</w:t>
      </w:r>
    </w:p>
    <w:p w14:paraId="44A4923B" w14:textId="71FECDDE"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r>
      <w:r w:rsidR="00D323A6" w:rsidRPr="00D527DE">
        <w:instrText xml:space="preserve"> REF _Ref9084965 \h </w:instrText>
      </w:r>
      <w:r w:rsidR="00D527DE">
        <w:instrText xml:space="preserve"> \* MERGEFORMAT </w:instrText>
      </w:r>
      <w:r w:rsidR="00D323A6" w:rsidRPr="00D527DE">
        <w:fldChar w:fldCharType="separate"/>
      </w:r>
      <w:r w:rsidR="00AD2E5E" w:rsidRPr="00D527DE">
        <w:t xml:space="preserve">Table </w:t>
      </w:r>
      <w:r w:rsidR="00AD2E5E">
        <w:rPr>
          <w:noProof/>
        </w:rPr>
        <w:t>7</w:t>
      </w:r>
      <w:r w:rsidR="00D323A6" w:rsidRPr="00D527DE">
        <w:fldChar w:fldCharType="end"/>
      </w:r>
      <w:r w:rsidR="00D323A6" w:rsidRPr="00D527DE">
        <w:t xml:space="preserve"> and </w:t>
      </w:r>
      <w:r w:rsidR="00D323A6" w:rsidRPr="00D527DE">
        <w:fldChar w:fldCharType="begin"/>
      </w:r>
      <w:r w:rsidR="00D323A6" w:rsidRPr="00D527DE">
        <w:instrText xml:space="preserve"> REF _Ref9084971 \h </w:instrText>
      </w:r>
      <w:r w:rsidR="00D527DE">
        <w:instrText xml:space="preserve"> \* MERGEFORMAT </w:instrText>
      </w:r>
      <w:r w:rsidR="00D323A6" w:rsidRPr="00D527DE">
        <w:fldChar w:fldCharType="separate"/>
      </w:r>
      <w:r w:rsidR="00AD2E5E" w:rsidRPr="00D527DE">
        <w:t xml:space="preserve">Table </w:t>
      </w:r>
      <w:r w:rsidR="00AD2E5E">
        <w:rPr>
          <w:noProof/>
        </w:rPr>
        <w:t>8</w:t>
      </w:r>
      <w:r w:rsidR="00D323A6" w:rsidRPr="00D527DE">
        <w:fldChar w:fldCharType="end"/>
      </w:r>
      <w:r w:rsidR="00072136" w:rsidRPr="00D527DE">
        <w:t>, respectively</w:t>
      </w:r>
      <w:r w:rsidR="00D323A6" w:rsidRPr="00D527DE">
        <w:t>.</w:t>
      </w:r>
    </w:p>
    <w:p w14:paraId="23B5698E" w14:textId="4C59BE50" w:rsidR="00E43574" w:rsidRPr="009334E7" w:rsidRDefault="00E43574" w:rsidP="00D16D37">
      <w:pPr>
        <w:pStyle w:val="af5"/>
        <w:rPr>
          <w:rFonts w:ascii="Cambria" w:hAnsi="Cambria"/>
        </w:rPr>
      </w:pPr>
      <w:bookmarkStart w:id="2336" w:name="_Ref9084965"/>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r w:rsidR="00EA48E6">
        <w:rPr>
          <w:rFonts w:ascii="Cambria" w:hAnsi="Cambria"/>
          <w:noProof/>
        </w:rPr>
        <w:t>8</w:t>
      </w:r>
      <w:r w:rsidR="00F6619B" w:rsidRPr="009334E7">
        <w:rPr>
          <w:rFonts w:ascii="Cambria" w:hAnsi="Cambria"/>
        </w:rPr>
        <w:fldChar w:fldCharType="end"/>
      </w:r>
      <w:bookmarkEnd w:id="2336"/>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6E7932"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E43574" w:rsidRPr="00D527DE" w14:paraId="306D1CCC" w14:textId="77777777" w:rsidTr="00D16D37">
        <w:trPr>
          <w:trHeight w:val="360"/>
          <w:jc w:val="center"/>
        </w:trPr>
        <w:tc>
          <w:tcPr>
            <w:tcW w:w="0" w:type="auto"/>
            <w:noWrap/>
            <w:hideMark/>
          </w:tcPr>
          <w:p w14:paraId="5BCB9CF7" w14:textId="77777777" w:rsidR="00E43574" w:rsidRPr="00D527DE" w:rsidRDefault="00E43574" w:rsidP="00E43574">
            <w:pPr>
              <w:tabs>
                <w:tab w:val="clear" w:pos="403"/>
              </w:tabs>
              <w:spacing w:after="0" w:line="240" w:lineRule="auto"/>
              <w:jc w:val="left"/>
            </w:pPr>
          </w:p>
        </w:tc>
        <w:tc>
          <w:tcPr>
            <w:tcW w:w="0" w:type="auto"/>
            <w:gridSpan w:val="12"/>
            <w:noWrap/>
            <w:hideMark/>
          </w:tcPr>
          <w:p w14:paraId="2D51A67F" w14:textId="26FE6CE6" w:rsidR="00E43574" w:rsidRPr="00D527DE" w:rsidRDefault="00DA500C" w:rsidP="00E43574">
            <w:pPr>
              <w:tabs>
                <w:tab w:val="clear" w:pos="403"/>
              </w:tabs>
              <w:spacing w:after="0" w:line="240" w:lineRule="auto"/>
              <w:jc w:val="center"/>
            </w:pPr>
            <w:r w:rsidRPr="00D527DE">
              <w:t>k</w:t>
            </w:r>
          </w:p>
        </w:tc>
      </w:tr>
      <w:tr w:rsidR="00E43574" w:rsidRPr="00D527DE" w14:paraId="0935FADE" w14:textId="77777777" w:rsidTr="00D16D37">
        <w:trPr>
          <w:trHeight w:val="360"/>
          <w:jc w:val="center"/>
        </w:trPr>
        <w:tc>
          <w:tcPr>
            <w:tcW w:w="0" w:type="auto"/>
            <w:noWrap/>
            <w:hideMark/>
          </w:tcPr>
          <w:p w14:paraId="64F67C99" w14:textId="61258CD5" w:rsidR="00E43574" w:rsidRPr="00D527DE" w:rsidRDefault="006E7932" w:rsidP="00E43574">
            <w:pPr>
              <w:tabs>
                <w:tab w:val="clear" w:pos="403"/>
              </w:tabs>
              <w:spacing w:after="0" w:line="240" w:lineRule="auto"/>
              <w:jc w:val="center"/>
            </w:pPr>
            <w:r w:rsidRPr="00D527DE">
              <w:t>axis</w:t>
            </w:r>
          </w:p>
        </w:tc>
        <w:tc>
          <w:tcPr>
            <w:tcW w:w="0" w:type="auto"/>
            <w:noWrap/>
            <w:hideMark/>
          </w:tcPr>
          <w:p w14:paraId="5F16E62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C884794"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32EB156"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11560F67" w14:textId="77777777" w:rsidR="00E43574" w:rsidRPr="00D527DE" w:rsidRDefault="00E43574" w:rsidP="00E43574">
            <w:pPr>
              <w:tabs>
                <w:tab w:val="clear" w:pos="403"/>
              </w:tabs>
              <w:spacing w:after="0" w:line="240" w:lineRule="auto"/>
              <w:jc w:val="center"/>
            </w:pPr>
            <w:r w:rsidRPr="00D527DE">
              <w:t>3</w:t>
            </w:r>
          </w:p>
        </w:tc>
        <w:tc>
          <w:tcPr>
            <w:tcW w:w="0" w:type="auto"/>
            <w:noWrap/>
            <w:hideMark/>
          </w:tcPr>
          <w:p w14:paraId="2D99B01F" w14:textId="77777777" w:rsidR="00E43574" w:rsidRPr="00D527DE" w:rsidRDefault="00E43574" w:rsidP="00E43574">
            <w:pPr>
              <w:tabs>
                <w:tab w:val="clear" w:pos="403"/>
              </w:tabs>
              <w:spacing w:after="0" w:line="240" w:lineRule="auto"/>
              <w:jc w:val="center"/>
            </w:pPr>
            <w:r w:rsidRPr="00D527DE">
              <w:t>4</w:t>
            </w:r>
          </w:p>
        </w:tc>
        <w:tc>
          <w:tcPr>
            <w:tcW w:w="0" w:type="auto"/>
            <w:noWrap/>
            <w:hideMark/>
          </w:tcPr>
          <w:p w14:paraId="7C065699" w14:textId="77777777" w:rsidR="00E43574" w:rsidRPr="00D527DE" w:rsidRDefault="00E43574" w:rsidP="00E43574">
            <w:pPr>
              <w:tabs>
                <w:tab w:val="clear" w:pos="403"/>
              </w:tabs>
              <w:spacing w:after="0" w:line="240" w:lineRule="auto"/>
              <w:jc w:val="center"/>
            </w:pPr>
            <w:r w:rsidRPr="00D527DE">
              <w:t>5</w:t>
            </w:r>
          </w:p>
        </w:tc>
        <w:tc>
          <w:tcPr>
            <w:tcW w:w="0" w:type="auto"/>
            <w:noWrap/>
            <w:hideMark/>
          </w:tcPr>
          <w:p w14:paraId="1A351469" w14:textId="77777777" w:rsidR="00E43574" w:rsidRPr="00D527DE" w:rsidRDefault="00E43574" w:rsidP="00E43574">
            <w:pPr>
              <w:tabs>
                <w:tab w:val="clear" w:pos="403"/>
              </w:tabs>
              <w:spacing w:after="0" w:line="240" w:lineRule="auto"/>
              <w:jc w:val="center"/>
            </w:pPr>
            <w:r w:rsidRPr="00D527DE">
              <w:t>6</w:t>
            </w:r>
          </w:p>
        </w:tc>
        <w:tc>
          <w:tcPr>
            <w:tcW w:w="0" w:type="auto"/>
            <w:noWrap/>
            <w:hideMark/>
          </w:tcPr>
          <w:p w14:paraId="015CB81F" w14:textId="77777777" w:rsidR="00E43574" w:rsidRPr="00D527DE" w:rsidRDefault="00E43574" w:rsidP="00E43574">
            <w:pPr>
              <w:tabs>
                <w:tab w:val="clear" w:pos="403"/>
              </w:tabs>
              <w:spacing w:after="0" w:line="240" w:lineRule="auto"/>
              <w:jc w:val="center"/>
            </w:pPr>
            <w:r w:rsidRPr="00D527DE">
              <w:t>7</w:t>
            </w:r>
          </w:p>
        </w:tc>
        <w:tc>
          <w:tcPr>
            <w:tcW w:w="0" w:type="auto"/>
            <w:noWrap/>
            <w:hideMark/>
          </w:tcPr>
          <w:p w14:paraId="5D1024AC" w14:textId="77777777" w:rsidR="00E43574" w:rsidRPr="00D527DE" w:rsidRDefault="00E43574" w:rsidP="00E43574">
            <w:pPr>
              <w:tabs>
                <w:tab w:val="clear" w:pos="403"/>
              </w:tabs>
              <w:spacing w:after="0" w:line="240" w:lineRule="auto"/>
              <w:jc w:val="center"/>
            </w:pPr>
            <w:r w:rsidRPr="00D527DE">
              <w:t>8</w:t>
            </w:r>
          </w:p>
        </w:tc>
        <w:tc>
          <w:tcPr>
            <w:tcW w:w="0" w:type="auto"/>
            <w:noWrap/>
            <w:hideMark/>
          </w:tcPr>
          <w:p w14:paraId="4F5BC927" w14:textId="77777777" w:rsidR="00E43574" w:rsidRPr="00D527DE" w:rsidRDefault="00E43574" w:rsidP="00E43574">
            <w:pPr>
              <w:tabs>
                <w:tab w:val="clear" w:pos="403"/>
              </w:tabs>
              <w:spacing w:after="0" w:line="240" w:lineRule="auto"/>
              <w:jc w:val="center"/>
            </w:pPr>
            <w:r w:rsidRPr="00D527DE">
              <w:t>9</w:t>
            </w:r>
          </w:p>
        </w:tc>
        <w:tc>
          <w:tcPr>
            <w:tcW w:w="0" w:type="auto"/>
            <w:noWrap/>
            <w:hideMark/>
          </w:tcPr>
          <w:p w14:paraId="0F40CD57" w14:textId="77777777" w:rsidR="00E43574" w:rsidRPr="00D527DE" w:rsidRDefault="00E43574" w:rsidP="00E43574">
            <w:pPr>
              <w:tabs>
                <w:tab w:val="clear" w:pos="403"/>
              </w:tabs>
              <w:spacing w:after="0" w:line="240" w:lineRule="auto"/>
              <w:jc w:val="center"/>
            </w:pPr>
            <w:r w:rsidRPr="00D527DE">
              <w:t>10</w:t>
            </w:r>
          </w:p>
        </w:tc>
        <w:tc>
          <w:tcPr>
            <w:tcW w:w="0" w:type="auto"/>
            <w:noWrap/>
            <w:hideMark/>
          </w:tcPr>
          <w:p w14:paraId="441232DC" w14:textId="77777777" w:rsidR="00E43574" w:rsidRPr="00D527DE" w:rsidRDefault="00E43574" w:rsidP="00E43574">
            <w:pPr>
              <w:tabs>
                <w:tab w:val="clear" w:pos="403"/>
              </w:tabs>
              <w:spacing w:after="0" w:line="240" w:lineRule="auto"/>
              <w:jc w:val="center"/>
            </w:pPr>
            <w:r w:rsidRPr="00D527DE">
              <w:t>11</w:t>
            </w:r>
          </w:p>
        </w:tc>
      </w:tr>
      <w:tr w:rsidR="00E43574" w:rsidRPr="00D527DE" w14:paraId="09611AA3" w14:textId="77777777" w:rsidTr="00D16D37">
        <w:trPr>
          <w:trHeight w:val="360"/>
          <w:jc w:val="center"/>
        </w:trPr>
        <w:tc>
          <w:tcPr>
            <w:tcW w:w="0" w:type="auto"/>
            <w:noWrap/>
            <w:hideMark/>
          </w:tcPr>
          <w:p w14:paraId="76E5BB1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46394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F10BC0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0B155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43E838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5D495CA3"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273BDB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D411F66"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65E355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3127A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3CB9586"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4341DAE"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E637A8C" w14:textId="77777777" w:rsidR="00E43574" w:rsidRPr="00D527DE" w:rsidRDefault="00E43574" w:rsidP="00E43574">
            <w:pPr>
              <w:tabs>
                <w:tab w:val="clear" w:pos="403"/>
              </w:tabs>
              <w:spacing w:after="0" w:line="240" w:lineRule="auto"/>
              <w:jc w:val="center"/>
            </w:pPr>
            <w:r w:rsidRPr="00D527DE">
              <w:t>1</w:t>
            </w:r>
          </w:p>
        </w:tc>
      </w:tr>
      <w:tr w:rsidR="00E43574" w:rsidRPr="00D527DE" w14:paraId="09D28EDA" w14:textId="77777777" w:rsidTr="00D16D37">
        <w:trPr>
          <w:trHeight w:val="360"/>
          <w:jc w:val="center"/>
        </w:trPr>
        <w:tc>
          <w:tcPr>
            <w:tcW w:w="0" w:type="auto"/>
            <w:noWrap/>
            <w:hideMark/>
          </w:tcPr>
          <w:p w14:paraId="6D47A785"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70F27E0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1D9647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BEF7981"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D1508A8"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AF9D0C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A26A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23A74EB"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A42C8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4CB94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A6D36F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AE21E23"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FAAE2FA" w14:textId="77777777" w:rsidR="00E43574" w:rsidRPr="00D527DE" w:rsidRDefault="00E43574" w:rsidP="00E43574">
            <w:pPr>
              <w:tabs>
                <w:tab w:val="clear" w:pos="403"/>
              </w:tabs>
              <w:spacing w:after="0" w:line="240" w:lineRule="auto"/>
              <w:jc w:val="center"/>
            </w:pPr>
            <w:r w:rsidRPr="00D527DE">
              <w:t>0</w:t>
            </w:r>
          </w:p>
        </w:tc>
      </w:tr>
      <w:tr w:rsidR="00E43574" w:rsidRPr="00D527DE" w14:paraId="38590CD6" w14:textId="77777777" w:rsidTr="00D16D37">
        <w:trPr>
          <w:trHeight w:val="360"/>
          <w:jc w:val="center"/>
        </w:trPr>
        <w:tc>
          <w:tcPr>
            <w:tcW w:w="0" w:type="auto"/>
            <w:noWrap/>
            <w:hideMark/>
          </w:tcPr>
          <w:p w14:paraId="6DBF08C0"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54BF997F"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5707EC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7BC190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198DC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D61739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E9B852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F50E0C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CB69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485BFD0"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A1C32E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46D9A56E"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6AC3AD0" w14:textId="77777777" w:rsidR="00E43574" w:rsidRPr="00D527DE" w:rsidRDefault="00E43574" w:rsidP="00E43574">
            <w:pPr>
              <w:tabs>
                <w:tab w:val="clear" w:pos="403"/>
              </w:tabs>
              <w:spacing w:after="0" w:line="240" w:lineRule="auto"/>
              <w:jc w:val="center"/>
            </w:pPr>
            <w:r w:rsidRPr="00D527DE">
              <w:t>1</w:t>
            </w:r>
          </w:p>
        </w:tc>
      </w:tr>
    </w:tbl>
    <w:p w14:paraId="3B72AA33" w14:textId="24163E8B" w:rsidR="00D5462A" w:rsidRPr="009334E7" w:rsidRDefault="00D5462A" w:rsidP="00D5462A">
      <w:pPr>
        <w:pStyle w:val="af5"/>
        <w:rPr>
          <w:rFonts w:ascii="Cambria" w:hAnsi="Cambria"/>
        </w:rPr>
      </w:pPr>
      <w:bookmarkStart w:id="2337" w:name="_Ref908497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9</w:t>
      </w:r>
      <w:r w:rsidR="00F6619B" w:rsidRPr="009334E7">
        <w:rPr>
          <w:rFonts w:ascii="Cambria" w:hAnsi="Cambria"/>
        </w:rPr>
        <w:fldChar w:fldCharType="end"/>
      </w:r>
      <w:bookmarkEnd w:id="2337"/>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009A0277" w:rsidRPr="009334E7" w:rsidDel="009A0277">
        <w:rPr>
          <w:rFonts w:ascii="Cambria" w:hAnsi="Cambria"/>
        </w:rPr>
        <w:t xml:space="preserve"> </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59354C"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D5462A" w:rsidRPr="00D527DE" w14:paraId="06F467B7" w14:textId="77777777" w:rsidTr="00B15739">
        <w:trPr>
          <w:trHeight w:val="360"/>
          <w:jc w:val="center"/>
        </w:trPr>
        <w:tc>
          <w:tcPr>
            <w:tcW w:w="0" w:type="auto"/>
            <w:noWrap/>
            <w:hideMark/>
          </w:tcPr>
          <w:p w14:paraId="38F84683" w14:textId="77777777" w:rsidR="00D5462A" w:rsidRPr="00D527DE" w:rsidRDefault="00D5462A" w:rsidP="00B15739">
            <w:pPr>
              <w:tabs>
                <w:tab w:val="clear" w:pos="403"/>
              </w:tabs>
              <w:spacing w:after="0" w:line="240" w:lineRule="auto"/>
              <w:jc w:val="left"/>
            </w:pPr>
          </w:p>
        </w:tc>
        <w:tc>
          <w:tcPr>
            <w:tcW w:w="0" w:type="auto"/>
            <w:gridSpan w:val="12"/>
            <w:noWrap/>
            <w:hideMark/>
          </w:tcPr>
          <w:p w14:paraId="27B5DD38" w14:textId="77777777" w:rsidR="00D5462A" w:rsidRPr="00D527DE" w:rsidRDefault="00D5462A" w:rsidP="00B15739">
            <w:pPr>
              <w:tabs>
                <w:tab w:val="clear" w:pos="403"/>
              </w:tabs>
              <w:spacing w:after="0" w:line="240" w:lineRule="auto"/>
              <w:jc w:val="center"/>
            </w:pPr>
            <w:r w:rsidRPr="00D527DE">
              <w:t>k</w:t>
            </w:r>
          </w:p>
        </w:tc>
      </w:tr>
      <w:tr w:rsidR="00D5462A" w:rsidRPr="00D527DE" w14:paraId="57A881C3" w14:textId="77777777" w:rsidTr="00B15739">
        <w:trPr>
          <w:trHeight w:val="360"/>
          <w:jc w:val="center"/>
        </w:trPr>
        <w:tc>
          <w:tcPr>
            <w:tcW w:w="0" w:type="auto"/>
            <w:noWrap/>
            <w:hideMark/>
          </w:tcPr>
          <w:p w14:paraId="693B9E10" w14:textId="01ADAE38" w:rsidR="00D5462A" w:rsidRPr="00D527DE" w:rsidRDefault="0059354C" w:rsidP="00B15739">
            <w:pPr>
              <w:tabs>
                <w:tab w:val="clear" w:pos="403"/>
              </w:tabs>
              <w:spacing w:after="0" w:line="240" w:lineRule="auto"/>
              <w:jc w:val="center"/>
              <w:rPr>
                <w:lang w:eastAsia="ja-JP"/>
              </w:rPr>
            </w:pPr>
            <w:r w:rsidRPr="00D527DE">
              <w:rPr>
                <w:lang w:eastAsia="ja-JP"/>
              </w:rPr>
              <w:t>axis</w:t>
            </w:r>
          </w:p>
        </w:tc>
        <w:tc>
          <w:tcPr>
            <w:tcW w:w="0" w:type="auto"/>
            <w:noWrap/>
            <w:hideMark/>
          </w:tcPr>
          <w:p w14:paraId="2F2BA9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91A025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5D93E17"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6A2FDACF" w14:textId="77777777" w:rsidR="00D5462A" w:rsidRPr="00D527DE" w:rsidRDefault="00D5462A" w:rsidP="00B15739">
            <w:pPr>
              <w:tabs>
                <w:tab w:val="clear" w:pos="403"/>
              </w:tabs>
              <w:spacing w:after="0" w:line="240" w:lineRule="auto"/>
              <w:jc w:val="center"/>
            </w:pPr>
            <w:r w:rsidRPr="00D527DE">
              <w:t>3</w:t>
            </w:r>
          </w:p>
        </w:tc>
        <w:tc>
          <w:tcPr>
            <w:tcW w:w="0" w:type="auto"/>
            <w:noWrap/>
            <w:hideMark/>
          </w:tcPr>
          <w:p w14:paraId="48EA2AF7" w14:textId="77777777" w:rsidR="00D5462A" w:rsidRPr="00D527DE" w:rsidRDefault="00D5462A" w:rsidP="00B15739">
            <w:pPr>
              <w:tabs>
                <w:tab w:val="clear" w:pos="403"/>
              </w:tabs>
              <w:spacing w:after="0" w:line="240" w:lineRule="auto"/>
              <w:jc w:val="center"/>
            </w:pPr>
            <w:r w:rsidRPr="00D527DE">
              <w:t>4</w:t>
            </w:r>
          </w:p>
        </w:tc>
        <w:tc>
          <w:tcPr>
            <w:tcW w:w="0" w:type="auto"/>
            <w:noWrap/>
            <w:hideMark/>
          </w:tcPr>
          <w:p w14:paraId="5A7F118E" w14:textId="77777777" w:rsidR="00D5462A" w:rsidRPr="00D527DE" w:rsidRDefault="00D5462A" w:rsidP="00B15739">
            <w:pPr>
              <w:tabs>
                <w:tab w:val="clear" w:pos="403"/>
              </w:tabs>
              <w:spacing w:after="0" w:line="240" w:lineRule="auto"/>
              <w:jc w:val="center"/>
            </w:pPr>
            <w:r w:rsidRPr="00D527DE">
              <w:t>5</w:t>
            </w:r>
          </w:p>
        </w:tc>
        <w:tc>
          <w:tcPr>
            <w:tcW w:w="0" w:type="auto"/>
            <w:noWrap/>
            <w:hideMark/>
          </w:tcPr>
          <w:p w14:paraId="57D16DE5" w14:textId="77777777" w:rsidR="00D5462A" w:rsidRPr="00D527DE" w:rsidRDefault="00D5462A" w:rsidP="00B15739">
            <w:pPr>
              <w:tabs>
                <w:tab w:val="clear" w:pos="403"/>
              </w:tabs>
              <w:spacing w:after="0" w:line="240" w:lineRule="auto"/>
              <w:jc w:val="center"/>
            </w:pPr>
            <w:r w:rsidRPr="00D527DE">
              <w:t>6</w:t>
            </w:r>
          </w:p>
        </w:tc>
        <w:tc>
          <w:tcPr>
            <w:tcW w:w="0" w:type="auto"/>
            <w:noWrap/>
            <w:hideMark/>
          </w:tcPr>
          <w:p w14:paraId="1871C6F5" w14:textId="77777777" w:rsidR="00D5462A" w:rsidRPr="00D527DE" w:rsidRDefault="00D5462A" w:rsidP="00B15739">
            <w:pPr>
              <w:tabs>
                <w:tab w:val="clear" w:pos="403"/>
              </w:tabs>
              <w:spacing w:after="0" w:line="240" w:lineRule="auto"/>
              <w:jc w:val="center"/>
            </w:pPr>
            <w:r w:rsidRPr="00D527DE">
              <w:t>7</w:t>
            </w:r>
          </w:p>
        </w:tc>
        <w:tc>
          <w:tcPr>
            <w:tcW w:w="0" w:type="auto"/>
            <w:noWrap/>
            <w:hideMark/>
          </w:tcPr>
          <w:p w14:paraId="5FEA5388" w14:textId="77777777" w:rsidR="00D5462A" w:rsidRPr="00D527DE" w:rsidRDefault="00D5462A" w:rsidP="00B15739">
            <w:pPr>
              <w:tabs>
                <w:tab w:val="clear" w:pos="403"/>
              </w:tabs>
              <w:spacing w:after="0" w:line="240" w:lineRule="auto"/>
              <w:jc w:val="center"/>
            </w:pPr>
            <w:r w:rsidRPr="00D527DE">
              <w:t>8</w:t>
            </w:r>
          </w:p>
        </w:tc>
        <w:tc>
          <w:tcPr>
            <w:tcW w:w="0" w:type="auto"/>
            <w:noWrap/>
            <w:hideMark/>
          </w:tcPr>
          <w:p w14:paraId="3B9380E4" w14:textId="77777777" w:rsidR="00D5462A" w:rsidRPr="00D527DE" w:rsidRDefault="00D5462A" w:rsidP="00B15739">
            <w:pPr>
              <w:tabs>
                <w:tab w:val="clear" w:pos="403"/>
              </w:tabs>
              <w:spacing w:after="0" w:line="240" w:lineRule="auto"/>
              <w:jc w:val="center"/>
            </w:pPr>
            <w:r w:rsidRPr="00D527DE">
              <w:t>9</w:t>
            </w:r>
          </w:p>
        </w:tc>
        <w:tc>
          <w:tcPr>
            <w:tcW w:w="0" w:type="auto"/>
            <w:noWrap/>
            <w:hideMark/>
          </w:tcPr>
          <w:p w14:paraId="24C487AB" w14:textId="77777777" w:rsidR="00D5462A" w:rsidRPr="00D527DE" w:rsidRDefault="00D5462A" w:rsidP="00B15739">
            <w:pPr>
              <w:tabs>
                <w:tab w:val="clear" w:pos="403"/>
              </w:tabs>
              <w:spacing w:after="0" w:line="240" w:lineRule="auto"/>
              <w:jc w:val="center"/>
            </w:pPr>
            <w:r w:rsidRPr="00D527DE">
              <w:t>10</w:t>
            </w:r>
          </w:p>
        </w:tc>
        <w:tc>
          <w:tcPr>
            <w:tcW w:w="0" w:type="auto"/>
            <w:noWrap/>
            <w:hideMark/>
          </w:tcPr>
          <w:p w14:paraId="2295609F" w14:textId="77777777" w:rsidR="00D5462A" w:rsidRPr="00D527DE" w:rsidRDefault="00D5462A" w:rsidP="00B15739">
            <w:pPr>
              <w:tabs>
                <w:tab w:val="clear" w:pos="403"/>
              </w:tabs>
              <w:spacing w:after="0" w:line="240" w:lineRule="auto"/>
              <w:jc w:val="center"/>
            </w:pPr>
            <w:r w:rsidRPr="00D527DE">
              <w:t>11</w:t>
            </w:r>
          </w:p>
        </w:tc>
      </w:tr>
      <w:tr w:rsidR="00D5462A" w:rsidRPr="00D527DE" w14:paraId="286C56DF" w14:textId="77777777" w:rsidTr="00B15739">
        <w:trPr>
          <w:trHeight w:val="360"/>
          <w:jc w:val="center"/>
        </w:trPr>
        <w:tc>
          <w:tcPr>
            <w:tcW w:w="0" w:type="auto"/>
            <w:noWrap/>
            <w:hideMark/>
          </w:tcPr>
          <w:p w14:paraId="7686F30C"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2271210" w14:textId="144AD6C3" w:rsidR="00D5462A" w:rsidRPr="00D527DE" w:rsidRDefault="00D5462A" w:rsidP="00B15739">
            <w:pPr>
              <w:tabs>
                <w:tab w:val="clear" w:pos="403"/>
              </w:tabs>
              <w:spacing w:after="0" w:line="240" w:lineRule="auto"/>
              <w:jc w:val="center"/>
            </w:pPr>
            <w:r w:rsidRPr="00D527DE">
              <w:t>1</w:t>
            </w:r>
          </w:p>
        </w:tc>
        <w:tc>
          <w:tcPr>
            <w:tcW w:w="0" w:type="auto"/>
            <w:noWrap/>
            <w:hideMark/>
          </w:tcPr>
          <w:p w14:paraId="1FECCFA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AE6D2FE" w14:textId="25A176D6" w:rsidR="00D5462A" w:rsidRPr="00D527DE" w:rsidRDefault="00D5462A" w:rsidP="00B15739">
            <w:pPr>
              <w:tabs>
                <w:tab w:val="clear" w:pos="403"/>
              </w:tabs>
              <w:spacing w:after="0" w:line="240" w:lineRule="auto"/>
              <w:jc w:val="center"/>
            </w:pPr>
            <w:r w:rsidRPr="00D527DE">
              <w:t>1</w:t>
            </w:r>
          </w:p>
        </w:tc>
        <w:tc>
          <w:tcPr>
            <w:tcW w:w="0" w:type="auto"/>
            <w:noWrap/>
            <w:hideMark/>
          </w:tcPr>
          <w:p w14:paraId="6439433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3D5B41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86A6E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6203120"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7C0975E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1FD4AF5" w14:textId="2130D63C" w:rsidR="00D5462A" w:rsidRPr="00D527DE" w:rsidRDefault="00D5462A" w:rsidP="00B15739">
            <w:pPr>
              <w:tabs>
                <w:tab w:val="clear" w:pos="403"/>
              </w:tabs>
              <w:spacing w:after="0" w:line="240" w:lineRule="auto"/>
              <w:jc w:val="center"/>
            </w:pPr>
            <w:r w:rsidRPr="00D527DE">
              <w:t>1</w:t>
            </w:r>
          </w:p>
        </w:tc>
        <w:tc>
          <w:tcPr>
            <w:tcW w:w="0" w:type="auto"/>
            <w:noWrap/>
            <w:hideMark/>
          </w:tcPr>
          <w:p w14:paraId="3D314E47"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794D941" w14:textId="76CE933F" w:rsidR="00D5462A" w:rsidRPr="00D527DE" w:rsidRDefault="00D5462A" w:rsidP="00B15739">
            <w:pPr>
              <w:tabs>
                <w:tab w:val="clear" w:pos="403"/>
              </w:tabs>
              <w:spacing w:after="0" w:line="240" w:lineRule="auto"/>
              <w:jc w:val="center"/>
            </w:pPr>
            <w:r w:rsidRPr="00D527DE">
              <w:t>1</w:t>
            </w:r>
          </w:p>
        </w:tc>
        <w:tc>
          <w:tcPr>
            <w:tcW w:w="0" w:type="auto"/>
            <w:noWrap/>
            <w:hideMark/>
          </w:tcPr>
          <w:p w14:paraId="145F55D4" w14:textId="77777777" w:rsidR="00D5462A" w:rsidRPr="00D527DE" w:rsidRDefault="00D5462A" w:rsidP="00B15739">
            <w:pPr>
              <w:tabs>
                <w:tab w:val="clear" w:pos="403"/>
              </w:tabs>
              <w:spacing w:after="0" w:line="240" w:lineRule="auto"/>
              <w:jc w:val="center"/>
            </w:pPr>
            <w:r w:rsidRPr="00D527DE">
              <w:t>1</w:t>
            </w:r>
          </w:p>
        </w:tc>
      </w:tr>
      <w:tr w:rsidR="00D5462A" w:rsidRPr="00D527DE" w14:paraId="2CC9E93C" w14:textId="77777777" w:rsidTr="00B15739">
        <w:trPr>
          <w:trHeight w:val="360"/>
          <w:jc w:val="center"/>
        </w:trPr>
        <w:tc>
          <w:tcPr>
            <w:tcW w:w="0" w:type="auto"/>
            <w:noWrap/>
            <w:hideMark/>
          </w:tcPr>
          <w:p w14:paraId="5F4D6CF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85A5CA2"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DA073F6" w14:textId="0DBF38B6" w:rsidR="00D5462A" w:rsidRPr="00D527DE" w:rsidRDefault="00D5462A" w:rsidP="00B15739">
            <w:pPr>
              <w:tabs>
                <w:tab w:val="clear" w:pos="403"/>
              </w:tabs>
              <w:spacing w:after="0" w:line="240" w:lineRule="auto"/>
              <w:jc w:val="center"/>
            </w:pPr>
            <w:r w:rsidRPr="00D527DE">
              <w:t>1</w:t>
            </w:r>
          </w:p>
        </w:tc>
        <w:tc>
          <w:tcPr>
            <w:tcW w:w="0" w:type="auto"/>
            <w:noWrap/>
            <w:hideMark/>
          </w:tcPr>
          <w:p w14:paraId="0F8D9EA7"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70C30ED" w14:textId="69D668E0" w:rsidR="00D5462A" w:rsidRPr="00D527DE" w:rsidRDefault="00D5462A" w:rsidP="00B15739">
            <w:pPr>
              <w:tabs>
                <w:tab w:val="clear" w:pos="403"/>
              </w:tabs>
              <w:spacing w:after="0" w:line="240" w:lineRule="auto"/>
              <w:jc w:val="center"/>
            </w:pPr>
            <w:r w:rsidRPr="00D527DE">
              <w:t>1</w:t>
            </w:r>
          </w:p>
        </w:tc>
        <w:tc>
          <w:tcPr>
            <w:tcW w:w="0" w:type="auto"/>
            <w:noWrap/>
            <w:hideMark/>
          </w:tcPr>
          <w:p w14:paraId="39BDE025"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444CC26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FCBF1BE"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E05E2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2D16E4E"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7815E75" w14:textId="74DBFC56" w:rsidR="00D5462A" w:rsidRPr="00D527DE" w:rsidRDefault="00D5462A" w:rsidP="00B15739">
            <w:pPr>
              <w:tabs>
                <w:tab w:val="clear" w:pos="403"/>
              </w:tabs>
              <w:spacing w:after="0" w:line="240" w:lineRule="auto"/>
              <w:jc w:val="center"/>
            </w:pPr>
            <w:r w:rsidRPr="00D527DE">
              <w:t>1</w:t>
            </w:r>
          </w:p>
        </w:tc>
        <w:tc>
          <w:tcPr>
            <w:tcW w:w="0" w:type="auto"/>
            <w:noWrap/>
            <w:hideMark/>
          </w:tcPr>
          <w:p w14:paraId="19118A3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0F04668" w14:textId="3EC41B62" w:rsidR="00D5462A" w:rsidRPr="00D527DE" w:rsidRDefault="00D5462A" w:rsidP="00B15739">
            <w:pPr>
              <w:tabs>
                <w:tab w:val="clear" w:pos="403"/>
              </w:tabs>
              <w:spacing w:after="0" w:line="240" w:lineRule="auto"/>
              <w:jc w:val="center"/>
            </w:pPr>
            <w:r w:rsidRPr="00D527DE">
              <w:t>1</w:t>
            </w:r>
          </w:p>
        </w:tc>
      </w:tr>
      <w:tr w:rsidR="00D5462A" w:rsidRPr="00D527DE" w14:paraId="54FD1E19" w14:textId="77777777" w:rsidTr="00B15739">
        <w:trPr>
          <w:trHeight w:val="360"/>
          <w:jc w:val="center"/>
        </w:trPr>
        <w:tc>
          <w:tcPr>
            <w:tcW w:w="0" w:type="auto"/>
            <w:noWrap/>
            <w:hideMark/>
          </w:tcPr>
          <w:p w14:paraId="59057A63"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42350EC4"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0884572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80F9C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9FB67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CC634B6" w14:textId="5E1E322E" w:rsidR="00D5462A" w:rsidRPr="00D527DE" w:rsidRDefault="00D5462A" w:rsidP="00B15739">
            <w:pPr>
              <w:tabs>
                <w:tab w:val="clear" w:pos="403"/>
              </w:tabs>
              <w:spacing w:after="0" w:line="240" w:lineRule="auto"/>
              <w:jc w:val="center"/>
            </w:pPr>
            <w:r w:rsidRPr="00D527DE">
              <w:t>1</w:t>
            </w:r>
          </w:p>
        </w:tc>
        <w:tc>
          <w:tcPr>
            <w:tcW w:w="0" w:type="auto"/>
            <w:noWrap/>
            <w:hideMark/>
          </w:tcPr>
          <w:p w14:paraId="0AE11F89"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9837028" w14:textId="62208CDA" w:rsidR="00D5462A" w:rsidRPr="00D527DE" w:rsidRDefault="00D5462A" w:rsidP="00B15739">
            <w:pPr>
              <w:tabs>
                <w:tab w:val="clear" w:pos="403"/>
              </w:tabs>
              <w:spacing w:after="0" w:line="240" w:lineRule="auto"/>
              <w:jc w:val="center"/>
            </w:pPr>
            <w:r w:rsidRPr="00D527DE">
              <w:t>1</w:t>
            </w:r>
          </w:p>
        </w:tc>
        <w:tc>
          <w:tcPr>
            <w:tcW w:w="0" w:type="auto"/>
            <w:noWrap/>
            <w:hideMark/>
          </w:tcPr>
          <w:p w14:paraId="4272A0DF" w14:textId="4789768A" w:rsidR="00D5462A" w:rsidRPr="00D527DE" w:rsidRDefault="00D5462A" w:rsidP="00B15739">
            <w:pPr>
              <w:tabs>
                <w:tab w:val="clear" w:pos="403"/>
              </w:tabs>
              <w:spacing w:after="0" w:line="240" w:lineRule="auto"/>
              <w:jc w:val="center"/>
            </w:pPr>
            <w:r w:rsidRPr="00D527DE">
              <w:t>1</w:t>
            </w:r>
          </w:p>
        </w:tc>
        <w:tc>
          <w:tcPr>
            <w:tcW w:w="0" w:type="auto"/>
            <w:noWrap/>
            <w:hideMark/>
          </w:tcPr>
          <w:p w14:paraId="42926C0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647C475"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A48638C"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61F9754" w14:textId="77777777" w:rsidR="00D5462A" w:rsidRPr="00D527DE" w:rsidRDefault="00D5462A" w:rsidP="00B15739">
            <w:pPr>
              <w:tabs>
                <w:tab w:val="clear" w:pos="403"/>
              </w:tabs>
              <w:spacing w:after="0" w:line="240" w:lineRule="auto"/>
              <w:jc w:val="center"/>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3ECAE1D2"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r w:rsidR="006728EA" w:rsidRPr="00D527DE">
        <w:t>NodeNum</w:t>
      </w:r>
      <w:r w:rsidR="00997ED1" w:rsidRPr="00D527DE">
        <w:t> − 1  is derived as follows.</w:t>
      </w:r>
    </w:p>
    <w:p w14:paraId="7BF37907" w14:textId="59CC9A7E" w:rsidR="00B15739" w:rsidRPr="00D527DE" w:rsidRDefault="00921420" w:rsidP="00D16D37">
      <w:r w:rsidRPr="00D527DE">
        <w:tab/>
      </w:r>
      <w:r w:rsidR="00B752E8" w:rsidRPr="00D527DE">
        <w:t>st</w:t>
      </w:r>
      <w:r w:rsidR="00B15739" w:rsidRPr="00D527DE">
        <w:t>Pos</w:t>
      </w:r>
      <w:r w:rsidR="00536A29" w:rsidRPr="00D527DE">
        <w:t>1D</w:t>
      </w:r>
      <w:r w:rsidR="00B15739" w:rsidRPr="00D527DE">
        <w:t>[</w:t>
      </w:r>
      <w:r w:rsidR="00A10830" w:rsidRPr="00D527DE">
        <w:t> </w:t>
      </w:r>
      <w:r w:rsidR="00B15739" w:rsidRPr="00D527DE">
        <w:t>i</w:t>
      </w:r>
      <w:r w:rsidR="00A10830" w:rsidRPr="00D527DE">
        <w:t> </w:t>
      </w:r>
      <w:r w:rsidR="00B15739" w:rsidRPr="00D527DE">
        <w:t>]</w:t>
      </w:r>
      <w:r w:rsidR="002912E2" w:rsidRPr="00D527DE">
        <w:t> </w:t>
      </w:r>
      <w:r w:rsidR="00B15739" w:rsidRPr="00D527DE">
        <w:t>=</w:t>
      </w:r>
      <w:r w:rsidR="002912E2" w:rsidRPr="00D527DE">
        <w:t> </w:t>
      </w:r>
      <w:r w:rsidR="00B15739" w:rsidRPr="00D527DE">
        <w:t>(</w:t>
      </w:r>
      <w:r w:rsidR="00B752E8"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0</w:t>
      </w:r>
      <w:r w:rsidR="00A10830" w:rsidRPr="00D527DE">
        <w:t> </w:t>
      </w:r>
      <w:r w:rsidR="00B15739" w:rsidRPr="00D527DE">
        <w:t>]</w:t>
      </w:r>
      <w:r w:rsidR="00845B48" w:rsidRPr="00D527DE">
        <w:t xml:space="preserve"> &lt;&lt; 42) +</w:t>
      </w:r>
      <w:r w:rsidR="00B15739" w:rsidRPr="00D527DE">
        <w:t xml:space="preserve"> </w:t>
      </w:r>
      <w:r w:rsidR="00845B48" w:rsidRPr="00D527DE">
        <w:t>(</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1</w:t>
      </w:r>
      <w:r w:rsidR="00A10830" w:rsidRPr="00D527DE">
        <w:t> </w:t>
      </w:r>
      <w:r w:rsidR="00B15739" w:rsidRPr="00D527DE">
        <w:t>]</w:t>
      </w:r>
      <w:r w:rsidR="00845B48" w:rsidRPr="00D527DE">
        <w:t xml:space="preserve"> &lt;&lt; 21) + </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B752E8" w:rsidRPr="00D527DE">
        <w:t> </w:t>
      </w:r>
      <w:r w:rsidR="00B15739" w:rsidRPr="00D527DE">
        <w:t>2</w:t>
      </w:r>
      <w:r w:rsidR="00B752E8" w:rsidRPr="00D527DE">
        <w:t> </w:t>
      </w:r>
      <w:r w:rsidR="00B15739" w:rsidRPr="00D527DE">
        <w:t>]</w:t>
      </w:r>
    </w:p>
    <w:p w14:paraId="65458DD2" w14:textId="121FD871"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r w:rsidR="006728EA" w:rsidRPr="00D527DE">
        <w:t>NodeNum</w:t>
      </w:r>
      <w:r w:rsidR="00997ED1" w:rsidRPr="00D527DE">
        <w:t> − 1.</w:t>
      </w:r>
    </w:p>
    <w:p w14:paraId="23632C77" w14:textId="3DDA43EB" w:rsidR="008F4133" w:rsidRPr="00D527DE" w:rsidRDefault="00921420" w:rsidP="00D16D37">
      <w:r w:rsidRPr="00D527DE">
        <w:tab/>
      </w:r>
      <w:r w:rsidR="00997ED1" w:rsidRPr="00D527DE">
        <w:t>s</w:t>
      </w:r>
      <w:r w:rsidR="00B15739" w:rsidRPr="00D527DE">
        <w:t xml:space="preserve">ort( </w:t>
      </w:r>
      <w:r w:rsidR="00B752E8" w:rsidRPr="00D527DE">
        <w:t>s</w:t>
      </w:r>
      <w:r w:rsidR="00443F1A" w:rsidRPr="00D527DE">
        <w:t>ortedSegIdx</w:t>
      </w:r>
      <w:r w:rsidR="00B15739" w:rsidRPr="00D527DE">
        <w:t>[</w:t>
      </w:r>
      <w:r w:rsidR="00997ED1" w:rsidRPr="00D527DE">
        <w:t> i </w:t>
      </w:r>
      <w:r w:rsidR="00B15739" w:rsidRPr="00D527DE">
        <w:t xml:space="preserve">], </w:t>
      </w:r>
      <w:r w:rsidR="00B752E8" w:rsidRPr="00D527DE">
        <w:t>stPos1D</w:t>
      </w:r>
      <w:r w:rsidR="00B15739" w:rsidRPr="00D527DE">
        <w:t>[</w:t>
      </w:r>
      <w:r w:rsidR="00997ED1" w:rsidRPr="00D527DE">
        <w:t> i </w:t>
      </w:r>
      <w:r w:rsidR="00B15739" w:rsidRPr="00D527DE">
        <w:t>] )</w:t>
      </w:r>
    </w:p>
    <w:p w14:paraId="2FBC1A91" w14:textId="77777777" w:rsidR="00997ED1" w:rsidRPr="00D527DE" w:rsidRDefault="00997ED1" w:rsidP="00997ED1">
      <w:r w:rsidRPr="00D527DE">
        <w:lastRenderedPageBreak/>
        <w:t>where sort( a[ ], b[ ] ) is a process to reorder the content of the 1D array a[ ] depending on the value of 1D array b[ ] in the ascending order.</w:t>
      </w:r>
    </w:p>
    <w:p w14:paraId="0096DB6C" w14:textId="28CD9854" w:rsidR="00016E0C" w:rsidRPr="00D527DE" w:rsidRDefault="003915F1" w:rsidP="00D16D37">
      <w:pPr>
        <w:pStyle w:val="5"/>
        <w:rPr>
          <w:lang w:val="en-CA"/>
        </w:rPr>
      </w:pPr>
      <w:bookmarkStart w:id="2338" w:name="_Ref9081763"/>
      <w:r w:rsidRPr="00D527DE">
        <w:rPr>
          <w:lang w:val="en-CA"/>
        </w:rPr>
        <w:t>D</w:t>
      </w:r>
      <w:r w:rsidR="00016E0C" w:rsidRPr="00D527DE">
        <w:rPr>
          <w:lang w:val="en-CA"/>
        </w:rPr>
        <w:t>erivation process for unique segment index</w:t>
      </w:r>
      <w:bookmarkEnd w:id="2338"/>
    </w:p>
    <w:p w14:paraId="0A7B183A" w14:textId="2EBBC34B" w:rsidR="004C0828" w:rsidRPr="00D527DE" w:rsidRDefault="004C0828" w:rsidP="004C0828">
      <w:pPr>
        <w:rPr>
          <w:rFonts w:eastAsia="ＭＳ 明朝"/>
          <w:lang w:val="en-CA" w:eastAsia="ja-JP"/>
        </w:rPr>
      </w:pPr>
      <w:r w:rsidRPr="00D527DE">
        <w:rPr>
          <w:rFonts w:eastAsia="ＭＳ 明朝"/>
          <w:lang w:val="en-CA" w:eastAsia="ja-JP"/>
        </w:rPr>
        <w:t>Input to this process are:</w:t>
      </w:r>
    </w:p>
    <w:p w14:paraId="2F5D1428" w14:textId="6F8FD3A5" w:rsidR="004C0828" w:rsidRPr="00D527DE" w:rsidRDefault="004C0828" w:rsidP="004C0828">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20DB1285" w14:textId="4D953144" w:rsidR="004C0828" w:rsidRPr="00D527DE" w:rsidRDefault="004C0828" w:rsidP="004C0828">
      <w:r w:rsidRPr="00D527DE">
        <w:rPr>
          <w:lang w:val="en-CA"/>
        </w:rPr>
        <w:tab/>
        <w:t xml:space="preserve">the array segEdPos[ i ][ axis ] with </w:t>
      </w:r>
      <w:r w:rsidRPr="00D527DE">
        <w:t> i = 0..</w:t>
      </w:r>
      <w:r w:rsidR="006728EA" w:rsidRPr="00D527DE">
        <w:t>NodeNum</w:t>
      </w:r>
      <w:r w:rsidRPr="00D527DE">
        <w:t> − 1 </w:t>
      </w:r>
      <w:r w:rsidR="00C81765" w:rsidRPr="00D527DE">
        <w:t>,</w:t>
      </w:r>
      <w:r w:rsidRPr="00D527DE">
        <w:t xml:space="preserve"> axis = 0..2,</w:t>
      </w:r>
    </w:p>
    <w:p w14:paraId="0F623B31" w14:textId="5C75A086" w:rsidR="004C0828" w:rsidRPr="00D527DE" w:rsidRDefault="004C0828" w:rsidP="004C0828">
      <w:r w:rsidRPr="00D527DE">
        <w:tab/>
        <w:t>the array sortedSegIdx[ i ] with i = 0..</w:t>
      </w:r>
      <w:r w:rsidR="006728EA" w:rsidRPr="00D527DE">
        <w:t>NodeNum</w:t>
      </w:r>
      <w:r w:rsidRPr="00D527DE">
        <w:t> − 1 .</w:t>
      </w:r>
    </w:p>
    <w:p w14:paraId="579B7E28" w14:textId="25756C86" w:rsidR="004C0828" w:rsidRPr="00D527DE" w:rsidRDefault="004C0828" w:rsidP="004C0828">
      <w:pPr>
        <w:rPr>
          <w:rFonts w:eastAsia="ＭＳ 明朝"/>
          <w:lang w:val="en-CA" w:eastAsia="ja-JP"/>
        </w:rPr>
      </w:pPr>
      <w:r w:rsidRPr="00D527DE">
        <w:rPr>
          <w:rFonts w:eastAsia="ＭＳ 明朝"/>
          <w:lang w:val="en-CA" w:eastAsia="ja-JP"/>
        </w:rPr>
        <w:t>Outputs of this process are:</w:t>
      </w:r>
    </w:p>
    <w:p w14:paraId="24D10941" w14:textId="78B504E3" w:rsidR="004C0828" w:rsidRPr="00D527DE" w:rsidRDefault="004C0828" w:rsidP="004C0828">
      <w:pPr>
        <w:rPr>
          <w:rFonts w:eastAsia="ＭＳ 明朝"/>
          <w:lang w:val="en-CA" w:eastAsia="ja-JP"/>
        </w:rPr>
      </w:pPr>
      <w:r w:rsidRPr="00D527DE">
        <w:rPr>
          <w:rFonts w:eastAsia="ＭＳ 明朝"/>
          <w:lang w:val="en-CA" w:eastAsia="ja-JP"/>
        </w:rPr>
        <w:tab/>
        <w:t xml:space="preserve">a variable </w:t>
      </w:r>
      <w:r w:rsidRPr="00D527DE">
        <w:t>numUniqSeg for the number of unique segments,</w:t>
      </w:r>
    </w:p>
    <w:p w14:paraId="0343A6EB" w14:textId="2836D2CE" w:rsidR="004C0828" w:rsidRPr="00D527DE" w:rsidRDefault="004C0828" w:rsidP="004C0828">
      <w:r w:rsidRPr="00D527DE">
        <w:rPr>
          <w:rFonts w:eastAsia="ＭＳ 明朝"/>
          <w:lang w:val="en-CA" w:eastAsia="ja-JP"/>
        </w:rPr>
        <w:tab/>
        <w:t>a</w:t>
      </w:r>
      <w:r w:rsidRPr="00D527DE">
        <w:rPr>
          <w:lang w:val="en-CA"/>
        </w:rPr>
        <w:t xml:space="preserve">n array </w:t>
      </w:r>
      <w:r w:rsidRPr="00D527DE">
        <w:t>uniqSegIdx</w:t>
      </w:r>
      <w:r w:rsidRPr="00D527DE">
        <w:rPr>
          <w:lang w:val="en-CA"/>
        </w:rPr>
        <w:t xml:space="preserve">[ i ] with </w:t>
      </w:r>
      <w:r w:rsidRPr="00D527DE">
        <w:t> i = 0..</w:t>
      </w:r>
      <w:r w:rsidR="006728EA" w:rsidRPr="00D527DE">
        <w:t>NodeNum</w:t>
      </w:r>
      <w:r w:rsidRPr="00D527DE">
        <w:t> − 1  for the unique segment index,</w:t>
      </w:r>
    </w:p>
    <w:p w14:paraId="02B0F526" w14:textId="64777E96"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r w:rsidR="006728EA" w:rsidRPr="00D527DE">
        <w:t>NodeNum</w:t>
      </w:r>
      <w:r w:rsidRPr="00D527DE">
        <w:t> − 1 </w:t>
      </w:r>
      <w:r w:rsidR="00C81765" w:rsidRPr="00D527DE">
        <w:t>,</w:t>
      </w:r>
      <w:r w:rsidRPr="00D527DE">
        <w:t xml:space="preserve"> axis = 0..2  for the start position of an unique segment,</w:t>
      </w:r>
    </w:p>
    <w:p w14:paraId="137CD967" w14:textId="0562B093"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r w:rsidR="006728EA" w:rsidRPr="00D527DE">
        <w:t>NodeNum</w:t>
      </w:r>
      <w:r w:rsidRPr="00D527DE">
        <w:t> − 1 </w:t>
      </w:r>
      <w:r w:rsidR="00C81765" w:rsidRPr="00D527DE">
        <w:t xml:space="preserve">, </w:t>
      </w:r>
      <w:r w:rsidRPr="00D527DE">
        <w:t>axis = 0..2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128495B2"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=0..2 </w:t>
      </w:r>
      <w:r w:rsidR="009A0277" w:rsidRPr="00D527DE">
        <w:t xml:space="preserve"> </w:t>
      </w:r>
      <w:r w:rsidR="00072136" w:rsidRPr="00D527DE">
        <w:t>are</w:t>
      </w:r>
      <w:r w:rsidRPr="00D527DE">
        <w:t xml:space="preserve"> initialized as follows</w:t>
      </w:r>
      <w:r w:rsidR="00C81765" w:rsidRPr="00D527DE">
        <w:t>:</w:t>
      </w:r>
    </w:p>
    <w:p w14:paraId="5B4A9998" w14:textId="2EE4862A" w:rsidR="006D02F1" w:rsidRPr="00D527DE" w:rsidRDefault="00921420" w:rsidP="006D02F1">
      <w:r w:rsidRPr="00D527DE">
        <w:tab/>
      </w:r>
      <w:r w:rsidR="004C0828" w:rsidRPr="00D527DE">
        <w:rPr>
          <w:rFonts w:eastAsia="Malgun Gothic"/>
        </w:rPr>
        <w:t>uniq</w:t>
      </w:r>
      <w:r w:rsidR="004C0828" w:rsidRPr="00D527DE">
        <w:t>SegStPos</w:t>
      </w:r>
      <w:r w:rsidR="006D02F1" w:rsidRPr="00D527DE">
        <w:t>[</w:t>
      </w:r>
      <w:r w:rsidR="004C0828" w:rsidRPr="00D527DE">
        <w:t> </w:t>
      </w:r>
      <w:r w:rsidR="006D02F1" w:rsidRPr="00D527DE">
        <w:t>0</w:t>
      </w:r>
      <w:r w:rsidR="004C0828" w:rsidRPr="00D527DE">
        <w:t> </w:t>
      </w:r>
      <w:r w:rsidR="006D02F1" w:rsidRPr="00D527DE">
        <w:t>][</w:t>
      </w:r>
      <w:r w:rsidR="004C0828" w:rsidRPr="00D527DE">
        <w:t> </w:t>
      </w:r>
      <w:r w:rsidR="006E7932" w:rsidRPr="00D527DE">
        <w:t>axis</w:t>
      </w:r>
      <w:r w:rsidR="004C0828" w:rsidRPr="00D527DE">
        <w:t> </w:t>
      </w:r>
      <w:r w:rsidR="006D02F1" w:rsidRPr="00D527DE">
        <w:t>]</w:t>
      </w:r>
      <w:r w:rsidR="004C0828" w:rsidRPr="00D527DE">
        <w:t> </w:t>
      </w:r>
      <w:r w:rsidR="006D02F1" w:rsidRPr="00D527DE">
        <w:t>=</w:t>
      </w:r>
      <w:r w:rsidR="004C0828" w:rsidRPr="00D527DE">
        <w:t> </w:t>
      </w:r>
      <w:r w:rsidR="009A0277" w:rsidRPr="00D527DE">
        <w:t>s</w:t>
      </w:r>
      <w:r w:rsidR="006D02F1" w:rsidRPr="00D527DE">
        <w:t>egStPos[</w:t>
      </w:r>
      <w:r w:rsidR="009A0277" w:rsidRPr="00D527DE">
        <w:t>sortedSegIdx</w:t>
      </w:r>
      <w:r w:rsidR="006D02F1" w:rsidRPr="00D527DE">
        <w:t>[</w:t>
      </w:r>
      <w:r w:rsidR="009A0277" w:rsidRPr="00D527DE">
        <w:t> </w:t>
      </w:r>
      <w:r w:rsidR="006D02F1" w:rsidRPr="00D527DE">
        <w:t>0</w:t>
      </w:r>
      <w:r w:rsidR="009A0277" w:rsidRPr="00D527DE">
        <w:t> </w:t>
      </w:r>
      <w:r w:rsidR="006D02F1" w:rsidRPr="00D527DE">
        <w:t>]][</w:t>
      </w:r>
      <w:r w:rsidR="009A0277" w:rsidRPr="00D527DE">
        <w:t> </w:t>
      </w:r>
      <w:r w:rsidR="006E7932" w:rsidRPr="00D527DE">
        <w:t>axis</w:t>
      </w:r>
      <w:r w:rsidR="009A0277" w:rsidRPr="00D527DE">
        <w:t> </w:t>
      </w:r>
      <w:r w:rsidR="006D02F1" w:rsidRPr="00D527DE">
        <w:t>]</w:t>
      </w:r>
    </w:p>
    <w:p w14:paraId="4C5B9024" w14:textId="4A3EC6FC" w:rsidR="006D02F1" w:rsidRPr="00D527DE" w:rsidRDefault="006D02F1" w:rsidP="006D02F1">
      <w:r w:rsidRPr="00D527DE">
        <w:tab/>
      </w:r>
      <w:r w:rsidR="004C0828" w:rsidRPr="00D527DE">
        <w:rPr>
          <w:rFonts w:eastAsia="Malgun Gothic"/>
        </w:rPr>
        <w:t>uniq</w:t>
      </w:r>
      <w:r w:rsidR="004C0828" w:rsidRPr="00D527DE">
        <w:t>SegEdPos</w:t>
      </w:r>
      <w:r w:rsidRPr="00D527DE">
        <w:t>[</w:t>
      </w:r>
      <w:r w:rsidR="004C0828" w:rsidRPr="00D527DE">
        <w:t> </w:t>
      </w:r>
      <w:r w:rsidRPr="00D527DE">
        <w:t>0</w:t>
      </w:r>
      <w:r w:rsidR="004C0828" w:rsidRPr="00D527DE">
        <w:t> </w:t>
      </w:r>
      <w:r w:rsidRPr="00D527DE">
        <w:t>][</w:t>
      </w:r>
      <w:r w:rsidR="006E7932" w:rsidRPr="00D527DE">
        <w:t>axis</w:t>
      </w:r>
      <w:r w:rsidR="004C0828" w:rsidRPr="00D527DE">
        <w:t> </w:t>
      </w:r>
      <w:r w:rsidRPr="00D527DE">
        <w:t>]</w:t>
      </w:r>
      <w:r w:rsidR="004C0828" w:rsidRPr="00D527DE">
        <w:t> </w:t>
      </w:r>
      <w:r w:rsidRPr="00D527DE">
        <w:t>=</w:t>
      </w:r>
      <w:r w:rsidR="004C0828" w:rsidRPr="00D527DE">
        <w:t> </w:t>
      </w:r>
      <w:r w:rsidR="009A0277" w:rsidRPr="00D527DE">
        <w:t>s</w:t>
      </w:r>
      <w:r w:rsidRPr="00D527DE">
        <w:t>egEdPos[</w:t>
      </w:r>
      <w:r w:rsidR="009A0277" w:rsidRPr="00D527DE">
        <w:t>sortedSegIdx</w:t>
      </w:r>
      <w:r w:rsidRPr="00D527DE">
        <w:t>[</w:t>
      </w:r>
      <w:r w:rsidR="009A0277" w:rsidRPr="00D527DE">
        <w:t> </w:t>
      </w:r>
      <w:r w:rsidRPr="00D527DE">
        <w:t>0</w:t>
      </w:r>
      <w:r w:rsidR="009A0277" w:rsidRPr="00D527DE">
        <w:t> </w:t>
      </w:r>
      <w:r w:rsidRPr="00D527DE">
        <w:t>]][</w:t>
      </w:r>
      <w:r w:rsidR="009A0277" w:rsidRPr="00D527DE">
        <w:t> </w:t>
      </w:r>
      <w:r w:rsidR="006E7932" w:rsidRPr="00D527DE">
        <w:t>axis</w:t>
      </w:r>
      <w:r w:rsidR="009A0277" w:rsidRPr="00D527DE">
        <w:t> </w:t>
      </w:r>
      <w:r w:rsidRPr="00D527DE">
        <w:t>]</w:t>
      </w:r>
    </w:p>
    <w:p w14:paraId="4FD19721" w14:textId="361CACD4" w:rsidR="00503F66" w:rsidRPr="00D527DE" w:rsidRDefault="00503F66" w:rsidP="00503F66">
      <w:r w:rsidRPr="00D527DE">
        <w:t>uniqSegIdx[ 0 ] is initialized to 0</w:t>
      </w:r>
      <w:r w:rsidR="00C81765" w:rsidRPr="00D527DE">
        <w:t>.</w:t>
      </w:r>
    </w:p>
    <w:p w14:paraId="014B02EF" w14:textId="0E16BFBC" w:rsidR="009A0277" w:rsidRPr="00D527DE" w:rsidRDefault="00C81765" w:rsidP="00435867">
      <w:pPr>
        <w:rPr>
          <w:lang w:eastAsia="ja-JP"/>
        </w:rPr>
      </w:pPr>
      <w:r w:rsidRPr="00D527DE">
        <w:rPr>
          <w:lang w:eastAsia="ja-JP"/>
        </w:rPr>
        <w:t>For the variable i</w:t>
      </w:r>
      <w:r w:rsidRPr="00D527DE">
        <w:rPr>
          <w:lang w:val="en-US" w:eastAsia="ja-JP"/>
        </w:rPr>
        <w:t> = 1..</w:t>
      </w:r>
      <w:r w:rsidRPr="00D527DE">
        <w:t xml:space="preserve"> 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699FCDB3"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5CFBB02D"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3EA286B0"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26156DA5" w14:textId="7C15EDB1"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SegEdPos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tab/>
      </w:r>
      <w:r w:rsidRPr="00D527DE">
        <w:t>uniqSegIdx[</w:t>
      </w:r>
      <w:r w:rsidR="00FD06C1" w:rsidRPr="00D527DE">
        <w:t> </w:t>
      </w:r>
      <w:r w:rsidRPr="00D527DE">
        <w:t>] is updated as follows:</w:t>
      </w:r>
    </w:p>
    <w:p w14:paraId="5E8AB2FC" w14:textId="29FC38C9" w:rsidR="00845B48" w:rsidRPr="00D527DE" w:rsidRDefault="00845B48" w:rsidP="00435867">
      <w:pPr>
        <w:rPr>
          <w:lang w:val="en-CA"/>
        </w:rPr>
      </w:pPr>
      <w:r w:rsidRPr="00D527DE">
        <w:rPr>
          <w:lang w:val="en-CA"/>
        </w:rPr>
        <w:tab/>
      </w:r>
      <w:r w:rsidR="00921420" w:rsidRPr="00D527DE">
        <w:rPr>
          <w:lang w:val="en-CA"/>
        </w:rPr>
        <w:tab/>
      </w:r>
      <w:r w:rsidR="004C0828" w:rsidRPr="00D527DE">
        <w:t>uniqSegIdx</w:t>
      </w:r>
      <w:r w:rsidR="00D323A6" w:rsidRPr="00D527DE">
        <w:t>[ </w:t>
      </w:r>
      <w:r w:rsidR="00D323A6" w:rsidRPr="00D527DE">
        <w:rPr>
          <w:lang w:val="en-CA" w:eastAsia="ja-JP"/>
        </w:rPr>
        <w:t>s</w:t>
      </w:r>
      <w:r w:rsidR="004A4244" w:rsidRPr="00D527DE">
        <w:rPr>
          <w:lang w:val="en-CA" w:eastAsia="ja-JP"/>
        </w:rPr>
        <w:t>ortedSegtIdx[i]</w:t>
      </w:r>
      <w:r w:rsidRPr="00D527DE">
        <w:rPr>
          <w:lang w:val="en-CA"/>
        </w:rPr>
        <w:t>]</w:t>
      </w:r>
      <w:r w:rsidR="00D323A6" w:rsidRPr="00D527DE">
        <w:rPr>
          <w:lang w:val="en-CA"/>
        </w:rPr>
        <w:t> </w:t>
      </w:r>
      <w:r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0DA8A683" w:rsidR="003A78B4" w:rsidRPr="00D527DE" w:rsidRDefault="00C46452" w:rsidP="00D16D37">
      <w:pPr>
        <w:tabs>
          <w:tab w:val="clear" w:pos="403"/>
          <w:tab w:val="left" w:pos="298"/>
        </w:tabs>
      </w:pPr>
      <w:r w:rsidRPr="00D527DE">
        <w:tab/>
      </w:r>
      <w:r w:rsidR="00C21040" w:rsidRPr="00D527DE">
        <w:t>numUniqSeg </w:t>
      </w:r>
      <w:r w:rsidR="003A78B4" w:rsidRPr="00D527DE">
        <w:t>=</w:t>
      </w:r>
      <w:r w:rsidR="00C21040" w:rsidRPr="00D527DE">
        <w:t> </w:t>
      </w:r>
      <w:r w:rsidR="00C21040" w:rsidRPr="00D527DE">
        <w:rPr>
          <w:lang w:val="en-CA"/>
        </w:rPr>
        <w:t>uIdx </w:t>
      </w:r>
    </w:p>
    <w:p w14:paraId="74D90BE4" w14:textId="56350009" w:rsidR="00016E0C" w:rsidRPr="00D527DE" w:rsidRDefault="00016E0C">
      <w:pPr>
        <w:pStyle w:val="5"/>
        <w:rPr>
          <w:lang w:val="en-CA"/>
        </w:rPr>
      </w:pPr>
      <w:bookmarkStart w:id="2339" w:name="_Ref9081772"/>
      <w:r w:rsidRPr="00D527DE">
        <w:rPr>
          <w:lang w:val="en-CA"/>
        </w:rPr>
        <w:lastRenderedPageBreak/>
        <w:t>Derivation process for unique segment vertex</w:t>
      </w:r>
      <w:bookmarkEnd w:id="2339"/>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6347C909" w:rsidR="009A2D55" w:rsidRPr="00D527DE" w:rsidRDefault="009A2D55" w:rsidP="009A2D55">
      <w:r w:rsidRPr="00D527DE">
        <w:rPr>
          <w:rFonts w:eastAsia="ＭＳ 明朝"/>
          <w:lang w:val="en-CA" w:eastAsia="ja-JP"/>
        </w:rPr>
        <w:tab/>
        <w:t>the</w:t>
      </w:r>
      <w:r w:rsidRPr="00D527DE">
        <w:rPr>
          <w:lang w:val="en-CA"/>
        </w:rPr>
        <w:t xml:space="preserve"> array </w:t>
      </w:r>
      <w:r w:rsidRPr="00D527DE">
        <w:t>uniqSegIdx</w:t>
      </w:r>
      <w:r w:rsidRPr="00D527DE">
        <w:rPr>
          <w:lang w:val="en-CA"/>
        </w:rPr>
        <w:t xml:space="preserve">[ i ] with </w:t>
      </w:r>
      <w:r w:rsidRPr="00D527DE">
        <w:t> i = 0..</w:t>
      </w:r>
      <w:r w:rsidR="006728EA" w:rsidRPr="00D527DE">
        <w:t>NodeNum</w:t>
      </w:r>
      <w:r w:rsidRPr="00D527DE">
        <w:t> − 1 ,</w:t>
      </w:r>
    </w:p>
    <w:p w14:paraId="6388334D" w14:textId="4201DC85" w:rsidR="009A2D55" w:rsidRPr="00D527DE" w:rsidRDefault="009A2D55" w:rsidP="00C21040">
      <w:r w:rsidRPr="00D527DE">
        <w:tab/>
        <w:t>the array sortedSegIdx[ i ] with i = 0..</w:t>
      </w:r>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77C656B9"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6F52910"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=0..</w:t>
      </w:r>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38F67385" w:rsidR="009A2D55" w:rsidRPr="00D527DE" w:rsidRDefault="009A2D55" w:rsidP="00D16D37">
      <w:pPr>
        <w:rPr>
          <w:lang w:val="en-CA" w:eastAsia="ja-JP"/>
        </w:rPr>
      </w:pPr>
      <w:r w:rsidRPr="00D527DE">
        <w:rPr>
          <w:lang w:val="en-CA" w:eastAsia="ja-JP"/>
        </w:rPr>
        <w:tab/>
      </w:r>
      <w:r w:rsidRPr="00D527DE">
        <w:rPr>
          <w:lang w:val="en-CA" w:eastAsia="ja-JP"/>
        </w:rPr>
        <w:tab/>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20A2DD96" w:rsidR="00BD20DF" w:rsidRPr="00D527DE" w:rsidRDefault="007A0257" w:rsidP="00D16D37">
      <w:pPr>
        <w:rPr>
          <w:lang w:val="en-CA" w:eastAsia="ja-JP"/>
        </w:rPr>
      </w:pPr>
      <w:r w:rsidRPr="00D527DE">
        <w:rPr>
          <w:lang w:val="en-CA" w:eastAsia="ja-JP"/>
        </w:rPr>
        <w:tab/>
      </w:r>
      <w:r w:rsidRPr="00D527DE">
        <w:rPr>
          <w:lang w:val="en-CA" w:eastAsia="ja-JP"/>
        </w:rPr>
        <w:tab/>
      </w:r>
      <w:r w:rsidR="009A2D55" w:rsidRPr="00D527DE">
        <w:rPr>
          <w:lang w:val="en-CA" w:eastAsia="ja-JP"/>
        </w:rPr>
        <w:t>u</w:t>
      </w:r>
      <w:r w:rsidR="00BD20DF" w:rsidRPr="00D527DE">
        <w:rPr>
          <w:lang w:val="en-CA" w:eastAsia="ja-JP"/>
        </w:rPr>
        <w:t>niqSegVertex[</w:t>
      </w:r>
      <w:r w:rsidR="00BD20DF" w:rsidRPr="00D527DE">
        <w:rPr>
          <w:lang w:val="en-US" w:eastAsia="ja-JP"/>
        </w:rPr>
        <w:t> </w:t>
      </w:r>
      <w:r w:rsidR="00BD20DF" w:rsidRPr="00D527DE">
        <w:rPr>
          <w:lang w:val="en-CA" w:eastAsia="ja-JP"/>
        </w:rPr>
        <w:t>i</w:t>
      </w:r>
      <w:r w:rsidR="00BD20DF" w:rsidRPr="00D527DE">
        <w:rPr>
          <w:lang w:val="en-US" w:eastAsia="ja-JP"/>
        </w:rPr>
        <w:t> </w:t>
      </w:r>
      <w:r w:rsidR="00BD20DF" w:rsidRPr="00D527DE">
        <w:rPr>
          <w:lang w:val="en-CA" w:eastAsia="ja-JP"/>
        </w:rPr>
        <w:t>]</w:t>
      </w:r>
      <w:r w:rsidR="009A2D55" w:rsidRPr="00D527DE">
        <w:rPr>
          <w:lang w:val="en-CA" w:eastAsia="ja-JP"/>
        </w:rPr>
        <w:t xml:space="preserve"> is set </w:t>
      </w:r>
      <w:r w:rsidR="00404891" w:rsidRPr="00D527DE">
        <w:rPr>
          <w:lang w:val="en-CA" w:eastAsia="ja-JP"/>
        </w:rPr>
        <w:t xml:space="preserve">equal </w:t>
      </w:r>
      <w:r w:rsidR="009A2D55" w:rsidRPr="00D527DE">
        <w:rPr>
          <w:lang w:val="en-CA" w:eastAsia="ja-JP"/>
        </w:rPr>
        <w:t xml:space="preserve">to </w:t>
      </w:r>
      <w:r w:rsidR="00BD20DF" w:rsidRPr="00D527DE">
        <w:rPr>
          <w:lang w:val="en-CA" w:eastAsia="ja-JP"/>
        </w:rPr>
        <w:t>−1</w:t>
      </w:r>
      <w:r w:rsidR="009A2D55" w:rsidRPr="00D527DE">
        <w:rPr>
          <w:lang w:val="en-CA" w:eastAsia="ja-JP"/>
        </w:rPr>
        <w:t>.</w:t>
      </w:r>
    </w:p>
    <w:p w14:paraId="7548C22C" w14:textId="0151536D"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r w:rsidR="006728EA" w:rsidRPr="00D527DE">
        <w:t>NodeNum</w:t>
      </w:r>
      <w:r w:rsidR="009A2D55" w:rsidRPr="00D527DE">
        <w:rPr>
          <w:lang w:val="en-CA"/>
        </w:rPr>
        <w:t> − 1</w:t>
      </w:r>
      <w:r w:rsidRPr="00D527DE">
        <w:t xml:space="preserve"> is derived as follows:</w:t>
      </w:r>
    </w:p>
    <w:p w14:paraId="32534D6B" w14:textId="5278D3CB" w:rsidR="00832040" w:rsidRPr="00D527DE" w:rsidRDefault="00A40010" w:rsidP="009A2D55">
      <w:r w:rsidRPr="00D527DE">
        <w:tab/>
      </w:r>
      <w:r w:rsidR="009A2D55" w:rsidRPr="00D527DE">
        <w:t>segVertex</w:t>
      </w:r>
      <w:r w:rsidR="003A78B4" w:rsidRPr="00D527DE">
        <w:t>[</w:t>
      </w:r>
      <w:r w:rsidR="009A2D55" w:rsidRPr="00D527DE">
        <w:t> </w:t>
      </w:r>
      <w:r w:rsidR="003A78B4" w:rsidRPr="00D527DE">
        <w:t>i</w:t>
      </w:r>
      <w:r w:rsidR="009A2D55" w:rsidRPr="00D527DE">
        <w:t> </w:t>
      </w:r>
      <w:r w:rsidR="003A78B4" w:rsidRPr="00D527DE">
        <w:t>]</w:t>
      </w:r>
      <w:r w:rsidR="009A2D55" w:rsidRPr="00D527DE">
        <w:t> </w:t>
      </w:r>
      <w:r w:rsidR="003A78B4" w:rsidRPr="00D527DE">
        <w:t>=</w:t>
      </w:r>
      <w:r w:rsidR="009A2D55" w:rsidRPr="00D527DE">
        <w:t> </w:t>
      </w:r>
      <w:r w:rsidR="009A2D55" w:rsidRPr="00D527DE">
        <w:rPr>
          <w:lang w:val="en-CA" w:eastAsia="ja-JP"/>
        </w:rPr>
        <w:t>uniqSegVertex</w:t>
      </w:r>
      <w:r w:rsidR="00B11D99" w:rsidRPr="00D527DE">
        <w:t>[</w:t>
      </w:r>
      <w:r w:rsidR="009A2D55" w:rsidRPr="00D527DE">
        <w:t xml:space="preserve"> uniqSegIdx</w:t>
      </w:r>
      <w:r w:rsidR="00B11D99" w:rsidRPr="00D527DE">
        <w:t>[</w:t>
      </w:r>
      <w:r w:rsidR="009A2D55" w:rsidRPr="00D527DE">
        <w:t xml:space="preserve"> sortedSegIdx</w:t>
      </w:r>
      <w:r w:rsidR="00B11D99" w:rsidRPr="00D527DE">
        <w:t>[</w:t>
      </w:r>
      <w:r w:rsidR="009A2D55" w:rsidRPr="00D527DE">
        <w:t> </w:t>
      </w:r>
      <w:r w:rsidR="00B11D99" w:rsidRPr="00D527DE">
        <w:t>i</w:t>
      </w:r>
      <w:r w:rsidR="009A2D55" w:rsidRPr="00D527DE">
        <w:t> </w:t>
      </w:r>
      <w:r w:rsidR="00B11D99" w:rsidRPr="00D527DE">
        <w:t>]]]</w:t>
      </w:r>
    </w:p>
    <w:p w14:paraId="702A2FF1" w14:textId="04DA4E30" w:rsidR="003915F1" w:rsidRPr="00D527DE" w:rsidRDefault="00276715" w:rsidP="00276715">
      <w:pPr>
        <w:pStyle w:val="4"/>
        <w:rPr>
          <w:lang w:val="en-CA"/>
        </w:rPr>
      </w:pPr>
      <w:bookmarkStart w:id="2340" w:name="_Ref9245711"/>
      <w:r w:rsidRPr="00D527DE">
        <w:rPr>
          <w:lang w:val="en-CA"/>
        </w:rPr>
        <w:t xml:space="preserve">Derivation process for </w:t>
      </w:r>
      <w:r w:rsidR="003915F1" w:rsidRPr="00D527DE">
        <w:rPr>
          <w:lang w:val="en-CA"/>
        </w:rPr>
        <w:t>the reconstructed triangles</w:t>
      </w:r>
      <w:bookmarkEnd w:id="2340"/>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61CE116C" w:rsidR="00A3621F" w:rsidRPr="00D527DE" w:rsidRDefault="00A3621F" w:rsidP="00A3621F">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38238A" w:rsidRPr="00D527DE">
        <w:t>,</w:t>
      </w:r>
      <w:r w:rsidRPr="00D527DE">
        <w:t xml:space="preserve"> axis = 0..2,</w:t>
      </w:r>
    </w:p>
    <w:p w14:paraId="011DA248" w14:textId="5F62867B" w:rsidR="00A3621F" w:rsidRPr="00D527DE" w:rsidRDefault="00A3621F" w:rsidP="00A3621F">
      <w:r w:rsidRPr="00D527DE">
        <w:rPr>
          <w:lang w:val="en-CA"/>
        </w:rPr>
        <w:tab/>
        <w:t xml:space="preserve">the array segEdPos[ i ][ axis ] with </w:t>
      </w:r>
      <w:r w:rsidRPr="00D527DE">
        <w:t> i = 0..</w:t>
      </w:r>
      <w:r w:rsidR="006728EA" w:rsidRPr="00D527DE">
        <w:t>NodeNum</w:t>
      </w:r>
      <w:r w:rsidRPr="00D527DE">
        <w:t> − 1 </w:t>
      </w:r>
      <w:r w:rsidR="0038238A" w:rsidRPr="00D527DE">
        <w:t>,</w:t>
      </w:r>
      <w:r w:rsidRPr="00D527DE">
        <w:t xml:space="preserve"> axis = 0..2</w:t>
      </w:r>
      <w:r w:rsidR="006728EA" w:rsidRPr="00D527DE">
        <w:t>,</w:t>
      </w:r>
    </w:p>
    <w:p w14:paraId="603F1571" w14:textId="71EC1EA8" w:rsidR="006728EA" w:rsidRPr="00D527DE" w:rsidRDefault="006728EA" w:rsidP="006728EA">
      <w:r w:rsidRPr="00D527DE">
        <w:rPr>
          <w:lang w:val="en-CA" w:eastAsia="ja-JP"/>
        </w:rPr>
        <w:tab/>
        <w:t xml:space="preserve">the array </w:t>
      </w:r>
      <w:r w:rsidRPr="00D527DE">
        <w:t>segVertex[ i ] with i = 0..NodeNum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397F35ED"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axis = 0..2 for the vertex positions of the decoded triangles.</w:t>
      </w:r>
    </w:p>
    <w:p w14:paraId="09B640A8" w14:textId="72E2AEF2" w:rsidR="006C79FE" w:rsidRPr="00D527DE" w:rsidRDefault="006C79FE" w:rsidP="005F032E">
      <w:pPr>
        <w:rPr>
          <w:lang w:val="en-CA" w:eastAsia="ja-JP"/>
        </w:rPr>
      </w:pPr>
      <w:r w:rsidRPr="00D527DE">
        <w:rPr>
          <w:lang w:val="en-CA" w:eastAsia="ja-JP"/>
        </w:rPr>
        <w:t>The variable numTriangles is initialized to 0.</w:t>
      </w:r>
    </w:p>
    <w:p w14:paraId="45F6421B" w14:textId="773872FC"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AD2E5E">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ＭＳ 明朝"/>
          <w:lang w:val="en-CA" w:eastAsia="ja-JP"/>
        </w:rPr>
        <w:t>with</w:t>
      </w:r>
      <w:r w:rsidRPr="00D527DE">
        <w:rPr>
          <w:rFonts w:eastAsia="ＭＳ 明朝"/>
          <w:lang w:val="en-CA" w:eastAsia="ja-JP"/>
        </w:rPr>
        <w:t xml:space="preserve"> the variable nIdx</w:t>
      </w:r>
      <w:r w:rsidR="008A1476" w:rsidRPr="00D527DE">
        <w:t> </w:t>
      </w:r>
      <w:r w:rsidRPr="00D527DE">
        <w:rPr>
          <w:rFonts w:eastAsia="ＭＳ 明朝"/>
          <w:lang w:val="en-CA" w:eastAsia="ja-JP"/>
        </w:rPr>
        <w:t>=</w:t>
      </w:r>
      <w:r w:rsidRPr="00D527DE">
        <w:rPr>
          <w:rFonts w:eastAsia="ＭＳ 明朝"/>
          <w:lang w:val="en-US" w:eastAsia="ja-JP"/>
        </w:rPr>
        <w:t> 0..</w:t>
      </w:r>
      <w:r w:rsidRPr="00D527DE">
        <w:t>PointNum − 1 as the node index.</w:t>
      </w:r>
    </w:p>
    <w:p w14:paraId="1EE2FD9B" w14:textId="225D9975" w:rsidR="00276715" w:rsidRPr="00D527DE" w:rsidRDefault="003915F1" w:rsidP="00D16D37">
      <w:pPr>
        <w:pStyle w:val="5"/>
        <w:rPr>
          <w:lang w:val="en-CA"/>
        </w:rPr>
      </w:pPr>
      <w:bookmarkStart w:id="2341" w:name="_Ref9091989"/>
      <w:r w:rsidRPr="00D527DE">
        <w:rPr>
          <w:lang w:val="en-CA"/>
        </w:rPr>
        <w:t xml:space="preserve">Derivation process for the </w:t>
      </w:r>
      <w:r w:rsidR="00276715" w:rsidRPr="00D527DE">
        <w:rPr>
          <w:lang w:val="en-CA"/>
        </w:rPr>
        <w:t>leaf vertex</w:t>
      </w:r>
      <w:bookmarkEnd w:id="2341"/>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lastRenderedPageBreak/>
        <w:tab/>
        <w:t xml:space="preserve">the variable </w:t>
      </w:r>
      <w:r w:rsidRPr="00D527DE">
        <w:rPr>
          <w:rFonts w:eastAsia="ＭＳ 明朝"/>
          <w:lang w:val="en-CA" w:eastAsia="ja-JP"/>
        </w:rPr>
        <w:t>nIdx,</w:t>
      </w:r>
    </w:p>
    <w:p w14:paraId="4ECCF10F" w14:textId="08293701" w:rsidR="003F732C" w:rsidRPr="00D527DE" w:rsidRDefault="003F732C" w:rsidP="00276715">
      <w:r w:rsidRPr="00D527DE">
        <w:rPr>
          <w:lang w:val="en-CA" w:eastAsia="ja-JP"/>
        </w:rPr>
        <w:tab/>
        <w:t xml:space="preserve">the array </w:t>
      </w:r>
      <w:r w:rsidRPr="00D527DE">
        <w:t>segVertex[ i ] with i = 0..</w:t>
      </w:r>
      <w:r w:rsidR="006728EA" w:rsidRPr="00D527DE">
        <w:t>NodeNum</w:t>
      </w:r>
      <w:r w:rsidRPr="00D527DE">
        <w:rPr>
          <w:lang w:val="en-CA"/>
        </w:rPr>
        <w:t> − 1,</w:t>
      </w:r>
    </w:p>
    <w:p w14:paraId="00952526" w14:textId="46F88191" w:rsidR="003F732C" w:rsidRPr="00D527DE" w:rsidRDefault="003F732C" w:rsidP="003F732C">
      <w:r w:rsidRPr="00D527DE">
        <w:rPr>
          <w:rFonts w:eastAsia="ＭＳ 明朝"/>
          <w:lang w:val="en-CA" w:eastAsia="ja-JP"/>
        </w:rPr>
        <w:tab/>
        <w:t>the</w:t>
      </w:r>
      <w:r w:rsidRPr="00D527DE">
        <w:rPr>
          <w:lang w:val="en-CA"/>
        </w:rPr>
        <w:t xml:space="preserve"> array segStPos[ i ][ axis ] with </w:t>
      </w:r>
      <w:r w:rsidRPr="00D527DE">
        <w:t xml:space="preserve"> i = 0.. </w:t>
      </w:r>
      <w:r w:rsidR="006728EA" w:rsidRPr="00D527DE">
        <w:t>NodeNum</w:t>
      </w:r>
      <w:r w:rsidRPr="00D527DE">
        <w:t> − 1 </w:t>
      </w:r>
      <w:r w:rsidR="0038238A" w:rsidRPr="00D527DE">
        <w:t>,</w:t>
      </w:r>
      <w:r w:rsidRPr="00D527DE">
        <w:t xml:space="preserve"> axis = 0..2,</w:t>
      </w:r>
    </w:p>
    <w:p w14:paraId="74BEC2B9" w14:textId="7092A365" w:rsidR="003F732C" w:rsidRPr="00D527DE" w:rsidRDefault="003F732C" w:rsidP="003F732C">
      <w:r w:rsidRPr="00D527DE">
        <w:rPr>
          <w:lang w:val="en-CA"/>
        </w:rPr>
        <w:tab/>
        <w:t xml:space="preserve">the array segEdPos[ i ][ axis ] with </w:t>
      </w:r>
      <w:r w:rsidRPr="00D527DE">
        <w:t xml:space="preserve"> i = 0.. </w:t>
      </w:r>
      <w:r w:rsidR="006728EA" w:rsidRPr="00D527DE">
        <w:t>NodeNum</w:t>
      </w:r>
      <w:r w:rsidRPr="00D527DE">
        <w:t> − 1 </w:t>
      </w:r>
      <w:r w:rsidR="0038238A" w:rsidRPr="00D527DE">
        <w:t xml:space="preserve">, </w:t>
      </w:r>
      <w:r w:rsidRPr="00D527DE">
        <w:t>axis = 0..2</w:t>
      </w:r>
    </w:p>
    <w:p w14:paraId="72827F2F" w14:textId="13B236D2" w:rsidR="00276715" w:rsidRPr="00D527DE" w:rsidRDefault="00276715" w:rsidP="00276715">
      <w:r w:rsidRPr="00D527DE">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6316C573"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xml:space="preserve"> = 0.. </w:t>
      </w:r>
      <w:r w:rsidR="00A37824" w:rsidRPr="00D527DE">
        <w:t>numVertex</w:t>
      </w:r>
      <w:r w:rsidRPr="00D527DE">
        <w:t> − 1 </w:t>
      </w:r>
      <w:r w:rsidR="0038238A" w:rsidRPr="00D527DE">
        <w:t xml:space="preserve">, </w:t>
      </w:r>
      <w:r w:rsidR="003F732C" w:rsidRPr="00D527DE">
        <w:t>axis = 0..2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228F0293" w:rsidR="003F732C" w:rsidRPr="00D527DE" w:rsidRDefault="003F732C" w:rsidP="00CC230B">
      <w:r w:rsidRPr="00D527DE">
        <w:tab/>
        <w:t>for (k=0; k&lt;12;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ＭＳ 明朝"/>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6DB70F66" w:rsidR="00626D1A" w:rsidRPr="00D527DE" w:rsidRDefault="00626D1A" w:rsidP="00CC230B">
      <w:r w:rsidRPr="00D527DE">
        <w:tab/>
      </w:r>
      <w:r w:rsidR="00C9357E" w:rsidRPr="00D527DE">
        <w:tab/>
      </w:r>
      <w:r w:rsidRPr="00D527DE">
        <w:tab/>
      </w:r>
      <w:r w:rsidRPr="00D527DE">
        <w:tab/>
      </w:r>
      <w:r w:rsidR="00DA7298" w:rsidRPr="00D527DE">
        <w:t>segDist</w:t>
      </w:r>
      <w:r w:rsidRPr="00D527DE">
        <w:t>[ axis ] = segEdPos[ </w:t>
      </w:r>
      <w:r w:rsidRPr="00D527DE">
        <w:rPr>
          <w:rFonts w:eastAsia="ＭＳ 明朝"/>
          <w:lang w:val="en-CA" w:eastAsia="ja-JP"/>
        </w:rPr>
        <w:t>nIdx</w:t>
      </w:r>
      <w:r w:rsidR="007D6F11" w:rsidRPr="00D527DE">
        <w:t xml:space="preserve"> × </w:t>
      </w:r>
      <w:r w:rsidRPr="00D527DE">
        <w:t>12+k ][ axis ] − segStPos[ </w:t>
      </w:r>
      <w:r w:rsidRPr="00D527DE">
        <w:rPr>
          <w:rFonts w:eastAsia="ＭＳ 明朝"/>
          <w:lang w:val="en-CA" w:eastAsia="ja-JP"/>
        </w:rPr>
        <w:t>nIdx</w:t>
      </w:r>
      <w:r w:rsidR="007D6F11" w:rsidRPr="00D527DE">
        <w:t xml:space="preserve"> × </w:t>
      </w:r>
      <w:r w:rsidRPr="00D527DE">
        <w:t>12+k ][ axis ]</w:t>
      </w:r>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286E80F4" w:rsidR="00626D1A" w:rsidRPr="00D527DE" w:rsidRDefault="00626D1A" w:rsidP="00CC230B">
      <w:r w:rsidRPr="00D527DE">
        <w:tab/>
      </w:r>
      <w:r w:rsidR="00C9357E" w:rsidRPr="00D527DE">
        <w:tab/>
      </w:r>
      <w:r w:rsidRPr="00D527DE">
        <w:tab/>
      </w:r>
      <w:r w:rsidRPr="00D527DE">
        <w:tab/>
        <w:t>bkWidth = max(max(</w:t>
      </w:r>
      <w:r w:rsidR="00DA7298" w:rsidRPr="00D527DE">
        <w:t>segDist</w:t>
      </w:r>
      <w:r w:rsidRPr="00D527DE">
        <w:t xml:space="preserve">[ 0 ], </w:t>
      </w:r>
      <w:r w:rsidR="00DA7298" w:rsidRPr="00D527DE">
        <w:t>segDist</w:t>
      </w:r>
      <w:r w:rsidRPr="00D527DE">
        <w:t xml:space="preserve">[ 1 ]), </w:t>
      </w:r>
      <w:r w:rsidR="00DA7298" w:rsidRPr="00D527DE">
        <w:t>segDist</w:t>
      </w:r>
      <w:r w:rsidRPr="00D527DE">
        <w:t>[ 2 ])</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ＭＳ 明朝"/>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3179E326"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0..2  is derives as follows:</w:t>
      </w:r>
    </w:p>
    <w:p w14:paraId="72EA56FF" w14:textId="6878F0AE" w:rsidR="0070316F" w:rsidRPr="00D527DE" w:rsidRDefault="0070316F">
      <w:r w:rsidRPr="00D527DE">
        <w:tab/>
      </w:r>
      <w:r w:rsidRPr="00D527DE">
        <w:tab/>
      </w:r>
      <w:r w:rsidRPr="00D527DE">
        <w:tab/>
      </w:r>
      <w:r w:rsidR="00C9357E" w:rsidRPr="00D527DE">
        <w:tab/>
      </w:r>
      <w:r w:rsidRPr="00D527DE">
        <w:t>leafVertices[ </w:t>
      </w:r>
      <w:r w:rsidR="001E691D" w:rsidRPr="00D527DE">
        <w:t>numVertex </w:t>
      </w:r>
      <w:r w:rsidRPr="00D527DE">
        <w:t>][ axis ] = (segStPos[ </w:t>
      </w:r>
      <w:r w:rsidR="003915F1" w:rsidRPr="00D527DE">
        <w:rPr>
          <w:rFonts w:eastAsia="ＭＳ 明朝"/>
          <w:lang w:val="en-CA" w:eastAsia="ja-JP"/>
        </w:rPr>
        <w:t>nIdx</w:t>
      </w:r>
      <w:r w:rsidR="007D6F11" w:rsidRPr="00D527DE">
        <w:t xml:space="preserve"> × </w:t>
      </w:r>
      <w:r w:rsidRPr="00D527DE">
        <w:t>12+k ][ axis ] &lt;&lt; 8 )</w:t>
      </w:r>
    </w:p>
    <w:p w14:paraId="6AAED6D6" w14:textId="467A7C5F"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=0..2  is greater than 0</w:t>
      </w:r>
      <w:r w:rsidR="00276715" w:rsidRPr="00D527DE">
        <w:t>,</w:t>
      </w:r>
      <w:r w:rsidR="0070316F" w:rsidRPr="00D527DE">
        <w:t xml:space="preserve"> the following appl</w:t>
      </w:r>
      <w:r w:rsidR="00A37824" w:rsidRPr="00D527DE">
        <w:t>ie</w:t>
      </w:r>
      <w:r w:rsidR="0070316F" w:rsidRPr="00D527DE">
        <w:t>s.</w:t>
      </w:r>
    </w:p>
    <w:p w14:paraId="28E7D04A" w14:textId="1F02D7DC" w:rsidR="00276715" w:rsidRPr="00D527DE" w:rsidRDefault="00276715" w:rsidP="00D16D37">
      <w:r w:rsidRPr="00D527DE">
        <w:tab/>
      </w:r>
      <w:r w:rsidR="00C9357E" w:rsidRPr="00D527DE">
        <w:tab/>
      </w:r>
      <w:r w:rsidRPr="00D527DE">
        <w:tab/>
      </w:r>
      <w:r w:rsidRPr="00D527DE">
        <w:tab/>
      </w:r>
      <w:r w:rsidR="00453456" w:rsidRPr="00D527DE">
        <w:tab/>
      </w:r>
      <w:r w:rsidR="0070316F" w:rsidRPr="00D527DE">
        <w:t>leafVertices[ </w:t>
      </w:r>
      <w:r w:rsidR="001E691D" w:rsidRPr="00D527DE">
        <w:t>numVertex </w:t>
      </w:r>
      <w:r w:rsidR="0070316F" w:rsidRPr="00D527DE">
        <w:t>][ axis ]</w:t>
      </w:r>
      <w:r w:rsidR="00453456" w:rsidRPr="00D527DE">
        <w:t> </w:t>
      </w:r>
      <w:r w:rsidR="0070316F" w:rsidRPr="00D527DE">
        <w:t>+</w:t>
      </w:r>
      <w:r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4C563A42" w:rsidR="00453456" w:rsidRPr="00D527DE" w:rsidRDefault="00453456" w:rsidP="00D16D37">
      <w:r w:rsidRPr="00D527DE">
        <w:tab/>
        <w:t>}</w:t>
      </w:r>
    </w:p>
    <w:p w14:paraId="6008B873" w14:textId="18ED848C" w:rsidR="006D73B6" w:rsidRPr="00D527DE" w:rsidRDefault="006D73B6" w:rsidP="00D16D37">
      <w:pPr>
        <w:pStyle w:val="5"/>
        <w:rPr>
          <w:lang w:val="en-CA"/>
        </w:rPr>
      </w:pPr>
      <w:bookmarkStart w:id="2342" w:name="_Ref9091991"/>
      <w:bookmarkStart w:id="2343" w:name="_Ref9081785"/>
      <w:r w:rsidRPr="00D527DE">
        <w:rPr>
          <w:lang w:val="en-CA"/>
        </w:rPr>
        <w:lastRenderedPageBreak/>
        <w:t>Sorting process for leafVertices</w:t>
      </w:r>
      <w:bookmarkEnd w:id="2342"/>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ＭＳ 明朝"/>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62100057" w:rsidR="006D73B6" w:rsidRPr="00D527DE" w:rsidRDefault="006D73B6" w:rsidP="006D73B6">
      <w:r w:rsidRPr="00D527DE">
        <w:tab/>
        <w:t>the array leafVertices[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w:t>
      </w:r>
      <w:r w:rsidRPr="00D527DE">
        <w:t xml:space="preserve"> axis = 0..2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26909050"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 xml:space="preserve">, </w:t>
      </w:r>
      <w:r w:rsidRPr="00D527DE">
        <w:t>axis = 0..2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61FE5065"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0..2</w:t>
      </w:r>
      <w:r w:rsidRPr="00D527DE">
        <w:rPr>
          <w:lang w:val="en-CA" w:eastAsia="ja-JP"/>
        </w:rPr>
        <w:t xml:space="preserve"> is derived as follows:</w:t>
      </w:r>
    </w:p>
    <w:p w14:paraId="69F5BB58" w14:textId="1251DA0B" w:rsidR="006D73B6" w:rsidRPr="00D527DE" w:rsidRDefault="006D73B6" w:rsidP="006D73B6">
      <w:pPr>
        <w:tabs>
          <w:tab w:val="clear" w:pos="403"/>
        </w:tabs>
        <w:jc w:val="left"/>
        <w:rPr>
          <w:lang w:val="en-CA" w:eastAsia="ja-JP"/>
        </w:rPr>
      </w:pPr>
      <w:r w:rsidRPr="00D527DE">
        <w:rPr>
          <w:lang w:val="en-CA" w:eastAsia="ja-JP"/>
        </w:rPr>
        <w:tab/>
        <w:t>centroid[</w:t>
      </w:r>
      <w:r w:rsidR="0038238A" w:rsidRPr="00D527DE">
        <w:rPr>
          <w:lang w:val="en-US" w:eastAsia="ja-JP"/>
        </w:rPr>
        <w:t> </w:t>
      </w:r>
      <w:r w:rsidRPr="00D527DE">
        <w:rPr>
          <w:lang w:val="en-CA" w:eastAsia="ja-JP"/>
        </w:rPr>
        <w:t>axis</w:t>
      </w:r>
      <w:r w:rsidR="0038238A"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067608B5" w:rsidR="001641FF" w:rsidRPr="00D527DE" w:rsidRDefault="001641FF" w:rsidP="001641FF">
      <w:pPr>
        <w:tabs>
          <w:tab w:val="clear" w:pos="403"/>
        </w:tabs>
        <w:jc w:val="left"/>
        <w:rPr>
          <w:lang w:val="en-CA" w:eastAsia="ja-JP"/>
        </w:rPr>
      </w:pPr>
      <w:r w:rsidRPr="00D527DE">
        <w:rPr>
          <w:lang w:val="en-CA" w:eastAsia="ja-JP"/>
        </w:rPr>
        <w:tab/>
        <w:t>for( j=0; j&lt;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 )</w:t>
      </w:r>
    </w:p>
    <w:p w14:paraId="755B4250" w14:textId="2CB315C2"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w:t>
      </w:r>
      <w:r w:rsidRPr="00D527DE">
        <w:t>+</w:t>
      </w:r>
      <w:r w:rsidRPr="00D527DE">
        <w:rPr>
          <w:lang w:val="en-CA" w:eastAsia="ja-JP"/>
        </w:rPr>
        <w:t>= leafVertices[</w:t>
      </w:r>
      <w:r w:rsidR="001641FF" w:rsidRPr="00D527DE">
        <w:rPr>
          <w:lang w:val="en-US" w:eastAsia="ja-JP"/>
        </w:rPr>
        <w:t> j </w:t>
      </w:r>
      <w:r w:rsidRPr="00D527DE">
        <w:rPr>
          <w:lang w:val="en-CA" w:eastAsia="ja-JP"/>
        </w:rPr>
        <w:t>][</w:t>
      </w:r>
      <w:r w:rsidR="001641FF" w:rsidRPr="00D527DE">
        <w:rPr>
          <w:lang w:val="en-US" w:eastAsia="ja-JP"/>
        </w:rPr>
        <w:t> </w:t>
      </w:r>
      <w:r w:rsidRPr="00D527DE">
        <w:rPr>
          <w:lang w:val="en-CA" w:eastAsia="ja-JP"/>
        </w:rPr>
        <w:t>axis</w:t>
      </w:r>
      <w:r w:rsidR="001641FF" w:rsidRPr="00D527DE">
        <w:rPr>
          <w:lang w:val="en-US" w:eastAsia="ja-JP"/>
        </w:rPr>
        <w:t> </w:t>
      </w:r>
      <w:r w:rsidRPr="00D527DE">
        <w:rPr>
          <w:lang w:val="en-CA" w:eastAsia="ja-JP"/>
        </w:rPr>
        <w:t>]</w:t>
      </w:r>
    </w:p>
    <w:p w14:paraId="26C57DC5" w14:textId="2830FF5F" w:rsidR="006D73B6" w:rsidRPr="00D527DE" w:rsidRDefault="006D73B6" w:rsidP="006D73B6">
      <w:pPr>
        <w:tabs>
          <w:tab w:val="clear" w:pos="403"/>
        </w:tabs>
        <w:rPr>
          <w:lang w:val="en-CA" w:eastAsia="ja-JP"/>
        </w:rPr>
      </w:pPr>
      <w:r w:rsidRPr="00D527DE">
        <w:rPr>
          <w:lang w:val="en-CA" w:eastAsia="ja-JP"/>
        </w:rPr>
        <w:tab/>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 </w:t>
      </w:r>
      <w:r w:rsidR="00A37824" w:rsidRPr="00D527DE">
        <w:t>numVertex</w:t>
      </w:r>
    </w:p>
    <w:p w14:paraId="3991A1F7" w14:textId="723A6B83"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 xml:space="preserve">axis = 0..2 </w:t>
      </w:r>
      <w:r w:rsidRPr="00D527DE">
        <w:rPr>
          <w:lang w:val="en-CA" w:eastAsia="ja-JP"/>
        </w:rPr>
        <w:t>is derived as follows:</w:t>
      </w:r>
    </w:p>
    <w:p w14:paraId="1C26C5EA" w14:textId="7477C8CC" w:rsidR="006D73B6" w:rsidRPr="00D527DE" w:rsidRDefault="006D73B6" w:rsidP="006D73B6">
      <w:pPr>
        <w:tabs>
          <w:tab w:val="clear" w:pos="403"/>
        </w:tabs>
        <w:jc w:val="left"/>
        <w:rPr>
          <w:lang w:val="en-CA" w:eastAsia="ja-JP"/>
        </w:rPr>
      </w:pPr>
      <w:r w:rsidRPr="00D527DE">
        <w:rPr>
          <w:lang w:val="en-CA" w:eastAsia="ja-JP"/>
        </w:rPr>
        <w:tab/>
      </w:r>
      <w:r w:rsidRPr="00D527DE">
        <w:t>variance</w:t>
      </w:r>
      <w:r w:rsidRPr="00D527DE">
        <w:rPr>
          <w:lang w:val="en-CA" w:eastAsia="ja-JP"/>
        </w:rPr>
        <w:t>[</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599C5FA9" w:rsidR="006D73B6" w:rsidRPr="00D527DE" w:rsidRDefault="006D73B6" w:rsidP="006D73B6">
      <w:pPr>
        <w:tabs>
          <w:tab w:val="clear" w:pos="403"/>
        </w:tabs>
        <w:jc w:val="left"/>
        <w:rPr>
          <w:lang w:val="en-CA" w:eastAsia="ja-JP"/>
        </w:rPr>
      </w:pPr>
      <w:r w:rsidRPr="00D527DE">
        <w:rPr>
          <w:lang w:val="en-CA" w:eastAsia="ja-JP"/>
        </w:rPr>
        <w:tab/>
        <w:t xml:space="preserve">for( </w:t>
      </w:r>
      <w:r w:rsidR="001641FF" w:rsidRPr="00D527DE">
        <w:rPr>
          <w:lang w:val="en-CA" w:eastAsia="ja-JP"/>
        </w:rPr>
        <w:t>j</w:t>
      </w:r>
      <w:r w:rsidRPr="00D527DE">
        <w:rPr>
          <w:lang w:val="en-CA" w:eastAsia="ja-JP"/>
        </w:rPr>
        <w:t xml:space="preserve">=0; </w:t>
      </w:r>
      <w:r w:rsidR="001641FF" w:rsidRPr="00D527DE">
        <w:rPr>
          <w:lang w:val="en-CA" w:eastAsia="ja-JP"/>
        </w:rPr>
        <w:t>j</w:t>
      </w:r>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 )</w:t>
      </w:r>
    </w:p>
    <w:p w14:paraId="44CAD144" w14:textId="68F68F30" w:rsidR="006D73B6" w:rsidRPr="00D527DE" w:rsidRDefault="006D73B6" w:rsidP="006D73B6">
      <w:pPr>
        <w:tabs>
          <w:tab w:val="clear" w:pos="403"/>
        </w:tabs>
      </w:pPr>
      <w:r w:rsidRPr="00D527DE">
        <w:tab/>
      </w:r>
      <w:r w:rsidRPr="00D527DE">
        <w:tab/>
        <w:t>variance[ axis ] += ((leafVertices[ </w:t>
      </w:r>
      <w:r w:rsidR="001641FF" w:rsidRPr="00D527DE">
        <w:t>j</w:t>
      </w:r>
      <w:r w:rsidRPr="00D527DE">
        <w:t> ][ axis ] − centroid[ axis ])^2 )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30A62C5B" w:rsidR="006D73B6" w:rsidRPr="00D527DE" w:rsidRDefault="006D73B6" w:rsidP="006D73B6">
      <w:pPr>
        <w:tabs>
          <w:tab w:val="clear" w:pos="403"/>
        </w:tabs>
        <w:rPr>
          <w:lang w:val="en-CA" w:eastAsia="ja-JP"/>
        </w:rPr>
      </w:pPr>
      <w:r w:rsidRPr="00D527DE">
        <w:rPr>
          <w:lang w:val="en-CA" w:eastAsia="ja-JP"/>
        </w:rPr>
        <w:tab/>
        <w:t>minVariance</w:t>
      </w:r>
      <w:r w:rsidRPr="00D527DE">
        <w:rPr>
          <w:lang w:val="en-US" w:eastAsia="ja-JP"/>
        </w:rPr>
        <w:t> </w:t>
      </w:r>
      <w:r w:rsidRPr="00D527DE">
        <w:rPr>
          <w:lang w:val="en-CA" w:eastAsia="ja-JP"/>
        </w:rPr>
        <w:t>=</w:t>
      </w:r>
      <w:r w:rsidRPr="00D527DE">
        <w:rPr>
          <w:lang w:val="en-US" w:eastAsia="ja-JP"/>
        </w:rPr>
        <w:t> </w:t>
      </w:r>
      <w:r w:rsidR="00F23674" w:rsidRPr="00D527DE">
        <w:rPr>
          <w:lang w:val="en-CA" w:eastAsia="ja-JP"/>
        </w:rPr>
        <w:t>M</w:t>
      </w:r>
      <w:r w:rsidRPr="00D527DE">
        <w:rPr>
          <w:lang w:val="en-CA" w:eastAsia="ja-JP"/>
        </w:rPr>
        <w:t>in(</w:t>
      </w:r>
      <w:r w:rsidR="00F23674" w:rsidRPr="00D527DE">
        <w:rPr>
          <w:lang w:val="en-CA" w:eastAsia="ja-JP"/>
        </w:rPr>
        <w:t>M</w:t>
      </w:r>
      <w:r w:rsidRPr="00D527DE">
        <w:rPr>
          <w:lang w:val="en-CA" w:eastAsia="ja-JP"/>
        </w:rPr>
        <w:t>in(variance[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variance[</w:t>
      </w:r>
      <w:r w:rsidRPr="00D527DE">
        <w:rPr>
          <w:lang w:val="en-US" w:eastAsia="ja-JP"/>
        </w:rPr>
        <w:t> </w:t>
      </w:r>
      <w:r w:rsidRPr="00D527DE">
        <w:rPr>
          <w:lang w:val="en-CA" w:eastAsia="ja-JP"/>
        </w:rPr>
        <w:t>2</w:t>
      </w:r>
      <w:r w:rsidRPr="00D527DE">
        <w:rPr>
          <w:lang w:val="en-US" w:eastAsia="ja-JP"/>
        </w:rPr>
        <w:t> </w:t>
      </w:r>
      <w:r w:rsidRPr="00D527DE">
        <w:rPr>
          <w:lang w:val="en-CA" w:eastAsia="ja-JP"/>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0BFB0644" w:rsidR="00D7426F" w:rsidRPr="00D527DE" w:rsidRDefault="00D7426F" w:rsidP="006D73B6">
      <w:pPr>
        <w:tabs>
          <w:tab w:val="clear" w:pos="403"/>
        </w:tabs>
        <w:rPr>
          <w:lang w:val="en-US" w:eastAsia="ja-JP"/>
        </w:rPr>
      </w:pPr>
      <w:r w:rsidRPr="00D527DE">
        <w:rPr>
          <w:lang w:val="en-CA" w:eastAsia="ja-JP"/>
        </w:rPr>
        <w:tab/>
        <w:t>mainAxis</w:t>
      </w:r>
      <w:r w:rsidRPr="00D527DE">
        <w:rPr>
          <w:lang w:val="en-US" w:eastAsia="ja-JP"/>
        </w:rPr>
        <w:t> = (</w:t>
      </w:r>
      <w:r w:rsidRPr="00D527DE">
        <w:rPr>
          <w:lang w:val="en-CA" w:eastAsia="ja-JP"/>
        </w:rPr>
        <w:t>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 0 : (minVariance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 1 : 2))</w:t>
      </w:r>
    </w:p>
    <w:p w14:paraId="26B1593C" w14:textId="5348810E"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xml:space="preserve"> j = 0.. </w:t>
      </w:r>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0..2</w:t>
      </w:r>
      <w:r w:rsidRPr="00D527DE">
        <w:rPr>
          <w:lang w:val="en-CA" w:eastAsia="ja-JP"/>
        </w:rPr>
        <w:t xml:space="preserve"> is derived as follows</w:t>
      </w:r>
    </w:p>
    <w:p w14:paraId="480EA8B3" w14:textId="3E173589" w:rsidR="006D73B6" w:rsidRPr="00D527DE" w:rsidRDefault="006D73B6">
      <w:pPr>
        <w:tabs>
          <w:tab w:val="clear" w:pos="403"/>
        </w:tabs>
        <w:jc w:val="left"/>
        <w:rPr>
          <w:lang w:val="en-CA" w:eastAsia="ja-JP"/>
        </w:rPr>
      </w:pPr>
      <w:r w:rsidRPr="00D527DE">
        <w:rPr>
          <w:lang w:val="en-CA" w:eastAsia="ja-JP"/>
        </w:rPr>
        <w:tab/>
      </w:r>
      <w:r w:rsidR="000F46E2" w:rsidRPr="00D527DE">
        <w:rPr>
          <w:lang w:val="en-CA" w:eastAsia="ja-JP"/>
        </w:rPr>
        <w:t>triSide</w:t>
      </w:r>
      <w:r w:rsidR="004F5AAC" w:rsidRPr="00D527DE">
        <w:rPr>
          <w:lang w:val="en-CA" w:eastAsia="ja-JP"/>
        </w:rPr>
        <w:t>[</w:t>
      </w:r>
      <w:r w:rsidR="004F5AAC" w:rsidRPr="00D527DE">
        <w:rPr>
          <w:lang w:val="en-US" w:eastAsia="ja-JP"/>
        </w:rPr>
        <w:t> j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leafVertices[</w:t>
      </w:r>
      <w:r w:rsidRPr="00D527DE">
        <w:rPr>
          <w:lang w:val="en-US" w:eastAsia="ja-JP"/>
        </w:rPr>
        <w:t> </w:t>
      </w:r>
      <w:r w:rsidR="001641FF" w:rsidRPr="00D527DE">
        <w:rPr>
          <w:lang w:val="en-US" w:eastAsia="ja-JP"/>
        </w:rPr>
        <w:t>j</w:t>
      </w:r>
      <w:r w:rsidRPr="00D527DE">
        <w:rPr>
          <w:lang w:val="en-US" w:eastAsia="ja-JP"/>
        </w:rPr>
        <w:t>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CA"/>
        </w:rPr>
        <w:t>PointPos[ </w:t>
      </w:r>
      <w:r w:rsidR="003915F1" w:rsidRPr="00D527DE">
        <w:rPr>
          <w:rFonts w:eastAsia="ＭＳ 明朝"/>
          <w:lang w:val="en-CA" w:eastAsia="ja-JP"/>
        </w:rPr>
        <w:t>nIdx</w:t>
      </w:r>
      <w:r w:rsidRPr="00D527DE">
        <w:rPr>
          <w:lang w:val="en-CA"/>
        </w:rPr>
        <w:t xml:space="preserve"> ][ axis ]+ </w:t>
      </w:r>
      <w:r w:rsidR="00315AF3" w:rsidRPr="00D527DE">
        <w:t>bkWidth</w:t>
      </w:r>
      <w:r w:rsidRPr="00D527DE">
        <w:rPr>
          <w:lang w:val="en-CA"/>
        </w:rPr>
        <w:t>/2) &lt;&lt;8 )</w:t>
      </w:r>
    </w:p>
    <w:p w14:paraId="04AD7DDF" w14:textId="64F62254" w:rsidR="006D73B6" w:rsidRPr="00D527DE" w:rsidRDefault="00315AF3" w:rsidP="006D73B6">
      <w:pPr>
        <w:tabs>
          <w:tab w:val="clear" w:pos="403"/>
        </w:tabs>
        <w:rPr>
          <w:lang w:val="en-CA" w:eastAsia="ja-JP"/>
        </w:rPr>
      </w:pPr>
      <w:r w:rsidRPr="00D527DE">
        <w:rPr>
          <w:lang w:val="en-CA" w:eastAsia="ja-JP"/>
        </w:rPr>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 </w:t>
      </w:r>
      <w:r w:rsidR="00A37824" w:rsidRPr="00D527DE">
        <w:t>numVertex</w:t>
      </w:r>
      <w:r w:rsidRPr="00D527DE">
        <w:t> − 1 </w:t>
      </w:r>
      <w:r w:rsidR="006D73B6" w:rsidRPr="00D527DE">
        <w:rPr>
          <w:lang w:val="en-CA" w:eastAsia="ja-JP"/>
        </w:rPr>
        <w:t xml:space="preserve"> are derived as follows:</w:t>
      </w:r>
    </w:p>
    <w:p w14:paraId="43E5B0A4" w14:textId="02B63A20" w:rsidR="006D73B6" w:rsidRPr="00D527DE" w:rsidRDefault="006D73B6" w:rsidP="006D73B6">
      <w:pPr>
        <w:tabs>
          <w:tab w:val="clear" w:pos="403"/>
        </w:tabs>
      </w:pPr>
      <w:r w:rsidRPr="00D527DE">
        <w:tab/>
      </w:r>
      <w:r w:rsidRPr="00D527DE">
        <w:tab/>
        <w:t>theta[</w:t>
      </w:r>
      <w:r w:rsidR="00315AF3" w:rsidRPr="00D527DE">
        <w:t> j </w:t>
      </w:r>
      <w:r w:rsidRPr="00D527DE">
        <w:t>]</w:t>
      </w:r>
      <w:r w:rsidR="004F5AAC" w:rsidRPr="00D527DE">
        <w:t> </w:t>
      </w:r>
      <w:r w:rsidRPr="00D527DE">
        <w:t>=</w:t>
      </w:r>
      <w:r w:rsidR="004F5AAC" w:rsidRPr="00D527DE">
        <w:t> </w:t>
      </w:r>
      <w:r w:rsidR="0048552A" w:rsidRPr="00D527DE">
        <w:t>s</w:t>
      </w:r>
      <w:r w:rsidRPr="00D527DE">
        <w:t xml:space="preserve">impleAtan2( </w:t>
      </w:r>
      <w:r w:rsidR="000F46E2" w:rsidRPr="00D527DE">
        <w:t>triSide</w:t>
      </w:r>
      <w:r w:rsidR="004F5AAC" w:rsidRPr="00D527DE">
        <w:t>[ j ]</w:t>
      </w:r>
      <w:r w:rsidRPr="00D527DE">
        <w:t>[</w:t>
      </w:r>
      <w:r w:rsidR="004F5AAC" w:rsidRPr="00D527DE">
        <w:t> </w:t>
      </w:r>
      <w:r w:rsidR="00D7426F" w:rsidRPr="00D527DE">
        <w:t>mainAxis  = =  2 ? 1 : 2</w:t>
      </w:r>
      <w:r w:rsidR="004F5AAC" w:rsidRPr="00D527DE">
        <w:t> </w:t>
      </w:r>
      <w:r w:rsidRPr="00D527DE">
        <w:t xml:space="preserve">], </w:t>
      </w:r>
      <w:r w:rsidR="000F46E2" w:rsidRPr="00D527DE">
        <w:t>triSide</w:t>
      </w:r>
      <w:r w:rsidR="004F5AAC" w:rsidRPr="00D527DE">
        <w:t>[ j ]</w:t>
      </w:r>
      <w:r w:rsidRPr="00D527DE">
        <w:t>[</w:t>
      </w:r>
      <w:r w:rsidR="004F5AAC" w:rsidRPr="00D527DE">
        <w:t> </w:t>
      </w:r>
      <w:r w:rsidR="00D7426F" w:rsidRPr="00D527DE">
        <w:t>mainAxis  = =  0 ? 1 : 0</w:t>
      </w:r>
      <w:r w:rsidR="004F5AAC" w:rsidRPr="00D527DE">
        <w:t> </w:t>
      </w:r>
      <w:r w:rsidRPr="00D527DE">
        <w:t>] )</w:t>
      </w:r>
    </w:p>
    <w:p w14:paraId="5DB66702" w14:textId="5AC3E386"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tiebreaker[</w:t>
      </w:r>
      <w:r w:rsidR="004F5AAC" w:rsidRPr="00D527DE">
        <w:rPr>
          <w:lang w:val="en-US" w:eastAsia="ja-JP"/>
        </w:rPr>
        <w:t> </w:t>
      </w:r>
      <w:r w:rsidR="004F5AAC" w:rsidRPr="00D527DE">
        <w:rPr>
          <w:lang w:val="en-CA" w:eastAsia="ja-JP"/>
        </w:rPr>
        <w:t>j</w:t>
      </w:r>
      <w:r w:rsidR="004F5AAC" w:rsidRPr="00D527DE">
        <w:rPr>
          <w:lang w:val="en-US" w:eastAsia="ja-JP"/>
        </w:rPr>
        <w:t> </w:t>
      </w:r>
      <w:r w:rsidRPr="00D527DE">
        <w:rPr>
          <w:lang w:val="en-CA" w:eastAsia="ja-JP"/>
        </w:rPr>
        <w:t>]</w:t>
      </w:r>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r w:rsidR="000F46E2" w:rsidRPr="00D527DE">
        <w:rPr>
          <w:lang w:val="en-US" w:eastAsia="ja-JP"/>
        </w:rPr>
        <w:t> j ]</w:t>
      </w:r>
      <w:r w:rsidRPr="00D527DE">
        <w:rPr>
          <w:lang w:val="en-CA" w:eastAsia="ja-JP"/>
        </w:rPr>
        <w:t>[</w:t>
      </w:r>
      <w:r w:rsidR="004F5AAC" w:rsidRPr="00D527DE">
        <w:rPr>
          <w:lang w:val="en-US" w:eastAsia="ja-JP"/>
        </w:rPr>
        <w:t> </w:t>
      </w:r>
      <w:r w:rsidR="00D7426F" w:rsidRPr="00D527DE">
        <w:rPr>
          <w:lang w:val="en-CA" w:eastAsia="ja-JP"/>
        </w:rPr>
        <w:t>mainAxis</w:t>
      </w:r>
      <w:r w:rsidR="004F5AAC" w:rsidRPr="00D527DE">
        <w:rPr>
          <w:lang w:val="en-US" w:eastAsia="ja-JP"/>
        </w:rPr>
        <w:t> </w:t>
      </w:r>
      <w:r w:rsidRPr="00D527DE">
        <w:rPr>
          <w:lang w:val="en-CA" w:eastAsia="ja-JP"/>
        </w:rPr>
        <w:t>]</w:t>
      </w:r>
    </w:p>
    <w:p w14:paraId="1E69E3EC" w14:textId="5ACB9349" w:rsidR="005F032E" w:rsidRPr="00D527DE" w:rsidRDefault="005F032E" w:rsidP="004F5AAC">
      <w:pPr>
        <w:tabs>
          <w:tab w:val="clear" w:pos="403"/>
        </w:tabs>
        <w:rPr>
          <w:lang w:val="en-CA" w:eastAsia="ja-JP"/>
        </w:rPr>
      </w:pPr>
      <w:r w:rsidRPr="00D527DE">
        <w:rPr>
          <w:lang w:val="en-CA" w:eastAsia="ja-JP"/>
        </w:rPr>
        <w:t xml:space="preserve">where the function </w:t>
      </w:r>
      <w:r w:rsidR="0048552A" w:rsidRPr="00D527DE">
        <w:rPr>
          <w:lang w:val="en-CA" w:eastAsia="ja-JP"/>
        </w:rPr>
        <w:t>s</w:t>
      </w:r>
      <w:r w:rsidRPr="00D527DE">
        <w:rPr>
          <w:lang w:val="en-CA" w:eastAsia="ja-JP"/>
        </w:rPr>
        <w:t xml:space="preserve">impleAtan2( ) is defined in </w:t>
      </w:r>
      <w:r w:rsidRPr="00D527DE">
        <w:rPr>
          <w:lang w:val="en-CA" w:eastAsia="ja-JP"/>
        </w:rPr>
        <w:fldChar w:fldCharType="begin"/>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5.8.1</w:t>
      </w:r>
      <w:r w:rsidRPr="00D527DE">
        <w:rPr>
          <w:lang w:val="en-CA" w:eastAsia="ja-JP"/>
        </w:rPr>
        <w:fldChar w:fldCharType="end"/>
      </w:r>
      <w:r w:rsidRPr="00D527DE">
        <w:rPr>
          <w:lang w:val="en-CA" w:eastAsia="ja-JP"/>
        </w:rPr>
        <w:t>.</w:t>
      </w:r>
    </w:p>
    <w:p w14:paraId="3B261058" w14:textId="6AFE370C" w:rsidR="000F46E2" w:rsidRPr="00D527DE" w:rsidRDefault="000F46E2" w:rsidP="004F5AAC">
      <w:pPr>
        <w:tabs>
          <w:tab w:val="clear" w:pos="403"/>
        </w:tabs>
      </w:pPr>
      <w:r w:rsidRPr="00D527DE">
        <w:t>An array triSortIdx[ j ] with  j = 0.. numVertex − 1  is derived as follows:</w:t>
      </w:r>
    </w:p>
    <w:p w14:paraId="37227725" w14:textId="49354296" w:rsidR="000F46E2" w:rsidRPr="00D527DE" w:rsidRDefault="000F46E2" w:rsidP="004F5AAC">
      <w:pPr>
        <w:tabs>
          <w:tab w:val="clear" w:pos="403"/>
        </w:tabs>
      </w:pPr>
      <w:r w:rsidRPr="00D527DE">
        <w:lastRenderedPageBreak/>
        <w:tab/>
        <w:t>triSortIdx[ j ] = </w:t>
      </w:r>
      <w:r w:rsidR="00E23B29" w:rsidRPr="00D527DE">
        <w:t>(</w:t>
      </w:r>
      <w:r w:rsidRPr="00D527DE">
        <w:t>theta[ j ]&lt;&lt;</w:t>
      </w:r>
      <w:r w:rsidR="00E23B29" w:rsidRPr="00D527DE">
        <w:t>16 + tiebreaker[ j ])</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2ED0E818" w:rsidR="006D73B6" w:rsidRPr="00D527DE" w:rsidRDefault="006D73B6" w:rsidP="00D16D37">
      <w:pPr>
        <w:tabs>
          <w:tab w:val="clear" w:pos="403"/>
        </w:tabs>
      </w:pPr>
      <w:r w:rsidRPr="00D527DE">
        <w:tab/>
      </w:r>
      <w:r w:rsidR="00FD2A6A" w:rsidRPr="00D527DE">
        <w:t>s</w:t>
      </w:r>
      <w:r w:rsidRPr="00D527DE">
        <w:t>ort(</w:t>
      </w:r>
      <w:r w:rsidR="00FD2A6A" w:rsidRPr="00D527DE">
        <w:t xml:space="preserve"> </w:t>
      </w:r>
      <w:r w:rsidRPr="00D527DE">
        <w:t>leafVertices[</w:t>
      </w:r>
      <w:r w:rsidR="00FD2A6A" w:rsidRPr="00D527DE">
        <w:t> j </w:t>
      </w:r>
      <w:r w:rsidRPr="00D527DE">
        <w:t>],</w:t>
      </w:r>
      <w:r w:rsidR="000F46E2" w:rsidRPr="00D527DE">
        <w:t xml:space="preserve"> triSortIdx[ j ] </w:t>
      </w:r>
      <w:r w:rsidRPr="00D527DE">
        <w:t>)</w:t>
      </w:r>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5"/>
        <w:rPr>
          <w:lang w:val="en-CA"/>
        </w:rPr>
      </w:pPr>
      <w:bookmarkStart w:id="2344" w:name="_Ref9323702"/>
      <w:r w:rsidRPr="00D527DE">
        <w:rPr>
          <w:lang w:val="en-CA"/>
        </w:rPr>
        <w:t>Derivation process for reconstructed triangle vertex</w:t>
      </w:r>
      <w:bookmarkEnd w:id="2343"/>
      <w:bookmarkEnd w:id="2344"/>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17F5C821" w:rsidR="006C79FE" w:rsidRPr="00D527DE" w:rsidRDefault="006C79FE" w:rsidP="006C79FE">
      <w:r w:rsidRPr="00D527DE">
        <w:tab/>
        <w:t>the array leafVertices[ j ][ axis ] with  j = 0.. numVertex − 1 </w:t>
      </w:r>
      <w:r w:rsidR="00E1195D" w:rsidRPr="00D527DE">
        <w:t>,</w:t>
      </w:r>
      <w:r w:rsidRPr="00D527DE">
        <w:t xml:space="preserve"> axis = 0..2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4A3221E9"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0..2</w:t>
      </w:r>
      <w:r w:rsidR="00E1195D" w:rsidRPr="00D527DE">
        <w:t xml:space="preserve">, </w:t>
      </w:r>
      <w:r w:rsidRPr="00D527DE">
        <w:t>axis = 0..2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3DAA5ECE" w:rsidR="009772E6" w:rsidRPr="00D527DE" w:rsidRDefault="009772E6" w:rsidP="009772E6">
      <w:pPr>
        <w:rPr>
          <w:lang w:val="en-CA" w:eastAsia="ja-JP"/>
        </w:rPr>
      </w:pPr>
      <w:r w:rsidRPr="00D527DE">
        <w:rPr>
          <w:lang w:val="en-CA" w:eastAsia="ja-JP"/>
        </w:rPr>
        <w:tab/>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4A549219" w:rsidR="009772E6" w:rsidRPr="00D527DE" w:rsidRDefault="00B6779E" w:rsidP="001B1529">
      <w:pPr>
        <w:rPr>
          <w:lang w:eastAsia="ja-JP"/>
        </w:rPr>
      </w:pPr>
      <w:r w:rsidRPr="00D527DE">
        <w:rPr>
          <w:lang w:eastAsia="ja-JP"/>
        </w:rPr>
        <w:t>For the variable triIndex</w:t>
      </w:r>
      <w:r w:rsidRPr="00D527DE">
        <w:rPr>
          <w:lang w:val="en-US" w:eastAsia="ja-JP"/>
        </w:rPr>
        <w:t> = 0..</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5565ED53" w:rsidR="00D4769B" w:rsidRPr="00D527DE" w:rsidRDefault="00D4769B" w:rsidP="002D44D9">
      <w:pPr>
        <w:tabs>
          <w:tab w:val="clear" w:pos="403"/>
        </w:tabs>
      </w:pPr>
      <w:r w:rsidRPr="00D527DE">
        <w:tab/>
      </w:r>
      <w:r w:rsidR="009772E6" w:rsidRPr="00D527DE">
        <w:t>A</w:t>
      </w:r>
      <w:r w:rsidRPr="00D527DE">
        <w:t>n array triOrder[ axis ] with axis = 0..2 </w:t>
      </w:r>
      <w:r w:rsidR="009772E6" w:rsidRPr="00D527DE">
        <w:t xml:space="preserve"> </w:t>
      </w:r>
      <w:r w:rsidRPr="00D527DE">
        <w:t>is derived as follows:</w:t>
      </w:r>
    </w:p>
    <w:p w14:paraId="758C6AC6" w14:textId="714408B5" w:rsidR="002D44D9" w:rsidRPr="00D527DE" w:rsidRDefault="002D44D9" w:rsidP="009A454E">
      <w:pPr>
        <w:rPr>
          <w:lang w:val="en-CA"/>
        </w:rPr>
      </w:pPr>
      <w:r w:rsidRPr="00D527DE">
        <w:rPr>
          <w:lang w:val="en-CA"/>
        </w:rPr>
        <w:tab/>
      </w:r>
      <w:r w:rsidRPr="00D527DE">
        <w:rPr>
          <w:lang w:val="en-CA"/>
        </w:rPr>
        <w:tab/>
      </w:r>
      <w:r w:rsidR="00D4769B" w:rsidRPr="00D527DE">
        <w:rPr>
          <w:lang w:val="en-CA" w:eastAsia="ja-JP"/>
        </w:rPr>
        <w:t>triOrder</w:t>
      </w:r>
      <w:r w:rsidR="00D4769B" w:rsidRPr="00D527DE">
        <w:rPr>
          <w:lang w:val="en-CA"/>
        </w:rPr>
        <w:t>[ axis ] </w:t>
      </w:r>
      <w:r w:rsidR="009A454E" w:rsidRPr="00D527DE">
        <w:rPr>
          <w:lang w:val="en-CA"/>
        </w:rPr>
        <w:t>=</w:t>
      </w:r>
      <w:r w:rsidR="00D4769B" w:rsidRPr="00D527DE">
        <w:rPr>
          <w:lang w:val="en-CA"/>
        </w:rPr>
        <w:t> </w:t>
      </w:r>
      <w:r w:rsidR="009A454E" w:rsidRPr="00D527DE">
        <w:rPr>
          <w:lang w:val="en-CA"/>
        </w:rPr>
        <w:t>polyTriangles[</w:t>
      </w:r>
      <w:r w:rsidR="00D4769B" w:rsidRPr="00D527DE">
        <w:rPr>
          <w:lang w:val="en-CA"/>
        </w:rPr>
        <w:t> </w:t>
      </w:r>
      <w:r w:rsidR="009A454E" w:rsidRPr="00D527DE">
        <w:rPr>
          <w:lang w:val="en-CA"/>
        </w:rPr>
        <w:t>triStart</w:t>
      </w:r>
      <w:r w:rsidR="00CE5FE6" w:rsidRPr="00D527DE">
        <w:rPr>
          <w:lang w:val="en-CA"/>
        </w:rPr>
        <w:t>+</w:t>
      </w:r>
      <w:r w:rsidR="009A454E" w:rsidRPr="00D527DE">
        <w:rPr>
          <w:lang w:val="en-CA"/>
        </w:rPr>
        <w:t>triIndex</w:t>
      </w:r>
      <w:r w:rsidR="00D4769B" w:rsidRPr="00D527DE">
        <w:rPr>
          <w:lang w:val="en-CA"/>
        </w:rPr>
        <w:t> </w:t>
      </w:r>
      <w:r w:rsidR="009A454E" w:rsidRPr="00D527DE">
        <w:rPr>
          <w:lang w:val="en-CA"/>
        </w:rPr>
        <w:t>]</w:t>
      </w:r>
      <w:r w:rsidR="00D4769B" w:rsidRPr="00D527DE">
        <w:rPr>
          <w:lang w:val="en-CA"/>
        </w:rPr>
        <w:t>[ axis ]</w:t>
      </w:r>
    </w:p>
    <w:p w14:paraId="7A559BA1" w14:textId="72408353"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0..2</w:t>
      </w:r>
      <w:r w:rsidR="00E1195D" w:rsidRPr="00D527DE">
        <w:t xml:space="preserve">, </w:t>
      </w:r>
      <w:r w:rsidRPr="00D527DE">
        <w:t>axis = 0..2 is derived as follows:</w:t>
      </w:r>
    </w:p>
    <w:p w14:paraId="2E8AEC42" w14:textId="49FD5F2D" w:rsidR="009A454E" w:rsidRPr="00D527DE" w:rsidRDefault="00A46445" w:rsidP="00A46445">
      <w:pPr>
        <w:rPr>
          <w:lang w:val="en-CA"/>
        </w:rPr>
      </w:pPr>
      <w:r w:rsidRPr="00D527DE">
        <w:rPr>
          <w:lang w:val="en-CA" w:eastAsia="ja-JP"/>
        </w:rPr>
        <w:tab/>
      </w:r>
      <w:r w:rsidR="003A360A"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00CE5FE6" w:rsidRPr="00D527DE">
        <w:rPr>
          <w:lang w:val="en-CA"/>
        </w:rPr>
        <w:t>[</w:t>
      </w:r>
      <w:r w:rsidR="00D4769B" w:rsidRPr="00D527DE">
        <w:rPr>
          <w:lang w:val="en-CA"/>
        </w:rPr>
        <w:t> </w:t>
      </w:r>
      <w:r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r w:rsidR="00D4769B" w:rsidRPr="00D527DE">
        <w:rPr>
          <w:lang w:val="en-CA"/>
        </w:rPr>
        <w:t> triOrder</w:t>
      </w:r>
      <w:r w:rsidR="00CE5FE6" w:rsidRPr="00D527DE">
        <w:rPr>
          <w:lang w:val="en-CA"/>
        </w:rPr>
        <w:t>[</w:t>
      </w:r>
      <w:r w:rsidR="00D4769B" w:rsidRPr="00D527DE">
        <w:rPr>
          <w:lang w:val="en-CA"/>
        </w:rPr>
        <w:t> </w:t>
      </w:r>
      <w:r w:rsidR="00CE5FE6"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2E8E87C4"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r w:rsidR="00AD2E5E" w:rsidRPr="00D527DE">
        <w:t xml:space="preserve">Table </w:t>
      </w:r>
      <w:r w:rsidR="00AD2E5E">
        <w:rPr>
          <w:noProof/>
        </w:rPr>
        <w:t>9</w:t>
      </w:r>
      <w:r w:rsidR="006D0933" w:rsidRPr="00D527DE">
        <w:rPr>
          <w:szCs w:val="24"/>
          <w:lang w:val="en-CA"/>
        </w:rPr>
        <w:fldChar w:fldCharType="end"/>
      </w:r>
      <w:r w:rsidR="00276715" w:rsidRPr="00D527DE">
        <w:rPr>
          <w:szCs w:val="24"/>
          <w:lang w:val="en-CA"/>
        </w:rPr>
        <w:t>.</w:t>
      </w:r>
    </w:p>
    <w:p w14:paraId="48D7B43F" w14:textId="5B404E30" w:rsidR="006D0933" w:rsidRPr="009334E7" w:rsidRDefault="006D0933" w:rsidP="00D16D37">
      <w:pPr>
        <w:pStyle w:val="af5"/>
        <w:rPr>
          <w:rFonts w:ascii="Cambria" w:hAnsi="Cambria"/>
        </w:rPr>
      </w:pPr>
      <w:bookmarkStart w:id="2345" w:name="_Ref621783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10</w:t>
      </w:r>
      <w:r w:rsidR="00F6619B" w:rsidRPr="009334E7">
        <w:rPr>
          <w:rFonts w:ascii="Cambria" w:hAnsi="Cambria"/>
        </w:rPr>
        <w:fldChar w:fldCharType="end"/>
      </w:r>
      <w:bookmarkEnd w:id="2345"/>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00220C6B" w:rsidRPr="009334E7">
        <w:rPr>
          <w:rFonts w:ascii="Cambria" w:hAnsi="Cambria"/>
        </w:rPr>
        <w:t> </w:t>
      </w:r>
      <w:r w:rsidRPr="009334E7">
        <w:rPr>
          <w:rFonts w:ascii="Cambria" w:hAnsi="Cambria"/>
        </w:rPr>
        <w:t>i</w:t>
      </w:r>
      <w:r w:rsidR="00220C6B" w:rsidRPr="009334E7">
        <w:rPr>
          <w:rFonts w:ascii="Cambria" w:hAnsi="Cambria"/>
        </w:rPr>
        <w:t> </w:t>
      </w:r>
      <w:r w:rsidRPr="009334E7">
        <w:rPr>
          <w:rFonts w:ascii="Cambria" w:hAnsi="Cambria"/>
        </w:rPr>
        <w:t>][</w:t>
      </w:r>
      <w:r w:rsidR="00220C6B" w:rsidRPr="009334E7">
        <w:rPr>
          <w:rFonts w:ascii="Cambria" w:hAnsi="Cambria"/>
        </w:rPr>
        <w:t> </w:t>
      </w:r>
      <w:r w:rsidRPr="009334E7">
        <w:rPr>
          <w:rFonts w:ascii="Cambria" w:hAnsi="Cambria"/>
        </w:rPr>
        <w:t>axis</w:t>
      </w:r>
      <w:r w:rsidR="00220C6B" w:rsidRPr="009334E7">
        <w:rPr>
          <w:rFonts w:ascii="Cambria" w:hAnsi="Cambria"/>
        </w:rPr>
        <w:t> </w:t>
      </w:r>
      <w:r w:rsidRPr="009334E7">
        <w:rPr>
          <w:rFonts w:ascii="Cambria" w:hAnsi="Cambria"/>
        </w:rPr>
        <w:t>]</w:t>
      </w:r>
    </w:p>
    <w:tbl>
      <w:tblPr>
        <w:tblStyle w:val="a8"/>
        <w:tblW w:w="5000" w:type="pct"/>
        <w:tblLook w:val="04A0" w:firstRow="1" w:lastRow="0" w:firstColumn="1" w:lastColumn="0" w:noHBand="0" w:noVBand="1"/>
      </w:tblPr>
      <w:tblGrid>
        <w:gridCol w:w="582"/>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D527DE" w:rsidRDefault="006D0933" w:rsidP="006D0933">
            <w:pPr>
              <w:tabs>
                <w:tab w:val="clear" w:pos="403"/>
              </w:tabs>
              <w:spacing w:after="0" w:line="240" w:lineRule="auto"/>
              <w:jc w:val="left"/>
            </w:pPr>
          </w:p>
        </w:tc>
        <w:tc>
          <w:tcPr>
            <w:tcW w:w="4691" w:type="pct"/>
            <w:gridSpan w:val="20"/>
            <w:noWrap/>
            <w:hideMark/>
          </w:tcPr>
          <w:p w14:paraId="6811E146" w14:textId="66ADBE0B" w:rsidR="006D0933" w:rsidRPr="00D527DE" w:rsidRDefault="006D0933" w:rsidP="00D16D37">
            <w:pPr>
              <w:tabs>
                <w:tab w:val="clear" w:pos="403"/>
              </w:tabs>
              <w:spacing w:after="0" w:line="240" w:lineRule="auto"/>
              <w:jc w:val="center"/>
            </w:pPr>
            <w:r w:rsidRPr="00D527DE">
              <w:t>i</w:t>
            </w:r>
          </w:p>
        </w:tc>
      </w:tr>
      <w:tr w:rsidR="006D0933" w:rsidRPr="00D527DE" w14:paraId="6619B36C" w14:textId="77777777" w:rsidTr="00D16D37">
        <w:trPr>
          <w:trHeight w:val="360"/>
        </w:trPr>
        <w:tc>
          <w:tcPr>
            <w:tcW w:w="309" w:type="pct"/>
            <w:noWrap/>
            <w:hideMark/>
          </w:tcPr>
          <w:p w14:paraId="33AD9534"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541B027"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0F8D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3C1BB3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A36F5D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2982AF1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5841226"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6B8FAE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17DFAC9"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590AB175"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A46B771"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55F8122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28DCA96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345A877D" w14:textId="77777777" w:rsidR="006D0933" w:rsidRPr="00D527DE" w:rsidRDefault="006D0933" w:rsidP="006D0933">
            <w:pPr>
              <w:tabs>
                <w:tab w:val="clear" w:pos="403"/>
              </w:tabs>
              <w:spacing w:after="0" w:line="240" w:lineRule="auto"/>
              <w:jc w:val="right"/>
            </w:pPr>
            <w:r w:rsidRPr="00D527DE">
              <w:t>12</w:t>
            </w:r>
          </w:p>
        </w:tc>
        <w:tc>
          <w:tcPr>
            <w:tcW w:w="235" w:type="pct"/>
            <w:noWrap/>
            <w:hideMark/>
          </w:tcPr>
          <w:p w14:paraId="100CA86B" w14:textId="77777777" w:rsidR="006D0933" w:rsidRPr="00D527DE" w:rsidRDefault="006D0933" w:rsidP="006D0933">
            <w:pPr>
              <w:tabs>
                <w:tab w:val="clear" w:pos="403"/>
              </w:tabs>
              <w:spacing w:after="0" w:line="240" w:lineRule="auto"/>
              <w:jc w:val="right"/>
            </w:pPr>
            <w:r w:rsidRPr="00D527DE">
              <w:t>13</w:t>
            </w:r>
          </w:p>
        </w:tc>
        <w:tc>
          <w:tcPr>
            <w:tcW w:w="239" w:type="pct"/>
            <w:noWrap/>
            <w:hideMark/>
          </w:tcPr>
          <w:p w14:paraId="50A5DAD3" w14:textId="77777777" w:rsidR="006D0933" w:rsidRPr="00D527DE" w:rsidRDefault="006D0933" w:rsidP="006D0933">
            <w:pPr>
              <w:tabs>
                <w:tab w:val="clear" w:pos="403"/>
              </w:tabs>
              <w:spacing w:after="0" w:line="240" w:lineRule="auto"/>
              <w:jc w:val="right"/>
            </w:pPr>
            <w:r w:rsidRPr="00D527DE">
              <w:t>14</w:t>
            </w:r>
          </w:p>
        </w:tc>
        <w:tc>
          <w:tcPr>
            <w:tcW w:w="235" w:type="pct"/>
            <w:noWrap/>
            <w:hideMark/>
          </w:tcPr>
          <w:p w14:paraId="05C8B536" w14:textId="77777777" w:rsidR="006D0933" w:rsidRPr="00D527DE" w:rsidRDefault="006D0933" w:rsidP="006D0933">
            <w:pPr>
              <w:tabs>
                <w:tab w:val="clear" w:pos="403"/>
              </w:tabs>
              <w:spacing w:after="0" w:line="240" w:lineRule="auto"/>
              <w:jc w:val="right"/>
            </w:pPr>
            <w:r w:rsidRPr="00D527DE">
              <w:t>15</w:t>
            </w:r>
          </w:p>
        </w:tc>
        <w:tc>
          <w:tcPr>
            <w:tcW w:w="235" w:type="pct"/>
            <w:noWrap/>
            <w:hideMark/>
          </w:tcPr>
          <w:p w14:paraId="7FDC82F3" w14:textId="77777777" w:rsidR="006D0933" w:rsidRPr="00D527DE" w:rsidRDefault="006D0933" w:rsidP="006D0933">
            <w:pPr>
              <w:tabs>
                <w:tab w:val="clear" w:pos="403"/>
              </w:tabs>
              <w:spacing w:after="0" w:line="240" w:lineRule="auto"/>
              <w:jc w:val="right"/>
            </w:pPr>
            <w:r w:rsidRPr="00D527DE">
              <w:t>16</w:t>
            </w:r>
          </w:p>
        </w:tc>
        <w:tc>
          <w:tcPr>
            <w:tcW w:w="235" w:type="pct"/>
            <w:noWrap/>
            <w:hideMark/>
          </w:tcPr>
          <w:p w14:paraId="4998962B" w14:textId="77777777" w:rsidR="006D0933" w:rsidRPr="00D527DE" w:rsidRDefault="006D0933" w:rsidP="006D0933">
            <w:pPr>
              <w:tabs>
                <w:tab w:val="clear" w:pos="403"/>
              </w:tabs>
              <w:spacing w:after="0" w:line="240" w:lineRule="auto"/>
              <w:jc w:val="right"/>
            </w:pPr>
            <w:r w:rsidRPr="00D527DE">
              <w:t>17</w:t>
            </w:r>
          </w:p>
        </w:tc>
        <w:tc>
          <w:tcPr>
            <w:tcW w:w="235" w:type="pct"/>
            <w:noWrap/>
            <w:hideMark/>
          </w:tcPr>
          <w:p w14:paraId="7DC5CD0E" w14:textId="77777777" w:rsidR="006D0933" w:rsidRPr="00D527DE" w:rsidRDefault="006D0933" w:rsidP="006D0933">
            <w:pPr>
              <w:tabs>
                <w:tab w:val="clear" w:pos="403"/>
              </w:tabs>
              <w:spacing w:after="0" w:line="240" w:lineRule="auto"/>
              <w:jc w:val="right"/>
            </w:pPr>
            <w:r w:rsidRPr="00D527DE">
              <w:t>18</w:t>
            </w:r>
          </w:p>
        </w:tc>
        <w:tc>
          <w:tcPr>
            <w:tcW w:w="232" w:type="pct"/>
            <w:noWrap/>
            <w:hideMark/>
          </w:tcPr>
          <w:p w14:paraId="28587F55" w14:textId="77777777" w:rsidR="006D0933" w:rsidRPr="00D527DE" w:rsidRDefault="006D0933" w:rsidP="006D0933">
            <w:pPr>
              <w:tabs>
                <w:tab w:val="clear" w:pos="403"/>
              </w:tabs>
              <w:spacing w:after="0" w:line="240" w:lineRule="auto"/>
              <w:jc w:val="right"/>
            </w:pPr>
            <w:r w:rsidRPr="00D527DE">
              <w:t>19</w:t>
            </w:r>
          </w:p>
        </w:tc>
      </w:tr>
      <w:tr w:rsidR="006D0933" w:rsidRPr="00D527DE" w14:paraId="3FDBBCD7" w14:textId="77777777" w:rsidTr="00D16D37">
        <w:trPr>
          <w:trHeight w:val="360"/>
        </w:trPr>
        <w:tc>
          <w:tcPr>
            <w:tcW w:w="309" w:type="pct"/>
            <w:noWrap/>
            <w:hideMark/>
          </w:tcPr>
          <w:p w14:paraId="0305246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5177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B634B2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B4761F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C87685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1BC04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50DB23A"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097B3B8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7A694E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AC8332"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131DDFE"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1E4865"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CC0C8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C0A7077"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78946A5" w14:textId="77777777" w:rsidR="006D0933" w:rsidRPr="00D527DE" w:rsidRDefault="006D0933" w:rsidP="006D0933">
            <w:pPr>
              <w:tabs>
                <w:tab w:val="clear" w:pos="403"/>
              </w:tabs>
              <w:spacing w:after="0" w:line="240" w:lineRule="auto"/>
              <w:jc w:val="right"/>
            </w:pPr>
            <w:r w:rsidRPr="00D527DE">
              <w:t>6</w:t>
            </w:r>
          </w:p>
        </w:tc>
        <w:tc>
          <w:tcPr>
            <w:tcW w:w="239" w:type="pct"/>
            <w:noWrap/>
            <w:hideMark/>
          </w:tcPr>
          <w:p w14:paraId="5867F15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6A3A3A7"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ECA04D9"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728E81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75CFD3E"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56C1E86" w14:textId="77777777" w:rsidR="006D0933" w:rsidRPr="00D527DE" w:rsidRDefault="006D0933" w:rsidP="006D0933">
            <w:pPr>
              <w:tabs>
                <w:tab w:val="clear" w:pos="403"/>
              </w:tabs>
              <w:spacing w:after="0" w:line="240" w:lineRule="auto"/>
              <w:jc w:val="right"/>
            </w:pPr>
            <w:r w:rsidRPr="00D527DE">
              <w:t>0</w:t>
            </w:r>
          </w:p>
        </w:tc>
      </w:tr>
      <w:tr w:rsidR="006D0933" w:rsidRPr="00D527DE" w14:paraId="32899E3B" w14:textId="77777777" w:rsidTr="00D16D37">
        <w:trPr>
          <w:trHeight w:val="360"/>
        </w:trPr>
        <w:tc>
          <w:tcPr>
            <w:tcW w:w="309" w:type="pct"/>
            <w:noWrap/>
            <w:hideMark/>
          </w:tcPr>
          <w:p w14:paraId="6BE86CD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EA4E4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26EC4A33"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51E7598C"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3633397"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FBEF8A0"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C550AF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5933EF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CE24B6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073ED4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A61EF52"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6A26D74E"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6F1EC637"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0AA727FE"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9B5E01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6161A6C5"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A47AF0D"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B137D9C"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25C69520"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E53C317" w14:textId="77777777" w:rsidR="006D0933" w:rsidRPr="00D527DE" w:rsidRDefault="006D0933" w:rsidP="006D0933">
            <w:pPr>
              <w:tabs>
                <w:tab w:val="clear" w:pos="403"/>
              </w:tabs>
              <w:spacing w:after="0" w:line="240" w:lineRule="auto"/>
              <w:jc w:val="right"/>
            </w:pPr>
            <w:r w:rsidRPr="00D527DE">
              <w:t>7</w:t>
            </w:r>
          </w:p>
        </w:tc>
        <w:tc>
          <w:tcPr>
            <w:tcW w:w="232" w:type="pct"/>
            <w:noWrap/>
            <w:hideMark/>
          </w:tcPr>
          <w:p w14:paraId="7E703AB8" w14:textId="77777777" w:rsidR="006D0933" w:rsidRPr="00D527DE" w:rsidRDefault="006D0933" w:rsidP="006D0933">
            <w:pPr>
              <w:tabs>
                <w:tab w:val="clear" w:pos="403"/>
              </w:tabs>
              <w:spacing w:after="0" w:line="240" w:lineRule="auto"/>
              <w:jc w:val="right"/>
            </w:pPr>
            <w:r w:rsidRPr="00D527DE">
              <w:t>2</w:t>
            </w:r>
          </w:p>
        </w:tc>
      </w:tr>
      <w:tr w:rsidR="006D0933" w:rsidRPr="00D527DE" w14:paraId="30082D0B" w14:textId="77777777" w:rsidTr="00D16D37">
        <w:trPr>
          <w:trHeight w:val="360"/>
        </w:trPr>
        <w:tc>
          <w:tcPr>
            <w:tcW w:w="309" w:type="pct"/>
            <w:noWrap/>
            <w:hideMark/>
          </w:tcPr>
          <w:p w14:paraId="6487FAC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FAD5B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892526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06F52E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9CCC8A1"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039985E"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96F363"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604016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62B56AA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4C9A45E"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26B3953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7074D6"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3F3F1A5F"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2E3862D"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D9F5A1F"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5510ECA"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B0FF5A"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E40DA5D"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906043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66DD8BEC" w14:textId="77777777" w:rsidR="006D0933" w:rsidRPr="00D527DE" w:rsidRDefault="006D0933" w:rsidP="006D0933">
            <w:pPr>
              <w:tabs>
                <w:tab w:val="clear" w:pos="403"/>
              </w:tabs>
              <w:spacing w:after="0" w:line="240" w:lineRule="auto"/>
              <w:jc w:val="right"/>
            </w:pPr>
            <w:r w:rsidRPr="00D527DE">
              <w:t>0</w:t>
            </w:r>
          </w:p>
        </w:tc>
        <w:tc>
          <w:tcPr>
            <w:tcW w:w="232" w:type="pct"/>
            <w:noWrap/>
            <w:hideMark/>
          </w:tcPr>
          <w:p w14:paraId="5C4DCEEC" w14:textId="77777777" w:rsidR="006D0933" w:rsidRPr="00D527DE" w:rsidRDefault="006D0933" w:rsidP="006D0933">
            <w:pPr>
              <w:tabs>
                <w:tab w:val="clear" w:pos="403"/>
              </w:tabs>
              <w:spacing w:after="0" w:line="240" w:lineRule="auto"/>
              <w:jc w:val="right"/>
            </w:pPr>
            <w:r w:rsidRPr="00D527DE">
              <w:t>4</w:t>
            </w:r>
          </w:p>
        </w:tc>
      </w:tr>
      <w:tr w:rsidR="006D0933" w:rsidRPr="00D527DE" w14:paraId="6C1358F6" w14:textId="77777777" w:rsidTr="00D16D37">
        <w:trPr>
          <w:trHeight w:val="360"/>
        </w:trPr>
        <w:tc>
          <w:tcPr>
            <w:tcW w:w="309" w:type="pct"/>
            <w:noWrap/>
            <w:hideMark/>
          </w:tcPr>
          <w:p w14:paraId="44B4DBC2" w14:textId="77777777" w:rsidR="006D0933" w:rsidRPr="00D527DE" w:rsidRDefault="006D0933" w:rsidP="006D0933">
            <w:pPr>
              <w:tabs>
                <w:tab w:val="clear" w:pos="403"/>
              </w:tabs>
              <w:spacing w:after="0" w:line="240" w:lineRule="auto"/>
              <w:jc w:val="right"/>
            </w:pPr>
          </w:p>
        </w:tc>
        <w:tc>
          <w:tcPr>
            <w:tcW w:w="4691" w:type="pct"/>
            <w:gridSpan w:val="20"/>
            <w:noWrap/>
            <w:hideMark/>
          </w:tcPr>
          <w:p w14:paraId="41015B2B" w14:textId="5CA11FB5" w:rsidR="006D0933" w:rsidRPr="00D527DE" w:rsidRDefault="006D0933" w:rsidP="00D16D37">
            <w:pPr>
              <w:tabs>
                <w:tab w:val="clear" w:pos="403"/>
              </w:tabs>
              <w:spacing w:after="0" w:line="240" w:lineRule="auto"/>
              <w:jc w:val="center"/>
            </w:pPr>
            <w:r w:rsidRPr="00D527DE">
              <w:t>i</w:t>
            </w:r>
          </w:p>
        </w:tc>
      </w:tr>
      <w:tr w:rsidR="006D0933" w:rsidRPr="00D527DE" w14:paraId="75350757" w14:textId="77777777" w:rsidTr="00D16D37">
        <w:trPr>
          <w:trHeight w:val="360"/>
        </w:trPr>
        <w:tc>
          <w:tcPr>
            <w:tcW w:w="309" w:type="pct"/>
            <w:noWrap/>
            <w:hideMark/>
          </w:tcPr>
          <w:p w14:paraId="3D48B520" w14:textId="77777777" w:rsidR="006D0933" w:rsidRPr="00D527DE" w:rsidRDefault="006D0933" w:rsidP="006D0933">
            <w:pPr>
              <w:tabs>
                <w:tab w:val="clear" w:pos="403"/>
              </w:tabs>
              <w:spacing w:after="0" w:line="240" w:lineRule="auto"/>
              <w:jc w:val="left"/>
            </w:pPr>
            <w:r w:rsidRPr="00D527DE">
              <w:lastRenderedPageBreak/>
              <w:t>axis</w:t>
            </w:r>
          </w:p>
        </w:tc>
        <w:tc>
          <w:tcPr>
            <w:tcW w:w="234" w:type="pct"/>
            <w:noWrap/>
            <w:hideMark/>
          </w:tcPr>
          <w:p w14:paraId="29596BDC" w14:textId="77777777" w:rsidR="006D0933" w:rsidRPr="00D527DE" w:rsidRDefault="006D0933" w:rsidP="006D0933">
            <w:pPr>
              <w:tabs>
                <w:tab w:val="clear" w:pos="403"/>
              </w:tabs>
              <w:spacing w:after="0" w:line="240" w:lineRule="auto"/>
              <w:jc w:val="right"/>
            </w:pPr>
            <w:r w:rsidRPr="00D527DE">
              <w:t>20</w:t>
            </w:r>
          </w:p>
        </w:tc>
        <w:tc>
          <w:tcPr>
            <w:tcW w:w="234" w:type="pct"/>
            <w:noWrap/>
            <w:hideMark/>
          </w:tcPr>
          <w:p w14:paraId="668BAB97" w14:textId="77777777" w:rsidR="006D0933" w:rsidRPr="00D527DE" w:rsidRDefault="006D0933" w:rsidP="006D0933">
            <w:pPr>
              <w:tabs>
                <w:tab w:val="clear" w:pos="403"/>
              </w:tabs>
              <w:spacing w:after="0" w:line="240" w:lineRule="auto"/>
              <w:jc w:val="right"/>
            </w:pPr>
            <w:r w:rsidRPr="00D527DE">
              <w:t>21</w:t>
            </w:r>
          </w:p>
        </w:tc>
        <w:tc>
          <w:tcPr>
            <w:tcW w:w="234" w:type="pct"/>
            <w:noWrap/>
            <w:hideMark/>
          </w:tcPr>
          <w:p w14:paraId="1742A370" w14:textId="77777777" w:rsidR="006D0933" w:rsidRPr="00D527DE" w:rsidRDefault="006D0933" w:rsidP="006D0933">
            <w:pPr>
              <w:tabs>
                <w:tab w:val="clear" w:pos="403"/>
              </w:tabs>
              <w:spacing w:after="0" w:line="240" w:lineRule="auto"/>
              <w:jc w:val="right"/>
            </w:pPr>
            <w:r w:rsidRPr="00D527DE">
              <w:t>22</w:t>
            </w:r>
          </w:p>
        </w:tc>
        <w:tc>
          <w:tcPr>
            <w:tcW w:w="234" w:type="pct"/>
            <w:noWrap/>
            <w:hideMark/>
          </w:tcPr>
          <w:p w14:paraId="7284C285" w14:textId="77777777" w:rsidR="006D0933" w:rsidRPr="00D527DE" w:rsidRDefault="006D0933" w:rsidP="006D0933">
            <w:pPr>
              <w:tabs>
                <w:tab w:val="clear" w:pos="403"/>
              </w:tabs>
              <w:spacing w:after="0" w:line="240" w:lineRule="auto"/>
              <w:jc w:val="right"/>
            </w:pPr>
            <w:r w:rsidRPr="00D527DE">
              <w:t>23</w:t>
            </w:r>
          </w:p>
        </w:tc>
        <w:tc>
          <w:tcPr>
            <w:tcW w:w="234" w:type="pct"/>
            <w:noWrap/>
            <w:hideMark/>
          </w:tcPr>
          <w:p w14:paraId="6A27696A" w14:textId="77777777" w:rsidR="006D0933" w:rsidRPr="00D527DE" w:rsidRDefault="006D0933" w:rsidP="006D0933">
            <w:pPr>
              <w:tabs>
                <w:tab w:val="clear" w:pos="403"/>
              </w:tabs>
              <w:spacing w:after="0" w:line="240" w:lineRule="auto"/>
              <w:jc w:val="right"/>
            </w:pPr>
            <w:r w:rsidRPr="00D527DE">
              <w:t>24</w:t>
            </w:r>
          </w:p>
        </w:tc>
        <w:tc>
          <w:tcPr>
            <w:tcW w:w="234" w:type="pct"/>
            <w:noWrap/>
            <w:hideMark/>
          </w:tcPr>
          <w:p w14:paraId="05040684" w14:textId="77777777" w:rsidR="006D0933" w:rsidRPr="00D527DE" w:rsidRDefault="006D0933" w:rsidP="006D0933">
            <w:pPr>
              <w:tabs>
                <w:tab w:val="clear" w:pos="403"/>
              </w:tabs>
              <w:spacing w:after="0" w:line="240" w:lineRule="auto"/>
              <w:jc w:val="right"/>
            </w:pPr>
            <w:r w:rsidRPr="00D527DE">
              <w:t>25</w:t>
            </w:r>
          </w:p>
        </w:tc>
        <w:tc>
          <w:tcPr>
            <w:tcW w:w="234" w:type="pct"/>
            <w:noWrap/>
            <w:hideMark/>
          </w:tcPr>
          <w:p w14:paraId="067AA4DD" w14:textId="77777777" w:rsidR="006D0933" w:rsidRPr="00D527DE" w:rsidRDefault="006D0933" w:rsidP="006D0933">
            <w:pPr>
              <w:tabs>
                <w:tab w:val="clear" w:pos="403"/>
              </w:tabs>
              <w:spacing w:after="0" w:line="240" w:lineRule="auto"/>
              <w:jc w:val="right"/>
            </w:pPr>
            <w:r w:rsidRPr="00D527DE">
              <w:t>26</w:t>
            </w:r>
          </w:p>
        </w:tc>
        <w:tc>
          <w:tcPr>
            <w:tcW w:w="234" w:type="pct"/>
            <w:noWrap/>
            <w:hideMark/>
          </w:tcPr>
          <w:p w14:paraId="2A135A86" w14:textId="77777777" w:rsidR="006D0933" w:rsidRPr="00D527DE" w:rsidRDefault="006D0933" w:rsidP="006D0933">
            <w:pPr>
              <w:tabs>
                <w:tab w:val="clear" w:pos="403"/>
              </w:tabs>
              <w:spacing w:after="0" w:line="240" w:lineRule="auto"/>
              <w:jc w:val="right"/>
            </w:pPr>
            <w:r w:rsidRPr="00D527DE">
              <w:t>27</w:t>
            </w:r>
          </w:p>
        </w:tc>
        <w:tc>
          <w:tcPr>
            <w:tcW w:w="234" w:type="pct"/>
            <w:noWrap/>
            <w:hideMark/>
          </w:tcPr>
          <w:p w14:paraId="43848EE9" w14:textId="77777777" w:rsidR="006D0933" w:rsidRPr="00D527DE" w:rsidRDefault="006D0933" w:rsidP="006D0933">
            <w:pPr>
              <w:tabs>
                <w:tab w:val="clear" w:pos="403"/>
              </w:tabs>
              <w:spacing w:after="0" w:line="240" w:lineRule="auto"/>
              <w:jc w:val="right"/>
            </w:pPr>
            <w:r w:rsidRPr="00D527DE">
              <w:t>28</w:t>
            </w:r>
          </w:p>
        </w:tc>
        <w:tc>
          <w:tcPr>
            <w:tcW w:w="234" w:type="pct"/>
            <w:noWrap/>
            <w:hideMark/>
          </w:tcPr>
          <w:p w14:paraId="4F6B5E61" w14:textId="77777777" w:rsidR="006D0933" w:rsidRPr="00D527DE" w:rsidRDefault="006D0933" w:rsidP="006D0933">
            <w:pPr>
              <w:tabs>
                <w:tab w:val="clear" w:pos="403"/>
              </w:tabs>
              <w:spacing w:after="0" w:line="240" w:lineRule="auto"/>
              <w:jc w:val="right"/>
            </w:pPr>
            <w:r w:rsidRPr="00D527DE">
              <w:t>29</w:t>
            </w:r>
          </w:p>
        </w:tc>
        <w:tc>
          <w:tcPr>
            <w:tcW w:w="235" w:type="pct"/>
            <w:noWrap/>
            <w:hideMark/>
          </w:tcPr>
          <w:p w14:paraId="651091FE" w14:textId="77777777" w:rsidR="006D0933" w:rsidRPr="00D527DE" w:rsidRDefault="006D0933" w:rsidP="006D0933">
            <w:pPr>
              <w:tabs>
                <w:tab w:val="clear" w:pos="403"/>
              </w:tabs>
              <w:spacing w:after="0" w:line="240" w:lineRule="auto"/>
              <w:jc w:val="right"/>
            </w:pPr>
            <w:r w:rsidRPr="00D527DE">
              <w:t>30</w:t>
            </w:r>
          </w:p>
        </w:tc>
        <w:tc>
          <w:tcPr>
            <w:tcW w:w="235" w:type="pct"/>
            <w:noWrap/>
            <w:hideMark/>
          </w:tcPr>
          <w:p w14:paraId="47BDA68C" w14:textId="77777777" w:rsidR="006D0933" w:rsidRPr="00D527DE" w:rsidRDefault="006D0933" w:rsidP="006D0933">
            <w:pPr>
              <w:tabs>
                <w:tab w:val="clear" w:pos="403"/>
              </w:tabs>
              <w:spacing w:after="0" w:line="240" w:lineRule="auto"/>
              <w:jc w:val="right"/>
            </w:pPr>
            <w:r w:rsidRPr="00D527DE">
              <w:t>31</w:t>
            </w:r>
          </w:p>
        </w:tc>
        <w:tc>
          <w:tcPr>
            <w:tcW w:w="235" w:type="pct"/>
            <w:noWrap/>
            <w:hideMark/>
          </w:tcPr>
          <w:p w14:paraId="51AB2A91" w14:textId="77777777" w:rsidR="006D0933" w:rsidRPr="00D527DE" w:rsidRDefault="006D0933" w:rsidP="006D0933">
            <w:pPr>
              <w:tabs>
                <w:tab w:val="clear" w:pos="403"/>
              </w:tabs>
              <w:spacing w:after="0" w:line="240" w:lineRule="auto"/>
              <w:jc w:val="right"/>
            </w:pPr>
            <w:r w:rsidRPr="00D527DE">
              <w:t>32</w:t>
            </w:r>
          </w:p>
        </w:tc>
        <w:tc>
          <w:tcPr>
            <w:tcW w:w="235" w:type="pct"/>
            <w:noWrap/>
            <w:hideMark/>
          </w:tcPr>
          <w:p w14:paraId="2E8CD11F" w14:textId="77777777" w:rsidR="006D0933" w:rsidRPr="00D527DE" w:rsidRDefault="006D0933" w:rsidP="006D0933">
            <w:pPr>
              <w:tabs>
                <w:tab w:val="clear" w:pos="403"/>
              </w:tabs>
              <w:spacing w:after="0" w:line="240" w:lineRule="auto"/>
              <w:jc w:val="right"/>
            </w:pPr>
            <w:r w:rsidRPr="00D527DE">
              <w:t>33</w:t>
            </w:r>
          </w:p>
        </w:tc>
        <w:tc>
          <w:tcPr>
            <w:tcW w:w="239" w:type="pct"/>
            <w:noWrap/>
            <w:hideMark/>
          </w:tcPr>
          <w:p w14:paraId="6B3F60EF" w14:textId="77777777" w:rsidR="006D0933" w:rsidRPr="00D527DE" w:rsidRDefault="006D0933" w:rsidP="006D0933">
            <w:pPr>
              <w:tabs>
                <w:tab w:val="clear" w:pos="403"/>
              </w:tabs>
              <w:spacing w:after="0" w:line="240" w:lineRule="auto"/>
              <w:jc w:val="right"/>
            </w:pPr>
            <w:r w:rsidRPr="00D527DE">
              <w:t>34</w:t>
            </w:r>
          </w:p>
        </w:tc>
        <w:tc>
          <w:tcPr>
            <w:tcW w:w="235" w:type="pct"/>
            <w:noWrap/>
            <w:hideMark/>
          </w:tcPr>
          <w:p w14:paraId="7976A662" w14:textId="77777777" w:rsidR="006D0933" w:rsidRPr="00D527DE" w:rsidRDefault="006D0933" w:rsidP="006D0933">
            <w:pPr>
              <w:tabs>
                <w:tab w:val="clear" w:pos="403"/>
              </w:tabs>
              <w:spacing w:after="0" w:line="240" w:lineRule="auto"/>
              <w:jc w:val="right"/>
            </w:pPr>
            <w:r w:rsidRPr="00D527DE">
              <w:t>35</w:t>
            </w:r>
          </w:p>
        </w:tc>
        <w:tc>
          <w:tcPr>
            <w:tcW w:w="235" w:type="pct"/>
            <w:noWrap/>
            <w:hideMark/>
          </w:tcPr>
          <w:p w14:paraId="57D9FDA7" w14:textId="77777777" w:rsidR="006D0933" w:rsidRPr="00D527DE" w:rsidRDefault="006D0933" w:rsidP="006D0933">
            <w:pPr>
              <w:tabs>
                <w:tab w:val="clear" w:pos="403"/>
              </w:tabs>
              <w:spacing w:after="0" w:line="240" w:lineRule="auto"/>
              <w:jc w:val="right"/>
            </w:pPr>
            <w:r w:rsidRPr="00D527DE">
              <w:t>36</w:t>
            </w:r>
          </w:p>
        </w:tc>
        <w:tc>
          <w:tcPr>
            <w:tcW w:w="235" w:type="pct"/>
            <w:noWrap/>
            <w:hideMark/>
          </w:tcPr>
          <w:p w14:paraId="60E4D9D7" w14:textId="77777777" w:rsidR="006D0933" w:rsidRPr="00D527DE" w:rsidRDefault="006D0933" w:rsidP="006D0933">
            <w:pPr>
              <w:tabs>
                <w:tab w:val="clear" w:pos="403"/>
              </w:tabs>
              <w:spacing w:after="0" w:line="240" w:lineRule="auto"/>
              <w:jc w:val="right"/>
            </w:pPr>
            <w:r w:rsidRPr="00D527DE">
              <w:t>37</w:t>
            </w:r>
          </w:p>
        </w:tc>
        <w:tc>
          <w:tcPr>
            <w:tcW w:w="235" w:type="pct"/>
            <w:noWrap/>
            <w:hideMark/>
          </w:tcPr>
          <w:p w14:paraId="4685F5B5" w14:textId="77777777" w:rsidR="006D0933" w:rsidRPr="00D527DE" w:rsidRDefault="006D0933" w:rsidP="006D0933">
            <w:pPr>
              <w:tabs>
                <w:tab w:val="clear" w:pos="403"/>
              </w:tabs>
              <w:spacing w:after="0" w:line="240" w:lineRule="auto"/>
              <w:jc w:val="right"/>
            </w:pPr>
            <w:r w:rsidRPr="00D527DE">
              <w:t>38</w:t>
            </w:r>
          </w:p>
        </w:tc>
        <w:tc>
          <w:tcPr>
            <w:tcW w:w="232" w:type="pct"/>
            <w:noWrap/>
            <w:hideMark/>
          </w:tcPr>
          <w:p w14:paraId="1C2FEA1C" w14:textId="77777777" w:rsidR="006D0933" w:rsidRPr="00D527DE" w:rsidRDefault="006D0933" w:rsidP="006D0933">
            <w:pPr>
              <w:tabs>
                <w:tab w:val="clear" w:pos="403"/>
              </w:tabs>
              <w:spacing w:after="0" w:line="240" w:lineRule="auto"/>
              <w:jc w:val="right"/>
            </w:pPr>
            <w:r w:rsidRPr="00D527DE">
              <w:t>39</w:t>
            </w:r>
          </w:p>
        </w:tc>
      </w:tr>
      <w:tr w:rsidR="006D0933" w:rsidRPr="00D527DE" w14:paraId="629A5FFC" w14:textId="77777777" w:rsidTr="00D16D37">
        <w:trPr>
          <w:trHeight w:val="360"/>
        </w:trPr>
        <w:tc>
          <w:tcPr>
            <w:tcW w:w="309" w:type="pct"/>
            <w:noWrap/>
            <w:hideMark/>
          </w:tcPr>
          <w:p w14:paraId="0E67864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496F40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E1CD77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3837E3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68D2F4F"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15CE02A"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310657B"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2711D85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2A4F4A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D4A3E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4D79C3"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B451AF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5272EA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B355863"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488CD642"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5E048B66"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6F64B7B2"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5E81A3C"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44318E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D2057F4" w14:textId="77777777" w:rsidR="006D0933" w:rsidRPr="00D527DE" w:rsidRDefault="006D0933" w:rsidP="006D0933">
            <w:pPr>
              <w:tabs>
                <w:tab w:val="clear" w:pos="403"/>
              </w:tabs>
              <w:spacing w:after="0" w:line="240" w:lineRule="auto"/>
              <w:jc w:val="right"/>
            </w:pPr>
            <w:r w:rsidRPr="00D527DE">
              <w:t>4</w:t>
            </w:r>
          </w:p>
        </w:tc>
        <w:tc>
          <w:tcPr>
            <w:tcW w:w="232" w:type="pct"/>
            <w:noWrap/>
            <w:hideMark/>
          </w:tcPr>
          <w:p w14:paraId="2CDAD7ED" w14:textId="77777777" w:rsidR="006D0933" w:rsidRPr="00D527DE" w:rsidRDefault="006D0933" w:rsidP="006D0933">
            <w:pPr>
              <w:tabs>
                <w:tab w:val="clear" w:pos="403"/>
              </w:tabs>
              <w:spacing w:after="0" w:line="240" w:lineRule="auto"/>
              <w:jc w:val="right"/>
            </w:pPr>
            <w:r w:rsidRPr="00D527DE">
              <w:t>6</w:t>
            </w:r>
          </w:p>
        </w:tc>
      </w:tr>
      <w:tr w:rsidR="006D0933" w:rsidRPr="00D527DE" w14:paraId="4FDB2AB7" w14:textId="77777777" w:rsidTr="00D16D37">
        <w:trPr>
          <w:trHeight w:val="360"/>
        </w:trPr>
        <w:tc>
          <w:tcPr>
            <w:tcW w:w="309" w:type="pct"/>
            <w:noWrap/>
            <w:hideMark/>
          </w:tcPr>
          <w:p w14:paraId="57612BEC"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5DEF3B8"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538C4C5"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DE174C3"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0D49235A"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49DDE440"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608A39B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1D468B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C0E78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F7FEE3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9E31762"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18051585"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1617602B" w14:textId="77777777" w:rsidR="006D0933" w:rsidRPr="00D527DE" w:rsidRDefault="006D0933" w:rsidP="006D0933">
            <w:pPr>
              <w:tabs>
                <w:tab w:val="clear" w:pos="403"/>
              </w:tabs>
              <w:spacing w:after="0" w:line="240" w:lineRule="auto"/>
              <w:jc w:val="right"/>
            </w:pPr>
            <w:r w:rsidRPr="00D527DE">
              <w:t>7</w:t>
            </w:r>
          </w:p>
        </w:tc>
        <w:tc>
          <w:tcPr>
            <w:tcW w:w="235" w:type="pct"/>
            <w:noWrap/>
            <w:hideMark/>
          </w:tcPr>
          <w:p w14:paraId="19D104BA"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02AF0268"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EFBF10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25B4C13"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3826944"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D0D32FE"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6E69F337" w14:textId="77777777" w:rsidR="006D0933" w:rsidRPr="00D527DE" w:rsidRDefault="006D0933" w:rsidP="006D0933">
            <w:pPr>
              <w:tabs>
                <w:tab w:val="clear" w:pos="403"/>
              </w:tabs>
              <w:spacing w:after="0" w:line="240" w:lineRule="auto"/>
              <w:jc w:val="right"/>
            </w:pPr>
            <w:r w:rsidRPr="00D527DE">
              <w:t>5</w:t>
            </w:r>
          </w:p>
        </w:tc>
        <w:tc>
          <w:tcPr>
            <w:tcW w:w="232" w:type="pct"/>
            <w:noWrap/>
            <w:hideMark/>
          </w:tcPr>
          <w:p w14:paraId="71A486FA" w14:textId="77777777" w:rsidR="006D0933" w:rsidRPr="00D527DE" w:rsidRDefault="006D0933" w:rsidP="006D0933">
            <w:pPr>
              <w:tabs>
                <w:tab w:val="clear" w:pos="403"/>
              </w:tabs>
              <w:spacing w:after="0" w:line="240" w:lineRule="auto"/>
              <w:jc w:val="right"/>
            </w:pPr>
            <w:r w:rsidRPr="00D527DE">
              <w:t>7</w:t>
            </w:r>
          </w:p>
        </w:tc>
      </w:tr>
      <w:tr w:rsidR="006D0933" w:rsidRPr="00D527DE" w14:paraId="50D24247" w14:textId="77777777" w:rsidTr="00D16D37">
        <w:trPr>
          <w:trHeight w:val="360"/>
        </w:trPr>
        <w:tc>
          <w:tcPr>
            <w:tcW w:w="309" w:type="pct"/>
            <w:noWrap/>
            <w:hideMark/>
          </w:tcPr>
          <w:p w14:paraId="26029F1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D9E5C25"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F41DE0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EF32D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F7E57D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CFBD47A"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413275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DD9C28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607665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4ED05A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3FE6B14"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5E9377"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4C14B9"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EC3C48A"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757B8FA" w14:textId="77777777" w:rsidR="006D0933" w:rsidRPr="00D527DE" w:rsidRDefault="006D0933" w:rsidP="006D0933">
            <w:pPr>
              <w:tabs>
                <w:tab w:val="clear" w:pos="403"/>
              </w:tabs>
              <w:spacing w:after="0" w:line="240" w:lineRule="auto"/>
              <w:jc w:val="right"/>
            </w:pPr>
            <w:r w:rsidRPr="00D527DE">
              <w:t>4</w:t>
            </w:r>
          </w:p>
        </w:tc>
        <w:tc>
          <w:tcPr>
            <w:tcW w:w="239" w:type="pct"/>
            <w:noWrap/>
            <w:hideMark/>
          </w:tcPr>
          <w:p w14:paraId="6B60164D"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60446CC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3C0CE76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6172D18"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29CC28"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889FD97" w14:textId="77777777" w:rsidR="006D0933" w:rsidRPr="00D527DE" w:rsidRDefault="006D0933" w:rsidP="006D0933">
            <w:pPr>
              <w:tabs>
                <w:tab w:val="clear" w:pos="403"/>
              </w:tabs>
              <w:spacing w:after="0" w:line="240" w:lineRule="auto"/>
              <w:jc w:val="right"/>
            </w:pPr>
            <w:r w:rsidRPr="00D527DE">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D527DE" w:rsidRDefault="006D0933" w:rsidP="006D0933">
            <w:pPr>
              <w:tabs>
                <w:tab w:val="clear" w:pos="403"/>
              </w:tabs>
              <w:spacing w:after="0" w:line="240" w:lineRule="auto"/>
              <w:jc w:val="right"/>
            </w:pPr>
          </w:p>
        </w:tc>
        <w:tc>
          <w:tcPr>
            <w:tcW w:w="3520" w:type="pct"/>
            <w:gridSpan w:val="15"/>
            <w:noWrap/>
            <w:hideMark/>
          </w:tcPr>
          <w:p w14:paraId="5BC0C265" w14:textId="77777777" w:rsidR="006D0933" w:rsidRPr="00D527DE" w:rsidRDefault="006D0933" w:rsidP="006D0933">
            <w:pPr>
              <w:tabs>
                <w:tab w:val="clear" w:pos="403"/>
              </w:tabs>
              <w:spacing w:after="0" w:line="240" w:lineRule="auto"/>
              <w:jc w:val="center"/>
            </w:pPr>
            <w:r w:rsidRPr="00D527DE">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5BCDF3F9" w14:textId="77777777" w:rsidR="006D0933" w:rsidRPr="00D527DE" w:rsidRDefault="006D0933" w:rsidP="006D0933">
            <w:pPr>
              <w:tabs>
                <w:tab w:val="clear" w:pos="403"/>
              </w:tabs>
              <w:spacing w:after="0" w:line="240" w:lineRule="auto"/>
              <w:jc w:val="right"/>
            </w:pPr>
            <w:r w:rsidRPr="00D527DE">
              <w:t>40</w:t>
            </w:r>
          </w:p>
        </w:tc>
        <w:tc>
          <w:tcPr>
            <w:tcW w:w="234" w:type="pct"/>
            <w:noWrap/>
            <w:hideMark/>
          </w:tcPr>
          <w:p w14:paraId="07159078" w14:textId="77777777" w:rsidR="006D0933" w:rsidRPr="00D527DE" w:rsidRDefault="006D0933" w:rsidP="006D0933">
            <w:pPr>
              <w:tabs>
                <w:tab w:val="clear" w:pos="403"/>
              </w:tabs>
              <w:spacing w:after="0" w:line="240" w:lineRule="auto"/>
              <w:jc w:val="right"/>
            </w:pPr>
            <w:r w:rsidRPr="00D527DE">
              <w:t>41</w:t>
            </w:r>
          </w:p>
        </w:tc>
        <w:tc>
          <w:tcPr>
            <w:tcW w:w="234" w:type="pct"/>
            <w:noWrap/>
            <w:hideMark/>
          </w:tcPr>
          <w:p w14:paraId="61540C7B" w14:textId="77777777" w:rsidR="006D0933" w:rsidRPr="00D527DE" w:rsidRDefault="006D0933" w:rsidP="006D0933">
            <w:pPr>
              <w:tabs>
                <w:tab w:val="clear" w:pos="403"/>
              </w:tabs>
              <w:spacing w:after="0" w:line="240" w:lineRule="auto"/>
              <w:jc w:val="right"/>
            </w:pPr>
            <w:r w:rsidRPr="00D527DE">
              <w:t>42</w:t>
            </w:r>
          </w:p>
        </w:tc>
        <w:tc>
          <w:tcPr>
            <w:tcW w:w="234" w:type="pct"/>
            <w:noWrap/>
            <w:hideMark/>
          </w:tcPr>
          <w:p w14:paraId="706FB00F" w14:textId="77777777" w:rsidR="006D0933" w:rsidRPr="00D527DE" w:rsidRDefault="006D0933" w:rsidP="006D0933">
            <w:pPr>
              <w:tabs>
                <w:tab w:val="clear" w:pos="403"/>
              </w:tabs>
              <w:spacing w:after="0" w:line="240" w:lineRule="auto"/>
              <w:jc w:val="right"/>
            </w:pPr>
            <w:r w:rsidRPr="00D527DE">
              <w:t>43</w:t>
            </w:r>
          </w:p>
        </w:tc>
        <w:tc>
          <w:tcPr>
            <w:tcW w:w="234" w:type="pct"/>
            <w:noWrap/>
            <w:hideMark/>
          </w:tcPr>
          <w:p w14:paraId="07C22670" w14:textId="77777777" w:rsidR="006D0933" w:rsidRPr="00D527DE" w:rsidRDefault="006D0933" w:rsidP="006D0933">
            <w:pPr>
              <w:tabs>
                <w:tab w:val="clear" w:pos="403"/>
              </w:tabs>
              <w:spacing w:after="0" w:line="240" w:lineRule="auto"/>
              <w:jc w:val="right"/>
            </w:pPr>
            <w:r w:rsidRPr="00D527DE">
              <w:t>44</w:t>
            </w:r>
          </w:p>
        </w:tc>
        <w:tc>
          <w:tcPr>
            <w:tcW w:w="234" w:type="pct"/>
            <w:noWrap/>
            <w:hideMark/>
          </w:tcPr>
          <w:p w14:paraId="3E495B3F" w14:textId="77777777" w:rsidR="006D0933" w:rsidRPr="00D527DE" w:rsidRDefault="006D0933" w:rsidP="006D0933">
            <w:pPr>
              <w:tabs>
                <w:tab w:val="clear" w:pos="403"/>
              </w:tabs>
              <w:spacing w:after="0" w:line="240" w:lineRule="auto"/>
              <w:jc w:val="right"/>
            </w:pPr>
            <w:r w:rsidRPr="00D527DE">
              <w:t>45</w:t>
            </w:r>
          </w:p>
        </w:tc>
        <w:tc>
          <w:tcPr>
            <w:tcW w:w="234" w:type="pct"/>
            <w:noWrap/>
            <w:hideMark/>
          </w:tcPr>
          <w:p w14:paraId="1F3E6172" w14:textId="77777777" w:rsidR="006D0933" w:rsidRPr="00D527DE" w:rsidRDefault="006D0933" w:rsidP="006D0933">
            <w:pPr>
              <w:tabs>
                <w:tab w:val="clear" w:pos="403"/>
              </w:tabs>
              <w:spacing w:after="0" w:line="240" w:lineRule="auto"/>
              <w:jc w:val="right"/>
            </w:pPr>
            <w:r w:rsidRPr="00D527DE">
              <w:t>46</w:t>
            </w:r>
          </w:p>
        </w:tc>
        <w:tc>
          <w:tcPr>
            <w:tcW w:w="234" w:type="pct"/>
            <w:noWrap/>
            <w:hideMark/>
          </w:tcPr>
          <w:p w14:paraId="372D18EC" w14:textId="77777777" w:rsidR="006D0933" w:rsidRPr="00D527DE" w:rsidRDefault="006D0933" w:rsidP="006D0933">
            <w:pPr>
              <w:tabs>
                <w:tab w:val="clear" w:pos="403"/>
              </w:tabs>
              <w:spacing w:after="0" w:line="240" w:lineRule="auto"/>
              <w:jc w:val="right"/>
            </w:pPr>
            <w:r w:rsidRPr="00D527DE">
              <w:t>47</w:t>
            </w:r>
          </w:p>
        </w:tc>
        <w:tc>
          <w:tcPr>
            <w:tcW w:w="234" w:type="pct"/>
            <w:noWrap/>
            <w:hideMark/>
          </w:tcPr>
          <w:p w14:paraId="5821ECA6" w14:textId="77777777" w:rsidR="006D0933" w:rsidRPr="00D527DE" w:rsidRDefault="006D0933" w:rsidP="006D0933">
            <w:pPr>
              <w:tabs>
                <w:tab w:val="clear" w:pos="403"/>
              </w:tabs>
              <w:spacing w:after="0" w:line="240" w:lineRule="auto"/>
              <w:jc w:val="right"/>
            </w:pPr>
            <w:r w:rsidRPr="00D527DE">
              <w:t>48</w:t>
            </w:r>
          </w:p>
        </w:tc>
        <w:tc>
          <w:tcPr>
            <w:tcW w:w="234" w:type="pct"/>
            <w:noWrap/>
            <w:hideMark/>
          </w:tcPr>
          <w:p w14:paraId="2880911F" w14:textId="77777777" w:rsidR="006D0933" w:rsidRPr="00D527DE" w:rsidRDefault="006D0933" w:rsidP="006D0933">
            <w:pPr>
              <w:tabs>
                <w:tab w:val="clear" w:pos="403"/>
              </w:tabs>
              <w:spacing w:after="0" w:line="240" w:lineRule="auto"/>
              <w:jc w:val="right"/>
            </w:pPr>
            <w:r w:rsidRPr="00D527DE">
              <w:t>49</w:t>
            </w:r>
          </w:p>
        </w:tc>
        <w:tc>
          <w:tcPr>
            <w:tcW w:w="235" w:type="pct"/>
            <w:noWrap/>
            <w:hideMark/>
          </w:tcPr>
          <w:p w14:paraId="674C0C8E" w14:textId="77777777" w:rsidR="006D0933" w:rsidRPr="00D527DE" w:rsidRDefault="006D0933" w:rsidP="006D0933">
            <w:pPr>
              <w:tabs>
                <w:tab w:val="clear" w:pos="403"/>
              </w:tabs>
              <w:spacing w:after="0" w:line="240" w:lineRule="auto"/>
              <w:jc w:val="right"/>
            </w:pPr>
            <w:r w:rsidRPr="00D527DE">
              <w:t>50</w:t>
            </w:r>
          </w:p>
        </w:tc>
        <w:tc>
          <w:tcPr>
            <w:tcW w:w="235" w:type="pct"/>
            <w:noWrap/>
            <w:hideMark/>
          </w:tcPr>
          <w:p w14:paraId="6B8A8990" w14:textId="77777777" w:rsidR="006D0933" w:rsidRPr="00D527DE" w:rsidRDefault="006D0933" w:rsidP="006D0933">
            <w:pPr>
              <w:tabs>
                <w:tab w:val="clear" w:pos="403"/>
              </w:tabs>
              <w:spacing w:after="0" w:line="240" w:lineRule="auto"/>
              <w:jc w:val="right"/>
            </w:pPr>
            <w:r w:rsidRPr="00D527DE">
              <w:t>51</w:t>
            </w:r>
          </w:p>
        </w:tc>
        <w:tc>
          <w:tcPr>
            <w:tcW w:w="235" w:type="pct"/>
            <w:noWrap/>
            <w:hideMark/>
          </w:tcPr>
          <w:p w14:paraId="3CCC3B52" w14:textId="77777777" w:rsidR="006D0933" w:rsidRPr="00D527DE" w:rsidRDefault="006D0933" w:rsidP="006D0933">
            <w:pPr>
              <w:tabs>
                <w:tab w:val="clear" w:pos="403"/>
              </w:tabs>
              <w:spacing w:after="0" w:line="240" w:lineRule="auto"/>
              <w:jc w:val="right"/>
            </w:pPr>
            <w:r w:rsidRPr="00D527DE">
              <w:t>52</w:t>
            </w:r>
          </w:p>
        </w:tc>
        <w:tc>
          <w:tcPr>
            <w:tcW w:w="235" w:type="pct"/>
            <w:noWrap/>
            <w:hideMark/>
          </w:tcPr>
          <w:p w14:paraId="020C82BF" w14:textId="77777777" w:rsidR="006D0933" w:rsidRPr="00D527DE" w:rsidRDefault="006D0933" w:rsidP="006D0933">
            <w:pPr>
              <w:tabs>
                <w:tab w:val="clear" w:pos="403"/>
              </w:tabs>
              <w:spacing w:after="0" w:line="240" w:lineRule="auto"/>
              <w:jc w:val="right"/>
            </w:pPr>
            <w:r w:rsidRPr="00D527DE">
              <w:t>53</w:t>
            </w:r>
          </w:p>
        </w:tc>
        <w:tc>
          <w:tcPr>
            <w:tcW w:w="239" w:type="pct"/>
            <w:noWrap/>
            <w:hideMark/>
          </w:tcPr>
          <w:p w14:paraId="35009794" w14:textId="77777777" w:rsidR="006D0933" w:rsidRPr="00D527DE" w:rsidRDefault="006D0933" w:rsidP="006D0933">
            <w:pPr>
              <w:tabs>
                <w:tab w:val="clear" w:pos="403"/>
              </w:tabs>
              <w:spacing w:after="0" w:line="240" w:lineRule="auto"/>
              <w:jc w:val="right"/>
            </w:pPr>
            <w:r w:rsidRPr="00D527DE">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43FE2D3"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51EDAC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5F6910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F26C20F"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CEFB7B5"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636750C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D92BA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111987B"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B1381A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2661846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621987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51E22142"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B22C4A1"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FDE44A8" w14:textId="77777777" w:rsidR="006D0933" w:rsidRPr="00D527DE" w:rsidRDefault="006D0933" w:rsidP="006D0933">
            <w:pPr>
              <w:tabs>
                <w:tab w:val="clear" w:pos="403"/>
              </w:tabs>
              <w:spacing w:after="0" w:line="240" w:lineRule="auto"/>
              <w:jc w:val="right"/>
            </w:pPr>
            <w:r w:rsidRPr="00D527DE">
              <w:t>8</w:t>
            </w:r>
          </w:p>
        </w:tc>
        <w:tc>
          <w:tcPr>
            <w:tcW w:w="239" w:type="pct"/>
            <w:noWrap/>
            <w:hideMark/>
          </w:tcPr>
          <w:p w14:paraId="7CFCB7B8" w14:textId="77777777" w:rsidR="006D0933" w:rsidRPr="00D527DE" w:rsidRDefault="006D0933" w:rsidP="006D0933">
            <w:pPr>
              <w:tabs>
                <w:tab w:val="clear" w:pos="403"/>
              </w:tabs>
              <w:spacing w:after="0" w:line="240" w:lineRule="auto"/>
              <w:jc w:val="right"/>
            </w:pPr>
            <w:r w:rsidRPr="00D527DE">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FF49F08" w14:textId="77777777" w:rsidR="006D0933" w:rsidRPr="00D527DE" w:rsidRDefault="006D0933" w:rsidP="006D0933">
            <w:pPr>
              <w:tabs>
                <w:tab w:val="clear" w:pos="403"/>
              </w:tabs>
              <w:spacing w:after="0" w:line="240" w:lineRule="auto"/>
              <w:jc w:val="right"/>
            </w:pPr>
            <w:r w:rsidRPr="00D527DE">
              <w:t>9</w:t>
            </w:r>
          </w:p>
        </w:tc>
        <w:tc>
          <w:tcPr>
            <w:tcW w:w="234" w:type="pct"/>
            <w:noWrap/>
            <w:hideMark/>
          </w:tcPr>
          <w:p w14:paraId="2685D9A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FB12FC"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6144667"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2DDDD2D"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147AAF4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1A3563E"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230676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5FAF2CC"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07412792"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6997CD0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7FA06558"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75CD3D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4F377DC0" w14:textId="77777777" w:rsidR="006D0933" w:rsidRPr="00D527DE" w:rsidRDefault="006D0933" w:rsidP="006D0933">
            <w:pPr>
              <w:tabs>
                <w:tab w:val="clear" w:pos="403"/>
              </w:tabs>
              <w:spacing w:after="0" w:line="240" w:lineRule="auto"/>
              <w:jc w:val="right"/>
            </w:pPr>
            <w:r w:rsidRPr="00D527DE">
              <w:t>10</w:t>
            </w:r>
          </w:p>
        </w:tc>
        <w:tc>
          <w:tcPr>
            <w:tcW w:w="239" w:type="pct"/>
            <w:noWrap/>
            <w:hideMark/>
          </w:tcPr>
          <w:p w14:paraId="1EE013C1" w14:textId="77777777" w:rsidR="006D0933" w:rsidRPr="00D527DE" w:rsidRDefault="006D0933" w:rsidP="006D0933">
            <w:pPr>
              <w:tabs>
                <w:tab w:val="clear" w:pos="403"/>
              </w:tabs>
              <w:spacing w:after="0" w:line="240" w:lineRule="auto"/>
              <w:jc w:val="right"/>
            </w:pPr>
            <w:r w:rsidRPr="00D527DE">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3C053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144731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A38F3B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45E96A73"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6A58A8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7BF50B4"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187DB1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3EBCE3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8526F1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6D7D9DA6"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0715DBA6"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C9829F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48F17E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095399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17CDFCB7" w14:textId="77777777" w:rsidR="006D0933" w:rsidRPr="00D527DE" w:rsidRDefault="006D0933" w:rsidP="006D0933">
            <w:pPr>
              <w:tabs>
                <w:tab w:val="clear" w:pos="403"/>
              </w:tabs>
              <w:spacing w:after="0" w:line="240" w:lineRule="auto"/>
              <w:jc w:val="right"/>
            </w:pPr>
            <w:r w:rsidRPr="00D527DE">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4"/>
        <w:rPr>
          <w:noProof/>
          <w:lang w:val="en-CA"/>
        </w:rPr>
      </w:pPr>
      <w:bookmarkStart w:id="2346" w:name="_Toc528915288"/>
      <w:bookmarkStart w:id="2347" w:name="_Ref529196230"/>
      <w:bookmarkStart w:id="2348" w:name="_Ref5873735"/>
      <w:r w:rsidRPr="00D527DE">
        <w:rPr>
          <w:noProof/>
          <w:lang w:val="en-CA"/>
        </w:rPr>
        <w:t>Points derivation process on the triangles</w:t>
      </w:r>
      <w:bookmarkEnd w:id="2346"/>
      <w:bookmarkEnd w:id="2347"/>
      <w:bookmarkEnd w:id="2348"/>
    </w:p>
    <w:p w14:paraId="0AA95444" w14:textId="618D4C9D" w:rsidR="00220C6B" w:rsidRPr="00D527DE" w:rsidRDefault="009414EA" w:rsidP="00363539">
      <w:pPr>
        <w:rPr>
          <w:rFonts w:eastAsia="ＭＳ 明朝"/>
          <w:lang w:val="en-CA" w:eastAsia="ja-JP"/>
        </w:rPr>
      </w:pPr>
      <w:r w:rsidRPr="00D527DE">
        <w:rPr>
          <w:rFonts w:eastAsia="ＭＳ 明朝"/>
          <w:lang w:val="en-CA" w:eastAsia="ja-JP"/>
        </w:rPr>
        <w:t>Inputs to this process are</w:t>
      </w:r>
      <w:r w:rsidR="004C4290" w:rsidRPr="00D527DE">
        <w:rPr>
          <w:rFonts w:eastAsia="ＭＳ 明朝"/>
          <w:lang w:val="en-CA" w:eastAsia="ja-JP"/>
        </w:rPr>
        <w:t>:</w:t>
      </w:r>
    </w:p>
    <w:p w14:paraId="7DA343C5" w14:textId="7E5B4A3F" w:rsidR="001312F5" w:rsidRPr="00D527DE" w:rsidRDefault="001312F5" w:rsidP="001312F5">
      <w:pPr>
        <w:rPr>
          <w:lang w:val="en-CA" w:eastAsia="ja-JP"/>
        </w:rPr>
      </w:pPr>
      <w:r w:rsidRPr="00D527DE">
        <w:rPr>
          <w:lang w:val="en-CA" w:eastAsia="ja-JP"/>
        </w:rPr>
        <w:tab/>
        <w:t>the variable numTriangles</w:t>
      </w:r>
      <w:r w:rsidR="004C4290" w:rsidRPr="00D527DE">
        <w:rPr>
          <w:lang w:val="en-CA" w:eastAsia="ja-JP"/>
        </w:rPr>
        <w:t>,</w:t>
      </w:r>
    </w:p>
    <w:p w14:paraId="4BA49E55" w14:textId="3B5A74DD"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and axis = 0..2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369B123D"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r w:rsidRPr="00D527DE">
        <w:rPr>
          <w:lang w:val="en-CA"/>
        </w:rPr>
        <w:t xml:space="preserve"> </w:t>
      </w:r>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23905B9A" w:rsidR="00220C6B" w:rsidRPr="00D527DE" w:rsidRDefault="00D5297F" w:rsidP="00363539">
      <w:r w:rsidRPr="00D527DE">
        <w:t>A variable bbSize is set to (1&lt;&lt; geom_max_node_size_log2)</w:t>
      </w:r>
      <w:r w:rsidR="00D22578" w:rsidRPr="00D527DE">
        <w:t> </w:t>
      </w:r>
      <w:r w:rsidRPr="00D527DE">
        <w:t>–</w:t>
      </w:r>
      <w:r w:rsidR="00D22578" w:rsidRPr="00D527DE">
        <w:t> </w:t>
      </w:r>
      <w:r w:rsidRPr="00D527DE">
        <w:t>1.</w:t>
      </w:r>
    </w:p>
    <w:p w14:paraId="040CA056" w14:textId="2281D7B1" w:rsidR="000D3BCE" w:rsidRPr="00D527DE" w:rsidRDefault="000D3BCE" w:rsidP="00363539">
      <w:r w:rsidRPr="00D527DE">
        <w:t>For the variable k = 0..</w:t>
      </w:r>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7A765164"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0..2</w:t>
      </w:r>
      <w:r w:rsidR="00E1195D" w:rsidRPr="00D527DE">
        <w:t xml:space="preserve">, </w:t>
      </w:r>
      <w:r w:rsidR="00D5297F" w:rsidRPr="00D527DE">
        <w:t xml:space="preserve">axis = 0..2 </w:t>
      </w:r>
      <w:r w:rsidR="002C6190" w:rsidRPr="00D527DE">
        <w:t xml:space="preserve">is set to </w:t>
      </w:r>
      <w:r w:rsidR="009772E6" w:rsidRPr="00D527DE">
        <w:t>recTriVertex</w:t>
      </w:r>
      <w:r w:rsidR="002C6190" w:rsidRPr="00D527DE">
        <w:t>[ k ][ vertex ][ axis ]</w:t>
      </w:r>
    </w:p>
    <w:p w14:paraId="32B25919" w14:textId="005D7E8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0..2 as follows:</w:t>
      </w:r>
    </w:p>
    <w:p w14:paraId="3431F200" w14:textId="34BA7B1E" w:rsidR="00D5297F" w:rsidRPr="00D527DE" w:rsidRDefault="00D5297F" w:rsidP="00D5297F">
      <w:r w:rsidRPr="00D527DE">
        <w:tab/>
      </w:r>
      <w:r w:rsidR="009E1EB6" w:rsidRPr="00D527DE">
        <w:tab/>
      </w:r>
      <w:r w:rsidRPr="00D527DE">
        <w:t>for(vertex=0; vertex&lt;3; vertex++)</w:t>
      </w:r>
    </w:p>
    <w:p w14:paraId="7C96A021" w14:textId="61E87A33" w:rsidR="00D5297F" w:rsidRPr="00D527DE" w:rsidRDefault="00D5297F" w:rsidP="000D3BCE">
      <w:r w:rsidRPr="00D527DE">
        <w:tab/>
      </w:r>
      <w:r w:rsidRPr="00D527DE">
        <w:tab/>
      </w:r>
      <w:r w:rsidR="009E1EB6" w:rsidRPr="00D527DE">
        <w:tab/>
      </w:r>
      <w:r w:rsidR="00170B1C" w:rsidRPr="00D527DE">
        <w:t>ptsOnTriangle</w:t>
      </w:r>
      <w:r w:rsidRPr="00D527DE">
        <w:t>[ </w:t>
      </w:r>
      <w:r w:rsidR="003F7F87" w:rsidRPr="00D527DE">
        <w:t>numPtsOnTriangle</w:t>
      </w:r>
      <w:r w:rsidRPr="00D527DE">
        <w:t>++ ][ axis ] = Clip3( recTV[ vertex ][ axis ], 0, bbSize)</w:t>
      </w:r>
    </w:p>
    <w:p w14:paraId="4F6708BC" w14:textId="291CB5FE"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0..2,</w:t>
      </w:r>
      <w:r w:rsidR="001723F8" w:rsidRPr="00D527DE">
        <w:t xml:space="preserve"> </w:t>
      </w:r>
      <w:r w:rsidRPr="00D527DE">
        <w:t>g</w:t>
      </w:r>
      <w:r w:rsidR="00A46A00" w:rsidRPr="00D527DE">
        <w:t>1 = </w:t>
      </w:r>
      <w:r w:rsidR="00BA56C6" w:rsidRPr="00D527DE">
        <w:t>0</w:t>
      </w:r>
      <w:r w:rsidRPr="00D527DE">
        <w:t>..</w:t>
      </w:r>
      <w:r w:rsidR="00A46A00" w:rsidRPr="00D527DE">
        <w:t>bbSize – 1 </w:t>
      </w:r>
      <w:r w:rsidR="004547E6" w:rsidRPr="00D527DE">
        <w:t>,</w:t>
      </w:r>
      <w:r w:rsidR="00D5297F" w:rsidRPr="00D527DE">
        <w:t xml:space="preserve"> g2</w:t>
      </w:r>
      <w:r w:rsidR="00A46A00" w:rsidRPr="00D527DE">
        <w:t> = 0..bbSize – 1 </w:t>
      </w:r>
      <w:r w:rsidR="00D5297F" w:rsidRPr="00D527DE">
        <w:t xml:space="preserve">, </w:t>
      </w:r>
      <w:r w:rsidR="003F7F87" w:rsidRPr="00D527DE">
        <w:t xml:space="preserve">and </w:t>
      </w:r>
      <w:r w:rsidR="00EB00BE" w:rsidRPr="00D527DE">
        <w:t>sign</w:t>
      </w:r>
      <w:r w:rsidR="001723F8" w:rsidRPr="00D527DE">
        <w:t> = </w:t>
      </w:r>
      <w:r w:rsidR="008E570B" w:rsidRPr="00D527DE">
        <w:t>0..</w:t>
      </w:r>
      <w:r w:rsidR="003F7F87" w:rsidRPr="00D527DE">
        <w:t xml:space="preserve">1, </w:t>
      </w:r>
      <w:r w:rsidRPr="00D527DE">
        <w:t>the following appl</w:t>
      </w:r>
      <w:r w:rsidR="007C0655" w:rsidRPr="00D527DE">
        <w:t>ies</w:t>
      </w:r>
      <w:r w:rsidRPr="00D527DE">
        <w:t>:</w:t>
      </w:r>
    </w:p>
    <w:p w14:paraId="09CF6AEC" w14:textId="342B5341" w:rsidR="008E570B" w:rsidRPr="00D527DE" w:rsidRDefault="008E570B" w:rsidP="008E570B">
      <w:pPr>
        <w:jc w:val="left"/>
      </w:pPr>
      <w:r w:rsidRPr="00D527DE">
        <w:tab/>
      </w:r>
      <w:r w:rsidRPr="00D527DE">
        <w:tab/>
        <w:t>A variable rSign is derived as follows:</w:t>
      </w:r>
    </w:p>
    <w:p w14:paraId="108E1B4F" w14:textId="39768B71" w:rsidR="008E570B" w:rsidRPr="00D527DE" w:rsidRDefault="008E570B" w:rsidP="008E570B">
      <w:pPr>
        <w:jc w:val="left"/>
      </w:pPr>
      <w:r w:rsidRPr="00D527DE">
        <w:tab/>
      </w:r>
      <w:r w:rsidRPr="00D527DE">
        <w:tab/>
      </w:r>
      <w:r w:rsidRPr="00D527DE">
        <w:tab/>
        <w:t>rSign = sign&gt;0</w:t>
      </w:r>
      <w:r w:rsidR="00A0172E" w:rsidRPr="00D527DE">
        <w:t xml:space="preserve"> </w:t>
      </w:r>
      <w:r w:rsidRPr="00D527DE">
        <w:t xml:space="preserve">? </w:t>
      </w:r>
      <w:r w:rsidR="00D73EFD" w:rsidRPr="00D527DE">
        <w:t>256</w:t>
      </w:r>
      <w:r w:rsidRPr="00D527DE">
        <w:t>: −</w:t>
      </w:r>
      <w:r w:rsidR="00D73EFD" w:rsidRPr="00D527DE">
        <w:t>256</w:t>
      </w:r>
    </w:p>
    <w:p w14:paraId="6B7883CB" w14:textId="28E35E07" w:rsidR="009E1EB6" w:rsidRPr="00D527DE" w:rsidRDefault="00CD11AC">
      <w:pPr>
        <w:jc w:val="left"/>
      </w:pPr>
      <w:r w:rsidRPr="00D527DE">
        <w:tab/>
      </w:r>
      <w:r w:rsidRPr="00D527DE">
        <w:tab/>
        <w:t>A variable rayStart is derived as follows:</w:t>
      </w:r>
    </w:p>
    <w:p w14:paraId="58898FA8" w14:textId="13D040ED" w:rsidR="00CD11AC" w:rsidRPr="00D527DE" w:rsidRDefault="00CD11AC">
      <w:pPr>
        <w:jc w:val="left"/>
      </w:pPr>
      <w:r w:rsidRPr="00D527DE">
        <w:lastRenderedPageBreak/>
        <w:tab/>
      </w:r>
      <w:r w:rsidRPr="00D527DE">
        <w:tab/>
      </w:r>
      <w:r w:rsidRPr="00D527DE">
        <w:tab/>
        <w:t>rayStart</w:t>
      </w:r>
      <w:r w:rsidR="008E570B" w:rsidRPr="00D527DE">
        <w:t> </w:t>
      </w:r>
      <w:r w:rsidRPr="00D527DE">
        <w:t>=</w:t>
      </w:r>
      <w:r w:rsidR="008E570B" w:rsidRPr="00D527DE">
        <w:t> </w:t>
      </w:r>
      <w:r w:rsidR="00480B36" w:rsidRPr="00D527DE">
        <w:t>sign</w:t>
      </w:r>
      <w:r w:rsidRPr="00D527DE">
        <w:t>&gt;0 ? −</w:t>
      </w:r>
      <w:r w:rsidR="00D73EFD" w:rsidRPr="00D527DE">
        <w:t>256</w:t>
      </w:r>
      <w:r w:rsidRPr="00D527DE">
        <w:t xml:space="preserve"> : (bbSize</w:t>
      </w:r>
      <w:r w:rsidR="00D73EFD" w:rsidRPr="00D527DE">
        <w:t>+1</w:t>
      </w:r>
      <w:r w:rsidR="00480B36" w:rsidRPr="00D527DE">
        <w:t>)</w:t>
      </w:r>
      <w:r w:rsidR="00D73EFD" w:rsidRPr="00D527DE">
        <w:t>&lt;&lt;8</w:t>
      </w:r>
    </w:p>
    <w:p w14:paraId="71521470" w14:textId="12DE9AD6" w:rsidR="002C6190" w:rsidRPr="00D527DE" w:rsidRDefault="009E1EB6">
      <w:r w:rsidRPr="00D527DE">
        <w:tab/>
      </w:r>
      <w:r w:rsidRPr="00D527DE">
        <w:tab/>
        <w:t>An array rayOrigin[</w:t>
      </w:r>
      <w:r w:rsidR="006068F8" w:rsidRPr="00D527DE">
        <w:t> axis </w:t>
      </w:r>
      <w:r w:rsidRPr="00D527DE">
        <w:t xml:space="preserve">] </w:t>
      </w:r>
      <w:r w:rsidR="006068F8" w:rsidRPr="00D527DE">
        <w:t xml:space="preserve">with axis = 0..2  </w:t>
      </w:r>
      <w:r w:rsidRPr="00D527DE">
        <w:t>is derived as follows:</w:t>
      </w:r>
    </w:p>
    <w:p w14:paraId="0AB7BEB2" w14:textId="4DA9AEBC" w:rsidR="009E1EB6" w:rsidRPr="00D527DE" w:rsidRDefault="009E1EB6">
      <w:r w:rsidRPr="00D527DE">
        <w:tab/>
      </w:r>
      <w:r w:rsidRPr="00D527DE">
        <w:tab/>
      </w:r>
      <w:r w:rsidRPr="00D527DE">
        <w:tab/>
        <w:t>rayOrigin[ 0 ]</w:t>
      </w:r>
      <w:r w:rsidR="00CD11AC" w:rsidRPr="00D527DE">
        <w:t> </w:t>
      </w:r>
      <w:r w:rsidRPr="00D527DE">
        <w:t>=</w:t>
      </w:r>
      <w:r w:rsidR="00CD11AC" w:rsidRPr="00D527DE">
        <w:t> (</w:t>
      </w:r>
      <w:r w:rsidR="006068F8" w:rsidRPr="00D527DE">
        <w:t xml:space="preserve">rDir  </w:t>
      </w:r>
      <w:r w:rsidRPr="00D527DE">
        <w:t>= =  0</w:t>
      </w:r>
      <w:r w:rsidR="00CD11AC" w:rsidRPr="00D527DE">
        <w:t>)</w:t>
      </w:r>
      <w:r w:rsidRPr="00D527DE">
        <w:t xml:space="preserve"> ? </w:t>
      </w:r>
      <w:r w:rsidR="00CD11AC" w:rsidRPr="00D527DE">
        <w:t>rayStart : g1</w:t>
      </w:r>
      <w:r w:rsidR="00480B36" w:rsidRPr="00D527DE">
        <w:t>&lt;&lt; 8</w:t>
      </w:r>
    </w:p>
    <w:p w14:paraId="336960F0" w14:textId="7F13DFA1" w:rsidR="00CD11AC" w:rsidRPr="00D527DE" w:rsidRDefault="00CD11AC" w:rsidP="00CD11AC">
      <w:r w:rsidRPr="00D527DE">
        <w:tab/>
      </w:r>
      <w:r w:rsidRPr="00D527DE">
        <w:tab/>
      </w:r>
      <w:r w:rsidRPr="00D527DE">
        <w:tab/>
        <w:t>rayOrigin[ 1 ] = </w:t>
      </w:r>
      <w:r w:rsidR="005172CF" w:rsidRPr="00D527DE">
        <w:t>(</w:t>
      </w:r>
      <w:r w:rsidR="006068F8" w:rsidRPr="00D527DE">
        <w:t xml:space="preserve">rDir  </w:t>
      </w:r>
      <w:r w:rsidRPr="00D527DE">
        <w:t>= =  1) ? rayStart : g1</w:t>
      </w:r>
      <w:r w:rsidR="00480B36" w:rsidRPr="00D527DE">
        <w:t>&lt;&lt; 8</w:t>
      </w:r>
    </w:p>
    <w:p w14:paraId="6CB8AF27" w14:textId="01A13D44" w:rsidR="00CD11AC" w:rsidRPr="00D527DE" w:rsidRDefault="00CD11AC" w:rsidP="00CD11AC">
      <w:r w:rsidRPr="00D527DE">
        <w:tab/>
      </w:r>
      <w:r w:rsidRPr="00D527DE">
        <w:tab/>
      </w:r>
      <w:r w:rsidRPr="00D527DE">
        <w:tab/>
        <w:t>rayOrigin[ 2 ] = </w:t>
      </w:r>
      <w:r w:rsidR="005172CF" w:rsidRPr="00D527DE">
        <w:t>(</w:t>
      </w:r>
      <w:r w:rsidR="006068F8" w:rsidRPr="00D527DE">
        <w:t xml:space="preserve">rDir  </w:t>
      </w:r>
      <w:r w:rsidRPr="00D527DE">
        <w:t>= =  2) ? rayStart : g2</w:t>
      </w:r>
      <w:r w:rsidR="00480B36" w:rsidRPr="00D527DE">
        <w:t>&lt;&lt; 8</w:t>
      </w:r>
    </w:p>
    <w:p w14:paraId="63685C84" w14:textId="097607C5"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0..2 </w:t>
      </w:r>
      <w:r w:rsidRPr="00D527DE">
        <w:t xml:space="preserve"> is derived as follows:</w:t>
      </w:r>
    </w:p>
    <w:p w14:paraId="7A8B0A9F" w14:textId="57A57205" w:rsidR="00CD11AC" w:rsidRPr="00D527DE" w:rsidRDefault="00CD11AC" w:rsidP="00CD11AC">
      <w:r w:rsidRPr="00D527DE">
        <w:tab/>
      </w:r>
      <w:r w:rsidRPr="00D527DE">
        <w:tab/>
      </w:r>
      <w:r w:rsidRPr="00D527DE">
        <w:tab/>
      </w:r>
      <w:r w:rsidR="005172CF" w:rsidRPr="00D527DE">
        <w:t>rayVector</w:t>
      </w:r>
      <w:r w:rsidRPr="00D527DE">
        <w:t>[ 0 ] = </w:t>
      </w:r>
      <w:r w:rsidR="004547E6" w:rsidRPr="00D527DE">
        <w:t>(</w:t>
      </w:r>
      <w:r w:rsidR="006068F8" w:rsidRPr="00D527DE">
        <w:t>rDir</w:t>
      </w:r>
      <w:r w:rsidRPr="00D527DE">
        <w:t xml:space="preserve">  = =  0) ? </w:t>
      </w:r>
      <w:r w:rsidR="003F7F87" w:rsidRPr="00D527DE">
        <w:t>rSign</w:t>
      </w:r>
      <w:r w:rsidR="00480B36" w:rsidRPr="00D527DE">
        <w:t xml:space="preserve"> </w:t>
      </w:r>
      <w:r w:rsidRPr="00D527DE">
        <w:t>: 0</w:t>
      </w:r>
    </w:p>
    <w:p w14:paraId="3FCAE987" w14:textId="7BF086C1" w:rsidR="00CD11AC" w:rsidRPr="00D527DE" w:rsidRDefault="00CD11AC" w:rsidP="00CD11AC">
      <w:r w:rsidRPr="00D527DE">
        <w:tab/>
      </w:r>
      <w:r w:rsidRPr="00D527DE">
        <w:tab/>
      </w:r>
      <w:r w:rsidRPr="00D527DE">
        <w:tab/>
      </w:r>
      <w:r w:rsidR="005172CF" w:rsidRPr="00D527DE">
        <w:t>rayVector</w:t>
      </w:r>
      <w:r w:rsidRPr="00D527DE">
        <w:t>[ 1 ] = (</w:t>
      </w:r>
      <w:r w:rsidR="006068F8" w:rsidRPr="00D527DE">
        <w:t>rDir</w:t>
      </w:r>
      <w:r w:rsidRPr="00D527DE">
        <w:t xml:space="preserve">  = =  1) ? </w:t>
      </w:r>
      <w:r w:rsidR="003F7F87" w:rsidRPr="00D527DE">
        <w:t>rSign</w:t>
      </w:r>
      <w:r w:rsidR="006B0EA2" w:rsidRPr="00D527DE">
        <w:t xml:space="preserve"> </w:t>
      </w:r>
      <w:r w:rsidRPr="00D527DE">
        <w:t>: 0</w:t>
      </w:r>
    </w:p>
    <w:p w14:paraId="0D08B03E" w14:textId="0F1A5307" w:rsidR="00CD11AC" w:rsidRPr="00D527DE" w:rsidRDefault="00CD11AC" w:rsidP="00CD11AC">
      <w:r w:rsidRPr="00D527DE">
        <w:tab/>
      </w:r>
      <w:r w:rsidRPr="00D527DE">
        <w:tab/>
      </w:r>
      <w:r w:rsidRPr="00D527DE">
        <w:tab/>
      </w:r>
      <w:r w:rsidR="005172CF" w:rsidRPr="00D527DE">
        <w:t>rayVector</w:t>
      </w:r>
      <w:r w:rsidRPr="00D527DE">
        <w:t>[ 2 ] = (</w:t>
      </w:r>
      <w:r w:rsidR="006068F8" w:rsidRPr="00D527DE">
        <w:t>rDir</w:t>
      </w:r>
      <w:r w:rsidRPr="00D527DE">
        <w:t xml:space="preserve">  = =  2) ? </w:t>
      </w:r>
      <w:r w:rsidR="003F7F87" w:rsidRPr="00D527DE">
        <w:t>rSign</w:t>
      </w:r>
      <w:r w:rsidR="006B0EA2" w:rsidRPr="00D527DE">
        <w:t xml:space="preserve"> </w:t>
      </w:r>
      <w:r w:rsidRPr="00D527DE">
        <w:t>: 0</w:t>
      </w:r>
    </w:p>
    <w:p w14:paraId="16A2E2E1" w14:textId="58078E13"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r>
      <w:r w:rsidR="00974731" w:rsidRPr="00D527DE">
        <w:instrText xml:space="preserve"> REF _Ref9327763 \n \h </w:instrText>
      </w:r>
      <w:r w:rsidR="00D527DE">
        <w:instrText xml:space="preserve"> \* MERGEFORMAT </w:instrText>
      </w:r>
      <w:r w:rsidR="00974731" w:rsidRPr="00D527DE">
        <w:fldChar w:fldCharType="separate"/>
      </w:r>
      <w:r w:rsidR="00AD2E5E">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 xml:space="preserve">vertex = 0..2, </w:t>
      </w:r>
      <w:r w:rsidR="005F6A97" w:rsidRPr="00D527DE">
        <w:t>axis = 0..2 </w:t>
      </w:r>
      <w:r w:rsidR="00974731" w:rsidRPr="00D527DE">
        <w:t>.</w:t>
      </w:r>
    </w:p>
    <w:p w14:paraId="44703793" w14:textId="5F668674"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 xml:space="preserve">interSection[ axis ] with axis = 0..2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77777777"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xml:space="preserve"> ][ axis ] with axis = 0..2  is </w:t>
      </w:r>
      <w:r w:rsidR="006B0EA2" w:rsidRPr="00D527DE">
        <w:t>set equal to  interSection[ axis ]</w:t>
      </w:r>
    </w:p>
    <w:p w14:paraId="1B1DBCF9" w14:textId="05CDFF86"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5"/>
        <w:rPr>
          <w:lang w:val="en-CA"/>
        </w:rPr>
      </w:pPr>
      <w:bookmarkStart w:id="2349" w:name="_Ref9327763"/>
      <w:r w:rsidRPr="00D527DE">
        <w:rPr>
          <w:lang w:val="en-CA"/>
        </w:rPr>
        <w:t>Derivation process of the intersection between triangle and vector</w:t>
      </w:r>
      <w:bookmarkEnd w:id="2349"/>
    </w:p>
    <w:p w14:paraId="1870107F" w14:textId="521EF798" w:rsidR="000D0C85" w:rsidRPr="00D527DE" w:rsidRDefault="005F6A97" w:rsidP="000D0C85">
      <w:pPr>
        <w:jc w:val="left"/>
        <w:rPr>
          <w:rFonts w:eastAsia="ＭＳ 明朝"/>
          <w:lang w:val="en-CA" w:eastAsia="ja-JP"/>
        </w:rPr>
      </w:pPr>
      <w:r w:rsidRPr="00D527DE">
        <w:rPr>
          <w:rFonts w:eastAsia="ＭＳ 明朝"/>
          <w:lang w:val="en-CA" w:eastAsia="ja-JP"/>
        </w:rPr>
        <w:t>I</w:t>
      </w:r>
      <w:r w:rsidR="000D0C85" w:rsidRPr="00D527DE">
        <w:rPr>
          <w:rFonts w:eastAsia="ＭＳ 明朝"/>
          <w:lang w:val="en-CA" w:eastAsia="ja-JP"/>
        </w:rPr>
        <w:t xml:space="preserve">nputs </w:t>
      </w:r>
      <w:r w:rsidRPr="00D527DE">
        <w:rPr>
          <w:rFonts w:eastAsia="ＭＳ 明朝"/>
          <w:lang w:val="en-CA" w:eastAsia="ja-JP"/>
        </w:rPr>
        <w:t>to</w:t>
      </w:r>
      <w:r w:rsidR="000D0C85" w:rsidRPr="00D527DE">
        <w:rPr>
          <w:rFonts w:eastAsia="ＭＳ 明朝"/>
          <w:lang w:val="en-CA" w:eastAsia="ja-JP"/>
        </w:rPr>
        <w:t xml:space="preserve"> the process are</w:t>
      </w:r>
      <w:r w:rsidRPr="00D527DE">
        <w:rPr>
          <w:rFonts w:eastAsia="ＭＳ 明朝"/>
          <w:lang w:val="en-CA" w:eastAsia="ja-JP"/>
        </w:rPr>
        <w:t>:</w:t>
      </w:r>
    </w:p>
    <w:p w14:paraId="43B2E64D" w14:textId="1CC310EE" w:rsidR="000D0C85" w:rsidRPr="00D527DE" w:rsidRDefault="000D0C85" w:rsidP="000D0C85">
      <w:pPr>
        <w:jc w:val="left"/>
        <w:rPr>
          <w:rFonts w:eastAsia="ＭＳ 明朝"/>
          <w:lang w:val="en-CA" w:eastAsia="ja-JP"/>
        </w:rPr>
      </w:pPr>
      <w:r w:rsidRPr="00D527DE">
        <w:rPr>
          <w:rFonts w:eastAsia="ＭＳ 明朝"/>
          <w:lang w:val="en-CA" w:eastAsia="ja-JP"/>
        </w:rPr>
        <w:tab/>
        <w:t xml:space="preserve">three triangle vertices </w:t>
      </w:r>
      <w:r w:rsidR="001F3B93" w:rsidRPr="00D527DE">
        <w:rPr>
          <w:rFonts w:eastAsia="ＭＳ 明朝"/>
          <w:lang w:val="en-CA" w:eastAsia="ja-JP"/>
        </w:rPr>
        <w:t xml:space="preserve">positions </w:t>
      </w:r>
      <w:r w:rsidRPr="00D527DE">
        <w:rPr>
          <w:rFonts w:eastAsia="ＭＳ 明朝"/>
          <w:lang w:val="en-CA" w:eastAsia="ja-JP"/>
        </w:rPr>
        <w:t>v0[</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Pr="00D527DE">
        <w:rPr>
          <w:rFonts w:eastAsia="ＭＳ 明朝"/>
          <w:lang w:val="en-CA" w:eastAsia="ja-JP"/>
        </w:rPr>
        <w:t xml:space="preserve">], </w:t>
      </w:r>
      <w:r w:rsidR="001F3B93" w:rsidRPr="00D527DE">
        <w:rPr>
          <w:rFonts w:eastAsia="ＭＳ 明朝"/>
          <w:lang w:val="en-CA" w:eastAsia="ja-JP"/>
        </w:rPr>
        <w:t>v1[</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w:t>
      </w:r>
      <w:r w:rsidR="001568B5" w:rsidRPr="00D527DE">
        <w:rPr>
          <w:rFonts w:eastAsia="ＭＳ 明朝"/>
          <w:lang w:val="en-CA" w:eastAsia="ja-JP"/>
        </w:rPr>
        <w:t>,</w:t>
      </w:r>
      <w:r w:rsidR="001F3B93" w:rsidRPr="00D527DE">
        <w:rPr>
          <w:rFonts w:eastAsia="ＭＳ 明朝"/>
          <w:lang w:val="en-CA" w:eastAsia="ja-JP"/>
        </w:rPr>
        <w:t xml:space="preserve"> and v2[</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1568B5" w:rsidRPr="00D527DE">
        <w:rPr>
          <w:rFonts w:eastAsia="ＭＳ 明朝"/>
          <w:lang w:val="en-CA" w:eastAsia="ja-JP"/>
        </w:rPr>
        <w:t>,</w:t>
      </w:r>
    </w:p>
    <w:p w14:paraId="10B49B39" w14:textId="4716302E" w:rsidR="000D0C85" w:rsidRPr="00D527DE" w:rsidRDefault="000D0C85" w:rsidP="000D0C85">
      <w:pPr>
        <w:jc w:val="left"/>
        <w:rPr>
          <w:rFonts w:eastAsia="ＭＳ 明朝"/>
          <w:lang w:val="en-CA" w:eastAsia="ja-JP"/>
        </w:rPr>
      </w:pPr>
      <w:r w:rsidRPr="00D527DE">
        <w:rPr>
          <w:rFonts w:eastAsia="ＭＳ 明朝"/>
          <w:lang w:val="en-CA" w:eastAsia="ja-JP"/>
        </w:rPr>
        <w:tab/>
        <w:t>the start position of the vector rayOrg</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789271D" w14:textId="61C2445E" w:rsidR="000D0C85" w:rsidRPr="00D527DE" w:rsidRDefault="000D0C85" w:rsidP="000D0C85">
      <w:pPr>
        <w:jc w:val="left"/>
        <w:rPr>
          <w:rFonts w:eastAsia="ＭＳ 明朝"/>
          <w:lang w:val="en-CA" w:eastAsia="ja-JP"/>
        </w:rPr>
      </w:pPr>
      <w:r w:rsidRPr="00D527DE">
        <w:rPr>
          <w:rFonts w:eastAsia="ＭＳ 明朝"/>
          <w:lang w:val="en-CA" w:eastAsia="ja-JP"/>
        </w:rPr>
        <w:tab/>
        <w:t>the direction of the vector rayVec</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C46256D" w14:textId="0D919F24" w:rsidR="000D0C85" w:rsidRPr="00D527DE" w:rsidRDefault="005F6A97" w:rsidP="000D0C85">
      <w:pPr>
        <w:jc w:val="left"/>
        <w:rPr>
          <w:rFonts w:eastAsia="ＭＳ 明朝"/>
          <w:lang w:val="en-CA" w:eastAsia="ja-JP"/>
        </w:rPr>
      </w:pPr>
      <w:r w:rsidRPr="00D527DE">
        <w:rPr>
          <w:rFonts w:eastAsia="ＭＳ 明朝"/>
          <w:lang w:val="en-CA" w:eastAsia="ja-JP"/>
        </w:rPr>
        <w:t>O</w:t>
      </w:r>
      <w:r w:rsidR="000D0C85" w:rsidRPr="00D527DE">
        <w:rPr>
          <w:rFonts w:eastAsia="ＭＳ 明朝"/>
          <w:lang w:val="en-CA" w:eastAsia="ja-JP"/>
        </w:rPr>
        <w:t>utput of the process is the</w:t>
      </w:r>
      <w:r w:rsidRPr="00D527DE">
        <w:rPr>
          <w:rFonts w:eastAsia="ＭＳ 明朝"/>
          <w:lang w:val="en-CA" w:eastAsia="ja-JP"/>
        </w:rPr>
        <w:t xml:space="preserve"> array</w:t>
      </w:r>
      <w:r w:rsidR="000D0C85" w:rsidRPr="00D527DE">
        <w:rPr>
          <w:rFonts w:eastAsia="ＭＳ 明朝"/>
          <w:lang w:val="en-CA" w:eastAsia="ja-JP"/>
        </w:rPr>
        <w:t xml:space="preserve">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54DAFF62" w14:textId="20CEC7FA" w:rsidR="000D0C85" w:rsidRPr="00D527DE" w:rsidRDefault="001F3B93" w:rsidP="00D16D37">
      <w:pPr>
        <w:jc w:val="left"/>
        <w:rPr>
          <w:lang w:val="en-CA" w:eastAsia="ja-JP"/>
        </w:rPr>
      </w:pPr>
      <w:r w:rsidRPr="00D527DE">
        <w:rPr>
          <w:rFonts w:eastAsia="ＭＳ 明朝"/>
          <w:lang w:val="en-CA" w:eastAsia="ja-JP"/>
        </w:rPr>
        <w:t>i</w:t>
      </w:r>
      <w:r w:rsidR="000D0C85" w:rsidRPr="00D527DE">
        <w:rPr>
          <w:rFonts w:eastAsia="ＭＳ 明朝"/>
          <w:lang w:val="en-CA" w:eastAsia="ja-JP"/>
        </w:rPr>
        <w:t>nterSection</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000D0C85" w:rsidRPr="00D527DE">
        <w:rPr>
          <w:rFonts w:eastAsia="ＭＳ 明朝"/>
          <w:lang w:val="en-CA" w:eastAsia="ja-JP"/>
        </w:rPr>
        <w:t xml:space="preserve"> is initialized </w:t>
      </w:r>
      <w:r w:rsidRPr="00D527DE">
        <w:rPr>
          <w:lang w:val="en-CA" w:eastAsia="ja-JP"/>
        </w:rPr>
        <w:t xml:space="preserve">to </w:t>
      </w:r>
      <w:r w:rsidR="009744F7" w:rsidRPr="00D527DE">
        <w:rPr>
          <w:lang w:val="en-CA" w:eastAsia="ja-JP"/>
        </w:rPr>
        <w:t xml:space="preserve">− </w:t>
      </w:r>
      <w:r w:rsidR="000D0C85" w:rsidRPr="00D527DE">
        <w:rPr>
          <w:lang w:val="en-CA" w:eastAsia="ja-JP"/>
        </w:rPr>
        <w:t>1</w:t>
      </w:r>
      <w:r w:rsidRPr="00D527DE">
        <w:rPr>
          <w:lang w:val="en-CA" w:eastAsia="ja-JP"/>
        </w:rPr>
        <w:t>.</w:t>
      </w:r>
    </w:p>
    <w:p w14:paraId="395D7055" w14:textId="1C1BD9EC" w:rsidR="000D0C85" w:rsidRPr="00D527DE" w:rsidRDefault="001F3B93"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Pr="00D527DE">
        <w:rPr>
          <w:rFonts w:eastAsia="ＭＳ 明朝"/>
          <w:lang w:val="en-CA" w:eastAsia="ja-JP"/>
        </w:rPr>
        <w:t>edge1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8B3A4E" w:rsidRPr="00D527DE">
        <w:rPr>
          <w:rFonts w:eastAsia="ＭＳ 明朝"/>
          <w:lang w:val="en-CA" w:eastAsia="ja-JP"/>
        </w:rPr>
        <w:t>,</w:t>
      </w:r>
      <w:r w:rsidR="000D0C85" w:rsidRPr="00D527DE">
        <w:rPr>
          <w:rFonts w:eastAsia="ＭＳ 明朝"/>
          <w:lang w:val="en-CA" w:eastAsia="ja-JP"/>
        </w:rPr>
        <w:t xml:space="preserve"> </w:t>
      </w:r>
      <w:r w:rsidRPr="00D527DE">
        <w:rPr>
          <w:rFonts w:eastAsia="ＭＳ 明朝"/>
          <w:lang w:val="en-CA" w:eastAsia="ja-JP"/>
        </w:rPr>
        <w:t>edge</w:t>
      </w:r>
      <w:r w:rsidR="009E5966" w:rsidRPr="00D527DE">
        <w:rPr>
          <w:rFonts w:eastAsia="ＭＳ 明朝"/>
          <w:lang w:val="en-CA" w:eastAsia="ja-JP"/>
        </w:rPr>
        <w:t>2[</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0D0C85" w:rsidRPr="00D527DE">
        <w:rPr>
          <w:rFonts w:eastAsia="ＭＳ 明朝"/>
          <w:lang w:val="en-CA" w:eastAsia="ja-JP"/>
        </w:rPr>
        <w:t xml:space="preserve">, and </w:t>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 with axis</w:t>
      </w:r>
      <w:r w:rsidR="00BA3E34" w:rsidRPr="00D527DE">
        <w:rPr>
          <w:rFonts w:eastAsia="ＭＳ 明朝"/>
          <w:lang w:val="en-US" w:eastAsia="ja-JP"/>
        </w:rPr>
        <w:t> </w:t>
      </w:r>
      <w:r w:rsidR="009E5966" w:rsidRPr="00D527DE">
        <w:rPr>
          <w:rFonts w:eastAsia="ＭＳ 明朝"/>
          <w:lang w:val="en-CA" w:eastAsia="ja-JP"/>
        </w:rPr>
        <w:t>=</w:t>
      </w:r>
      <w:r w:rsidR="00BA3E34" w:rsidRPr="00D527DE">
        <w:rPr>
          <w:rFonts w:eastAsia="ＭＳ 明朝"/>
          <w:lang w:val="en-US" w:eastAsia="ja-JP"/>
        </w:rPr>
        <w:t> </w:t>
      </w:r>
      <w:r w:rsidR="009E5966" w:rsidRPr="00D527DE">
        <w:rPr>
          <w:rFonts w:eastAsia="ＭＳ 明朝"/>
          <w:lang w:val="en-CA" w:eastAsia="ja-JP"/>
        </w:rPr>
        <w:t>0..2</w:t>
      </w:r>
      <w:r w:rsidR="009E5966" w:rsidRPr="00D527DE" w:rsidDel="009E5966">
        <w:rPr>
          <w:rFonts w:eastAsia="ＭＳ 明朝"/>
          <w:lang w:val="en-CA" w:eastAsia="ja-JP"/>
        </w:rPr>
        <w:t xml:space="preserve"> </w:t>
      </w:r>
      <w:r w:rsidR="000D0C85" w:rsidRPr="00D527DE">
        <w:rPr>
          <w:rFonts w:eastAsia="ＭＳ 明朝"/>
          <w:lang w:val="en-CA" w:eastAsia="ja-JP"/>
        </w:rPr>
        <w:t xml:space="preserve">are </w:t>
      </w:r>
      <w:r w:rsidR="00825A35" w:rsidRPr="00D527DE">
        <w:rPr>
          <w:rFonts w:eastAsia="ＭＳ 明朝"/>
          <w:lang w:val="en-CA" w:eastAsia="ja-JP"/>
        </w:rPr>
        <w:t xml:space="preserve">derived </w:t>
      </w:r>
      <w:r w:rsidR="000D0C85" w:rsidRPr="00D527DE">
        <w:rPr>
          <w:rFonts w:eastAsia="ＭＳ 明朝"/>
          <w:lang w:val="en-CA" w:eastAsia="ja-JP"/>
        </w:rPr>
        <w:t>as follows</w:t>
      </w:r>
      <w:r w:rsidR="008C4A91" w:rsidRPr="00D527DE">
        <w:rPr>
          <w:rFonts w:eastAsia="ＭＳ 明朝"/>
          <w:lang w:val="en-CA" w:eastAsia="ja-JP"/>
        </w:rPr>
        <w:t>:</w:t>
      </w:r>
    </w:p>
    <w:p w14:paraId="47023C8B" w14:textId="260B6FBD"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75FA64AF" w14:textId="1EF06B37"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471054B6" w14:textId="52A2035A" w:rsidR="009E5966" w:rsidRPr="00D527DE" w:rsidRDefault="000D0C85" w:rsidP="00C26664">
      <w:pPr>
        <w:jc w:val="left"/>
        <w:rPr>
          <w:lang w:val="en-CA"/>
        </w:rPr>
      </w:pPr>
      <w:r w:rsidRPr="00D527DE">
        <w:rPr>
          <w:rFonts w:eastAsia="ＭＳ 明朝"/>
          <w:lang w:val="en-CA" w:eastAsia="ja-JP"/>
        </w:rPr>
        <w:tab/>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rayOrg</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rayVec</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6CD23810" w14:textId="790B97AC" w:rsidR="000D0C85" w:rsidRPr="00D527DE" w:rsidRDefault="009E5966"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00E33EEC" w:rsidRPr="00D527DE">
        <w:rPr>
          <w:rFonts w:eastAsia="ＭＳ 明朝"/>
          <w:lang w:val="en-CA" w:eastAsia="ja-JP"/>
        </w:rPr>
        <w:t>cp1</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w:t>
      </w:r>
      <w:r w:rsidRPr="00D527DE" w:rsidDel="009E5966">
        <w:rPr>
          <w:rFonts w:eastAsia="ＭＳ 明朝"/>
          <w:lang w:val="en-CA" w:eastAsia="ja-JP"/>
        </w:rPr>
        <w:t xml:space="preserve"> </w:t>
      </w:r>
      <w:r w:rsidRPr="00D527DE">
        <w:rPr>
          <w:rFonts w:eastAsia="ＭＳ 明朝"/>
          <w:lang w:val="en-CA" w:eastAsia="ja-JP"/>
        </w:rPr>
        <w:t>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Pr="00D527DE" w:rsidDel="009E5966">
        <w:rPr>
          <w:rFonts w:eastAsia="ＭＳ 明朝"/>
          <w:lang w:val="en-CA" w:eastAsia="ja-JP"/>
        </w:rPr>
        <w:t xml:space="preserve"> </w:t>
      </w:r>
      <w:r w:rsidR="000D0C85" w:rsidRPr="00D527DE">
        <w:rPr>
          <w:rFonts w:eastAsia="ＭＳ 明朝"/>
          <w:lang w:val="en-CA" w:eastAsia="ja-JP"/>
        </w:rPr>
        <w:t>is derived as follows.</w:t>
      </w:r>
    </w:p>
    <w:p w14:paraId="2A73C62D" w14:textId="58DB3378" w:rsidR="000058FB" w:rsidRPr="00D527DE" w:rsidRDefault="000058FB" w:rsidP="000D0C85">
      <w:pPr>
        <w:jc w:val="left"/>
        <w:rPr>
          <w:rFonts w:eastAsia="ＭＳ 明朝"/>
          <w:lang w:val="en-CA" w:eastAsia="ja-JP"/>
        </w:rPr>
      </w:pPr>
      <w:r w:rsidRPr="00D527DE">
        <w:rPr>
          <w:rFonts w:eastAsia="ＭＳ 明朝"/>
          <w:lang w:val="en-CA" w:eastAsia="ja-JP"/>
        </w:rPr>
        <w:tab/>
      </w:r>
      <w:r w:rsidR="00E33EEC" w:rsidRPr="00D527DE">
        <w:rPr>
          <w:rFonts w:eastAsia="ＭＳ 明朝"/>
          <w:lang w:val="en-CA" w:eastAsia="ja-JP"/>
        </w:rPr>
        <w:t>cp1</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 CrossProduct(</w:t>
      </w:r>
      <w:r w:rsidR="00601C6B" w:rsidRPr="00D527DE">
        <w:rPr>
          <w:rFonts w:eastAsia="ＭＳ 明朝"/>
          <w:lang w:val="en-CA" w:eastAsia="ja-JP"/>
        </w:rPr>
        <w:t>rayVec</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xml:space="preserve">], </w:t>
      </w:r>
      <w:r w:rsidR="009E5966" w:rsidRPr="00D527DE">
        <w:rPr>
          <w:rFonts w:eastAsia="ＭＳ 明朝"/>
          <w:lang w:val="en-CA" w:eastAsia="ja-JP"/>
        </w:rPr>
        <w:t>edge2</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w:t>
      </w:r>
    </w:p>
    <w:p w14:paraId="75B1DD77" w14:textId="2FAAF4BF" w:rsidR="000D0C85" w:rsidRPr="00D527DE" w:rsidRDefault="009E5966" w:rsidP="000D0C85">
      <w:pPr>
        <w:jc w:val="left"/>
        <w:rPr>
          <w:rFonts w:eastAsia="ＭＳ 明朝"/>
          <w:lang w:val="en-CA" w:eastAsia="ja-JP"/>
        </w:rPr>
      </w:pPr>
      <w:r w:rsidRPr="00D527DE">
        <w:rPr>
          <w:rFonts w:eastAsia="ＭＳ 明朝"/>
          <w:lang w:val="en-CA" w:eastAsia="ja-JP"/>
        </w:rPr>
        <w:t>A</w:t>
      </w:r>
      <w:r w:rsidR="00B3245A" w:rsidRPr="00D527DE">
        <w:rPr>
          <w:rFonts w:eastAsia="ＭＳ 明朝"/>
          <w:lang w:val="en-CA" w:eastAsia="ja-JP"/>
        </w:rPr>
        <w:t xml:space="preserve"> variable </w:t>
      </w:r>
      <w:r w:rsidR="00EC36EC" w:rsidRPr="00D527DE">
        <w:rPr>
          <w:rFonts w:eastAsia="ＭＳ 明朝"/>
          <w:lang w:val="en-CA" w:eastAsia="ja-JP"/>
        </w:rPr>
        <w:t xml:space="preserve">r1 </w:t>
      </w:r>
      <w:r w:rsidR="00B3245A" w:rsidRPr="00D527DE">
        <w:rPr>
          <w:rFonts w:eastAsia="ＭＳ 明朝"/>
          <w:lang w:val="en-CA" w:eastAsia="ja-JP"/>
        </w:rPr>
        <w:t>is calculated as follows:</w:t>
      </w:r>
    </w:p>
    <w:p w14:paraId="0205E28C" w14:textId="008A1E75" w:rsidR="00B3245A" w:rsidRPr="00D527DE" w:rsidRDefault="00B3245A" w:rsidP="000D0C85">
      <w:pPr>
        <w:jc w:val="left"/>
      </w:pPr>
      <w:r w:rsidRPr="00D527DE">
        <w:tab/>
      </w:r>
      <w:r w:rsidR="00EC36EC" w:rsidRPr="00D527DE">
        <w:rPr>
          <w:rFonts w:eastAsia="ＭＳ 明朝"/>
          <w:lang w:val="en-CA" w:eastAsia="ja-JP"/>
        </w:rPr>
        <w:t>r1</w:t>
      </w:r>
      <w:r w:rsidR="00E33EEC" w:rsidRPr="00D527DE">
        <w:t> </w:t>
      </w:r>
      <w:r w:rsidRPr="00D527DE">
        <w:t>=</w:t>
      </w:r>
      <w:r w:rsidR="00E33EEC" w:rsidRPr="00D527DE">
        <w:t> </w:t>
      </w:r>
      <w:r w:rsidRPr="00D527DE">
        <w:t>InnerProduct(</w:t>
      </w:r>
      <w:r w:rsidR="00BA3E34" w:rsidRPr="00D527DE">
        <w:t>e</w:t>
      </w:r>
      <w:r w:rsidRPr="00D527DE">
        <w:t>dge1</w:t>
      </w:r>
      <w:r w:rsidR="00BA3E34" w:rsidRPr="00D527DE">
        <w:t>[ axis ]</w:t>
      </w:r>
      <w:r w:rsidRPr="00D527DE">
        <w:t xml:space="preserve">, </w:t>
      </w:r>
      <w:r w:rsidR="00E33EEC" w:rsidRPr="00D527DE">
        <w:rPr>
          <w:rFonts w:eastAsia="ＭＳ 明朝"/>
          <w:lang w:val="en-CA" w:eastAsia="ja-JP"/>
        </w:rPr>
        <w:t>cp1</w:t>
      </w:r>
      <w:r w:rsidR="00BA3E34" w:rsidRPr="00D527DE">
        <w:t>[ axis ]</w:t>
      </w:r>
      <w:r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ＭＳ 明朝"/>
          <w:lang w:val="en-CA" w:eastAsia="ja-JP"/>
        </w:rPr>
        <w:lastRenderedPageBreak/>
        <w:t xml:space="preserve">If </w:t>
      </w:r>
      <w:r w:rsidR="00EC36EC" w:rsidRPr="00D527DE">
        <w:rPr>
          <w:rFonts w:eastAsia="ＭＳ 明朝"/>
          <w:lang w:val="en-CA" w:eastAsia="ja-JP"/>
        </w:rPr>
        <w:t>r1</w:t>
      </w:r>
      <w:r w:rsidRPr="00D527DE">
        <w:rPr>
          <w:rFonts w:eastAsia="ＭＳ 明朝"/>
          <w:lang w:val="en-CA" w:eastAsia="ja-JP"/>
        </w:rPr>
        <w:t xml:space="preserve"> is equal to 0, the process ends</w:t>
      </w:r>
      <w:r w:rsidR="000333FA" w:rsidRPr="00D527DE">
        <w:rPr>
          <w:rFonts w:eastAsia="ＭＳ 明朝"/>
          <w:lang w:val="en-CA" w:eastAsia="ja-JP"/>
        </w:rPr>
        <w:t>.</w:t>
      </w:r>
    </w:p>
    <w:p w14:paraId="7BFB3B37" w14:textId="6BF449AD" w:rsidR="00B3245A" w:rsidRPr="00D527DE" w:rsidRDefault="00B3245A" w:rsidP="00C26664">
      <w:pPr>
        <w:jc w:val="left"/>
        <w:rPr>
          <w:lang w:val="en-CA"/>
        </w:rPr>
      </w:pPr>
      <w:r w:rsidRPr="00D527DE">
        <w:rPr>
          <w:rFonts w:eastAsia="ＭＳ 明朝"/>
          <w:lang w:val="en-CA" w:eastAsia="ja-JP"/>
        </w:rPr>
        <w:t>Otherwise (</w:t>
      </w:r>
      <w:r w:rsidR="00EC36EC" w:rsidRPr="00D527DE">
        <w:rPr>
          <w:rFonts w:eastAsia="ＭＳ 明朝"/>
          <w:lang w:val="en-CA" w:eastAsia="ja-JP"/>
        </w:rPr>
        <w:t>r1</w:t>
      </w:r>
      <w:r w:rsidRPr="00D527DE">
        <w:rPr>
          <w:rFonts w:eastAsia="ＭＳ 明朝"/>
          <w:lang w:val="en-CA" w:eastAsia="ja-JP"/>
        </w:rPr>
        <w:t xml:space="preserve"> is not equal to 0), the following applies</w:t>
      </w:r>
      <w:r w:rsidR="008C4A91" w:rsidRPr="00D527DE">
        <w:rPr>
          <w:rFonts w:eastAsia="ＭＳ 明朝"/>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ＭＳ 明朝"/>
          <w:lang w:val="en-CA" w:eastAsia="ja-JP"/>
        </w:rPr>
        <w:t xml:space="preserve">The variable </w:t>
      </w:r>
      <w:r w:rsidR="00EC36EC" w:rsidRPr="00D527DE">
        <w:rPr>
          <w:rFonts w:eastAsia="ＭＳ 明朝"/>
          <w:lang w:val="en-CA" w:eastAsia="ja-JP"/>
        </w:rPr>
        <w:t xml:space="preserve">r2 </w:t>
      </w:r>
      <w:r w:rsidR="00B3245A" w:rsidRPr="00D527DE">
        <w:rPr>
          <w:rFonts w:eastAsia="ＭＳ 明朝"/>
          <w:lang w:val="en-CA" w:eastAsia="ja-JP"/>
        </w:rPr>
        <w:t xml:space="preserve">is </w:t>
      </w:r>
      <w:r w:rsidR="000326F3" w:rsidRPr="00D527DE">
        <w:rPr>
          <w:rFonts w:eastAsia="ＭＳ 明朝"/>
          <w:lang w:val="en-CA" w:eastAsia="ja-JP"/>
        </w:rPr>
        <w:t>calculated</w:t>
      </w:r>
      <w:r w:rsidR="00B3245A" w:rsidRPr="00D527DE">
        <w:rPr>
          <w:rFonts w:eastAsia="ＭＳ 明朝"/>
          <w:lang w:val="en-CA" w:eastAsia="ja-JP"/>
        </w:rPr>
        <w:t xml:space="preserve"> as follows:</w:t>
      </w:r>
    </w:p>
    <w:p w14:paraId="75BC98E9" w14:textId="6FB0DD9A" w:rsidR="00B3245A" w:rsidRPr="00D527DE" w:rsidRDefault="002158CC" w:rsidP="00C26664">
      <w:pPr>
        <w:jc w:val="left"/>
      </w:pPr>
      <w:r w:rsidRPr="00D527DE">
        <w:tab/>
      </w:r>
      <w:r w:rsidR="00B3245A" w:rsidRPr="00D527DE">
        <w:tab/>
      </w:r>
      <w:r w:rsidR="00EC36EC" w:rsidRPr="00D527DE">
        <w:rPr>
          <w:rFonts w:eastAsia="ＭＳ 明朝"/>
          <w:lang w:val="en-CA" w:eastAsia="ja-JP"/>
        </w:rPr>
        <w:t>r2</w:t>
      </w:r>
      <w:r w:rsidR="00E33EEC" w:rsidRPr="00D527DE">
        <w:t> </w:t>
      </w:r>
      <w:r w:rsidR="00B3245A" w:rsidRPr="00D527DE">
        <w:t>=</w:t>
      </w:r>
      <w:r w:rsidR="00E33EEC" w:rsidRPr="00D527DE">
        <w:t> </w:t>
      </w:r>
      <w:r w:rsidR="00B3245A" w:rsidRPr="00D527DE">
        <w:t>InnerProduct(</w:t>
      </w:r>
      <w:r w:rsidR="008675C7" w:rsidRPr="00D527DE">
        <w:t>rOV</w:t>
      </w:r>
      <w:r w:rsidR="00BA3E34" w:rsidRPr="00D527DE">
        <w:t>[ axis ]</w:t>
      </w:r>
      <w:r w:rsidR="00B3245A" w:rsidRPr="00D527DE">
        <w:t xml:space="preserve">, </w:t>
      </w:r>
      <w:r w:rsidR="00E33EEC" w:rsidRPr="00D527DE">
        <w:rPr>
          <w:rFonts w:eastAsia="ＭＳ 明朝"/>
          <w:lang w:val="en-CA" w:eastAsia="ja-JP"/>
        </w:rPr>
        <w:t>cp1</w:t>
      </w:r>
      <w:r w:rsidR="00BA3E34" w:rsidRPr="00D527DE">
        <w:t>[ axis ]</w:t>
      </w:r>
      <w:r w:rsidR="00B3245A" w:rsidRPr="00D527DE">
        <w:t xml:space="preserve">) / </w:t>
      </w:r>
      <w:r w:rsidR="00EC36EC" w:rsidRPr="00D527DE">
        <w:rPr>
          <w:rFonts w:eastAsia="ＭＳ 明朝"/>
          <w:lang w:val="en-CA" w:eastAsia="ja-JP"/>
        </w:rPr>
        <w:t>r1</w:t>
      </w:r>
    </w:p>
    <w:p w14:paraId="262E6DDE" w14:textId="77944A59"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 xml:space="preserve">If </w:t>
      </w:r>
      <w:r w:rsidR="00EC36EC" w:rsidRPr="00D527DE">
        <w:rPr>
          <w:rFonts w:eastAsia="ＭＳ 明朝"/>
          <w:lang w:val="en-CA" w:eastAsia="ja-JP"/>
        </w:rPr>
        <w:t>r2</w:t>
      </w:r>
      <w:r w:rsidR="00B3245A" w:rsidRPr="00D527DE">
        <w:rPr>
          <w:rFonts w:eastAsia="ＭＳ 明朝"/>
          <w:lang w:val="en-CA" w:eastAsia="ja-JP"/>
        </w:rPr>
        <w:t xml:space="preserve"> is less than 0 or greater than </w:t>
      </w:r>
      <w:r w:rsidR="0031012D" w:rsidRPr="00D527DE">
        <w:rPr>
          <w:rFonts w:eastAsia="ＭＳ 明朝"/>
          <w:lang w:val="en-CA" w:eastAsia="ja-JP"/>
        </w:rPr>
        <w:t>256</w:t>
      </w:r>
      <w:r w:rsidR="00B3245A" w:rsidRPr="00D527DE">
        <w:rPr>
          <w:rFonts w:eastAsia="ＭＳ 明朝"/>
          <w:lang w:val="en-CA" w:eastAsia="ja-JP"/>
        </w:rPr>
        <w:t>, the process ends</w:t>
      </w:r>
      <w:r w:rsidRPr="00D527DE">
        <w:rPr>
          <w:rFonts w:eastAsia="ＭＳ 明朝"/>
          <w:lang w:val="en-CA" w:eastAsia="ja-JP"/>
        </w:rPr>
        <w:t>.</w:t>
      </w:r>
    </w:p>
    <w:p w14:paraId="5E39A61A" w14:textId="5E84740A"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Otherwise (</w:t>
      </w:r>
      <w:r w:rsidR="00EC36EC" w:rsidRPr="00D527DE">
        <w:rPr>
          <w:rFonts w:eastAsia="ＭＳ 明朝"/>
          <w:lang w:val="en-CA" w:eastAsia="ja-JP"/>
        </w:rPr>
        <w:t>r2</w:t>
      </w:r>
      <w:r w:rsidR="00B3245A" w:rsidRPr="00D527DE">
        <w:rPr>
          <w:rFonts w:eastAsia="ＭＳ 明朝"/>
          <w:lang w:val="en-CA" w:eastAsia="ja-JP"/>
        </w:rPr>
        <w:t xml:space="preserve"> is greater than or equal to 0 and </w:t>
      </w:r>
      <w:r w:rsidR="00EC36EC" w:rsidRPr="00D527DE">
        <w:rPr>
          <w:rFonts w:eastAsia="ＭＳ 明朝"/>
          <w:lang w:val="en-CA" w:eastAsia="ja-JP"/>
        </w:rPr>
        <w:t>r2</w:t>
      </w:r>
      <w:r w:rsidR="000333FA" w:rsidRPr="00D527DE">
        <w:rPr>
          <w:rFonts w:eastAsia="ＭＳ 明朝"/>
          <w:lang w:val="en-CA" w:eastAsia="ja-JP"/>
        </w:rPr>
        <w:t xml:space="preserve"> is </w:t>
      </w:r>
      <w:r w:rsidR="00B3245A" w:rsidRPr="00D527DE">
        <w:rPr>
          <w:rFonts w:eastAsia="ＭＳ 明朝"/>
          <w:lang w:val="en-CA" w:eastAsia="ja-JP"/>
        </w:rPr>
        <w:t xml:space="preserve">less than or equal to </w:t>
      </w:r>
      <w:r w:rsidR="00117B7B" w:rsidRPr="00D527DE">
        <w:rPr>
          <w:rFonts w:eastAsia="ＭＳ 明朝"/>
          <w:lang w:val="en-CA" w:eastAsia="ja-JP"/>
        </w:rPr>
        <w:t>256</w:t>
      </w:r>
      <w:r w:rsidR="00B3245A" w:rsidRPr="00D527DE">
        <w:rPr>
          <w:rFonts w:eastAsia="ＭＳ 明朝"/>
          <w:lang w:val="en-CA" w:eastAsia="ja-JP"/>
        </w:rPr>
        <w:t>), the following applies</w:t>
      </w:r>
      <w:r w:rsidRPr="00D527DE">
        <w:rPr>
          <w:rFonts w:eastAsia="ＭＳ 明朝"/>
          <w:lang w:val="en-CA" w:eastAsia="ja-JP"/>
        </w:rPr>
        <w:t>:</w:t>
      </w:r>
    </w:p>
    <w:p w14:paraId="691F0DF5" w14:textId="21A60C51" w:rsidR="000326F3" w:rsidRPr="00D527DE" w:rsidRDefault="008C4A91" w:rsidP="000326F3">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BA3E34" w:rsidRPr="00D527DE">
        <w:rPr>
          <w:rFonts w:eastAsia="ＭＳ 明朝"/>
          <w:lang w:val="en-CA" w:eastAsia="ja-JP"/>
        </w:rPr>
        <w:t>A</w:t>
      </w:r>
      <w:r w:rsidR="00117B7B" w:rsidRPr="00D527DE">
        <w:rPr>
          <w:rFonts w:eastAsia="ＭＳ 明朝"/>
          <w:lang w:val="en-CA" w:eastAsia="ja-JP"/>
        </w:rPr>
        <w:t>n</w:t>
      </w:r>
      <w:r w:rsidR="00BA3E34" w:rsidRPr="00D527DE">
        <w:rPr>
          <w:rFonts w:eastAsia="ＭＳ 明朝"/>
          <w:lang w:val="en-CA" w:eastAsia="ja-JP"/>
        </w:rPr>
        <w:t xml:space="preserve"> array</w:t>
      </w:r>
      <w:r w:rsidR="000326F3"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 0..2</w:t>
      </w:r>
      <w:r w:rsidR="00C976FE" w:rsidRPr="00D527DE">
        <w:rPr>
          <w:rFonts w:eastAsia="ＭＳ 明朝"/>
          <w:lang w:val="en-CA" w:eastAsia="ja-JP"/>
        </w:rPr>
        <w:t xml:space="preserve"> is derived </w:t>
      </w:r>
      <w:r w:rsidR="000326F3" w:rsidRPr="00D527DE">
        <w:rPr>
          <w:rFonts w:eastAsia="ＭＳ 明朝"/>
          <w:lang w:val="en-CA" w:eastAsia="ja-JP"/>
        </w:rPr>
        <w:t>as follows:</w:t>
      </w:r>
    </w:p>
    <w:p w14:paraId="5B126DBB" w14:textId="65300142" w:rsidR="00B3245A" w:rsidRPr="00D527DE" w:rsidRDefault="008C4A91" w:rsidP="00C26664">
      <w:pPr>
        <w:jc w:val="left"/>
        <w:rPr>
          <w:rFonts w:eastAsia="ＭＳ 明朝"/>
          <w:lang w:val="en-CA" w:eastAsia="ja-JP"/>
        </w:rPr>
      </w:pPr>
      <w:r w:rsidRPr="00D527DE">
        <w:rPr>
          <w:rFonts w:eastAsia="ＭＳ 明朝"/>
          <w:lang w:val="en-CA" w:eastAsia="ja-JP"/>
        </w:rPr>
        <w:tab/>
      </w:r>
      <w:r w:rsidR="000326F3" w:rsidRPr="00D527DE">
        <w:rPr>
          <w:rFonts w:eastAsia="ＭＳ 明朝"/>
          <w:lang w:val="en-CA" w:eastAsia="ja-JP"/>
        </w:rPr>
        <w:tab/>
      </w:r>
      <w:r w:rsidR="000326F3" w:rsidRPr="00D527DE">
        <w:rPr>
          <w:rFonts w:eastAsia="ＭＳ 明朝"/>
          <w:lang w:val="en-CA" w:eastAsia="ja-JP"/>
        </w:rPr>
        <w:tab/>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CrossProduct(</w:t>
      </w:r>
      <w:r w:rsidR="008675C7" w:rsidRPr="00D527DE">
        <w:rPr>
          <w:rFonts w:eastAsia="ＭＳ 明朝"/>
          <w:lang w:val="en-CA" w:eastAsia="ja-JP"/>
        </w:rPr>
        <w:t>rOV</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 xml:space="preserve">, </w:t>
      </w:r>
      <w:r w:rsidR="00BA3E34" w:rsidRPr="00D527DE">
        <w:rPr>
          <w:rFonts w:eastAsia="ＭＳ 明朝"/>
          <w:lang w:val="en-CA" w:eastAsia="ja-JP"/>
        </w:rPr>
        <w:t>e</w:t>
      </w:r>
      <w:r w:rsidR="000326F3" w:rsidRPr="00D527DE">
        <w:rPr>
          <w:rFonts w:eastAsia="ＭＳ 明朝"/>
          <w:lang w:val="en-CA" w:eastAsia="ja-JP"/>
        </w:rPr>
        <w:t>dge1</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w:t>
      </w:r>
    </w:p>
    <w:p w14:paraId="57224786" w14:textId="58B6FD17" w:rsidR="00EC36EC" w:rsidRPr="00D527DE" w:rsidRDefault="00EC36EC" w:rsidP="00EC36EC">
      <w:pPr>
        <w:jc w:val="left"/>
        <w:rPr>
          <w:rFonts w:eastAsia="ＭＳ 明朝"/>
          <w:lang w:val="en-CA" w:eastAsia="ja-JP"/>
        </w:rPr>
      </w:pPr>
      <w:r w:rsidRPr="00D527DE">
        <w:rPr>
          <w:lang w:val="en-CA"/>
        </w:rPr>
        <w:tab/>
      </w:r>
      <w:r w:rsidRPr="00D527DE">
        <w:rPr>
          <w:lang w:val="en-CA"/>
        </w:rPr>
        <w:tab/>
      </w:r>
      <w:r w:rsidRPr="00D527DE">
        <w:rPr>
          <w:rFonts w:eastAsia="ＭＳ 明朝"/>
          <w:lang w:val="en-CA" w:eastAsia="ja-JP"/>
        </w:rPr>
        <w:t xml:space="preserve">A variable r3 </w:t>
      </w:r>
      <w:r w:rsidR="0079694B" w:rsidRPr="00D527DE">
        <w:rPr>
          <w:rFonts w:eastAsia="ＭＳ 明朝"/>
          <w:lang w:val="en-CA" w:eastAsia="ja-JP"/>
        </w:rPr>
        <w:t>is</w:t>
      </w:r>
      <w:r w:rsidRPr="00D527DE">
        <w:rPr>
          <w:rFonts w:eastAsia="ＭＳ 明朝"/>
          <w:lang w:val="en-CA" w:eastAsia="ja-JP"/>
        </w:rPr>
        <w:t xml:space="preserve"> </w:t>
      </w:r>
      <w:r w:rsidR="00C976FE" w:rsidRPr="00D527DE">
        <w:rPr>
          <w:rFonts w:eastAsia="ＭＳ 明朝"/>
          <w:lang w:val="en-CA" w:eastAsia="ja-JP"/>
        </w:rPr>
        <w:t>derived</w:t>
      </w:r>
      <w:r w:rsidRPr="00D527DE">
        <w:rPr>
          <w:rFonts w:eastAsia="ＭＳ 明朝"/>
          <w:lang w:val="en-CA" w:eastAsia="ja-JP"/>
        </w:rPr>
        <w:t xml:space="preserve"> as follows:</w:t>
      </w:r>
    </w:p>
    <w:p w14:paraId="6BC7FC36" w14:textId="68131F4F" w:rsidR="00B3245A" w:rsidRPr="00D527DE" w:rsidRDefault="008C4A91" w:rsidP="00C26664">
      <w:pPr>
        <w:jc w:val="left"/>
      </w:pPr>
      <w:r w:rsidRPr="00D527DE">
        <w:tab/>
      </w:r>
      <w:r w:rsidRPr="00D527DE">
        <w:tab/>
      </w:r>
      <w:r w:rsidR="000326F3" w:rsidRPr="00D527DE">
        <w:tab/>
      </w:r>
      <w:r w:rsidR="00EC36EC" w:rsidRPr="00D527DE">
        <w:rPr>
          <w:rFonts w:eastAsia="ＭＳ 明朝"/>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ＭＳ 明朝"/>
          <w:lang w:val="en-CA" w:eastAsia="ja-JP"/>
        </w:rPr>
        <w:t>rayVec</w:t>
      </w:r>
      <w:r w:rsidR="00BA3E34" w:rsidRPr="00D527DE">
        <w:t>[ axis ]</w:t>
      </w:r>
      <w:r w:rsidR="000326F3" w:rsidRPr="00D527DE">
        <w:t xml:space="preserve">, </w:t>
      </w:r>
      <w:r w:rsidR="003216A7" w:rsidRPr="00D527DE">
        <w:rPr>
          <w:rFonts w:eastAsia="ＭＳ 明朝"/>
          <w:lang w:val="en-CA" w:eastAsia="ja-JP"/>
        </w:rPr>
        <w:t>cp2</w:t>
      </w:r>
      <w:r w:rsidR="00BA3E34" w:rsidRPr="00D527DE">
        <w:t>[ axis ]</w:t>
      </w:r>
      <w:r w:rsidR="000326F3" w:rsidRPr="00D527DE">
        <w:t xml:space="preserve">) / </w:t>
      </w:r>
      <w:r w:rsidR="00EC36EC" w:rsidRPr="00D527DE">
        <w:rPr>
          <w:rFonts w:eastAsia="ＭＳ 明朝"/>
          <w:lang w:val="en-CA" w:eastAsia="ja-JP"/>
        </w:rPr>
        <w:t>r1</w:t>
      </w:r>
    </w:p>
    <w:p w14:paraId="1AA4DAA2" w14:textId="05C9E9BE" w:rsidR="000326F3" w:rsidRPr="00D527DE" w:rsidRDefault="00C976FE" w:rsidP="000326F3">
      <w:pPr>
        <w:jc w:val="left"/>
        <w:rPr>
          <w:rFonts w:eastAsia="ＭＳ 明朝"/>
          <w:lang w:val="en-CA" w:eastAsia="ja-JP"/>
        </w:rPr>
      </w:pPr>
      <w:r w:rsidRPr="00D527DE">
        <w:rPr>
          <w:rFonts w:eastAsia="ＭＳ 明朝"/>
          <w:lang w:val="en-CA" w:eastAsia="ja-JP"/>
        </w:rPr>
        <w:tab/>
      </w:r>
      <w:r w:rsidR="008C4A91" w:rsidRPr="00D527DE">
        <w:rPr>
          <w:rFonts w:eastAsia="ＭＳ 明朝"/>
          <w:lang w:val="en-CA" w:eastAsia="ja-JP"/>
        </w:rPr>
        <w:tab/>
      </w:r>
      <w:r w:rsidR="000326F3" w:rsidRPr="00D527DE">
        <w:rPr>
          <w:rFonts w:eastAsia="ＭＳ 明朝"/>
          <w:lang w:val="en-CA" w:eastAsia="ja-JP"/>
        </w:rPr>
        <w:t xml:space="preserve">If </w:t>
      </w:r>
      <w:r w:rsidR="00EC36EC" w:rsidRPr="00D527DE">
        <w:rPr>
          <w:rFonts w:eastAsia="ＭＳ 明朝"/>
          <w:lang w:val="en-CA" w:eastAsia="ja-JP"/>
        </w:rPr>
        <w:t>r3</w:t>
      </w:r>
      <w:r w:rsidR="000326F3" w:rsidRPr="00D527DE">
        <w:rPr>
          <w:rFonts w:eastAsia="ＭＳ 明朝"/>
          <w:lang w:val="en-CA" w:eastAsia="ja-JP"/>
        </w:rPr>
        <w:t xml:space="preserve"> is less than 0 or (</w:t>
      </w:r>
      <w:r w:rsidR="00EC36EC" w:rsidRPr="00D527DE">
        <w:rPr>
          <w:rFonts w:eastAsia="ＭＳ 明朝"/>
          <w:lang w:val="en-CA" w:eastAsia="ja-JP"/>
        </w:rPr>
        <w:t>r2</w:t>
      </w:r>
      <w:r w:rsidR="000326F3" w:rsidRPr="00D527DE">
        <w:rPr>
          <w:rFonts w:eastAsia="ＭＳ 明朝"/>
          <w:lang w:val="en-CA" w:eastAsia="ja-JP"/>
        </w:rPr>
        <w:t>+</w:t>
      </w:r>
      <w:r w:rsidR="00EC36EC" w:rsidRPr="00D527DE">
        <w:rPr>
          <w:rFonts w:eastAsia="ＭＳ 明朝"/>
          <w:lang w:val="en-CA" w:eastAsia="ja-JP"/>
        </w:rPr>
        <w:t>r3</w:t>
      </w:r>
      <w:r w:rsidR="000326F3" w:rsidRPr="00D527DE">
        <w:rPr>
          <w:rFonts w:eastAsia="ＭＳ 明朝"/>
          <w:lang w:val="en-CA" w:eastAsia="ja-JP"/>
        </w:rPr>
        <w:t xml:space="preserve">) is greater than </w:t>
      </w:r>
      <w:r w:rsidR="00117B7B" w:rsidRPr="00D527DE">
        <w:rPr>
          <w:rFonts w:eastAsia="ＭＳ 明朝"/>
          <w:lang w:val="en-CA" w:eastAsia="ja-JP"/>
        </w:rPr>
        <w:t>256</w:t>
      </w:r>
      <w:r w:rsidR="000326F3" w:rsidRPr="00D527DE">
        <w:rPr>
          <w:rFonts w:eastAsia="ＭＳ 明朝"/>
          <w:lang w:val="en-CA" w:eastAsia="ja-JP"/>
        </w:rPr>
        <w:t>, the process ends.</w:t>
      </w:r>
    </w:p>
    <w:p w14:paraId="41643F96" w14:textId="04405527" w:rsidR="000326F3" w:rsidRPr="00D527DE" w:rsidRDefault="008C4A91" w:rsidP="000326F3">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000326F3" w:rsidRPr="00D527DE">
        <w:rPr>
          <w:rFonts w:eastAsia="ＭＳ 明朝"/>
          <w:lang w:val="en-CA" w:eastAsia="ja-JP"/>
        </w:rPr>
        <w:t>Otherwise (</w:t>
      </w:r>
      <w:r w:rsidR="00EC36EC" w:rsidRPr="00D527DE">
        <w:rPr>
          <w:rFonts w:eastAsia="ＭＳ 明朝"/>
          <w:lang w:val="en-CA" w:eastAsia="ja-JP"/>
        </w:rPr>
        <w:t>r3</w:t>
      </w:r>
      <w:r w:rsidR="000326F3" w:rsidRPr="00D527DE">
        <w:rPr>
          <w:rFonts w:eastAsia="ＭＳ 明朝"/>
          <w:lang w:val="en-CA" w:eastAsia="ja-JP"/>
        </w:rPr>
        <w:t xml:space="preserve"> is greater than or equal to 0 and (</w:t>
      </w:r>
      <w:r w:rsidR="00EC36EC" w:rsidRPr="00D527DE">
        <w:rPr>
          <w:rFonts w:eastAsia="ＭＳ 明朝"/>
          <w:lang w:val="en-CA" w:eastAsia="ja-JP"/>
        </w:rPr>
        <w:t>r2+r3</w:t>
      </w:r>
      <w:r w:rsidR="000326F3" w:rsidRPr="00D527DE">
        <w:rPr>
          <w:rFonts w:eastAsia="ＭＳ 明朝"/>
          <w:lang w:val="en-CA" w:eastAsia="ja-JP"/>
        </w:rPr>
        <w:t xml:space="preserve">) is less than or equal to </w:t>
      </w:r>
      <w:r w:rsidR="00117B7B" w:rsidRPr="00D527DE">
        <w:rPr>
          <w:rFonts w:eastAsia="ＭＳ 明朝"/>
          <w:lang w:val="en-CA" w:eastAsia="ja-JP"/>
        </w:rPr>
        <w:t>256</w:t>
      </w:r>
      <w:r w:rsidR="000326F3" w:rsidRPr="00D527DE">
        <w:rPr>
          <w:rFonts w:eastAsia="ＭＳ 明朝"/>
          <w:lang w:val="en-CA" w:eastAsia="ja-JP"/>
        </w:rPr>
        <w:t xml:space="preserve">), the following </w:t>
      </w:r>
      <w:r w:rsidR="00C976FE" w:rsidRPr="00D527DE">
        <w:rPr>
          <w:rFonts w:eastAsia="ＭＳ 明朝"/>
          <w:lang w:val="en-CA" w:eastAsia="ja-JP"/>
        </w:rPr>
        <w:t>appl</w:t>
      </w:r>
      <w:r w:rsidR="007C0655" w:rsidRPr="00D527DE">
        <w:rPr>
          <w:rFonts w:eastAsia="ＭＳ 明朝"/>
          <w:lang w:val="en-CA" w:eastAsia="ja-JP"/>
        </w:rPr>
        <w:t>ies</w:t>
      </w:r>
      <w:r w:rsidRPr="00D527DE">
        <w:rPr>
          <w:rFonts w:eastAsia="ＭＳ 明朝"/>
          <w:lang w:val="en-CA" w:eastAsia="ja-JP"/>
        </w:rPr>
        <w:t>:</w:t>
      </w:r>
    </w:p>
    <w:p w14:paraId="03F63A3F" w14:textId="5A6BA4E8" w:rsidR="000303D0" w:rsidRPr="00D527DE" w:rsidRDefault="008C4A91" w:rsidP="000303D0">
      <w:pPr>
        <w:jc w:val="left"/>
        <w:rPr>
          <w:rFonts w:eastAsia="ＭＳ 明朝"/>
          <w:lang w:val="en-CA" w:eastAsia="ja-JP"/>
        </w:rPr>
      </w:pPr>
      <w:r w:rsidRPr="00D527DE">
        <w:rPr>
          <w:lang w:val="en-CA"/>
        </w:rPr>
        <w:tab/>
      </w:r>
      <w:r w:rsidRPr="00D527DE">
        <w:rPr>
          <w:rFonts w:eastAsia="ＭＳ 明朝"/>
          <w:lang w:val="en-CA" w:eastAsia="ja-JP"/>
        </w:rPr>
        <w:tab/>
      </w:r>
      <w:r w:rsidR="00C976FE" w:rsidRPr="00D527DE">
        <w:rPr>
          <w:rFonts w:eastAsia="ＭＳ 明朝"/>
          <w:lang w:val="en-CA" w:eastAsia="ja-JP"/>
        </w:rPr>
        <w:tab/>
      </w:r>
      <w:r w:rsidR="00BA3E34" w:rsidRPr="00D527DE">
        <w:rPr>
          <w:rFonts w:eastAsia="ＭＳ 明朝"/>
          <w:lang w:val="en-CA" w:eastAsia="ja-JP"/>
        </w:rPr>
        <w:t xml:space="preserve">A </w:t>
      </w:r>
      <w:r w:rsidR="000303D0" w:rsidRPr="00D527DE">
        <w:rPr>
          <w:rFonts w:eastAsia="ＭＳ 明朝"/>
          <w:lang w:val="en-CA" w:eastAsia="ja-JP"/>
        </w:rPr>
        <w:t xml:space="preserve">variable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calculated as follows:</w:t>
      </w:r>
    </w:p>
    <w:p w14:paraId="2E48B0C2" w14:textId="4082CA75" w:rsidR="000303D0" w:rsidRPr="00D527DE" w:rsidRDefault="007F4315" w:rsidP="00C26664">
      <w:pPr>
        <w:jc w:val="left"/>
        <w:rPr>
          <w:lang w:val="en-CA"/>
        </w:rPr>
      </w:pPr>
      <w:r w:rsidRPr="00D527DE">
        <w:rPr>
          <w:rFonts w:eastAsia="ＭＳ 明朝"/>
          <w:lang w:val="en-CA" w:eastAsia="ja-JP"/>
        </w:rPr>
        <w:tab/>
      </w:r>
      <w:r w:rsidR="008C4A91" w:rsidRPr="00D527DE">
        <w:rPr>
          <w:rFonts w:eastAsia="ＭＳ 明朝"/>
          <w:lang w:val="en-CA" w:eastAsia="ja-JP"/>
        </w:rPr>
        <w:tab/>
      </w:r>
      <w:r w:rsidR="000303D0" w:rsidRPr="00D527DE">
        <w:rPr>
          <w:rFonts w:eastAsia="ＭＳ 明朝"/>
          <w:lang w:val="en-CA" w:eastAsia="ja-JP"/>
        </w:rPr>
        <w:tab/>
      </w:r>
      <w:r w:rsidR="00C976FE" w:rsidRPr="00D527DE">
        <w:rPr>
          <w:rFonts w:eastAsia="ＭＳ 明朝"/>
          <w:lang w:val="en-CA" w:eastAsia="ja-JP"/>
        </w:rPr>
        <w:tab/>
      </w:r>
      <w:r w:rsidR="00BB3268" w:rsidRPr="00D527DE">
        <w:rPr>
          <w:rFonts w:eastAsia="ＭＳ 明朝"/>
          <w:lang w:val="en-CA" w:eastAsia="ja-JP"/>
        </w:rPr>
        <w:t>rS</w:t>
      </w:r>
      <w:r w:rsidR="00BA3E34" w:rsidRPr="00D527DE">
        <w:rPr>
          <w:rFonts w:eastAsia="ＭＳ 明朝"/>
          <w:lang w:val="en-CA" w:eastAsia="ja-JP"/>
        </w:rPr>
        <w:t>cale</w:t>
      </w:r>
      <w:r w:rsidR="00BA3E34" w:rsidRPr="00D527DE">
        <w:rPr>
          <w:rFonts w:eastAsia="ＭＳ 明朝"/>
          <w:lang w:val="en-US" w:eastAsia="ja-JP"/>
        </w:rPr>
        <w:t> </w:t>
      </w:r>
      <w:r w:rsidR="000303D0" w:rsidRPr="00D527DE">
        <w:rPr>
          <w:rFonts w:eastAsia="ＭＳ 明朝"/>
          <w:lang w:val="en-CA" w:eastAsia="ja-JP"/>
        </w:rPr>
        <w:t>=</w:t>
      </w:r>
      <w:r w:rsidR="00BA3E34" w:rsidRPr="00D527DE">
        <w:rPr>
          <w:rFonts w:eastAsia="ＭＳ 明朝"/>
          <w:lang w:val="en-US" w:eastAsia="ja-JP"/>
        </w:rPr>
        <w:t> </w:t>
      </w:r>
      <w:r w:rsidR="000303D0" w:rsidRPr="00D527DE">
        <w:rPr>
          <w:rFonts w:eastAsia="ＭＳ 明朝"/>
          <w:lang w:val="en-CA" w:eastAsia="ja-JP"/>
        </w:rPr>
        <w:t>InnerProduct(</w:t>
      </w:r>
      <w:r w:rsidR="00BA3E34" w:rsidRPr="00D527DE">
        <w:rPr>
          <w:rFonts w:eastAsia="ＭＳ 明朝"/>
          <w:lang w:val="en-CA" w:eastAsia="ja-JP"/>
        </w:rPr>
        <w:t>e</w:t>
      </w:r>
      <w:r w:rsidR="000303D0" w:rsidRPr="00D527DE">
        <w:rPr>
          <w:rFonts w:eastAsia="ＭＳ 明朝"/>
          <w:lang w:val="en-CA" w:eastAsia="ja-JP"/>
        </w:rPr>
        <w:t>dge2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 </w:t>
      </w:r>
      <w:r w:rsidR="00EC36EC" w:rsidRPr="00D527DE">
        <w:rPr>
          <w:rFonts w:eastAsia="ＭＳ 明朝"/>
          <w:lang w:val="en-CA" w:eastAsia="ja-JP"/>
        </w:rPr>
        <w:t>r1</w:t>
      </w:r>
    </w:p>
    <w:p w14:paraId="79806F79" w14:textId="749DBDAC" w:rsidR="000303D0" w:rsidRPr="00D527DE" w:rsidRDefault="008C4A91" w:rsidP="000303D0">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Pr="00D527DE">
        <w:rPr>
          <w:rFonts w:eastAsia="ＭＳ 明朝"/>
          <w:lang w:val="en-CA" w:eastAsia="ja-JP"/>
        </w:rPr>
        <w:tab/>
      </w:r>
      <w:r w:rsidR="000303D0" w:rsidRPr="00D527DE">
        <w:rPr>
          <w:rFonts w:eastAsia="ＭＳ 明朝"/>
          <w:lang w:val="en-CA" w:eastAsia="ja-JP"/>
        </w:rPr>
        <w:t xml:space="preserve">If </w:t>
      </w:r>
      <w:r w:rsidR="00DE124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less than or equal to 0, the process ends</w:t>
      </w:r>
      <w:r w:rsidR="000333FA" w:rsidRPr="00D527DE">
        <w:rPr>
          <w:rFonts w:eastAsia="ＭＳ 明朝"/>
          <w:lang w:val="en-CA" w:eastAsia="ja-JP"/>
        </w:rPr>
        <w:t>.</w:t>
      </w:r>
    </w:p>
    <w:p w14:paraId="4F416234" w14:textId="667C8C97" w:rsidR="000303D0" w:rsidRPr="00D527DE" w:rsidRDefault="008C4A91" w:rsidP="000303D0">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C976FE" w:rsidRPr="00D527DE">
        <w:rPr>
          <w:rFonts w:eastAsia="ＭＳ 明朝"/>
          <w:lang w:val="en-CA" w:eastAsia="ja-JP"/>
        </w:rPr>
        <w:tab/>
      </w:r>
      <w:r w:rsidR="000303D0" w:rsidRPr="00D527DE">
        <w:rPr>
          <w:rFonts w:eastAsia="ＭＳ 明朝"/>
          <w:lang w:val="en-CA" w:eastAsia="ja-JP"/>
        </w:rPr>
        <w:t>Otherwise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greater than 0),</w:t>
      </w:r>
      <w:r w:rsidR="00BA3E34" w:rsidRPr="00D527DE">
        <w:rPr>
          <w:rFonts w:eastAsia="ＭＳ 明朝"/>
          <w:lang w:val="en-CA" w:eastAsia="ja-JP"/>
        </w:rPr>
        <w:t xml:space="preserve"> interSection[</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0..2 is derived as follows</w:t>
      </w:r>
      <w:r w:rsidR="007F4315" w:rsidRPr="00D527DE">
        <w:rPr>
          <w:rFonts w:eastAsia="ＭＳ 明朝"/>
          <w:lang w:val="en-CA" w:eastAsia="ja-JP"/>
        </w:rPr>
        <w:t>:</w:t>
      </w:r>
    </w:p>
    <w:p w14:paraId="4A8AAF1B" w14:textId="330F6F0B" w:rsidR="00B3245A" w:rsidRPr="00D527DE" w:rsidRDefault="00601C6B" w:rsidP="00C26664">
      <w:pPr>
        <w:jc w:val="left"/>
      </w:pPr>
      <w:r w:rsidRPr="00D527DE">
        <w:tab/>
      </w:r>
      <w:r w:rsidR="000303D0" w:rsidRPr="00D527DE">
        <w:tab/>
      </w:r>
      <w:r w:rsidR="000303D0" w:rsidRPr="00D527DE">
        <w:tab/>
      </w:r>
      <w:r w:rsidR="000303D0" w:rsidRPr="00D527DE">
        <w:tab/>
      </w:r>
      <w:r w:rsidR="001F3B93" w:rsidRPr="00D527DE">
        <w:t>interSection</w:t>
      </w:r>
      <w:r w:rsidR="000303D0" w:rsidRPr="00D527DE">
        <w:t>[</w:t>
      </w:r>
      <w:r w:rsidR="00BA3E34" w:rsidRPr="00D527DE">
        <w:t> axis </w:t>
      </w:r>
      <w:r w:rsidR="000303D0" w:rsidRPr="00D527DE">
        <w:t>]</w:t>
      </w:r>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r w:rsidR="00BA3E34" w:rsidRPr="00D527DE">
        <w:t> axis </w:t>
      </w:r>
      <w:r w:rsidR="000303D0" w:rsidRPr="00D527DE">
        <w:t>]+</w:t>
      </w:r>
      <w:r w:rsidR="006B0EA2" w:rsidRPr="00D527DE">
        <w:t>(</w:t>
      </w:r>
      <w:r w:rsidR="007F4315" w:rsidRPr="00D527DE">
        <w:t>(</w:t>
      </w:r>
      <w:r w:rsidRPr="00D527DE">
        <w:rPr>
          <w:rFonts w:eastAsia="ＭＳ 明朝"/>
          <w:lang w:val="en-CA" w:eastAsia="ja-JP"/>
        </w:rPr>
        <w:t>rayVec</w:t>
      </w:r>
      <w:r w:rsidR="000303D0" w:rsidRPr="00D527DE">
        <w:t>[</w:t>
      </w:r>
      <w:r w:rsidR="00BA3E34" w:rsidRPr="00D527DE">
        <w:t> axis </w:t>
      </w:r>
      <w:r w:rsidR="000303D0" w:rsidRPr="00D527DE">
        <w:t>]</w:t>
      </w:r>
      <w:r w:rsidR="007D6F11" w:rsidRPr="00D527DE">
        <w:t xml:space="preserve"> × </w:t>
      </w:r>
      <w:r w:rsidR="00BB3268" w:rsidRPr="00D527DE">
        <w:t>rS</w:t>
      </w:r>
      <w:r w:rsidR="00BA3E34" w:rsidRPr="00D527DE">
        <w:t>cale</w:t>
      </w:r>
      <w:r w:rsidR="006B0EA2" w:rsidRPr="00D527DE">
        <w:t>)</w:t>
      </w:r>
      <w:r w:rsidR="007F4315" w:rsidRPr="00D527DE">
        <w:t>&gt;&gt;8) – 128)</w:t>
      </w:r>
      <w:r w:rsidR="00D22578" w:rsidRPr="00D527DE">
        <w:t>&gt;&gt;8</w:t>
      </w:r>
      <w:r w:rsidR="006B0EA2" w:rsidRPr="00D527DE">
        <w:t>)</w:t>
      </w:r>
    </w:p>
    <w:p w14:paraId="5F50588C" w14:textId="7B9F2A42" w:rsidR="001312F5" w:rsidRPr="00D527DE" w:rsidRDefault="001312F5" w:rsidP="00D16D37">
      <w:pPr>
        <w:pStyle w:val="4"/>
        <w:rPr>
          <w:lang w:val="en-CA"/>
        </w:rPr>
      </w:pPr>
      <w:bookmarkStart w:id="2350" w:name="_Ref9246666"/>
      <w:r w:rsidRPr="00D527DE">
        <w:rPr>
          <w:lang w:val="en-CA"/>
        </w:rPr>
        <w:t>Update process of the decoded geometry points</w:t>
      </w:r>
      <w:bookmarkEnd w:id="2350"/>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3B1F3577" w:rsidR="00683D0C" w:rsidRPr="00D527DE" w:rsidRDefault="00683D0C" w:rsidP="001312F5">
      <w:pPr>
        <w:jc w:val="left"/>
        <w:rPr>
          <w:rFonts w:eastAsia="ＭＳ 明朝"/>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r w:rsidR="003F7F87" w:rsidRPr="00D527DE">
        <w:rPr>
          <w:lang w:val="en-CA"/>
        </w:rPr>
        <w:t>numPtsOnTriangle</w:t>
      </w:r>
      <w:r w:rsidRPr="00D527DE">
        <w:rPr>
          <w:lang w:val="en-CA"/>
        </w:rPr>
        <w:t xml:space="preserve"> − 1  and </w:t>
      </w:r>
      <w:r w:rsidRPr="00D527DE">
        <w:t>axis = 0..2</w:t>
      </w:r>
    </w:p>
    <w:p w14:paraId="71EC644E" w14:textId="610EE7ED" w:rsidR="001312F5" w:rsidRPr="00D527DE" w:rsidRDefault="00683D0C" w:rsidP="001312F5">
      <w:pPr>
        <w:jc w:val="left"/>
        <w:rPr>
          <w:rFonts w:eastAsia="ＭＳ 明朝"/>
          <w:lang w:val="en-CA" w:eastAsia="ja-JP"/>
        </w:rPr>
      </w:pPr>
      <w:r w:rsidRPr="00D527DE">
        <w:rPr>
          <w:rFonts w:eastAsia="ＭＳ 明朝"/>
          <w:lang w:val="en-CA" w:eastAsia="ja-JP"/>
        </w:rPr>
        <w:t xml:space="preserve">For a variable p </w:t>
      </w:r>
      <w:r w:rsidRPr="00D527DE">
        <w:rPr>
          <w:lang w:val="en-CA"/>
        </w:rPr>
        <w:t>with p </w:t>
      </w:r>
      <w:r w:rsidRPr="00D527DE">
        <w:t>= 0..</w:t>
      </w:r>
      <w:r w:rsidRPr="00D527DE">
        <w:rPr>
          <w:lang w:val="en-CA"/>
        </w:rPr>
        <w:t xml:space="preserve"> </w:t>
      </w:r>
      <w:r w:rsidR="003F7F87" w:rsidRPr="00D527DE">
        <w:rPr>
          <w:lang w:val="en-CA"/>
        </w:rPr>
        <w:t>numPtsOnTriangle</w:t>
      </w:r>
      <w:r w:rsidRPr="00D527DE">
        <w:rPr>
          <w:lang w:val="en-CA"/>
        </w:rPr>
        <w:t> − 1 </w:t>
      </w:r>
      <w:r w:rsidRPr="00D527DE">
        <w:rPr>
          <w:rFonts w:eastAsia="ＭＳ 明朝"/>
          <w:lang w:val="en-CA" w:eastAsia="ja-JP"/>
        </w:rPr>
        <w:t xml:space="preserve">, </w:t>
      </w:r>
      <w:r w:rsidR="001312F5" w:rsidRPr="00D527DE">
        <w:rPr>
          <w:rFonts w:eastAsia="ＭＳ 明朝"/>
          <w:lang w:val="en-CA" w:eastAsia="ja-JP"/>
        </w:rPr>
        <w:t>if the value</w:t>
      </w:r>
      <w:r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p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are</w:t>
      </w:r>
      <w:r w:rsidR="001312F5" w:rsidRPr="00D527DE">
        <w:rPr>
          <w:rFonts w:eastAsia="ＭＳ 明朝"/>
          <w:lang w:val="en-CA" w:eastAsia="ja-JP"/>
        </w:rPr>
        <w:t xml:space="preserve"> </w:t>
      </w:r>
      <w:r w:rsidR="00870724" w:rsidRPr="00D527DE">
        <w:rPr>
          <w:rFonts w:eastAsia="ＭＳ 明朝"/>
          <w:lang w:val="en-CA" w:eastAsia="ja-JP"/>
        </w:rPr>
        <w:t>equal to</w:t>
      </w:r>
      <w:r w:rsidR="001312F5" w:rsidRPr="00D527DE">
        <w:rPr>
          <w:rFonts w:eastAsia="ＭＳ 明朝"/>
          <w:lang w:val="en-CA" w:eastAsia="ja-JP"/>
        </w:rPr>
        <w:t xml:space="preserve"> the value</w:t>
      </w:r>
      <w:r w:rsidR="00870724"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q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xml:space="preserve">] </w:t>
      </w:r>
      <w:r w:rsidRPr="00D527DE">
        <w:rPr>
          <w:lang w:val="en-CA"/>
        </w:rPr>
        <w:t>with q </w:t>
      </w:r>
      <w:r w:rsidRPr="00D527DE">
        <w:t>= 0..</w:t>
      </w:r>
      <w:r w:rsidR="003F7F87" w:rsidRPr="00D527DE">
        <w:rPr>
          <w:lang w:val="en-CA"/>
        </w:rPr>
        <w:t>numPtsOnTriangle</w:t>
      </w:r>
      <w:r w:rsidRPr="00D527DE">
        <w:rPr>
          <w:lang w:val="en-CA"/>
        </w:rPr>
        <w:t> − 1 </w:t>
      </w:r>
      <w:r w:rsidR="00E1195D" w:rsidRPr="00D527DE">
        <w:rPr>
          <w:lang w:val="en-CA"/>
        </w:rPr>
        <w:t xml:space="preserve">, </w:t>
      </w:r>
      <w:r w:rsidR="00870724" w:rsidRPr="00D527DE">
        <w:t xml:space="preserve">axis = 0..2 </w:t>
      </w:r>
      <w:r w:rsidR="00870724" w:rsidRPr="00D527DE">
        <w:rPr>
          <w:lang w:val="en-CA"/>
        </w:rPr>
        <w:t xml:space="preserve">and </w:t>
      </w:r>
      <w:r w:rsidR="00F34B69" w:rsidRPr="00D527DE">
        <w:rPr>
          <w:lang w:val="en-CA"/>
        </w:rPr>
        <w:t xml:space="preserve">q  </w:t>
      </w:r>
      <w:r w:rsidR="00F34B69" w:rsidRPr="00D527DE">
        <w:t>! =  p</w:t>
      </w:r>
      <w:r w:rsidR="001312F5" w:rsidRPr="00D527DE">
        <w:rPr>
          <w:rFonts w:eastAsia="ＭＳ 明朝"/>
          <w:lang w:val="en-CA" w:eastAsia="ja-JP"/>
        </w:rPr>
        <w:t>, the following appl</w:t>
      </w:r>
      <w:r w:rsidR="007C0655" w:rsidRPr="00D527DE">
        <w:rPr>
          <w:rFonts w:eastAsia="ＭＳ 明朝"/>
          <w:lang w:val="en-CA" w:eastAsia="ja-JP"/>
        </w:rPr>
        <w:t>ies</w:t>
      </w:r>
      <w:r w:rsidR="001312F5" w:rsidRPr="00D527DE">
        <w:rPr>
          <w:rFonts w:eastAsia="ＭＳ 明朝"/>
          <w:lang w:val="en-CA" w:eastAsia="ja-JP"/>
        </w:rPr>
        <w:t>:</w:t>
      </w:r>
    </w:p>
    <w:p w14:paraId="14D1055E" w14:textId="271A3131" w:rsidR="001312F5" w:rsidRPr="00D527DE" w:rsidRDefault="001312F5" w:rsidP="001312F5">
      <w:pPr>
        <w:jc w:val="left"/>
        <w:rPr>
          <w:rFonts w:eastAsia="ＭＳ 明朝"/>
          <w:lang w:val="en-CA" w:eastAsia="ja-JP"/>
        </w:rPr>
      </w:pPr>
      <w:r w:rsidRPr="00D527DE">
        <w:rPr>
          <w:rFonts w:eastAsia="ＭＳ 明朝"/>
          <w:lang w:val="en-CA" w:eastAsia="ja-JP"/>
        </w:rPr>
        <w:tab/>
      </w:r>
      <w:r w:rsidR="00170B1C" w:rsidRPr="00D527DE">
        <w:rPr>
          <w:lang w:val="en-CA"/>
        </w:rPr>
        <w:t>ptsOnTriangle</w:t>
      </w:r>
      <w:r w:rsidR="00F34B69" w:rsidRPr="00D527DE">
        <w:rPr>
          <w:lang w:val="en-CA"/>
        </w:rPr>
        <w:t>[ q ][ axis ]</w:t>
      </w:r>
      <w:r w:rsidR="00A17A12" w:rsidRPr="00D527DE">
        <w:rPr>
          <w:lang w:val="en-CA"/>
        </w:rPr>
        <w:t xml:space="preserve"> with </w:t>
      </w:r>
      <w:r w:rsidR="00A17A12" w:rsidRPr="00D527DE">
        <w:t>axis = 0..2 </w:t>
      </w:r>
      <w:r w:rsidR="00F34B69" w:rsidRPr="00D527DE">
        <w:t xml:space="preserve"> </w:t>
      </w:r>
      <w:r w:rsidRPr="00D527DE">
        <w:rPr>
          <w:rFonts w:eastAsia="ＭＳ 明朝"/>
          <w:lang w:val="en-CA" w:eastAsia="ja-JP"/>
        </w:rPr>
        <w:t xml:space="preserve">is removed from the </w:t>
      </w:r>
      <w:r w:rsidR="00F34B69" w:rsidRPr="00D527DE">
        <w:rPr>
          <w:rFonts w:eastAsia="ＭＳ 明朝"/>
          <w:lang w:val="en-CA" w:eastAsia="ja-JP"/>
        </w:rPr>
        <w:t>array</w:t>
      </w:r>
      <w:r w:rsidR="00870724" w:rsidRPr="00D527DE">
        <w:rPr>
          <w:rFonts w:eastAsia="ＭＳ 明朝"/>
          <w:lang w:val="en-CA" w:eastAsia="ja-JP"/>
        </w:rPr>
        <w:t>.</w:t>
      </w:r>
    </w:p>
    <w:p w14:paraId="645051D8" w14:textId="04380982" w:rsidR="00F34B69" w:rsidRPr="00D527DE" w:rsidRDefault="001312F5" w:rsidP="00C26664">
      <w:pPr>
        <w:jc w:val="left"/>
        <w:rPr>
          <w:rFonts w:eastAsia="ＭＳ 明朝"/>
          <w:lang w:val="en-CA" w:eastAsia="ja-JP"/>
        </w:rPr>
      </w:pPr>
      <w:r w:rsidRPr="00D527DE">
        <w:rPr>
          <w:rFonts w:eastAsia="ＭＳ 明朝"/>
          <w:lang w:val="en-CA" w:eastAsia="ja-JP"/>
        </w:rPr>
        <w:tab/>
      </w:r>
      <w:r w:rsidR="003F7F87" w:rsidRPr="00D527DE">
        <w:rPr>
          <w:lang w:val="en-CA"/>
        </w:rPr>
        <w:t>numPtsOnTriangle</w:t>
      </w:r>
      <w:r w:rsidRPr="00D527DE">
        <w:rPr>
          <w:rFonts w:eastAsia="ＭＳ 明朝"/>
          <w:lang w:val="en-CA" w:eastAsia="ja-JP"/>
        </w:rPr>
        <w:t>−</w:t>
      </w:r>
      <w:r w:rsidR="00F34B69" w:rsidRPr="00D527DE">
        <w:rPr>
          <w:rFonts w:eastAsia="ＭＳ 明朝"/>
          <w:lang w:val="en-US" w:eastAsia="ja-JP"/>
        </w:rPr>
        <w:t> </w:t>
      </w:r>
      <w:r w:rsidR="00D06B94" w:rsidRPr="00D527DE">
        <w:rPr>
          <w:rFonts w:eastAsia="ＭＳ 明朝"/>
          <w:lang w:val="en-CA" w:eastAsia="ja-JP"/>
        </w:rPr>
        <w:t>−</w:t>
      </w:r>
    </w:p>
    <w:p w14:paraId="4D9A6381" w14:textId="2BF52555" w:rsidR="00A17A12" w:rsidRPr="00D527DE" w:rsidRDefault="00A17A12" w:rsidP="00C26664">
      <w:pPr>
        <w:jc w:val="left"/>
        <w:rPr>
          <w:lang w:val="en-CA"/>
        </w:rPr>
      </w:pPr>
      <w:r w:rsidRPr="00D527DE">
        <w:rPr>
          <w:rFonts w:eastAsia="ＭＳ 明朝"/>
          <w:lang w:val="en-CA" w:eastAsia="ja-JP"/>
        </w:rPr>
        <w:tab/>
        <w:t xml:space="preserve">The process is repeated until the values of </w:t>
      </w:r>
      <w:r w:rsidRPr="00D527DE">
        <w:rPr>
          <w:lang w:val="en-CA"/>
        </w:rPr>
        <w:t>ptsOnTriangle[ p ][ axis ]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 q ][ axis ]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lastRenderedPageBreak/>
        <w:t>Finally, the following appl</w:t>
      </w:r>
      <w:r w:rsidR="007C0655" w:rsidRPr="00D527DE">
        <w:rPr>
          <w:lang w:val="en-CA" w:eastAsia="ja-JP"/>
        </w:rPr>
        <w:t>ies</w:t>
      </w:r>
      <w:r w:rsidRPr="00D527DE">
        <w:rPr>
          <w:lang w:val="en-CA" w:eastAsia="ja-JP"/>
        </w:rPr>
        <w:t>:</w:t>
      </w:r>
    </w:p>
    <w:p w14:paraId="79BCC382" w14:textId="7A9166B0" w:rsidR="00683D0C" w:rsidRPr="00D527DE" w:rsidRDefault="00683D0C" w:rsidP="00C26664">
      <w:pPr>
        <w:jc w:val="left"/>
        <w:rPr>
          <w:lang w:val="en-US" w:eastAsia="ja-JP"/>
        </w:rPr>
      </w:pPr>
      <w:r w:rsidRPr="00D527DE">
        <w:rPr>
          <w:lang w:val="en-CA" w:eastAsia="ja-JP"/>
        </w:rPr>
        <w:tab/>
      </w:r>
      <w:r w:rsidR="00A97E2A" w:rsidRPr="00D527DE">
        <w:rPr>
          <w:rFonts w:eastAsia="ＭＳ 明朝"/>
          <w:lang w:val="en-CA" w:eastAsia="ja-JP"/>
        </w:rPr>
        <w:t>PointNum</w:t>
      </w:r>
      <w:r w:rsidR="00870724" w:rsidRPr="00D527DE">
        <w:rPr>
          <w:rFonts w:eastAsia="ＭＳ 明朝"/>
          <w:lang w:val="en-US" w:eastAsia="ja-JP"/>
        </w:rPr>
        <w:t> </w:t>
      </w:r>
      <w:r w:rsidRPr="00D527DE">
        <w:rPr>
          <w:lang w:val="en-US" w:eastAsia="ja-JP"/>
        </w:rPr>
        <w:t>= </w:t>
      </w:r>
      <w:r w:rsidR="003F7F87" w:rsidRPr="00D527DE">
        <w:rPr>
          <w:lang w:val="en-CA"/>
        </w:rPr>
        <w:t>numPtsOnTriangle</w:t>
      </w:r>
    </w:p>
    <w:p w14:paraId="119B305B" w14:textId="3240790D" w:rsidR="00683D0C" w:rsidRPr="00D527DE" w:rsidRDefault="00A17A12" w:rsidP="00C26664">
      <w:pPr>
        <w:jc w:val="left"/>
        <w:rPr>
          <w:szCs w:val="24"/>
          <w:lang w:val="en-CA" w:eastAsia="ja-JP"/>
        </w:rPr>
      </w:pPr>
      <w:r w:rsidRPr="00D527DE">
        <w:rPr>
          <w:lang w:val="en-CA" w:eastAsia="ja-JP"/>
        </w:rPr>
        <w:tab/>
      </w:r>
      <w:r w:rsidR="00683D0C" w:rsidRPr="00D527DE">
        <w:rPr>
          <w:lang w:val="en-CA" w:eastAsia="ja-JP"/>
        </w:rPr>
        <w:t>PointPos[</w:t>
      </w:r>
      <w:r w:rsidR="00683D0C" w:rsidRPr="00D527DE">
        <w:rPr>
          <w:lang w:val="en-US" w:eastAsia="ja-JP"/>
        </w:rPr>
        <w:t> i ]</w:t>
      </w:r>
      <w:r w:rsidR="00683D0C" w:rsidRPr="00D527DE">
        <w:rPr>
          <w:lang w:val="en-CA" w:eastAsia="ja-JP"/>
        </w:rPr>
        <w:t>[</w:t>
      </w:r>
      <w:r w:rsidR="00683D0C" w:rsidRPr="00D527DE">
        <w:rPr>
          <w:lang w:val="en-US" w:eastAsia="ja-JP"/>
        </w:rPr>
        <w:t> axis ] with i =</w:t>
      </w:r>
      <w:r w:rsidR="00E1195D" w:rsidRPr="00D527DE">
        <w:rPr>
          <w:lang w:val="en-US" w:eastAsia="ja-JP"/>
        </w:rPr>
        <w:t> </w:t>
      </w:r>
      <w:r w:rsidR="00683D0C" w:rsidRPr="00D527DE">
        <w:rPr>
          <w:lang w:val="en-CA" w:eastAsia="ja-JP"/>
        </w:rPr>
        <w:t>0..</w:t>
      </w:r>
      <w:r w:rsidR="00683D0C" w:rsidRPr="00D527DE">
        <w:rPr>
          <w:szCs w:val="24"/>
          <w:lang w:val="en-CA" w:eastAsia="ja-JP"/>
        </w:rPr>
        <w:t>PointNum</w:t>
      </w:r>
      <w:r w:rsidR="00683D0C" w:rsidRPr="00D527DE">
        <w:rPr>
          <w:szCs w:val="24"/>
          <w:lang w:val="en-US" w:eastAsia="ja-JP"/>
        </w:rPr>
        <w:t> </w:t>
      </w:r>
      <w:r w:rsidR="00683D0C" w:rsidRPr="00D527DE">
        <w:rPr>
          <w:lang w:val="en-CA" w:eastAsia="ja-JP"/>
        </w:rPr>
        <w:t>−</w:t>
      </w:r>
      <w:r w:rsidR="00683D0C" w:rsidRPr="00D527DE">
        <w:rPr>
          <w:lang w:val="en-US" w:eastAsia="ja-JP"/>
        </w:rPr>
        <w:t> </w:t>
      </w:r>
      <w:r w:rsidR="00683D0C" w:rsidRPr="00D527DE">
        <w:rPr>
          <w:szCs w:val="24"/>
          <w:lang w:val="en-CA" w:eastAsia="ja-JP"/>
        </w:rPr>
        <w:t>1</w:t>
      </w:r>
      <w:r w:rsidR="00683D0C" w:rsidRPr="00D527DE">
        <w:rPr>
          <w:szCs w:val="24"/>
          <w:lang w:val="en-US" w:eastAsia="ja-JP"/>
        </w:rPr>
        <w:t> </w:t>
      </w:r>
      <w:r w:rsidR="00E1195D" w:rsidRPr="00D527DE">
        <w:rPr>
          <w:lang w:val="en-CA"/>
        </w:rPr>
        <w:t>,</w:t>
      </w:r>
      <w:r w:rsidR="00683D0C" w:rsidRPr="00D527DE">
        <w:rPr>
          <w:lang w:val="en-CA"/>
        </w:rPr>
        <w:t xml:space="preserve"> </w:t>
      </w:r>
      <w:r w:rsidR="00683D0C" w:rsidRPr="00D527DE">
        <w:t xml:space="preserve">axis = 0..2 </w:t>
      </w:r>
      <w:r w:rsidR="00683D0C" w:rsidRPr="00D527DE">
        <w:rPr>
          <w:szCs w:val="24"/>
          <w:lang w:val="en-CA" w:eastAsia="ja-JP"/>
        </w:rPr>
        <w:t>is modified as follows.</w:t>
      </w:r>
    </w:p>
    <w:p w14:paraId="304D822C" w14:textId="710334F1" w:rsidR="001312F5" w:rsidRPr="00D527DE" w:rsidRDefault="00683D0C" w:rsidP="00C26664">
      <w:pPr>
        <w:jc w:val="left"/>
        <w:rPr>
          <w:lang w:val="en-US" w:eastAsia="ja-JP"/>
        </w:rPr>
      </w:pPr>
      <w:r w:rsidRPr="00D527DE">
        <w:rPr>
          <w:lang w:val="en-CA" w:eastAsia="ja-JP"/>
        </w:rPr>
        <w:tab/>
      </w:r>
      <w:r w:rsidR="00A17A12" w:rsidRPr="00D527DE">
        <w:rPr>
          <w:lang w:val="en-CA" w:eastAsia="ja-JP"/>
        </w:rPr>
        <w:tab/>
      </w:r>
      <w:r w:rsidRPr="00D527DE">
        <w:rPr>
          <w:lang w:val="en-CA" w:eastAsia="ja-JP"/>
        </w:rPr>
        <w:t>PointPos[</w:t>
      </w:r>
      <w:r w:rsidRPr="00D527DE">
        <w:rPr>
          <w:lang w:val="en-US" w:eastAsia="ja-JP"/>
        </w:rPr>
        <w:t> i ]</w:t>
      </w:r>
      <w:r w:rsidRPr="00D527DE">
        <w:rPr>
          <w:lang w:val="en-CA" w:eastAsia="ja-JP"/>
        </w:rPr>
        <w:t>[</w:t>
      </w:r>
      <w:r w:rsidRPr="00D527DE">
        <w:rPr>
          <w:lang w:val="en-US" w:eastAsia="ja-JP"/>
        </w:rPr>
        <w:t> axis ] = </w:t>
      </w:r>
      <w:r w:rsidR="00170B1C" w:rsidRPr="00D527DE">
        <w:rPr>
          <w:lang w:val="en-CA"/>
        </w:rPr>
        <w:t>ptsOnTriangle</w:t>
      </w:r>
      <w:r w:rsidRPr="00D527DE">
        <w:rPr>
          <w:lang w:val="en-CA"/>
        </w:rPr>
        <w:t>[ i ][ axis ]</w:t>
      </w:r>
    </w:p>
    <w:p w14:paraId="125B0534" w14:textId="77777777" w:rsidR="009414EA" w:rsidRPr="00D527DE" w:rsidRDefault="009414EA" w:rsidP="004C06BC">
      <w:pPr>
        <w:pStyle w:val="2"/>
        <w:rPr>
          <w:lang w:val="en-CA"/>
        </w:rPr>
      </w:pPr>
      <w:bookmarkStart w:id="2351" w:name="_Toc12531197"/>
      <w:bookmarkStart w:id="2352" w:name="_Toc4055517"/>
      <w:bookmarkStart w:id="2353" w:name="_Toc6215358"/>
      <w:bookmarkStart w:id="2354" w:name="_Ref12361779"/>
      <w:bookmarkStart w:id="2355" w:name="_Toc12888324"/>
      <w:bookmarkEnd w:id="2351"/>
      <w:r w:rsidRPr="00D527DE">
        <w:rPr>
          <w:lang w:val="en-CA"/>
        </w:rPr>
        <w:t>Attribute decoding</w:t>
      </w:r>
      <w:bookmarkEnd w:id="2352"/>
      <w:bookmarkEnd w:id="2353"/>
      <w:bookmarkEnd w:id="2354"/>
      <w:bookmarkEnd w:id="2355"/>
    </w:p>
    <w:p w14:paraId="0E7CD44D" w14:textId="1A4C7523" w:rsidR="0073181D" w:rsidRPr="00D527DE" w:rsidRDefault="009414EA" w:rsidP="009414EA">
      <w:pPr>
        <w:rPr>
          <w:szCs w:val="24"/>
          <w:lang w:val="en-CA" w:eastAsia="ja-JP"/>
        </w:rPr>
      </w:pPr>
      <w:r w:rsidRPr="00D527DE">
        <w:rPr>
          <w:rFonts w:eastAsia="ＭＳ 明朝"/>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ＭＳ 明朝"/>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5160FD4E" w14:textId="0456FF99" w:rsidR="0029696A" w:rsidRPr="00D527DE" w:rsidRDefault="009414EA">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p>
    <w:p w14:paraId="5E80FF01" w14:textId="08968D06" w:rsidR="007D7FC4" w:rsidRPr="00D527DE" w:rsidRDefault="007D7FC4" w:rsidP="00C26664">
      <w:pPr>
        <w:ind w:firstLine="403"/>
        <w:rPr>
          <w:szCs w:val="24"/>
          <w:lang w:val="en-CA" w:eastAsia="ja-JP"/>
        </w:rPr>
      </w:pPr>
      <w:r w:rsidRPr="00D527DE">
        <w:rPr>
          <w:szCs w:val="24"/>
          <w:lang w:val="en-CA" w:eastAsia="ja-JP"/>
        </w:rPr>
        <w:t xml:space="preserve">the number of decoded </w:t>
      </w:r>
      <w:r w:rsidR="00173887" w:rsidRPr="00D527DE">
        <w:rPr>
          <w:szCs w:val="24"/>
          <w:lang w:val="en-CA" w:eastAsia="ja-JP"/>
        </w:rPr>
        <w:t xml:space="preserve">geometry </w:t>
      </w:r>
      <w:r w:rsidRPr="00D527DE">
        <w:rPr>
          <w:szCs w:val="24"/>
          <w:lang w:val="en-CA" w:eastAsia="ja-JP"/>
        </w:rPr>
        <w:t>point</w:t>
      </w:r>
      <w:r w:rsidR="00173887" w:rsidRPr="00D527DE">
        <w:rPr>
          <w:szCs w:val="24"/>
          <w:lang w:val="en-CA" w:eastAsia="ja-JP"/>
        </w:rPr>
        <w:t>s</w:t>
      </w:r>
      <w:r w:rsidR="00124F02" w:rsidRPr="00D527DE">
        <w:rPr>
          <w:szCs w:val="24"/>
          <w:lang w:val="en-CA" w:eastAsia="ja-JP"/>
        </w:rPr>
        <w:t>,</w:t>
      </w:r>
      <w:r w:rsidRPr="00D527DE">
        <w:rPr>
          <w:szCs w:val="24"/>
          <w:lang w:val="en-CA" w:eastAsia="ja-JP"/>
        </w:rPr>
        <w:t xml:space="preserve"> </w:t>
      </w:r>
      <w:r w:rsidR="002912E2" w:rsidRPr="00D527DE">
        <w:t>PointNum</w:t>
      </w:r>
      <w:r w:rsidR="00173887" w:rsidRPr="00D527DE">
        <w:t>,</w:t>
      </w:r>
    </w:p>
    <w:p w14:paraId="17C28BFD" w14:textId="1A0BA432" w:rsidR="0073181D" w:rsidRPr="00D527DE" w:rsidRDefault="00173887" w:rsidP="00C26664">
      <w:pPr>
        <w:ind w:firstLine="403"/>
        <w:rPr>
          <w:szCs w:val="24"/>
          <w:lang w:val="en-CA" w:eastAsia="ja-JP"/>
        </w:rPr>
      </w:pPr>
      <w:r w:rsidRPr="00D527DE">
        <w:rPr>
          <w:lang w:val="en-CA" w:eastAsia="ja-JP"/>
        </w:rPr>
        <w:t xml:space="preserve">the series of the decoded geometry point </w:t>
      </w:r>
      <w:r w:rsidRPr="00D527DE">
        <w:rPr>
          <w:lang w:val="en-CA"/>
        </w:rPr>
        <w:t>PointPos</w:t>
      </w:r>
      <w:r w:rsidRPr="00D527DE">
        <w:rPr>
          <w:lang w:val="en-CA" w:eastAsia="ja-JP"/>
        </w:rPr>
        <w:t xml:space="preserve">[i][3],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01955E2F" w14:textId="2A84FC08"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[i][</w:t>
      </w:r>
      <w:r w:rsidRPr="00D527DE">
        <w:rPr>
          <w:szCs w:val="24"/>
          <w:lang w:val="en-CA" w:eastAsia="ja-JP"/>
        </w:rPr>
        <w:t>attrCnt</w:t>
      </w:r>
      <w:r w:rsidRPr="00D527DE">
        <w:rPr>
          <w:lang w:val="en-CA" w:eastAsia="ja-JP"/>
        </w:rPr>
        <w:t xml:space="preserve">],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538DF923" w14:textId="77777777" w:rsidR="009414EA" w:rsidRPr="00D527DE" w:rsidRDefault="009414EA" w:rsidP="009414EA">
      <w:pPr>
        <w:rPr>
          <w:rFonts w:eastAsia="ＭＳ 明朝"/>
          <w:szCs w:val="24"/>
          <w:lang w:val="en-CA" w:eastAsia="ja-JP"/>
        </w:rPr>
      </w:pPr>
      <w:r w:rsidRPr="00D527DE">
        <w:rPr>
          <w:szCs w:val="24"/>
          <w:lang w:val="en-CA"/>
        </w:rPr>
        <w:t xml:space="preserve">The attributes </w:t>
      </w:r>
      <w:r w:rsidRPr="00D527DE">
        <w:rPr>
          <w:rFonts w:eastAsia="ＭＳ 明朝"/>
          <w:szCs w:val="24"/>
          <w:lang w:val="en-CA" w:eastAsia="ja-JP"/>
        </w:rPr>
        <w:t xml:space="preserve">may </w:t>
      </w:r>
      <w:r w:rsidRPr="00D527DE">
        <w:rPr>
          <w:szCs w:val="24"/>
          <w:lang w:val="en-CA"/>
        </w:rPr>
        <w:t>have multiple components</w:t>
      </w:r>
      <w:r w:rsidRPr="00D527DE">
        <w:rPr>
          <w:rFonts w:eastAsia="ＭＳ 明朝"/>
          <w:szCs w:val="24"/>
          <w:lang w:val="en-CA" w:eastAsia="ja-JP"/>
        </w:rPr>
        <w:t>.</w:t>
      </w:r>
    </w:p>
    <w:p w14:paraId="089BA443" w14:textId="232C3A2A" w:rsidR="009414EA" w:rsidRPr="00D527DE" w:rsidRDefault="009414EA" w:rsidP="009414EA">
      <w:pPr>
        <w:rPr>
          <w:rFonts w:eastAsia="ＭＳ 明朝"/>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69AE3FF1" w:rsidR="009414EA" w:rsidRPr="00D527DE" w:rsidRDefault="009414EA" w:rsidP="009414EA">
      <w:pPr>
        <w:rPr>
          <w:rFonts w:eastAsia="ＭＳ 明朝"/>
          <w:noProof/>
          <w:lang w:val="en-CA" w:eastAsia="ja-JP"/>
        </w:rPr>
      </w:pPr>
      <w:r w:rsidRPr="00D527DE">
        <w:rPr>
          <w:rFonts w:eastAsia="ＭＳ 明朝"/>
          <w:szCs w:val="24"/>
          <w:lang w:val="en-CA" w:eastAsia="ja-JP"/>
        </w:rPr>
        <w:t xml:space="preserve">When </w:t>
      </w:r>
      <w:r w:rsidRPr="00D527DE">
        <w:rPr>
          <w:lang w:val="en-CA"/>
        </w:rPr>
        <w:t>attr_coding_type</w:t>
      </w:r>
      <w:r w:rsidRPr="00D527DE">
        <w:rPr>
          <w:rFonts w:eastAsia="ＭＳ 明朝"/>
          <w:noProof/>
          <w:lang w:val="en-CA" w:eastAsia="ja-JP"/>
        </w:rPr>
        <w:t xml:space="preserve"> is equalt to 1, the RAHT decoding process in clause </w:t>
      </w:r>
      <w:r w:rsidR="00677A42" w:rsidRPr="00D527DE">
        <w:rPr>
          <w:rFonts w:eastAsia="ＭＳ 明朝"/>
          <w:noProof/>
          <w:highlight w:val="yellow"/>
          <w:lang w:val="en-CA" w:eastAsia="ja-JP"/>
        </w:rPr>
        <w:fldChar w:fldCharType="begin"/>
      </w:r>
      <w:r w:rsidR="00677A42" w:rsidRPr="00D527DE">
        <w:rPr>
          <w:rFonts w:eastAsia="ＭＳ 明朝"/>
          <w:noProof/>
          <w:lang w:val="en-CA" w:eastAsia="ja-JP"/>
        </w:rPr>
        <w:instrText xml:space="preserve"> REF _Ref429522 \n \h </w:instrText>
      </w:r>
      <w:r w:rsidR="00D527DE">
        <w:rPr>
          <w:rFonts w:eastAsia="ＭＳ 明朝"/>
          <w:noProof/>
          <w:highlight w:val="yellow"/>
          <w:lang w:val="en-CA" w:eastAsia="ja-JP"/>
        </w:rPr>
        <w:instrText xml:space="preserve"> \* MERGEFORMAT </w:instrText>
      </w:r>
      <w:r w:rsidR="00677A42" w:rsidRPr="00D527DE">
        <w:rPr>
          <w:rFonts w:eastAsia="ＭＳ 明朝"/>
          <w:noProof/>
          <w:highlight w:val="yellow"/>
          <w:lang w:val="en-CA" w:eastAsia="ja-JP"/>
        </w:rPr>
      </w:r>
      <w:r w:rsidR="00677A42" w:rsidRPr="00D527DE">
        <w:rPr>
          <w:rFonts w:eastAsia="ＭＳ 明朝"/>
          <w:noProof/>
          <w:highlight w:val="yellow"/>
          <w:lang w:val="en-CA" w:eastAsia="ja-JP"/>
        </w:rPr>
        <w:fldChar w:fldCharType="separate"/>
      </w:r>
      <w:r w:rsidR="00AD2E5E">
        <w:rPr>
          <w:rFonts w:eastAsia="ＭＳ 明朝"/>
          <w:noProof/>
          <w:lang w:val="en-CA" w:eastAsia="ja-JP"/>
        </w:rPr>
        <w:t>8.3.1</w:t>
      </w:r>
      <w:r w:rsidR="00677A42" w:rsidRPr="00D527DE">
        <w:rPr>
          <w:rFonts w:eastAsia="ＭＳ 明朝"/>
          <w:noProof/>
          <w:highlight w:val="yellow"/>
          <w:lang w:val="en-CA" w:eastAsia="ja-JP"/>
        </w:rPr>
        <w:fldChar w:fldCharType="end"/>
      </w:r>
      <w:r w:rsidR="003F57F6" w:rsidRPr="00D527DE">
        <w:t xml:space="preserve"> </w:t>
      </w:r>
      <w:r w:rsidRPr="00D527DE">
        <w:rPr>
          <w:rFonts w:eastAsia="ＭＳ 明朝"/>
          <w:noProof/>
          <w:lang w:val="en-CA" w:eastAsia="ja-JP"/>
        </w:rPr>
        <w:t>is invoked.</w:t>
      </w:r>
    </w:p>
    <w:p w14:paraId="57C1DC3C" w14:textId="624084B6"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0, the Predicting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_Ref524448966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8.3.3</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432ADCD0" w14:textId="3154BA57"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2), the Fixed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_Ref515616605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8.3.2</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5E65EA6F" w14:textId="77777777" w:rsidR="009414EA" w:rsidRPr="00D527DE" w:rsidRDefault="009414EA" w:rsidP="004C06BC">
      <w:pPr>
        <w:pStyle w:val="3"/>
        <w:rPr>
          <w:lang w:val="en-CA"/>
        </w:rPr>
      </w:pPr>
      <w:bookmarkStart w:id="2356" w:name="_Ref429522"/>
      <w:bookmarkStart w:id="2357" w:name="_Toc4055518"/>
      <w:bookmarkStart w:id="2358" w:name="_Toc6215359"/>
      <w:bookmarkStart w:id="2359" w:name="_Toc12888325"/>
      <w:del w:id="2360" w:author="David Flynn" w:date="2019-09-24T15:08:00Z">
        <w:r w:rsidRPr="00D527DE">
          <w:rPr>
            <w:lang w:val="en-CA"/>
          </w:rPr>
          <w:delText>RAHT</w:delText>
        </w:r>
      </w:del>
      <w:ins w:id="2361" w:author="David Flynn" w:date="2019-09-24T15:08:00Z">
        <w:r w:rsidR="00413C67">
          <w:rPr>
            <w:lang w:val="en-CA"/>
          </w:rPr>
          <w:t xml:space="preserve">Region adaptive hierachical transform </w:t>
        </w:r>
      </w:ins>
      <w:del w:id="2362" w:author="David Flynn" w:date="2019-09-24T15:08:00Z">
        <w:r w:rsidRPr="00D527DE">
          <w:rPr>
            <w:lang w:val="en-CA"/>
          </w:rPr>
          <w:delText xml:space="preserve"> </w:delText>
        </w:r>
      </w:del>
      <w:r w:rsidRPr="00D527DE">
        <w:rPr>
          <w:lang w:val="en-CA"/>
        </w:rPr>
        <w:t>decoding process</w:t>
      </w:r>
      <w:bookmarkEnd w:id="2356"/>
      <w:bookmarkEnd w:id="2357"/>
      <w:bookmarkEnd w:id="2358"/>
      <w:bookmarkEnd w:id="2359"/>
    </w:p>
    <w:p w14:paraId="32D73CF1" w14:textId="77777777" w:rsidR="00AE0F50" w:rsidRDefault="00AE0F50">
      <w:pPr>
        <w:pStyle w:val="4"/>
        <w:numPr>
          <w:ilvl w:val="3"/>
          <w:numId w:val="1"/>
        </w:numPr>
        <w:rPr>
          <w:ins w:id="2363" w:author="David Flynn" w:date="2019-09-24T14:26:00Z"/>
        </w:rPr>
        <w:pPrChange w:id="2364" w:author="David Flynn" w:date="2019-09-24T14:27:00Z">
          <w:pPr>
            <w:pStyle w:val="3"/>
            <w:numPr>
              <w:numId w:val="45"/>
            </w:numPr>
          </w:pPr>
        </w:pPrChange>
      </w:pPr>
      <w:ins w:id="2365" w:author="David Flynn" w:date="2019-09-24T14:26:00Z">
        <w:r>
          <w:t>General</w:t>
        </w:r>
      </w:ins>
    </w:p>
    <w:p w14:paraId="0649A5B9" w14:textId="77777777" w:rsidR="00AE0F50" w:rsidRDefault="00AE0F50" w:rsidP="00AE0F50">
      <w:pPr>
        <w:rPr>
          <w:ins w:id="2366" w:author="David Flynn" w:date="2019-09-24T14:26:00Z"/>
        </w:rPr>
      </w:pPr>
      <w:ins w:id="2367" w:author="David Flynn" w:date="2019-09-24T14:26:00Z">
        <w:r>
          <w:t>The output of this process is the array PointsAttr with elements PointsAttr[ i ][ cIdx ] with i = 0 .. PointCount </w:t>
        </w:r>
        <w:r w:rsidRPr="00D07337">
          <w:t>−</w:t>
        </w:r>
        <w:r>
          <w:t> 1, and cIdx = 0 .. AttrCnt − 1.  Each element with index i of PointsAttr is associated with a position given by the array PointPos with the same index i.</w:t>
        </w:r>
      </w:ins>
    </w:p>
    <w:p w14:paraId="61AFFDAF" w14:textId="77777777" w:rsidR="00AE0F50" w:rsidRDefault="00AE0F50" w:rsidP="00AE0F50">
      <w:pPr>
        <w:rPr>
          <w:ins w:id="2368" w:author="David Flynn" w:date="2019-09-24T14:26:00Z"/>
        </w:rPr>
      </w:pPr>
      <w:ins w:id="2369" w:author="David Flynn" w:date="2019-09-24T14:26:00Z">
        <w:r>
          <w:t>The variable CoeffIdx, specifying a current position in the decoded values array, is initialised to 0.</w:t>
        </w:r>
      </w:ins>
    </w:p>
    <w:p w14:paraId="2DDCE938" w14:textId="1031DA38" w:rsidR="00AE0F50" w:rsidRDefault="00AE0F50" w:rsidP="00AE0F50">
      <w:pPr>
        <w:rPr>
          <w:ins w:id="2370" w:author="David Flynn" w:date="2019-09-24T14:26:00Z"/>
        </w:rPr>
      </w:pPr>
      <w:ins w:id="2371" w:author="David Flynn" w:date="2019-09-24T14:26:00Z">
        <w:r>
          <w:t xml:space="preserve">The array Weights, specifying transform coefficient weights, and the variable NumRahtLevels, specifying the number of 3D transform levels, are derived according to the </w:t>
        </w:r>
      </w:ins>
      <w:ins w:id="2372" w:author="David Flynn" w:date="2019-09-24T15:08:00Z">
        <w:r w:rsidR="00413C67">
          <w:t>RAHT</w:t>
        </w:r>
      </w:ins>
      <w:ins w:id="2373" w:author="David Flynn" w:date="2019-09-24T14:26:00Z">
        <w:r>
          <w:t xml:space="preserve"> weights derivation process (</w:t>
        </w:r>
      </w:ins>
      <w:ins w:id="2374" w:author="David Flynn" w:date="2019-09-24T15:20:00Z">
        <w:r w:rsidR="00413C67">
          <w:fldChar w:fldCharType="begin"/>
        </w:r>
        <w:r w:rsidR="00413C67">
          <w:instrText xml:space="preserve"> REF _Ref20230831 \r \h </w:instrText>
        </w:r>
      </w:ins>
      <w:r w:rsidR="00413C67">
        <w:fldChar w:fldCharType="separate"/>
      </w:r>
      <w:ins w:id="2375" w:author="David Flynn" w:date="2019-09-24T15:20:00Z">
        <w:r w:rsidR="00413C67">
          <w:t>8.3.1.2</w:t>
        </w:r>
        <w:r w:rsidR="00413C67">
          <w:fldChar w:fldCharType="end"/>
        </w:r>
      </w:ins>
      <w:ins w:id="2376" w:author="David Flynn" w:date="2019-09-24T14:26:00Z">
        <w:r>
          <w:t>).</w:t>
        </w:r>
      </w:ins>
    </w:p>
    <w:p w14:paraId="06A31FDA" w14:textId="77777777" w:rsidR="00AE0F50" w:rsidRDefault="00AE0F50" w:rsidP="00AE0F50">
      <w:pPr>
        <w:rPr>
          <w:ins w:id="2377" w:author="David Flynn" w:date="2019-09-24T14:26:00Z"/>
        </w:rPr>
      </w:pPr>
      <w:ins w:id="2378" w:author="David Flynn" w:date="2019-09-24T14:26:00Z">
        <w:r>
          <w:t>Reconstruction proceeds level by level from the root of the transform tree to the leaves, each using the reconstruction of the previous level.</w:t>
        </w:r>
      </w:ins>
    </w:p>
    <w:p w14:paraId="795B8E5F" w14:textId="77777777" w:rsidR="00AE0F50" w:rsidRDefault="00AE0F50" w:rsidP="00AE0F50">
      <w:pPr>
        <w:rPr>
          <w:ins w:id="2379" w:author="David Flynn" w:date="2019-09-24T14:26:00Z"/>
        </w:rPr>
      </w:pPr>
      <w:ins w:id="2380" w:author="David Flynn" w:date="2019-09-24T14:26:00Z">
        <w:r>
          <w:t>For each 3D transform level in the descending range lvl = NumRahtLevels − 1 .. 0, the following applies:</w:t>
        </w:r>
      </w:ins>
    </w:p>
    <w:p w14:paraId="33BBE0E0" w14:textId="77777777" w:rsidR="00AE0F50" w:rsidRDefault="00AE0F50" w:rsidP="00AE0F50">
      <w:pPr>
        <w:pStyle w:val="af7"/>
        <w:numPr>
          <w:ilvl w:val="0"/>
          <w:numId w:val="46"/>
        </w:numPr>
        <w:rPr>
          <w:ins w:id="2381" w:author="David Flynn" w:date="2019-09-24T14:28:00Z"/>
        </w:rPr>
      </w:pPr>
      <w:ins w:id="2382" w:author="David Flynn" w:date="2019-09-24T14:26:00Z">
        <w:r>
          <w:t>The variable inheritDc is derived according to the transform level.  For the first 3D transform level, inheritDc is set equal to 0.  Otherwise, for subsequent transform levels, inheritDc is set equal to 1.</w:t>
        </w:r>
      </w:ins>
    </w:p>
    <w:p w14:paraId="4C5459F4" w14:textId="77777777" w:rsidR="00AE0F50" w:rsidRDefault="00AE0F50" w:rsidP="00494452">
      <w:pPr>
        <w:pStyle w:val="af7"/>
        <w:numPr>
          <w:ilvl w:val="0"/>
          <w:numId w:val="46"/>
        </w:numPr>
        <w:rPr>
          <w:ins w:id="2383" w:author="David Flynn" w:date="2019-09-24T14:28:00Z"/>
        </w:rPr>
      </w:pPr>
      <w:ins w:id="2384" w:author="David Flynn" w:date="2019-09-24T14:26:00Z">
        <w:r>
          <w:lastRenderedPageBreak/>
          <w:t>The variable R</w:t>
        </w:r>
        <w:r w:rsidRPr="00E60089">
          <w:t>aht</w:t>
        </w:r>
        <w:r>
          <w:t>P</w:t>
        </w:r>
        <w:r w:rsidRPr="00E60089">
          <w:t>rediction</w:t>
        </w:r>
        <w:r>
          <w:t>E</w:t>
        </w:r>
        <w:r w:rsidRPr="00E60089">
          <w:t>nabled</w:t>
        </w:r>
        <w:r>
          <w:t xml:space="preserve"> is derived as follows:</w:t>
        </w:r>
      </w:ins>
    </w:p>
    <w:p w14:paraId="0F82BB1C" w14:textId="3CDDDD88" w:rsidR="00AE0F50" w:rsidRDefault="00AE0F50">
      <w:pPr>
        <w:pStyle w:val="Code"/>
        <w:rPr>
          <w:ins w:id="2385" w:author="David Flynn" w:date="2019-09-24T14:28:00Z"/>
        </w:rPr>
        <w:pPrChange w:id="2386" w:author="David Flynn" w:date="2019-09-24T14:48:00Z">
          <w:pPr>
            <w:pStyle w:val="af7"/>
            <w:numPr>
              <w:numId w:val="46"/>
            </w:numPr>
            <w:ind w:left="360" w:hanging="360"/>
          </w:pPr>
        </w:pPrChange>
      </w:pPr>
      <w:ins w:id="2387" w:author="David Flynn" w:date="2019-09-24T14:26:00Z">
        <w:r>
          <w:t>RahtPredictionEnabled = inheritDc &amp;&amp; raht_prediction_enabled_flag.</w:t>
        </w:r>
      </w:ins>
    </w:p>
    <w:p w14:paraId="5D467506" w14:textId="77777777" w:rsidR="00AE0F50" w:rsidRDefault="00AE0F50" w:rsidP="00AE0F50">
      <w:pPr>
        <w:pStyle w:val="af7"/>
        <w:numPr>
          <w:ilvl w:val="0"/>
          <w:numId w:val="46"/>
        </w:numPr>
        <w:rPr>
          <w:ins w:id="2388" w:author="David Flynn" w:date="2019-09-24T14:28:00Z"/>
        </w:rPr>
      </w:pPr>
      <w:ins w:id="2389" w:author="David Flynn" w:date="2019-09-24T14:26:00Z">
        <w:r>
          <w:t>The reconstruction process for a single RAHT level is invoked with the variable lvl set equal to 3 × lvl, and inheritDc as inputs.  The output is the array recon with elements recon[ x ][ y ][ z ][ cIdx ].</w:t>
        </w:r>
      </w:ins>
    </w:p>
    <w:p w14:paraId="64352BC5" w14:textId="4006BB26" w:rsidR="00AE0F50" w:rsidRDefault="00AE0F50">
      <w:pPr>
        <w:pStyle w:val="af7"/>
        <w:numPr>
          <w:ilvl w:val="0"/>
          <w:numId w:val="46"/>
        </w:numPr>
        <w:rPr>
          <w:ins w:id="2390" w:author="David Flynn" w:date="2019-09-24T14:26:00Z"/>
        </w:rPr>
        <w:pPrChange w:id="2391" w:author="David Flynn" w:date="2019-09-24T14:28:00Z">
          <w:pPr/>
        </w:pPrChange>
      </w:pPr>
      <w:ins w:id="2392" w:author="David Flynn" w:date="2019-09-24T14:26:00Z">
        <w:r>
          <w:t>The array PrevRecon, specifying DC coefficients reconstructed from a transform level for use in a subsequent level is set equal to the array recon.</w:t>
        </w:r>
      </w:ins>
    </w:p>
    <w:p w14:paraId="4CB02D0C" w14:textId="77777777" w:rsidR="00AE0F50" w:rsidRDefault="00AE0F50" w:rsidP="00AE0F50">
      <w:pPr>
        <w:rPr>
          <w:ins w:id="2393" w:author="David Flynn" w:date="2019-09-24T14:26:00Z"/>
        </w:rPr>
      </w:pPr>
      <w:ins w:id="2394" w:author="David Flynn" w:date="2019-09-24T14:26:00Z">
        <w:r>
          <w:t>The reconstructed samples of the output array PointAttr[ i ][ cIdx ] are derived as follows with i = 0 .. PointCount − 1:</w:t>
        </w:r>
      </w:ins>
    </w:p>
    <w:p w14:paraId="6205F126" w14:textId="77777777" w:rsidR="00AE0F50" w:rsidRDefault="00AE0F50" w:rsidP="00AE0F50">
      <w:pPr>
        <w:pStyle w:val="af7"/>
        <w:numPr>
          <w:ilvl w:val="0"/>
          <w:numId w:val="47"/>
        </w:numPr>
        <w:rPr>
          <w:ins w:id="2395" w:author="David Flynn" w:date="2019-09-24T14:34:00Z"/>
        </w:rPr>
      </w:pPr>
      <w:ins w:id="2396" w:author="David Flynn" w:date="2019-09-24T14:26:00Z">
        <w:r>
          <w:t>The point position variables ( xPt, yPt, zPt ) are set equal to PointPos[ i ][ j ], with j = 0 .. 2 respectively.</w:t>
        </w:r>
      </w:ins>
    </w:p>
    <w:p w14:paraId="5A4D95AA" w14:textId="77777777" w:rsidR="00AE0F50" w:rsidRDefault="00AE0F50" w:rsidP="00AE0F50">
      <w:pPr>
        <w:pStyle w:val="af7"/>
        <w:numPr>
          <w:ilvl w:val="0"/>
          <w:numId w:val="47"/>
        </w:numPr>
        <w:rPr>
          <w:ins w:id="2397" w:author="David Flynn" w:date="2019-09-24T14:36:00Z"/>
        </w:rPr>
      </w:pPr>
      <w:ins w:id="2398" w:author="David Flynn" w:date="2019-09-24T14:26:00Z">
        <w:r>
          <w:t>If Weights[ 0 ][ xPt ][ yPt ][ zPt ] is equal to 1, the following applies:</w:t>
        </w:r>
      </w:ins>
    </w:p>
    <w:p w14:paraId="3DDF23E3" w14:textId="77777777" w:rsidR="00AE0F50" w:rsidRDefault="00AE0F50">
      <w:pPr>
        <w:pStyle w:val="Code"/>
        <w:rPr>
          <w:ins w:id="2399" w:author="David Flynn" w:date="2019-09-24T14:36:00Z"/>
        </w:rPr>
        <w:pPrChange w:id="2400" w:author="David Flynn" w:date="2019-09-24T14:48:00Z">
          <w:pPr>
            <w:pStyle w:val="af7"/>
            <w:numPr>
              <w:numId w:val="47"/>
            </w:numPr>
            <w:tabs>
              <w:tab w:val="num" w:pos="0"/>
            </w:tabs>
            <w:ind w:left="403" w:hanging="403"/>
          </w:pPr>
        </w:pPrChange>
      </w:pPr>
      <w:ins w:id="2401" w:author="David Flynn" w:date="2019-09-24T14:26:00Z">
        <w:r>
          <w:t>for( cIdx = 0; cIdx &lt; AttrCnt; cIdx++ )</w:t>
        </w:r>
      </w:ins>
    </w:p>
    <w:p w14:paraId="3B0818EA" w14:textId="77777777" w:rsidR="00AE0F50" w:rsidRDefault="00AE0F50">
      <w:pPr>
        <w:pStyle w:val="Code"/>
        <w:rPr>
          <w:ins w:id="2402" w:author="David Flynn" w:date="2019-09-24T14:36:00Z"/>
        </w:rPr>
        <w:pPrChange w:id="2403" w:author="David Flynn" w:date="2019-09-24T14:48:00Z">
          <w:pPr>
            <w:pStyle w:val="af7"/>
            <w:numPr>
              <w:numId w:val="47"/>
            </w:numPr>
            <w:tabs>
              <w:tab w:val="num" w:pos="0"/>
            </w:tabs>
            <w:ind w:left="403" w:hanging="403"/>
          </w:pPr>
        </w:pPrChange>
      </w:pPr>
      <w:ins w:id="2404" w:author="David Flynn" w:date="2019-09-24T14:26:00Z">
        <w:r>
          <w:t xml:space="preserve">      PointAttr[ i ][ cIdx ] = D</w:t>
        </w:r>
        <w:r w:rsidRPr="005E5E25">
          <w:t>ivExp2RoundHalfInf</w:t>
        </w:r>
        <w:r>
          <w:t>( recon[ xPt ][ yPt ][ zPt ], 15 )</w:t>
        </w:r>
      </w:ins>
    </w:p>
    <w:p w14:paraId="236B629A" w14:textId="77777777" w:rsidR="00AE0F50" w:rsidRDefault="00AE0F50" w:rsidP="00AE0F50">
      <w:pPr>
        <w:pStyle w:val="af7"/>
        <w:numPr>
          <w:ilvl w:val="0"/>
          <w:numId w:val="47"/>
        </w:numPr>
        <w:rPr>
          <w:ins w:id="2405" w:author="David Flynn" w:date="2019-09-24T14:36:00Z"/>
        </w:rPr>
      </w:pPr>
      <w:ins w:id="2406" w:author="David Flynn" w:date="2019-09-24T14:26:00Z">
        <w:r>
          <w:t>Otherwise, Weights[ 0 ][ xPt ][ yPt ][ zPt ] is greater than 1, the following process is used to reconstruct samples PointAttr[ i + j ][ cIdx ] for j = i .. Weights[ 0 ][ xPt ][ yPt ][ zPt ] − 1:</w:t>
        </w:r>
      </w:ins>
    </w:p>
    <w:p w14:paraId="48386005" w14:textId="77777777" w:rsidR="00AE0F50" w:rsidRDefault="00AE0F50" w:rsidP="00AE0F50">
      <w:pPr>
        <w:pStyle w:val="af7"/>
        <w:numPr>
          <w:ilvl w:val="2"/>
          <w:numId w:val="47"/>
        </w:numPr>
        <w:tabs>
          <w:tab w:val="clear" w:pos="-31680"/>
        </w:tabs>
        <w:rPr>
          <w:ins w:id="2407" w:author="David Flynn" w:date="2019-09-24T14:37:00Z"/>
        </w:rPr>
      </w:pPr>
      <w:ins w:id="2408" w:author="David Flynn" w:date="2019-09-24T14:26:00Z">
        <w:r>
          <w:t>The ( AttrCnt )×( 2 ) sized array x is initialised as follows:</w:t>
        </w:r>
      </w:ins>
    </w:p>
    <w:p w14:paraId="79411031" w14:textId="77777777" w:rsidR="00AE0F50" w:rsidRDefault="00AE0F50">
      <w:pPr>
        <w:pStyle w:val="Code"/>
        <w:rPr>
          <w:ins w:id="2409" w:author="David Flynn" w:date="2019-09-24T14:37:00Z"/>
        </w:rPr>
        <w:pPrChange w:id="2410" w:author="David Flynn" w:date="2019-09-24T14:47:00Z">
          <w:pPr>
            <w:pStyle w:val="af7"/>
            <w:numPr>
              <w:ilvl w:val="2"/>
              <w:numId w:val="47"/>
            </w:numPr>
            <w:tabs>
              <w:tab w:val="num" w:pos="-31680"/>
            </w:tabs>
            <w:ind w:left="1195" w:hanging="403"/>
          </w:pPr>
        </w:pPrChange>
      </w:pPr>
      <w:ins w:id="2411" w:author="David Flynn" w:date="2019-09-24T14:26:00Z">
        <w:r>
          <w:t>for ( cIdx = 0; cIdx &lt; AttrCnt; cIdx++ )</w:t>
        </w:r>
      </w:ins>
    </w:p>
    <w:p w14:paraId="0311770F" w14:textId="77777777" w:rsidR="00AE0F50" w:rsidRDefault="00AE0F50">
      <w:pPr>
        <w:pStyle w:val="Code"/>
        <w:rPr>
          <w:ins w:id="2412" w:author="David Flynn" w:date="2019-09-24T14:37:00Z"/>
        </w:rPr>
        <w:pPrChange w:id="2413" w:author="David Flynn" w:date="2019-09-24T14:47:00Z">
          <w:pPr>
            <w:pStyle w:val="af7"/>
            <w:numPr>
              <w:ilvl w:val="2"/>
              <w:numId w:val="47"/>
            </w:numPr>
            <w:tabs>
              <w:tab w:val="num" w:pos="-31680"/>
            </w:tabs>
            <w:ind w:left="1195" w:hanging="403"/>
          </w:pPr>
        </w:pPrChange>
      </w:pPr>
      <w:ins w:id="2414" w:author="David Flynn" w:date="2019-09-24T14:26:00Z">
        <w:r>
          <w:t xml:space="preserve">        x[ cIdx ][ 0 ] = recon[ xPt ][ yPt ][ zPt ]</w:t>
        </w:r>
      </w:ins>
    </w:p>
    <w:p w14:paraId="6FA90AD1" w14:textId="77777777" w:rsidR="00AE0F50" w:rsidRDefault="00AE0F50" w:rsidP="00AE0F50">
      <w:pPr>
        <w:pStyle w:val="af7"/>
        <w:numPr>
          <w:ilvl w:val="2"/>
          <w:numId w:val="47"/>
        </w:numPr>
        <w:tabs>
          <w:tab w:val="clear" w:pos="-31680"/>
        </w:tabs>
        <w:rPr>
          <w:ins w:id="2415" w:author="David Flynn" w:date="2019-09-24T14:37:00Z"/>
        </w:rPr>
      </w:pPr>
      <w:ins w:id="2416" w:author="David Flynn" w:date="2019-09-24T14:26:00Z">
        <w:r>
          <w:t>For each wi in the descending range Weights[ 0 ][ xPt ][ yPt ][ zPt ] − 1 .. 1, the following applies:</w:t>
        </w:r>
      </w:ins>
    </w:p>
    <w:p w14:paraId="57FFC34C" w14:textId="77777777" w:rsidR="00AE0F50" w:rsidRDefault="00AE0F50" w:rsidP="00AE0F50">
      <w:pPr>
        <w:pStyle w:val="af7"/>
        <w:numPr>
          <w:ilvl w:val="3"/>
          <w:numId w:val="47"/>
        </w:numPr>
        <w:rPr>
          <w:ins w:id="2417" w:author="David Flynn" w:date="2019-09-24T14:37:00Z"/>
        </w:rPr>
      </w:pPr>
      <w:ins w:id="2418" w:author="David Flynn" w:date="2019-09-24T14:26:00Z">
        <w:r>
          <w:t>The scaling process for RAHT coefficients is invoked for each component cIdx in the range 0 .. AttrCnt − 1, with the single-element coeff set equal to value[ cIdx ][ CoeffIdx ], the 3D transform level lvl set equal to 0, and the variable cIdx as inputs.  The array element x[ cIdx ][ 1 ] is set equal to the single-element output array of scaled transform coefficients d.</w:t>
        </w:r>
      </w:ins>
    </w:p>
    <w:p w14:paraId="397A14BB" w14:textId="77777777" w:rsidR="00AE0F50" w:rsidRDefault="00AE0F50" w:rsidP="00AE0F50">
      <w:pPr>
        <w:pStyle w:val="af7"/>
        <w:numPr>
          <w:ilvl w:val="3"/>
          <w:numId w:val="47"/>
        </w:numPr>
        <w:rPr>
          <w:ins w:id="2419" w:author="David Flynn" w:date="2019-09-24T14:38:00Z"/>
        </w:rPr>
      </w:pPr>
      <w:ins w:id="2420" w:author="David Flynn" w:date="2019-09-24T14:26:00Z">
        <w:r>
          <w:t>CoeffIdx is incremented by 1.</w:t>
        </w:r>
      </w:ins>
    </w:p>
    <w:p w14:paraId="64014412" w14:textId="77777777" w:rsidR="00AE0F50" w:rsidRDefault="00AE0F50" w:rsidP="00AE0F50">
      <w:pPr>
        <w:pStyle w:val="af7"/>
        <w:numPr>
          <w:ilvl w:val="3"/>
          <w:numId w:val="47"/>
        </w:numPr>
        <w:rPr>
          <w:ins w:id="2421" w:author="David Flynn" w:date="2019-09-24T14:38:00Z"/>
        </w:rPr>
      </w:pPr>
      <w:ins w:id="2422" w:author="David Flynn" w:date="2019-09-24T14:26:00Z">
        <w:r>
          <w:t>For each component cIdx in the range 0 .. AttrCnt − 1, the following applies:</w:t>
        </w:r>
      </w:ins>
    </w:p>
    <w:p w14:paraId="65F1BEE0" w14:textId="77777777" w:rsidR="00AE0F50" w:rsidRDefault="00AE0F50" w:rsidP="00AE0F50">
      <w:pPr>
        <w:pStyle w:val="af7"/>
        <w:numPr>
          <w:ilvl w:val="4"/>
          <w:numId w:val="47"/>
        </w:numPr>
        <w:rPr>
          <w:ins w:id="2423" w:author="David Flynn" w:date="2019-09-24T14:38:00Z"/>
        </w:rPr>
      </w:pPr>
      <w:ins w:id="2424" w:author="David Flynn" w:date="2019-09-24T14:26:00Z">
        <w:r>
          <w:t>The inverse two-point transform process is invoked with the array x[ cIdx ][ j ] with j = 0 .. 1, and the array w equal to { wi, 1 } as inputs.  The output is the two-element array r.</w:t>
        </w:r>
      </w:ins>
    </w:p>
    <w:p w14:paraId="7C9A5D5B" w14:textId="77777777" w:rsidR="00AE0F50" w:rsidRDefault="00AE0F50" w:rsidP="00AE0F50">
      <w:pPr>
        <w:pStyle w:val="af7"/>
        <w:numPr>
          <w:ilvl w:val="4"/>
          <w:numId w:val="47"/>
        </w:numPr>
        <w:rPr>
          <w:ins w:id="2425" w:author="David Flynn" w:date="2019-09-24T14:38:00Z"/>
        </w:rPr>
      </w:pPr>
      <w:ins w:id="2426" w:author="David Flynn" w:date="2019-09-24T14:26:00Z">
        <w:r>
          <w:t>The value of x[ cIdx ][ 0 ] is replaced by r[ 0 ]</w:t>
        </w:r>
      </w:ins>
    </w:p>
    <w:p w14:paraId="774E6C0C" w14:textId="77777777" w:rsidR="00AE0F50" w:rsidRDefault="00AE0F50" w:rsidP="00AE0F50">
      <w:pPr>
        <w:pStyle w:val="af7"/>
        <w:numPr>
          <w:ilvl w:val="4"/>
          <w:numId w:val="47"/>
        </w:numPr>
        <w:rPr>
          <w:ins w:id="2427" w:author="David Flynn" w:date="2019-09-24T14:38:00Z"/>
        </w:rPr>
      </w:pPr>
      <w:ins w:id="2428" w:author="David Flynn" w:date="2019-09-24T14:26:00Z">
        <w:r>
          <w:t>The output PointAttr[ i + wi ][ cIdx ] is derived as follows:</w:t>
        </w:r>
      </w:ins>
    </w:p>
    <w:p w14:paraId="1D2BD9F4" w14:textId="4C525C4C" w:rsidR="00AE0F50" w:rsidRDefault="00AE0F50">
      <w:pPr>
        <w:pStyle w:val="Code"/>
        <w:rPr>
          <w:ins w:id="2429" w:author="David Flynn" w:date="2019-09-24T14:39:00Z"/>
        </w:rPr>
        <w:pPrChange w:id="2430" w:author="David Flynn" w:date="2019-09-24T14:47:00Z">
          <w:pPr>
            <w:pStyle w:val="af7"/>
            <w:numPr>
              <w:ilvl w:val="4"/>
              <w:numId w:val="47"/>
            </w:numPr>
            <w:tabs>
              <w:tab w:val="num" w:pos="0"/>
            </w:tabs>
            <w:ind w:left="1987" w:hanging="403"/>
          </w:pPr>
        </w:pPrChange>
      </w:pPr>
      <w:ins w:id="2431" w:author="David Flynn" w:date="2019-09-24T14:26:00Z">
        <w:r>
          <w:t>PointAttr[ i + wi ][ cIdx ] = D</w:t>
        </w:r>
        <w:r w:rsidRPr="005E5E25">
          <w:t>ivExp2RoundHalfInf</w:t>
        </w:r>
        <w:r>
          <w:t>( x[ 1 ], 15 )</w:t>
        </w:r>
      </w:ins>
    </w:p>
    <w:p w14:paraId="66008AC0" w14:textId="77777777" w:rsidR="00AE0F50" w:rsidRDefault="00AE0F50" w:rsidP="00AE0F50">
      <w:pPr>
        <w:pStyle w:val="af7"/>
        <w:numPr>
          <w:ilvl w:val="2"/>
          <w:numId w:val="47"/>
        </w:numPr>
        <w:tabs>
          <w:tab w:val="clear" w:pos="-31680"/>
        </w:tabs>
        <w:rPr>
          <w:ins w:id="2432" w:author="David Flynn" w:date="2019-09-24T14:39:00Z"/>
        </w:rPr>
      </w:pPr>
      <w:ins w:id="2433" w:author="David Flynn" w:date="2019-09-24T14:26:00Z">
        <w:r>
          <w:t>The ouput PointAttr[ i ][ cIdx ] for cIdx = 0 .. AttrCnt − 1 is derived as follows:</w:t>
        </w:r>
      </w:ins>
    </w:p>
    <w:p w14:paraId="49074CE0" w14:textId="54C2DA71" w:rsidR="00AE0F50" w:rsidRDefault="00AE0F50">
      <w:pPr>
        <w:pStyle w:val="Code"/>
        <w:rPr>
          <w:ins w:id="2434" w:author="David Flynn" w:date="2019-09-24T14:26:00Z"/>
        </w:rPr>
        <w:pPrChange w:id="2435" w:author="David Flynn" w:date="2019-09-24T14:47:00Z">
          <w:pPr/>
        </w:pPrChange>
      </w:pPr>
      <w:ins w:id="2436" w:author="David Flynn" w:date="2019-09-24T14:26:00Z">
        <w:r>
          <w:t>PointAttr[ i ][ cIdx ] = D</w:t>
        </w:r>
        <w:r w:rsidRPr="005E5E25">
          <w:t>ivExp2RoundHalfInf</w:t>
        </w:r>
        <w:r>
          <w:t>( x[ 0 ], 15 )</w:t>
        </w:r>
      </w:ins>
    </w:p>
    <w:p w14:paraId="4A29977E" w14:textId="2B9F0E12" w:rsidR="00AE0F50" w:rsidRDefault="00413C67">
      <w:pPr>
        <w:pStyle w:val="4"/>
        <w:numPr>
          <w:ilvl w:val="3"/>
          <w:numId w:val="1"/>
        </w:numPr>
        <w:rPr>
          <w:ins w:id="2437" w:author="David Flynn" w:date="2019-09-24T14:26:00Z"/>
        </w:rPr>
        <w:pPrChange w:id="2438" w:author="David Flynn" w:date="2019-09-24T14:39:00Z">
          <w:pPr>
            <w:pStyle w:val="3"/>
          </w:pPr>
        </w:pPrChange>
      </w:pPr>
      <w:bookmarkStart w:id="2439" w:name="_Ref20230831"/>
      <w:ins w:id="2440" w:author="David Flynn" w:date="2019-09-24T15:14:00Z">
        <w:r>
          <w:lastRenderedPageBreak/>
          <w:t>RAHT</w:t>
        </w:r>
      </w:ins>
      <w:ins w:id="2441" w:author="David Flynn" w:date="2019-09-24T14:26:00Z">
        <w:r w:rsidR="00AE0F50">
          <w:t xml:space="preserve"> weights derivation process</w:t>
        </w:r>
        <w:bookmarkEnd w:id="2439"/>
      </w:ins>
    </w:p>
    <w:p w14:paraId="38A59471" w14:textId="77777777" w:rsidR="00AE0F50" w:rsidRDefault="00AE0F50" w:rsidP="00AE0F50">
      <w:pPr>
        <w:rPr>
          <w:ins w:id="2442" w:author="David Flynn" w:date="2019-09-24T14:26:00Z"/>
        </w:rPr>
      </w:pPr>
      <w:ins w:id="2443" w:author="David Flynn" w:date="2019-09-24T14:26:00Z">
        <w:r>
          <w:t>The outputs of this process are:</w:t>
        </w:r>
      </w:ins>
    </w:p>
    <w:p w14:paraId="351BFB24" w14:textId="77777777" w:rsidR="00AE0F50" w:rsidRDefault="00AE0F50" w:rsidP="00AE0F50">
      <w:pPr>
        <w:pStyle w:val="af7"/>
        <w:numPr>
          <w:ilvl w:val="0"/>
          <w:numId w:val="48"/>
        </w:numPr>
        <w:rPr>
          <w:ins w:id="2444" w:author="David Flynn" w:date="2019-09-24T14:40:00Z"/>
        </w:rPr>
      </w:pPr>
      <w:ins w:id="2445" w:author="David Flynn" w:date="2019-09-24T14:26:00Z">
        <w:r>
          <w:t>the array Weights, with entries Weights[ lvl ][ x ][ y ][ z ] equal to the number of points represented by a coefficient at position ( x, y, z ) at the lvl'th 1D level of the RAHT transform,</w:t>
        </w:r>
      </w:ins>
    </w:p>
    <w:p w14:paraId="0232B851" w14:textId="4466C18C" w:rsidR="00AE0F50" w:rsidRDefault="00AE0F50">
      <w:pPr>
        <w:pStyle w:val="af7"/>
        <w:numPr>
          <w:ilvl w:val="0"/>
          <w:numId w:val="48"/>
        </w:numPr>
        <w:rPr>
          <w:ins w:id="2446" w:author="David Flynn" w:date="2019-09-24T14:26:00Z"/>
        </w:rPr>
        <w:pPrChange w:id="2447" w:author="David Flynn" w:date="2019-09-24T14:40:00Z">
          <w:pPr/>
        </w:pPrChange>
      </w:pPr>
      <w:ins w:id="2448" w:author="David Flynn" w:date="2019-09-24T14:26:00Z">
        <w:r>
          <w:t>the variable NumRahtLevels indicating the number of 3D levels in the transform tree.</w:t>
        </w:r>
      </w:ins>
    </w:p>
    <w:p w14:paraId="19050A2E" w14:textId="77777777" w:rsidR="00AE0F50" w:rsidRDefault="00AE0F50" w:rsidP="00AE0F50">
      <w:pPr>
        <w:rPr>
          <w:ins w:id="2449" w:author="David Flynn" w:date="2019-09-24T14:26:00Z"/>
        </w:rPr>
      </w:pPr>
      <w:ins w:id="2450" w:author="David Flynn" w:date="2019-09-24T14:26:00Z">
        <w:r>
          <w:t>The elements of the array Weights are derived as follows:</w:t>
        </w:r>
      </w:ins>
    </w:p>
    <w:p w14:paraId="71643324" w14:textId="77777777" w:rsidR="00AE0F50" w:rsidRDefault="00AE0F50">
      <w:pPr>
        <w:pStyle w:val="Code"/>
        <w:rPr>
          <w:ins w:id="2451" w:author="David Flynn" w:date="2019-09-24T14:26:00Z"/>
        </w:rPr>
        <w:pPrChange w:id="2452" w:author="David Flynn" w:date="2019-09-24T14:41:00Z">
          <w:pPr/>
        </w:pPrChange>
      </w:pPr>
      <w:ins w:id="2453" w:author="David Flynn" w:date="2019-09-24T14:26:00Z">
        <w:r>
          <w:t>for( lvl = 0, done = 0; !done; )</w:t>
        </w:r>
      </w:ins>
    </w:p>
    <w:p w14:paraId="2C0AE144" w14:textId="56062D7D" w:rsidR="00AE0F50" w:rsidRDefault="00AE0F50">
      <w:pPr>
        <w:pStyle w:val="Code"/>
        <w:rPr>
          <w:ins w:id="2454" w:author="David Flynn" w:date="2019-09-24T14:26:00Z"/>
        </w:rPr>
        <w:pPrChange w:id="2455" w:author="David Flynn" w:date="2019-09-24T14:41:00Z">
          <w:pPr/>
        </w:pPrChange>
      </w:pPr>
      <w:ins w:id="2456" w:author="David Flynn" w:date="2019-09-24T14:26:00Z">
        <w:r>
          <w:t xml:space="preserve">  for( j = 0; j &lt; 3; j++, lvl++ )</w:t>
        </w:r>
      </w:ins>
    </w:p>
    <w:p w14:paraId="3870CAD7" w14:textId="77777777" w:rsidR="00AE0F50" w:rsidRDefault="00AE0F50">
      <w:pPr>
        <w:pStyle w:val="Code"/>
        <w:rPr>
          <w:ins w:id="2457" w:author="David Flynn" w:date="2019-09-24T14:26:00Z"/>
        </w:rPr>
        <w:pPrChange w:id="2458" w:author="David Flynn" w:date="2019-09-24T14:41:00Z">
          <w:pPr/>
        </w:pPrChange>
      </w:pPr>
      <w:ins w:id="2459" w:author="David Flynn" w:date="2019-09-24T14:26:00Z">
        <w:r>
          <w:t xml:space="preserve">    for( i = 0; i &lt; PointCount; i++ ) {</w:t>
        </w:r>
      </w:ins>
    </w:p>
    <w:p w14:paraId="5A226B7A" w14:textId="77777777" w:rsidR="00AE0F50" w:rsidRDefault="00AE0F50">
      <w:pPr>
        <w:pStyle w:val="Code"/>
        <w:rPr>
          <w:ins w:id="2460" w:author="David Flynn" w:date="2019-09-24T14:26:00Z"/>
        </w:rPr>
        <w:pPrChange w:id="2461" w:author="David Flynn" w:date="2019-09-24T14:41:00Z">
          <w:pPr/>
        </w:pPrChange>
      </w:pPr>
      <w:ins w:id="2462" w:author="David Flynn" w:date="2019-09-24T14:26:00Z">
        <w:r>
          <w:t xml:space="preserve">      x = PointPos[ i ][ 0 ] &gt;&gt; ( ( lvl + 0 ) / 3 )</w:t>
        </w:r>
      </w:ins>
    </w:p>
    <w:p w14:paraId="75820B32" w14:textId="77777777" w:rsidR="00AE0F50" w:rsidRDefault="00AE0F50">
      <w:pPr>
        <w:pStyle w:val="Code"/>
        <w:rPr>
          <w:ins w:id="2463" w:author="David Flynn" w:date="2019-09-24T14:26:00Z"/>
        </w:rPr>
        <w:pPrChange w:id="2464" w:author="David Flynn" w:date="2019-09-24T14:41:00Z">
          <w:pPr/>
        </w:pPrChange>
      </w:pPr>
      <w:ins w:id="2465" w:author="David Flynn" w:date="2019-09-24T14:26:00Z">
        <w:r>
          <w:t xml:space="preserve">      y = PointPos[ i ][ 1 ] &gt;&gt; ( ( lvl + 1 ) / 3 )</w:t>
        </w:r>
      </w:ins>
    </w:p>
    <w:p w14:paraId="18F4823D" w14:textId="77777777" w:rsidR="00AE0F50" w:rsidRDefault="00AE0F50">
      <w:pPr>
        <w:pStyle w:val="Code"/>
        <w:rPr>
          <w:ins w:id="2466" w:author="David Flynn" w:date="2019-09-24T14:26:00Z"/>
        </w:rPr>
        <w:pPrChange w:id="2467" w:author="David Flynn" w:date="2019-09-24T14:41:00Z">
          <w:pPr/>
        </w:pPrChange>
      </w:pPr>
      <w:ins w:id="2468" w:author="David Flynn" w:date="2019-09-24T14:26:00Z">
        <w:r>
          <w:t xml:space="preserve">      z = PointPos[ i ][ 2 ] &gt;&gt; ( ( lvl + 2 ) / 3 )</w:t>
        </w:r>
      </w:ins>
    </w:p>
    <w:p w14:paraId="77352869" w14:textId="77777777" w:rsidR="00AE0F50" w:rsidRDefault="00AE0F50">
      <w:pPr>
        <w:pStyle w:val="Code"/>
        <w:rPr>
          <w:ins w:id="2469" w:author="David Flynn" w:date="2019-09-24T14:26:00Z"/>
        </w:rPr>
        <w:pPrChange w:id="2470" w:author="David Flynn" w:date="2019-09-24T14:41:00Z">
          <w:pPr/>
        </w:pPrChange>
      </w:pPr>
    </w:p>
    <w:p w14:paraId="4D5C4492" w14:textId="77777777" w:rsidR="00AE0F50" w:rsidRDefault="00AE0F50">
      <w:pPr>
        <w:pStyle w:val="Code"/>
        <w:rPr>
          <w:ins w:id="2471" w:author="David Flynn" w:date="2019-09-24T14:26:00Z"/>
        </w:rPr>
        <w:pPrChange w:id="2472" w:author="David Flynn" w:date="2019-09-24T14:41:00Z">
          <w:pPr/>
        </w:pPrChange>
      </w:pPr>
      <w:ins w:id="2473" w:author="David Flynn" w:date="2019-09-24T14:26:00Z">
        <w:r>
          <w:t xml:space="preserve">      Weights[ lvl ][ x ][ y ][ z ] += 1;</w:t>
        </w:r>
      </w:ins>
    </w:p>
    <w:p w14:paraId="67BF7BC3" w14:textId="77777777" w:rsidR="00AE0F50" w:rsidRDefault="00AE0F50">
      <w:pPr>
        <w:pStyle w:val="Code"/>
        <w:rPr>
          <w:ins w:id="2474" w:author="David Flynn" w:date="2019-09-24T14:26:00Z"/>
        </w:rPr>
        <w:pPrChange w:id="2475" w:author="David Flynn" w:date="2019-09-24T14:41:00Z">
          <w:pPr/>
        </w:pPrChange>
      </w:pPr>
    </w:p>
    <w:p w14:paraId="37FBE92B" w14:textId="3039C8D1" w:rsidR="00AE0F50" w:rsidRDefault="00AE0F50">
      <w:pPr>
        <w:pStyle w:val="Code"/>
        <w:rPr>
          <w:ins w:id="2476" w:author="David Flynn" w:date="2019-09-24T14:26:00Z"/>
        </w:rPr>
        <w:pPrChange w:id="2477" w:author="David Flynn" w:date="2019-09-24T14:41:00Z">
          <w:pPr/>
        </w:pPrChange>
      </w:pPr>
      <w:ins w:id="2478" w:author="David Flynn" w:date="2019-09-24T14:26:00Z">
        <w:r>
          <w:t xml:space="preserve">      if (Weights[ lvl ][ x ][ y ][ z ] == PointCount)</w:t>
        </w:r>
      </w:ins>
    </w:p>
    <w:p w14:paraId="562CDDBA" w14:textId="77777777" w:rsidR="00AE0F50" w:rsidRDefault="00AE0F50">
      <w:pPr>
        <w:pStyle w:val="Code"/>
        <w:rPr>
          <w:ins w:id="2479" w:author="David Flynn" w:date="2019-09-24T14:26:00Z"/>
        </w:rPr>
        <w:pPrChange w:id="2480" w:author="David Flynn" w:date="2019-09-24T14:41:00Z">
          <w:pPr/>
        </w:pPrChange>
      </w:pPr>
      <w:ins w:id="2481" w:author="David Flynn" w:date="2019-09-24T14:26:00Z">
        <w:r>
          <w:t xml:space="preserve">        done = 1;</w:t>
        </w:r>
      </w:ins>
    </w:p>
    <w:p w14:paraId="31EB0EDC" w14:textId="5EA777FD" w:rsidR="00AE0F50" w:rsidRDefault="00AE0F50">
      <w:pPr>
        <w:pStyle w:val="Code"/>
        <w:rPr>
          <w:ins w:id="2482" w:author="David Flynn" w:date="2019-09-24T14:26:00Z"/>
        </w:rPr>
        <w:pPrChange w:id="2483" w:author="David Flynn" w:date="2019-09-24T14:41:00Z">
          <w:pPr/>
        </w:pPrChange>
      </w:pPr>
      <w:ins w:id="2484" w:author="David Flynn" w:date="2019-09-24T14:26:00Z">
        <w:r>
          <w:t xml:space="preserve">    }</w:t>
        </w:r>
      </w:ins>
    </w:p>
    <w:p w14:paraId="7071C6C8" w14:textId="77777777" w:rsidR="00AE0F50" w:rsidRDefault="00AE0F50" w:rsidP="00AE0F50">
      <w:pPr>
        <w:rPr>
          <w:ins w:id="2485" w:author="David Flynn" w:date="2019-09-24T14:26:00Z"/>
        </w:rPr>
      </w:pPr>
      <w:ins w:id="2486" w:author="David Flynn" w:date="2019-09-24T14:26:00Z">
        <w:r>
          <w:t>The variable NumRahtLevels is set equal to lvl / 3 + 1.</w:t>
        </w:r>
      </w:ins>
    </w:p>
    <w:p w14:paraId="5CA0BD27" w14:textId="77777777" w:rsidR="00AE0F50" w:rsidRDefault="00AE0F50">
      <w:pPr>
        <w:pStyle w:val="4"/>
        <w:numPr>
          <w:ilvl w:val="3"/>
          <w:numId w:val="1"/>
        </w:numPr>
        <w:rPr>
          <w:ins w:id="2487" w:author="David Flynn" w:date="2019-09-24T14:26:00Z"/>
        </w:rPr>
        <w:pPrChange w:id="2488" w:author="David Flynn" w:date="2019-09-24T14:43:00Z">
          <w:pPr>
            <w:pStyle w:val="3"/>
          </w:pPr>
        </w:pPrChange>
      </w:pPr>
      <w:ins w:id="2489" w:author="David Flynn" w:date="2019-09-24T14:26:00Z">
        <w:r>
          <w:t>Reconstruction process for a single 3D RAHT level</w:t>
        </w:r>
      </w:ins>
    </w:p>
    <w:p w14:paraId="1D857250" w14:textId="77777777" w:rsidR="00AE0F50" w:rsidRDefault="00AE0F50" w:rsidP="00AE0F50">
      <w:pPr>
        <w:rPr>
          <w:ins w:id="2490" w:author="David Flynn" w:date="2019-09-24T14:26:00Z"/>
        </w:rPr>
      </w:pPr>
      <w:ins w:id="2491" w:author="David Flynn" w:date="2019-09-24T14:26:00Z">
        <w:r>
          <w:t>The inputs to this process are:</w:t>
        </w:r>
      </w:ins>
    </w:p>
    <w:p w14:paraId="32D8BC94" w14:textId="77777777" w:rsidR="00AE0F50" w:rsidRDefault="00AE0F50" w:rsidP="00AE0F50">
      <w:pPr>
        <w:pStyle w:val="af7"/>
        <w:numPr>
          <w:ilvl w:val="0"/>
          <w:numId w:val="52"/>
        </w:numPr>
        <w:rPr>
          <w:ins w:id="2492" w:author="David Flynn" w:date="2019-09-24T14:43:00Z"/>
        </w:rPr>
      </w:pPr>
      <w:ins w:id="2493" w:author="David Flynn" w:date="2019-09-24T14:26:00Z">
        <w:r>
          <w:t>a variable lvl indicating the current 1D transform level.</w:t>
        </w:r>
      </w:ins>
    </w:p>
    <w:p w14:paraId="5FC21F70" w14:textId="445CB000" w:rsidR="00AE0F50" w:rsidRDefault="00AE0F50">
      <w:pPr>
        <w:pStyle w:val="af7"/>
        <w:numPr>
          <w:ilvl w:val="0"/>
          <w:numId w:val="52"/>
        </w:numPr>
        <w:rPr>
          <w:ins w:id="2494" w:author="David Flynn" w:date="2019-09-24T14:26:00Z"/>
        </w:rPr>
        <w:pPrChange w:id="2495" w:author="David Flynn" w:date="2019-09-24T14:42:00Z">
          <w:pPr/>
        </w:pPrChange>
      </w:pPr>
      <w:ins w:id="2496" w:author="David Flynn" w:date="2019-09-24T14:26:00Z">
        <w:r>
          <w:t>a variable inheritDc indicating if DC coefficients should be inherited from a previous reconstruction level.</w:t>
        </w:r>
      </w:ins>
    </w:p>
    <w:p w14:paraId="00770D18" w14:textId="77777777" w:rsidR="00AE0F50" w:rsidRDefault="00AE0F50" w:rsidP="00AE0F50">
      <w:pPr>
        <w:rPr>
          <w:ins w:id="2497" w:author="David Flynn" w:date="2019-09-24T14:26:00Z"/>
        </w:rPr>
      </w:pPr>
      <w:ins w:id="2498" w:author="David Flynn" w:date="2019-09-24T14:26:00Z">
        <w:r>
          <w:t>The outputs of this process are the array recon of reconstructed values and an updated variable CoeffIdx.</w:t>
        </w:r>
      </w:ins>
    </w:p>
    <w:p w14:paraId="4E09FB7A" w14:textId="77777777" w:rsidR="00AE0F50" w:rsidRDefault="00AE0F50" w:rsidP="00AE0F50">
      <w:pPr>
        <w:rPr>
          <w:ins w:id="2499" w:author="David Flynn" w:date="2019-09-24T14:26:00Z"/>
        </w:rPr>
      </w:pPr>
      <w:ins w:id="2500" w:author="David Flynn" w:date="2019-09-24T14:26:00Z">
        <w:r>
          <w:t>An array, nodes, of occupied transform tree nodes in the current level with elements nodes[ idx ][ dim ] is derived using a Morton order traversal of the array Weights as follows:</w:t>
        </w:r>
      </w:ins>
    </w:p>
    <w:p w14:paraId="70016131" w14:textId="48AC50A2" w:rsidR="00AE0F50" w:rsidRDefault="00AE0F50">
      <w:pPr>
        <w:pStyle w:val="Code"/>
        <w:rPr>
          <w:ins w:id="2501" w:author="David Flynn" w:date="2019-09-24T14:26:00Z"/>
        </w:rPr>
        <w:pPrChange w:id="2502" w:author="David Flynn" w:date="2019-09-24T14:43:00Z">
          <w:pPr/>
        </w:pPrChange>
      </w:pPr>
      <w:ins w:id="2503" w:author="David Flynn" w:date="2019-09-24T14:26:00Z">
        <w:r>
          <w:t>for( mIdx = 0, nIdx = 0; mIdx &lt; ( 1 &lt;&lt; (3 × lvl) ); mIdx++ ) {</w:t>
        </w:r>
      </w:ins>
    </w:p>
    <w:p w14:paraId="7FFA87E3" w14:textId="734211AF" w:rsidR="00AE0F50" w:rsidRDefault="00AE0F50">
      <w:pPr>
        <w:pStyle w:val="Code"/>
        <w:rPr>
          <w:ins w:id="2504" w:author="David Flynn" w:date="2019-09-24T14:26:00Z"/>
        </w:rPr>
        <w:pPrChange w:id="2505" w:author="David Flynn" w:date="2019-09-24T14:43:00Z">
          <w:pPr/>
        </w:pPrChange>
      </w:pPr>
      <w:ins w:id="2506" w:author="David Flynn" w:date="2019-09-24T14:26:00Z">
        <w:r>
          <w:t xml:space="preserve">  ( xN, yN, zN ) = M</w:t>
        </w:r>
        <w:r w:rsidRPr="00E60089">
          <w:t>ortonToTuple</w:t>
        </w:r>
        <w:r>
          <w:t>( mIdx )</w:t>
        </w:r>
      </w:ins>
    </w:p>
    <w:p w14:paraId="493C0FAB" w14:textId="65D43F14" w:rsidR="00AE0F50" w:rsidRDefault="00AE0F50">
      <w:pPr>
        <w:pStyle w:val="Code"/>
        <w:rPr>
          <w:ins w:id="2507" w:author="David Flynn" w:date="2019-09-24T14:26:00Z"/>
        </w:rPr>
        <w:pPrChange w:id="2508" w:author="David Flynn" w:date="2019-09-24T14:43:00Z">
          <w:pPr/>
        </w:pPrChange>
      </w:pPr>
      <w:ins w:id="2509" w:author="David Flynn" w:date="2019-09-24T14:26:00Z">
        <w:r>
          <w:t xml:space="preserve">  if( Weights[ lvl + 3 ][ xN ][ yN ][ zN ] = = 0 )</w:t>
        </w:r>
      </w:ins>
    </w:p>
    <w:p w14:paraId="2031E4DF" w14:textId="193F7E27" w:rsidR="00AE0F50" w:rsidRDefault="00AE0F50">
      <w:pPr>
        <w:pStyle w:val="Code"/>
        <w:rPr>
          <w:ins w:id="2510" w:author="David Flynn" w:date="2019-09-24T14:26:00Z"/>
        </w:rPr>
        <w:pPrChange w:id="2511" w:author="David Flynn" w:date="2019-09-24T14:43:00Z">
          <w:pPr/>
        </w:pPrChange>
      </w:pPr>
      <w:ins w:id="2512" w:author="David Flynn" w:date="2019-09-24T14:26:00Z">
        <w:r>
          <w:t xml:space="preserve">    continue</w:t>
        </w:r>
      </w:ins>
    </w:p>
    <w:p w14:paraId="3525F902" w14:textId="5FE99794" w:rsidR="00AE0F50" w:rsidRDefault="00AE0F50">
      <w:pPr>
        <w:pStyle w:val="Code"/>
        <w:rPr>
          <w:ins w:id="2513" w:author="David Flynn" w:date="2019-09-24T14:26:00Z"/>
        </w:rPr>
        <w:pPrChange w:id="2514" w:author="David Flynn" w:date="2019-09-24T14:43:00Z">
          <w:pPr/>
        </w:pPrChange>
      </w:pPr>
      <w:ins w:id="2515" w:author="David Flynn" w:date="2019-09-24T14:26:00Z">
        <w:r>
          <w:t xml:space="preserve">  nodesX[ nIdx ] = 2 × xN</w:t>
        </w:r>
      </w:ins>
    </w:p>
    <w:p w14:paraId="0CCE8BD6" w14:textId="4824D7EB" w:rsidR="00AE0F50" w:rsidRDefault="00AE0F50">
      <w:pPr>
        <w:pStyle w:val="Code"/>
        <w:rPr>
          <w:ins w:id="2516" w:author="David Flynn" w:date="2019-09-24T14:26:00Z"/>
        </w:rPr>
        <w:pPrChange w:id="2517" w:author="David Flynn" w:date="2019-09-24T14:43:00Z">
          <w:pPr/>
        </w:pPrChange>
      </w:pPr>
      <w:ins w:id="2518" w:author="David Flynn" w:date="2019-09-24T14:26:00Z">
        <w:r>
          <w:t xml:space="preserve">  nodesY[ nIdx ] = 2 × yN</w:t>
        </w:r>
      </w:ins>
    </w:p>
    <w:p w14:paraId="6AD73681" w14:textId="0FE6DE0F" w:rsidR="00AE0F50" w:rsidRDefault="00AE0F50">
      <w:pPr>
        <w:pStyle w:val="Code"/>
        <w:rPr>
          <w:ins w:id="2519" w:author="David Flynn" w:date="2019-09-24T14:26:00Z"/>
        </w:rPr>
        <w:pPrChange w:id="2520" w:author="David Flynn" w:date="2019-09-24T14:43:00Z">
          <w:pPr/>
        </w:pPrChange>
      </w:pPr>
      <w:ins w:id="2521" w:author="David Flynn" w:date="2019-09-24T14:26:00Z">
        <w:r>
          <w:t xml:space="preserve">  nodesZ[ nIdx ] = 2 × zN</w:t>
        </w:r>
      </w:ins>
    </w:p>
    <w:p w14:paraId="5D52E1AE" w14:textId="2DE90FA4" w:rsidR="00AE0F50" w:rsidRDefault="00AE0F50">
      <w:pPr>
        <w:pStyle w:val="Code"/>
        <w:rPr>
          <w:ins w:id="2522" w:author="David Flynn" w:date="2019-09-24T14:26:00Z"/>
        </w:rPr>
        <w:pPrChange w:id="2523" w:author="David Flynn" w:date="2019-09-24T14:43:00Z">
          <w:pPr/>
        </w:pPrChange>
      </w:pPr>
      <w:ins w:id="2524" w:author="David Flynn" w:date="2019-09-24T14:26:00Z">
        <w:r>
          <w:t xml:space="preserve">  nIdx++</w:t>
        </w:r>
      </w:ins>
    </w:p>
    <w:p w14:paraId="4FA8C2ED" w14:textId="2F8ED2B8" w:rsidR="00AE0F50" w:rsidRDefault="00AE0F50">
      <w:pPr>
        <w:pStyle w:val="Code"/>
        <w:rPr>
          <w:ins w:id="2525" w:author="David Flynn" w:date="2019-09-24T14:26:00Z"/>
        </w:rPr>
        <w:pPrChange w:id="2526" w:author="David Flynn" w:date="2019-09-24T14:43:00Z">
          <w:pPr/>
        </w:pPrChange>
      </w:pPr>
      <w:ins w:id="2527" w:author="David Flynn" w:date="2019-09-24T14:26:00Z">
        <w:r>
          <w:t>}</w:t>
        </w:r>
      </w:ins>
    </w:p>
    <w:p w14:paraId="0AD1FDC9" w14:textId="77777777" w:rsidR="00AE0F50" w:rsidRDefault="00AE0F50" w:rsidP="00AE0F50">
      <w:pPr>
        <w:rPr>
          <w:ins w:id="2528" w:author="David Flynn" w:date="2019-09-24T14:26:00Z"/>
        </w:rPr>
      </w:pPr>
      <w:ins w:id="2529" w:author="David Flynn" w:date="2019-09-24T14:26:00Z">
        <w:r>
          <w:t>The variable numNodesInLvl is set equal to nIdx.</w:t>
        </w:r>
      </w:ins>
    </w:p>
    <w:p w14:paraId="1E29ACD2" w14:textId="77777777" w:rsidR="00AE0F50" w:rsidRDefault="00AE0F50" w:rsidP="00AE0F50">
      <w:pPr>
        <w:rPr>
          <w:ins w:id="2530" w:author="David Flynn" w:date="2019-09-24T14:26:00Z"/>
        </w:rPr>
      </w:pPr>
      <w:ins w:id="2531" w:author="David Flynn" w:date="2019-09-24T14:26:00Z">
        <w:r>
          <w:t>For each occupied transform tree node with nIdx = 0 .. numNodesInLvl − 1, the following steps apply:</w:t>
        </w:r>
      </w:ins>
    </w:p>
    <w:p w14:paraId="512066CB" w14:textId="77777777" w:rsidR="00AE0F50" w:rsidRDefault="00AE0F50" w:rsidP="00AE0F50">
      <w:pPr>
        <w:rPr>
          <w:ins w:id="2532" w:author="David Flynn" w:date="2019-09-24T14:26:00Z"/>
        </w:rPr>
      </w:pPr>
      <w:ins w:id="2533" w:author="David Flynn" w:date="2019-09-24T14:26:00Z">
        <w:r>
          <w:t>The position variables ( xTn , yTn , zTn ) indicating the location of a transform tree node are initialised with the values of nodesX[ nIdx ], nodesY[ nIdx ], and nodesZ[ nIdx ] respectively.</w:t>
        </w:r>
      </w:ins>
    </w:p>
    <w:p w14:paraId="2097B37B" w14:textId="3FC745AB" w:rsidR="00AE0F50" w:rsidRDefault="00AE0F50" w:rsidP="00AE0F50">
      <w:pPr>
        <w:rPr>
          <w:ins w:id="2534" w:author="David Flynn" w:date="2019-09-24T14:26:00Z"/>
        </w:rPr>
      </w:pPr>
      <w:ins w:id="2535" w:author="David Flynn" w:date="2019-09-24T14:26:00Z">
        <w:r>
          <w:t>A</w:t>
        </w:r>
      </w:ins>
      <w:ins w:id="2536" w:author="David Flynn" w:date="2019-09-24T14:43:00Z">
        <w:r>
          <w:t>n</w:t>
        </w:r>
      </w:ins>
      <w:ins w:id="2537" w:author="David Flynn" w:date="2019-09-24T14:26:00Z">
        <w:r>
          <w:t xml:space="preserve"> ( AttrCnt )×( 8 ) element array of transform coefficients is derived as follows:</w:t>
        </w:r>
      </w:ins>
    </w:p>
    <w:p w14:paraId="76CD42DB" w14:textId="233E24FA" w:rsidR="00AE0F50" w:rsidRDefault="00AE0F50">
      <w:pPr>
        <w:pStyle w:val="Code"/>
        <w:rPr>
          <w:ins w:id="2538" w:author="David Flynn" w:date="2019-09-24T14:26:00Z"/>
        </w:rPr>
        <w:pPrChange w:id="2539" w:author="David Flynn" w:date="2019-09-24T14:43:00Z">
          <w:pPr/>
        </w:pPrChange>
      </w:pPr>
      <w:ins w:id="2540" w:author="David Flynn" w:date="2019-09-24T14:26:00Z">
        <w:r>
          <w:t>for( childIdx = 0; childIdx &lt; 8; childIdx++ ) {</w:t>
        </w:r>
      </w:ins>
    </w:p>
    <w:p w14:paraId="3B8ACF35" w14:textId="682262AE" w:rsidR="00AE0F50" w:rsidRDefault="00AE0F50">
      <w:pPr>
        <w:pStyle w:val="Code"/>
        <w:rPr>
          <w:ins w:id="2541" w:author="David Flynn" w:date="2019-09-24T14:26:00Z"/>
        </w:rPr>
        <w:pPrChange w:id="2542" w:author="David Flynn" w:date="2019-09-24T14:43:00Z">
          <w:pPr/>
        </w:pPrChange>
      </w:pPr>
      <w:ins w:id="2543" w:author="David Flynn" w:date="2019-09-24T14:26:00Z">
        <w:r>
          <w:t xml:space="preserve">  ( dx, dy, dz) = MortonToTuple( childIdx )</w:t>
        </w:r>
      </w:ins>
    </w:p>
    <w:p w14:paraId="573C03A3" w14:textId="401BEDDE" w:rsidR="00AE0F50" w:rsidRDefault="00AE0F50">
      <w:pPr>
        <w:pStyle w:val="Code"/>
        <w:rPr>
          <w:ins w:id="2544" w:author="David Flynn" w:date="2019-09-24T14:26:00Z"/>
        </w:rPr>
        <w:pPrChange w:id="2545" w:author="David Flynn" w:date="2019-09-24T14:43:00Z">
          <w:pPr/>
        </w:pPrChange>
      </w:pPr>
      <w:ins w:id="2546" w:author="David Flynn" w:date="2019-09-24T14:26:00Z">
        <w:r>
          <w:t xml:space="preserve">  if( inheritDc &amp;&amp; childIdx = = 0 )</w:t>
        </w:r>
      </w:ins>
    </w:p>
    <w:p w14:paraId="346466D2" w14:textId="5B096807" w:rsidR="00AE0F50" w:rsidRDefault="00AE0F50">
      <w:pPr>
        <w:pStyle w:val="Code"/>
        <w:rPr>
          <w:ins w:id="2547" w:author="David Flynn" w:date="2019-09-24T14:26:00Z"/>
        </w:rPr>
        <w:pPrChange w:id="2548" w:author="David Flynn" w:date="2019-09-24T14:43:00Z">
          <w:pPr/>
        </w:pPrChange>
      </w:pPr>
      <w:ins w:id="2549" w:author="David Flynn" w:date="2019-09-24T14:26:00Z">
        <w:r>
          <w:lastRenderedPageBreak/>
          <w:t xml:space="preserve">    continue</w:t>
        </w:r>
      </w:ins>
    </w:p>
    <w:p w14:paraId="0AC961A1" w14:textId="490A695B" w:rsidR="00AE0F50" w:rsidRDefault="00AE0F50">
      <w:pPr>
        <w:pStyle w:val="Code"/>
        <w:rPr>
          <w:ins w:id="2550" w:author="David Flynn" w:date="2019-09-24T14:26:00Z"/>
        </w:rPr>
        <w:pPrChange w:id="2551" w:author="David Flynn" w:date="2019-09-24T14:43:00Z">
          <w:pPr/>
        </w:pPrChange>
      </w:pPr>
      <w:ins w:id="2552" w:author="David Flynn" w:date="2019-09-24T14:26:00Z">
        <w:r>
          <w:t xml:space="preserve">  if( Weights[ lvl ][ xTn + dx ][ yTn + dy ][ zTn + dz ] = = 0 )</w:t>
        </w:r>
      </w:ins>
    </w:p>
    <w:p w14:paraId="6AB32112" w14:textId="441B2CE1" w:rsidR="00AE0F50" w:rsidRDefault="00AE0F50">
      <w:pPr>
        <w:pStyle w:val="Code"/>
        <w:rPr>
          <w:ins w:id="2553" w:author="David Flynn" w:date="2019-09-24T14:26:00Z"/>
        </w:rPr>
        <w:pPrChange w:id="2554" w:author="David Flynn" w:date="2019-09-24T14:43:00Z">
          <w:pPr/>
        </w:pPrChange>
      </w:pPr>
      <w:ins w:id="2555" w:author="David Flynn" w:date="2019-09-24T14:26:00Z">
        <w:r>
          <w:t xml:space="preserve">    continue</w:t>
        </w:r>
      </w:ins>
    </w:p>
    <w:p w14:paraId="7508A998" w14:textId="41037CD6" w:rsidR="00AE0F50" w:rsidRDefault="00AE0F50">
      <w:pPr>
        <w:pStyle w:val="Code"/>
        <w:rPr>
          <w:ins w:id="2556" w:author="David Flynn" w:date="2019-09-24T14:26:00Z"/>
        </w:rPr>
        <w:pPrChange w:id="2557" w:author="David Flynn" w:date="2019-09-24T14:43:00Z">
          <w:pPr/>
        </w:pPrChange>
      </w:pPr>
      <w:ins w:id="2558" w:author="David Flynn" w:date="2019-09-24T14:26:00Z">
        <w:r>
          <w:t xml:space="preserve">  for( cIdx = 0; cIdx &lt; AttrCnt; cIdx++ )</w:t>
        </w:r>
      </w:ins>
    </w:p>
    <w:p w14:paraId="685F284C" w14:textId="31BFE36E" w:rsidR="00AE0F50" w:rsidRDefault="00AE0F50">
      <w:pPr>
        <w:pStyle w:val="Code"/>
        <w:rPr>
          <w:ins w:id="2559" w:author="David Flynn" w:date="2019-09-24T14:26:00Z"/>
        </w:rPr>
        <w:pPrChange w:id="2560" w:author="David Flynn" w:date="2019-09-24T14:43:00Z">
          <w:pPr/>
        </w:pPrChange>
      </w:pPr>
      <w:ins w:id="2561" w:author="David Flynn" w:date="2019-09-24T14:26:00Z">
        <w:r>
          <w:t xml:space="preserve">    coeff[ cIdx ][ childIdx ] = value[ cIdx ][ CoeffIdx ]</w:t>
        </w:r>
      </w:ins>
    </w:p>
    <w:p w14:paraId="15B1AFEA" w14:textId="0F47A2B6" w:rsidR="00AE0F50" w:rsidRDefault="00AE0F50">
      <w:pPr>
        <w:pStyle w:val="Code"/>
        <w:rPr>
          <w:ins w:id="2562" w:author="David Flynn" w:date="2019-09-24T14:43:00Z"/>
        </w:rPr>
        <w:pPrChange w:id="2563" w:author="David Flynn" w:date="2019-09-24T14:43:00Z">
          <w:pPr/>
        </w:pPrChange>
      </w:pPr>
      <w:ins w:id="2564" w:author="David Flynn" w:date="2019-09-24T14:26:00Z">
        <w:r>
          <w:t xml:space="preserve">  CoeffIdx++</w:t>
        </w:r>
      </w:ins>
    </w:p>
    <w:p w14:paraId="2599E405" w14:textId="5CA7594B" w:rsidR="00AE0F50" w:rsidRDefault="00AE0F50">
      <w:pPr>
        <w:pStyle w:val="Code"/>
        <w:rPr>
          <w:ins w:id="2565" w:author="David Flynn" w:date="2019-09-24T14:26:00Z"/>
        </w:rPr>
        <w:pPrChange w:id="2566" w:author="David Flynn" w:date="2019-09-24T14:43:00Z">
          <w:pPr/>
        </w:pPrChange>
      </w:pPr>
      <w:ins w:id="2567" w:author="David Flynn" w:date="2019-09-24T14:26:00Z">
        <w:r>
          <w:t>}</w:t>
        </w:r>
      </w:ins>
    </w:p>
    <w:p w14:paraId="325C3E8F" w14:textId="77777777" w:rsidR="00AE0F50" w:rsidRDefault="00AE0F50" w:rsidP="00AE0F50">
      <w:pPr>
        <w:rPr>
          <w:ins w:id="2568" w:author="David Flynn" w:date="2019-09-24T14:26:00Z"/>
        </w:rPr>
      </w:pPr>
      <w:ins w:id="2569" w:author="David Flynn" w:date="2019-09-24T14:26:00Z">
        <w:r>
          <w:t>For each component of the attribute, the following ordered steps are performed:</w:t>
        </w:r>
      </w:ins>
    </w:p>
    <w:p w14:paraId="70F7E131" w14:textId="77777777" w:rsidR="00AE0F50" w:rsidRDefault="00AE0F50" w:rsidP="00AE0F50">
      <w:pPr>
        <w:pStyle w:val="af7"/>
        <w:numPr>
          <w:ilvl w:val="0"/>
          <w:numId w:val="53"/>
        </w:numPr>
        <w:rPr>
          <w:ins w:id="2570" w:author="David Flynn" w:date="2019-09-24T14:45:00Z"/>
        </w:rPr>
      </w:pPr>
      <w:ins w:id="2571" w:author="David Flynn" w:date="2019-09-24T14:26:00Z">
        <w:r>
          <w:t>The reconstruction process for a 2×2×2 transform tree node is invoked with the node position ( xTn, yTn, zTn ), and the eight-element array coeff[ cIdx </w:t>
        </w:r>
        <w:r w:rsidRPr="00AD0026">
          <w:t>][</w:t>
        </w:r>
        <w:r>
          <w:t> </w:t>
        </w:r>
        <w:r w:rsidRPr="00AD0026">
          <w:t>childIdx</w:t>
        </w:r>
        <w:r>
          <w:t> </w:t>
        </w:r>
        <w:r w:rsidRPr="00AD0026">
          <w:t>]</w:t>
        </w:r>
        <w:r>
          <w:t xml:space="preserve"> with childIdx = 0 .. 7 as inputs.  The output is the eight-element array r.</w:t>
        </w:r>
      </w:ins>
    </w:p>
    <w:p w14:paraId="2A15FFA5" w14:textId="486F4D5E" w:rsidR="00AE0F50" w:rsidRDefault="00AE0F50">
      <w:pPr>
        <w:pStyle w:val="af7"/>
        <w:numPr>
          <w:ilvl w:val="0"/>
          <w:numId w:val="53"/>
        </w:numPr>
        <w:rPr>
          <w:ins w:id="2572" w:author="David Flynn" w:date="2019-09-24T14:26:00Z"/>
        </w:rPr>
        <w:pPrChange w:id="2573" w:author="David Flynn" w:date="2019-09-24T14:45:00Z">
          <w:pPr/>
        </w:pPrChange>
      </w:pPr>
      <w:ins w:id="2574" w:author="David Flynn" w:date="2019-09-24T14:26:00Z">
        <w:r>
          <w:t>The array of reconstructed values, recon, is updated as follows:</w:t>
        </w:r>
      </w:ins>
    </w:p>
    <w:p w14:paraId="28FD3535" w14:textId="56F63D97" w:rsidR="00AE0F50" w:rsidRDefault="00AE0F50">
      <w:pPr>
        <w:pStyle w:val="Code"/>
        <w:rPr>
          <w:ins w:id="2575" w:author="David Flynn" w:date="2019-09-24T14:26:00Z"/>
        </w:rPr>
        <w:pPrChange w:id="2576" w:author="David Flynn" w:date="2019-09-24T14:45:00Z">
          <w:pPr/>
        </w:pPrChange>
      </w:pPr>
      <w:ins w:id="2577" w:author="David Flynn" w:date="2019-09-24T14:26:00Z">
        <w:r>
          <w:t>for( childIdx = 0; childIdx &lt; 8; childIdx++ ) {</w:t>
        </w:r>
      </w:ins>
    </w:p>
    <w:p w14:paraId="14EF0B0C" w14:textId="16EDC5DA" w:rsidR="00AE0F50" w:rsidRDefault="00AE0F50">
      <w:pPr>
        <w:pStyle w:val="Code"/>
        <w:rPr>
          <w:ins w:id="2578" w:author="David Flynn" w:date="2019-09-24T14:26:00Z"/>
        </w:rPr>
        <w:pPrChange w:id="2579" w:author="David Flynn" w:date="2019-09-24T14:45:00Z">
          <w:pPr/>
        </w:pPrChange>
      </w:pPr>
      <w:ins w:id="2580" w:author="David Flynn" w:date="2019-09-24T14:26:00Z">
        <w:r>
          <w:t xml:space="preserve">  ( dx, dy, dz) = MortonToTuple( childIdx )</w:t>
        </w:r>
      </w:ins>
    </w:p>
    <w:p w14:paraId="31878834" w14:textId="61A54D47" w:rsidR="00AE0F50" w:rsidRDefault="00AE0F50">
      <w:pPr>
        <w:pStyle w:val="Code"/>
        <w:rPr>
          <w:ins w:id="2581" w:author="David Flynn" w:date="2019-09-24T14:26:00Z"/>
        </w:rPr>
        <w:pPrChange w:id="2582" w:author="David Flynn" w:date="2019-09-24T14:45:00Z">
          <w:pPr/>
        </w:pPrChange>
      </w:pPr>
      <w:ins w:id="2583" w:author="David Flynn" w:date="2019-09-24T14:26:00Z">
        <w:r>
          <w:t xml:space="preserve">  recon[ xTn + dx ][ yTn + dy ][ zTn + dz ][ cIdx ] = r[ childIdx ]</w:t>
        </w:r>
      </w:ins>
    </w:p>
    <w:p w14:paraId="3780F940" w14:textId="65657C78" w:rsidR="00AE0F50" w:rsidRDefault="00AE0F50">
      <w:pPr>
        <w:pStyle w:val="Code"/>
        <w:rPr>
          <w:ins w:id="2584" w:author="David Flynn" w:date="2019-09-24T14:26:00Z"/>
        </w:rPr>
        <w:pPrChange w:id="2585" w:author="David Flynn" w:date="2019-09-24T14:45:00Z">
          <w:pPr/>
        </w:pPrChange>
      </w:pPr>
      <w:ins w:id="2586" w:author="David Flynn" w:date="2019-09-24T14:26:00Z">
        <w:r>
          <w:t>}</w:t>
        </w:r>
      </w:ins>
    </w:p>
    <w:p w14:paraId="578F0F20" w14:textId="77777777" w:rsidR="00AE0F50" w:rsidRDefault="00AE0F50">
      <w:pPr>
        <w:pStyle w:val="4"/>
        <w:numPr>
          <w:ilvl w:val="3"/>
          <w:numId w:val="1"/>
        </w:numPr>
        <w:rPr>
          <w:ins w:id="2587" w:author="David Flynn" w:date="2019-09-24T14:26:00Z"/>
        </w:rPr>
        <w:pPrChange w:id="2588" w:author="David Flynn" w:date="2019-09-24T14:45:00Z">
          <w:pPr>
            <w:pStyle w:val="3"/>
          </w:pPr>
        </w:pPrChange>
      </w:pPr>
      <w:ins w:id="2589" w:author="David Flynn" w:date="2019-09-24T14:26:00Z">
        <w:r>
          <w:t>Reconstruction process for a 2×2×2 transform tree node</w:t>
        </w:r>
      </w:ins>
    </w:p>
    <w:p w14:paraId="26441E89" w14:textId="77777777" w:rsidR="00AE0F50" w:rsidRDefault="00AE0F50" w:rsidP="00AE0F50">
      <w:pPr>
        <w:rPr>
          <w:ins w:id="2590" w:author="David Flynn" w:date="2019-09-24T14:26:00Z"/>
        </w:rPr>
      </w:pPr>
      <w:ins w:id="2591" w:author="David Flynn" w:date="2019-09-24T14:26:00Z">
        <w:r>
          <w:t>The inputs to this process are:</w:t>
        </w:r>
      </w:ins>
    </w:p>
    <w:p w14:paraId="1E54346E" w14:textId="26424F41" w:rsidR="00AE0F50" w:rsidRDefault="00AE0F50">
      <w:pPr>
        <w:pStyle w:val="af7"/>
        <w:numPr>
          <w:ilvl w:val="0"/>
          <w:numId w:val="55"/>
        </w:numPr>
        <w:rPr>
          <w:ins w:id="2592" w:author="David Flynn" w:date="2019-09-24T14:26:00Z"/>
        </w:rPr>
        <w:pPrChange w:id="2593" w:author="David Flynn" w:date="2019-09-24T14:45:00Z">
          <w:pPr/>
        </w:pPrChange>
      </w:pPr>
      <w:ins w:id="2594" w:author="David Flynn" w:date="2019-09-24T14:26:00Z">
        <w:r>
          <w:t>a position ( xTn, yTn, zTn ) and 1D level, lvl, specifying the location of a transform tree node in the RAHT transform tree,</w:t>
        </w:r>
      </w:ins>
    </w:p>
    <w:p w14:paraId="1F6C1E74" w14:textId="2F05ECAC" w:rsidR="00AE0F50" w:rsidRDefault="00AE0F50">
      <w:pPr>
        <w:pStyle w:val="af7"/>
        <w:numPr>
          <w:ilvl w:val="0"/>
          <w:numId w:val="55"/>
        </w:numPr>
        <w:rPr>
          <w:ins w:id="2595" w:author="David Flynn" w:date="2019-09-24T14:26:00Z"/>
        </w:rPr>
        <w:pPrChange w:id="2596" w:author="David Flynn" w:date="2019-09-24T14:45:00Z">
          <w:pPr/>
        </w:pPrChange>
      </w:pPr>
      <w:ins w:id="2597" w:author="David Flynn" w:date="2019-09-24T14:26:00Z">
        <w:r>
          <w:t>a variable cIdx specifying the index of an attribute component,</w:t>
        </w:r>
      </w:ins>
    </w:p>
    <w:p w14:paraId="11D90E5A" w14:textId="59251403" w:rsidR="00AE0F50" w:rsidRDefault="00AE0F50">
      <w:pPr>
        <w:pStyle w:val="af7"/>
        <w:numPr>
          <w:ilvl w:val="0"/>
          <w:numId w:val="55"/>
        </w:numPr>
        <w:rPr>
          <w:ins w:id="2598" w:author="David Flynn" w:date="2019-09-24T14:26:00Z"/>
        </w:rPr>
        <w:pPrChange w:id="2599" w:author="David Flynn" w:date="2019-09-24T14:45:00Z">
          <w:pPr/>
        </w:pPrChange>
      </w:pPr>
      <w:ins w:id="2600" w:author="David Flynn" w:date="2019-09-24T14:26:00Z">
        <w:r>
          <w:t>an array, coeff, of packed quantised transform coefficients.</w:t>
        </w:r>
      </w:ins>
    </w:p>
    <w:p w14:paraId="0C9B2A99" w14:textId="77777777" w:rsidR="00AE0F50" w:rsidRDefault="00AE0F50" w:rsidP="00AE0F50">
      <w:pPr>
        <w:rPr>
          <w:ins w:id="2601" w:author="David Flynn" w:date="2019-09-24T14:26:00Z"/>
        </w:rPr>
      </w:pPr>
      <w:ins w:id="2602" w:author="David Flynn" w:date="2019-09-24T14:26:00Z">
        <w:r>
          <w:t>The output of this process is an eight-element array, r, of reconstructed values</w:t>
        </w:r>
      </w:ins>
    </w:p>
    <w:p w14:paraId="0B889EF1" w14:textId="77777777" w:rsidR="00AE0F50" w:rsidRDefault="00AE0F50" w:rsidP="00AE0F50">
      <w:pPr>
        <w:rPr>
          <w:ins w:id="2603" w:author="David Flynn" w:date="2019-09-24T14:26:00Z"/>
        </w:rPr>
      </w:pPr>
      <w:ins w:id="2604" w:author="David Flynn" w:date="2019-09-24T14:26:00Z">
        <w:r>
          <w:t>The scaling process for RAHT coefficients is invoked with the eight-element array coeff, the 3D transform level lvl set equal to lvl / 3, and the variable cIdx as inputs.  The output is an eight-element array of scaled transform coefficients d.</w:t>
        </w:r>
      </w:ins>
    </w:p>
    <w:p w14:paraId="09CDA14B" w14:textId="77777777" w:rsidR="00AE0F50" w:rsidRDefault="00AE0F50" w:rsidP="00AE0F50">
      <w:pPr>
        <w:rPr>
          <w:ins w:id="2605" w:author="David Flynn" w:date="2019-09-24T14:26:00Z"/>
        </w:rPr>
      </w:pPr>
      <w:ins w:id="2606" w:author="David Flynn" w:date="2019-09-24T14:26:00Z">
        <w:r>
          <w:t>If R</w:t>
        </w:r>
        <w:r w:rsidRPr="00E60089">
          <w:t>aht</w:t>
        </w:r>
        <w:r>
          <w:t>P</w:t>
        </w:r>
        <w:r w:rsidRPr="00E60089">
          <w:t>rediction</w:t>
        </w:r>
        <w:r>
          <w:t>E</w:t>
        </w:r>
        <w:r w:rsidRPr="00E60089">
          <w:t>nabled</w:t>
        </w:r>
        <w:r>
          <w:t xml:space="preserve"> is equal to 1, the following applies:</w:t>
        </w:r>
      </w:ins>
    </w:p>
    <w:p w14:paraId="2274BC40" w14:textId="50004981" w:rsidR="00AE0F50" w:rsidRDefault="00AE0F50">
      <w:pPr>
        <w:pStyle w:val="af7"/>
        <w:numPr>
          <w:ilvl w:val="0"/>
          <w:numId w:val="56"/>
        </w:numPr>
        <w:rPr>
          <w:ins w:id="2607" w:author="David Flynn" w:date="2019-09-24T14:26:00Z"/>
        </w:rPr>
        <w:pPrChange w:id="2608" w:author="David Flynn" w:date="2019-09-24T14:46:00Z">
          <w:pPr/>
        </w:pPrChange>
      </w:pPr>
      <w:ins w:id="2609" w:author="David Flynn" w:date="2019-09-24T14:26:00Z">
        <w:r>
          <w:t>The transform prediction upsampling process is invoked with the position ( xTn/2, yTn/2, zTn/2</w:t>
        </w:r>
      </w:ins>
      <w:ins w:id="2610" w:author="David Flynn" w:date="2019-09-24T14:48:00Z">
        <w:r>
          <w:t> </w:t>
        </w:r>
      </w:ins>
      <w:ins w:id="2611" w:author="David Flynn" w:date="2019-09-24T14:26:00Z">
        <w:r>
          <w:t>) and the variable lvl set equal to lvl + 3.  The output is the eight-element array p of upsampled prediction values.</w:t>
        </w:r>
      </w:ins>
    </w:p>
    <w:p w14:paraId="456E642D" w14:textId="63FBB208" w:rsidR="00AE0F50" w:rsidRDefault="00AE0F50">
      <w:pPr>
        <w:pStyle w:val="af7"/>
        <w:numPr>
          <w:ilvl w:val="0"/>
          <w:numId w:val="56"/>
        </w:numPr>
        <w:rPr>
          <w:ins w:id="2612" w:author="David Flynn" w:date="2019-09-24T14:26:00Z"/>
        </w:rPr>
        <w:pPrChange w:id="2613" w:author="David Flynn" w:date="2019-09-24T14:46:00Z">
          <w:pPr/>
        </w:pPrChange>
      </w:pPr>
      <w:ins w:id="2614" w:author="David Flynn" w:date="2019-09-24T14:26:00Z">
        <w:r>
          <w:t>The forward transform process for 2×2×2 blocks is invoked with the position ( xTn, yTn, zTn ) and level lvl of the current transform tree node, and the array p of upsampled prediction values.  The output is the eight-element array q of transformed prediction values.</w:t>
        </w:r>
      </w:ins>
    </w:p>
    <w:p w14:paraId="7A84B09F" w14:textId="77777777" w:rsidR="00AE0F50" w:rsidRDefault="00AE0F50" w:rsidP="00AE0F50">
      <w:pPr>
        <w:rPr>
          <w:ins w:id="2615" w:author="David Flynn" w:date="2019-09-24T14:26:00Z"/>
        </w:rPr>
      </w:pPr>
      <w:ins w:id="2616" w:author="David Flynn" w:date="2019-09-24T14:26:00Z">
        <w:r>
          <w:t>The scaled transform coefficients d, the transformed prediction values q, and an inherited DC value are summed to produce the transform coefficient array e as follows:</w:t>
        </w:r>
      </w:ins>
    </w:p>
    <w:p w14:paraId="4F78C251" w14:textId="5651A756" w:rsidR="00AE0F50" w:rsidRDefault="00AE0F50">
      <w:pPr>
        <w:pStyle w:val="Code"/>
        <w:rPr>
          <w:ins w:id="2617" w:author="David Flynn" w:date="2019-09-24T14:26:00Z"/>
        </w:rPr>
        <w:pPrChange w:id="2618" w:author="David Flynn" w:date="2019-09-24T14:46:00Z">
          <w:pPr/>
        </w:pPrChange>
      </w:pPr>
      <w:ins w:id="2619" w:author="David Flynn" w:date="2019-09-24T14:26:00Z">
        <w:r>
          <w:t>for( i = inheritDc; i &lt; 8; i++ )</w:t>
        </w:r>
      </w:ins>
    </w:p>
    <w:p w14:paraId="66C36F52" w14:textId="700F7B93" w:rsidR="00AE0F50" w:rsidRDefault="00AE0F50">
      <w:pPr>
        <w:pStyle w:val="Code"/>
        <w:rPr>
          <w:ins w:id="2620" w:author="David Flynn" w:date="2019-09-24T14:26:00Z"/>
        </w:rPr>
        <w:pPrChange w:id="2621" w:author="David Flynn" w:date="2019-09-24T14:46:00Z">
          <w:pPr/>
        </w:pPrChange>
      </w:pPr>
      <w:ins w:id="2622" w:author="David Flynn" w:date="2019-09-24T14:26:00Z">
        <w:r>
          <w:t xml:space="preserve">  e[ i ] = d[ i ] &lt;&lt; 15</w:t>
        </w:r>
      </w:ins>
    </w:p>
    <w:p w14:paraId="72928B15" w14:textId="77777777" w:rsidR="00AE0F50" w:rsidRDefault="00AE0F50">
      <w:pPr>
        <w:pStyle w:val="Code"/>
        <w:rPr>
          <w:ins w:id="2623" w:author="David Flynn" w:date="2019-09-24T14:26:00Z"/>
        </w:rPr>
        <w:pPrChange w:id="2624" w:author="David Flynn" w:date="2019-09-24T14:46:00Z">
          <w:pPr/>
        </w:pPrChange>
      </w:pPr>
    </w:p>
    <w:p w14:paraId="7AEE8CDA" w14:textId="6B0E8372" w:rsidR="00AE0F50" w:rsidRDefault="00AE0F50">
      <w:pPr>
        <w:pStyle w:val="Code"/>
        <w:rPr>
          <w:ins w:id="2625" w:author="David Flynn" w:date="2019-09-24T14:26:00Z"/>
        </w:rPr>
        <w:pPrChange w:id="2626" w:author="David Flynn" w:date="2019-09-24T14:46:00Z">
          <w:pPr/>
        </w:pPrChange>
      </w:pPr>
      <w:ins w:id="2627" w:author="David Flynn" w:date="2019-09-24T14:26:00Z">
        <w:r>
          <w:t>if( inheritDc ) {</w:t>
        </w:r>
      </w:ins>
    </w:p>
    <w:p w14:paraId="2C9E7A83" w14:textId="0EB5CCFA" w:rsidR="00AE0F50" w:rsidRDefault="00AE0F50">
      <w:pPr>
        <w:pStyle w:val="Code"/>
        <w:rPr>
          <w:ins w:id="2628" w:author="David Flynn" w:date="2019-09-24T14:26:00Z"/>
        </w:rPr>
        <w:pPrChange w:id="2629" w:author="David Flynn" w:date="2019-09-24T14:46:00Z">
          <w:pPr/>
        </w:pPrChange>
      </w:pPr>
      <w:ins w:id="2630" w:author="David Flynn" w:date="2019-09-24T14:26:00Z">
        <w:r>
          <w:t xml:space="preserve">  e[ 0 ] = D</w:t>
        </w:r>
        <w:r w:rsidRPr="005E5E25">
          <w:t>ivExp2RoundHalfInf</w:t>
        </w:r>
        <w:r>
          <w:t>( PrevRecon[ xTn / 2 ][ yTn / 2 ][ zTn / 2 ][ cIdx ], 15 )</w:t>
        </w:r>
      </w:ins>
    </w:p>
    <w:p w14:paraId="56CEBC0B" w14:textId="6A17DCA3" w:rsidR="00AE0F50" w:rsidRDefault="00AE0F50">
      <w:pPr>
        <w:pStyle w:val="Code"/>
        <w:rPr>
          <w:ins w:id="2631" w:author="David Flynn" w:date="2019-09-24T14:26:00Z"/>
        </w:rPr>
        <w:pPrChange w:id="2632" w:author="David Flynn" w:date="2019-09-24T14:46:00Z">
          <w:pPr/>
        </w:pPrChange>
      </w:pPr>
      <w:ins w:id="2633" w:author="David Flynn" w:date="2019-09-24T14:26:00Z">
        <w:r>
          <w:t xml:space="preserve">  e[ 0 ] &lt;&lt;= 15</w:t>
        </w:r>
      </w:ins>
    </w:p>
    <w:p w14:paraId="5410E4A3" w14:textId="2B4D1748" w:rsidR="00AE0F50" w:rsidRDefault="00AE0F50">
      <w:pPr>
        <w:pStyle w:val="Code"/>
        <w:rPr>
          <w:ins w:id="2634" w:author="David Flynn" w:date="2019-09-24T14:26:00Z"/>
        </w:rPr>
        <w:pPrChange w:id="2635" w:author="David Flynn" w:date="2019-09-24T14:46:00Z">
          <w:pPr/>
        </w:pPrChange>
      </w:pPr>
      <w:ins w:id="2636" w:author="David Flynn" w:date="2019-09-24T14:26:00Z">
        <w:r>
          <w:t>}</w:t>
        </w:r>
      </w:ins>
    </w:p>
    <w:p w14:paraId="2720179C" w14:textId="77777777" w:rsidR="00AE0F50" w:rsidRDefault="00AE0F50">
      <w:pPr>
        <w:pStyle w:val="Code"/>
        <w:rPr>
          <w:ins w:id="2637" w:author="David Flynn" w:date="2019-09-24T14:26:00Z"/>
        </w:rPr>
        <w:pPrChange w:id="2638" w:author="David Flynn" w:date="2019-09-24T14:46:00Z">
          <w:pPr/>
        </w:pPrChange>
      </w:pPr>
    </w:p>
    <w:p w14:paraId="15367FB6" w14:textId="713F138C" w:rsidR="00AE0F50" w:rsidRDefault="00AE0F50">
      <w:pPr>
        <w:pStyle w:val="Code"/>
        <w:rPr>
          <w:ins w:id="2639" w:author="David Flynn" w:date="2019-09-24T14:26:00Z"/>
        </w:rPr>
        <w:pPrChange w:id="2640" w:author="David Flynn" w:date="2019-09-24T14:46:00Z">
          <w:pPr/>
        </w:pPrChange>
      </w:pPr>
      <w:ins w:id="2641" w:author="David Flynn" w:date="2019-09-24T14:26:00Z">
        <w:r>
          <w:t>for( i = 1; i &lt; 8; i++ )</w:t>
        </w:r>
      </w:ins>
    </w:p>
    <w:p w14:paraId="66CE19E5" w14:textId="03CFBB91" w:rsidR="00AE0F50" w:rsidRDefault="00AE0F50">
      <w:pPr>
        <w:pStyle w:val="Code"/>
        <w:rPr>
          <w:ins w:id="2642" w:author="David Flynn" w:date="2019-09-24T14:26:00Z"/>
        </w:rPr>
        <w:pPrChange w:id="2643" w:author="David Flynn" w:date="2019-09-24T14:46:00Z">
          <w:pPr/>
        </w:pPrChange>
      </w:pPr>
      <w:ins w:id="2644" w:author="David Flynn" w:date="2019-09-24T14:26:00Z">
        <w:r>
          <w:lastRenderedPageBreak/>
          <w:t xml:space="preserve">  e[ i ] += RahtPredictionEnabled ? q[ i ] : 0</w:t>
        </w:r>
      </w:ins>
    </w:p>
    <w:p w14:paraId="04465428" w14:textId="77777777" w:rsidR="00AE0F50" w:rsidRDefault="00AE0F50" w:rsidP="00AE0F50">
      <w:pPr>
        <w:rPr>
          <w:ins w:id="2645" w:author="David Flynn" w:date="2019-09-24T14:26:00Z"/>
        </w:rPr>
      </w:pPr>
      <w:ins w:id="2646" w:author="David Flynn" w:date="2019-09-24T14:26:00Z">
        <w:r>
          <w:t>The inverse transform process for 2×2×2 blocks is invoked with the position ( xTn, yTn, zTn ) and level lvl of the current transform tree node, and the array e of transform coefficients.  The output is the eight-element array r of inverse transformed values.</w:t>
        </w:r>
      </w:ins>
    </w:p>
    <w:p w14:paraId="2C7C8582" w14:textId="77777777" w:rsidR="00AE0F50" w:rsidRDefault="00AE0F50">
      <w:pPr>
        <w:pStyle w:val="4"/>
        <w:numPr>
          <w:ilvl w:val="3"/>
          <w:numId w:val="1"/>
        </w:numPr>
        <w:rPr>
          <w:ins w:id="2647" w:author="David Flynn" w:date="2019-09-24T14:26:00Z"/>
        </w:rPr>
        <w:pPrChange w:id="2648" w:author="David Flynn" w:date="2019-09-24T14:46:00Z">
          <w:pPr>
            <w:pStyle w:val="3"/>
          </w:pPr>
        </w:pPrChange>
      </w:pPr>
      <w:ins w:id="2649" w:author="David Flynn" w:date="2019-09-24T14:26:00Z">
        <w:r>
          <w:t>Scaling process for RAHT coefficients</w:t>
        </w:r>
      </w:ins>
    </w:p>
    <w:p w14:paraId="401AA518" w14:textId="77777777" w:rsidR="00AE0F50" w:rsidRDefault="00AE0F50" w:rsidP="00AE0F50">
      <w:pPr>
        <w:rPr>
          <w:ins w:id="2650" w:author="David Flynn" w:date="2019-09-24T14:26:00Z"/>
        </w:rPr>
      </w:pPr>
      <w:ins w:id="2651" w:author="David Flynn" w:date="2019-09-24T14:26:00Z">
        <w:r>
          <w:t>The inputs to this process are:</w:t>
        </w:r>
      </w:ins>
    </w:p>
    <w:p w14:paraId="593C4D87" w14:textId="5E013574" w:rsidR="00AE0F50" w:rsidRDefault="00AE0F50">
      <w:pPr>
        <w:pStyle w:val="af7"/>
        <w:numPr>
          <w:ilvl w:val="0"/>
          <w:numId w:val="57"/>
        </w:numPr>
        <w:rPr>
          <w:ins w:id="2652" w:author="David Flynn" w:date="2019-09-24T14:26:00Z"/>
        </w:rPr>
        <w:pPrChange w:id="2653" w:author="David Flynn" w:date="2019-09-24T14:47:00Z">
          <w:pPr/>
        </w:pPrChange>
      </w:pPr>
      <w:ins w:id="2654" w:author="David Flynn" w:date="2019-09-24T14:26:00Z">
        <w:r>
          <w:t>an n-element array coeff of quantised coefficients</w:t>
        </w:r>
      </w:ins>
    </w:p>
    <w:p w14:paraId="79771CA4" w14:textId="0C977A0D" w:rsidR="00AE0F50" w:rsidRDefault="00AE0F50">
      <w:pPr>
        <w:pStyle w:val="af7"/>
        <w:numPr>
          <w:ilvl w:val="0"/>
          <w:numId w:val="57"/>
        </w:numPr>
        <w:rPr>
          <w:ins w:id="2655" w:author="David Flynn" w:date="2019-09-24T14:26:00Z"/>
        </w:rPr>
        <w:pPrChange w:id="2656" w:author="David Flynn" w:date="2019-09-24T14:47:00Z">
          <w:pPr/>
        </w:pPrChange>
      </w:pPr>
      <w:ins w:id="2657" w:author="David Flynn" w:date="2019-09-24T14:26:00Z">
        <w:r>
          <w:t>a variable lvl indicating the 3D transform level of the coefficients</w:t>
        </w:r>
      </w:ins>
    </w:p>
    <w:p w14:paraId="6992AF4B" w14:textId="61372D9A" w:rsidR="00AE0F50" w:rsidRDefault="00AE0F50">
      <w:pPr>
        <w:pStyle w:val="af7"/>
        <w:numPr>
          <w:ilvl w:val="0"/>
          <w:numId w:val="57"/>
        </w:numPr>
        <w:rPr>
          <w:ins w:id="2658" w:author="David Flynn" w:date="2019-09-24T14:26:00Z"/>
        </w:rPr>
        <w:pPrChange w:id="2659" w:author="David Flynn" w:date="2019-09-24T14:47:00Z">
          <w:pPr/>
        </w:pPrChange>
      </w:pPr>
      <w:ins w:id="2660" w:author="David Flynn" w:date="2019-09-24T14:26:00Z">
        <w:r>
          <w:t>a variable cIdx specifying the index of an attribute component</w:t>
        </w:r>
      </w:ins>
    </w:p>
    <w:p w14:paraId="4B5BA8D4" w14:textId="77777777" w:rsidR="00AE0F50" w:rsidRDefault="00AE0F50" w:rsidP="00AE0F50">
      <w:pPr>
        <w:rPr>
          <w:ins w:id="2661" w:author="David Flynn" w:date="2019-09-24T14:26:00Z"/>
        </w:rPr>
      </w:pPr>
      <w:ins w:id="2662" w:author="David Flynn" w:date="2019-09-24T14:26:00Z">
        <w:r>
          <w:t>The output is an n-element array of scaled transform coefficients d.</w:t>
        </w:r>
      </w:ins>
    </w:p>
    <w:p w14:paraId="4A5F9401" w14:textId="77777777" w:rsidR="00AE0F50" w:rsidRDefault="00AE0F50" w:rsidP="00AE0F50">
      <w:pPr>
        <w:rPr>
          <w:ins w:id="2663" w:author="David Flynn" w:date="2019-09-24T14:26:00Z"/>
        </w:rPr>
      </w:pPr>
      <w:ins w:id="2664" w:author="David Flynn" w:date="2019-09-24T14:26:00Z">
        <w:r>
          <w:t>The variable qlayer is set equal to Min( num_layer − 1, NumRahtLevels − lvl ).</w:t>
        </w:r>
      </w:ins>
    </w:p>
    <w:p w14:paraId="3C7363B4" w14:textId="77777777" w:rsidR="00AE0F50" w:rsidRDefault="00AE0F50" w:rsidP="00AE0F50">
      <w:pPr>
        <w:rPr>
          <w:ins w:id="2665" w:author="David Flynn" w:date="2019-09-24T14:26:00Z"/>
        </w:rPr>
      </w:pPr>
      <w:ins w:id="2666" w:author="David Flynn" w:date="2019-09-24T14:26:00Z">
        <w:r>
          <w:t>If cIdx is equal to 0, the variable qs is set equal to SliceQstepY[ qlayer ].  Otherwise, cIdx is greater than 0, the variable qs is set equal to SliceQstepC[ qlayer ].</w:t>
        </w:r>
      </w:ins>
    </w:p>
    <w:p w14:paraId="64E8529B" w14:textId="1578C062" w:rsidR="00AE0F50" w:rsidRDefault="00AE0F50" w:rsidP="00AE0F50">
      <w:pPr>
        <w:rPr>
          <w:ins w:id="2667" w:author="David Flynn" w:date="2019-09-24T14:26:00Z"/>
        </w:rPr>
      </w:pPr>
      <w:ins w:id="2668" w:author="David Flynn" w:date="2019-09-24T14:26:00Z">
        <w:r>
          <w:t>For each element coeff[</w:t>
        </w:r>
      </w:ins>
      <w:ins w:id="2669" w:author="David Flynn" w:date="2019-09-24T15:27:00Z">
        <w:r w:rsidR="00413C67">
          <w:t> </w:t>
        </w:r>
      </w:ins>
      <w:ins w:id="2670" w:author="David Flynn" w:date="2019-09-24T14:26:00Z">
        <w:r>
          <w:t>i</w:t>
        </w:r>
      </w:ins>
      <w:ins w:id="2671" w:author="David Flynn" w:date="2019-09-24T15:27:00Z">
        <w:r w:rsidR="00413C67">
          <w:t> </w:t>
        </w:r>
      </w:ins>
      <w:ins w:id="2672" w:author="David Flynn" w:date="2019-09-24T14:26:00Z">
        <w:r>
          <w:t>] with i = 0 .. n − 1, the scaled transform coefficient d[ i ] is derived as follows:</w:t>
        </w:r>
      </w:ins>
    </w:p>
    <w:p w14:paraId="3FB5E68A" w14:textId="4832300C" w:rsidR="00AE0F50" w:rsidRDefault="00AE0F50">
      <w:pPr>
        <w:pStyle w:val="Code"/>
        <w:rPr>
          <w:ins w:id="2673" w:author="David Flynn" w:date="2019-09-24T14:26:00Z"/>
          <w:lang w:eastAsia="en-GB"/>
        </w:rPr>
        <w:pPrChange w:id="2674" w:author="David Flynn" w:date="2019-09-24T14:47:00Z">
          <w:pPr/>
        </w:pPrChange>
      </w:pPr>
      <w:ins w:id="2675" w:author="David Flynn" w:date="2019-09-24T14:26:00Z">
        <w:r>
          <w:t>d[ i ] = D</w:t>
        </w:r>
        <w:r w:rsidRPr="0025702A">
          <w:t>ivExp2RoundHalfUp</w:t>
        </w:r>
        <w:r>
          <w:t>( coeff[ i ] × qs, 8 )</w:t>
        </w:r>
      </w:ins>
    </w:p>
    <w:p w14:paraId="5BCA5A76" w14:textId="77777777" w:rsidR="00AE0F50" w:rsidRDefault="00AE0F50">
      <w:pPr>
        <w:pStyle w:val="4"/>
        <w:numPr>
          <w:ilvl w:val="3"/>
          <w:numId w:val="1"/>
        </w:numPr>
        <w:rPr>
          <w:ins w:id="2676" w:author="David Flynn" w:date="2019-09-24T14:26:00Z"/>
        </w:rPr>
        <w:pPrChange w:id="2677" w:author="David Flynn" w:date="2019-09-24T14:59:00Z">
          <w:pPr>
            <w:pStyle w:val="3"/>
          </w:pPr>
        </w:pPrChange>
      </w:pPr>
      <w:ins w:id="2678" w:author="David Flynn" w:date="2019-09-24T14:26:00Z">
        <w:r>
          <w:t>Transform prediction upsampling process</w:t>
        </w:r>
      </w:ins>
    </w:p>
    <w:p w14:paraId="7CFD590C" w14:textId="77777777" w:rsidR="00AE0F50" w:rsidRDefault="00AE0F50" w:rsidP="00AE0F50">
      <w:pPr>
        <w:rPr>
          <w:ins w:id="2679" w:author="David Flynn" w:date="2019-09-24T14:26:00Z"/>
        </w:rPr>
      </w:pPr>
      <w:ins w:id="2680" w:author="David Flynn" w:date="2019-09-24T14:26:00Z">
        <w:r>
          <w:t>The inputs to this process are:</w:t>
        </w:r>
      </w:ins>
    </w:p>
    <w:p w14:paraId="1E4E2F0D" w14:textId="5295DAE8" w:rsidR="00AE0F50" w:rsidRDefault="00AE0F50">
      <w:pPr>
        <w:pStyle w:val="af7"/>
        <w:numPr>
          <w:ilvl w:val="0"/>
          <w:numId w:val="58"/>
        </w:numPr>
        <w:rPr>
          <w:ins w:id="2681" w:author="David Flynn" w:date="2019-09-24T14:26:00Z"/>
        </w:rPr>
        <w:pPrChange w:id="2682" w:author="David Flynn" w:date="2019-09-24T14:48:00Z">
          <w:pPr/>
        </w:pPrChange>
      </w:pPr>
      <w:ins w:id="2683" w:author="David Flynn" w:date="2019-09-24T14:26:00Z">
        <w:r>
          <w:t>a position ( xTn, yTn, zTn ) and 1D level, lvl, specifying the location of a transform tree node in the RAHT transform tree, and</w:t>
        </w:r>
      </w:ins>
    </w:p>
    <w:p w14:paraId="386FCBC8" w14:textId="76A05F12" w:rsidR="00AE0F50" w:rsidRDefault="00AE0F50">
      <w:pPr>
        <w:pStyle w:val="af7"/>
        <w:numPr>
          <w:ilvl w:val="0"/>
          <w:numId w:val="58"/>
        </w:numPr>
        <w:rPr>
          <w:ins w:id="2684" w:author="David Flynn" w:date="2019-09-24T14:26:00Z"/>
        </w:rPr>
        <w:pPrChange w:id="2685" w:author="David Flynn" w:date="2019-09-24T14:48:00Z">
          <w:pPr/>
        </w:pPrChange>
      </w:pPr>
      <w:ins w:id="2686" w:author="David Flynn" w:date="2019-09-24T14:26:00Z">
        <w:r>
          <w:t>a variable cIdx specifying the index of an attribute component.</w:t>
        </w:r>
      </w:ins>
    </w:p>
    <w:p w14:paraId="218B31CE" w14:textId="77777777" w:rsidR="00AE0F50" w:rsidRDefault="00AE0F50" w:rsidP="00AE0F50">
      <w:pPr>
        <w:rPr>
          <w:ins w:id="2687" w:author="David Flynn" w:date="2019-09-24T14:26:00Z"/>
        </w:rPr>
      </w:pPr>
      <w:ins w:id="2688" w:author="David Flynn" w:date="2019-09-24T14:26:00Z">
        <w:r>
          <w:t>The output of this process is an eight-element array p of upsampled values.</w:t>
        </w:r>
      </w:ins>
    </w:p>
    <w:p w14:paraId="1ABEA9D9" w14:textId="663068FC" w:rsidR="00AE0F50" w:rsidRDefault="00AE0F50" w:rsidP="00AE0F50">
      <w:pPr>
        <w:rPr>
          <w:ins w:id="2689" w:author="David Flynn" w:date="2019-09-24T14:26:00Z"/>
        </w:rPr>
      </w:pPr>
      <w:ins w:id="2690" w:author="David Flynn" w:date="2019-09-24T14:26:00Z">
        <w:r>
          <w:t xml:space="preserve">The upsampled 2×2×2 block located at the position ( xTn, yTn, zTn ) is derived as follows.  For each row in </w:t>
        </w:r>
      </w:ins>
      <w:ins w:id="2691" w:author="David Flynn" w:date="2019-09-24T15:26:00Z">
        <w:r w:rsidR="00413C67">
          <w:fldChar w:fldCharType="begin"/>
        </w:r>
        <w:r w:rsidR="00413C67">
          <w:instrText xml:space="preserve"> REF _Ref20231231 \h </w:instrText>
        </w:r>
      </w:ins>
      <w:r w:rsidR="00413C67">
        <w:fldChar w:fldCharType="separate"/>
      </w:r>
      <w:ins w:id="2692" w:author="David Flynn" w:date="2019-09-24T15:26:00Z">
        <w:r w:rsidR="00413C67">
          <w:t xml:space="preserve">Table </w:t>
        </w:r>
        <w:r w:rsidR="00413C67">
          <w:rPr>
            <w:noProof/>
          </w:rPr>
          <w:t>10</w:t>
        </w:r>
        <w:r w:rsidR="00413C67">
          <w:fldChar w:fldCharType="end"/>
        </w:r>
      </w:ins>
      <w:ins w:id="2693" w:author="David Flynn" w:date="2019-09-24T14:26:00Z">
        <w:r>
          <w:t>, the following applies:</w:t>
        </w:r>
      </w:ins>
    </w:p>
    <w:p w14:paraId="1F86AE18" w14:textId="123AA9A6" w:rsidR="00AE0F50" w:rsidRDefault="00AE0F50">
      <w:pPr>
        <w:pStyle w:val="Code"/>
        <w:rPr>
          <w:ins w:id="2694" w:author="David Flynn" w:date="2019-09-24T14:26:00Z"/>
        </w:rPr>
        <w:pPrChange w:id="2695" w:author="David Flynn" w:date="2019-09-24T14:48:00Z">
          <w:pPr/>
        </w:pPrChange>
      </w:pPr>
      <w:ins w:id="2696" w:author="David Flynn" w:date="2019-09-24T14:26:00Z">
        <w:r>
          <w:t>cx = nx + dx</w:t>
        </w:r>
      </w:ins>
    </w:p>
    <w:p w14:paraId="0CD19468" w14:textId="082C82D1" w:rsidR="00AE0F50" w:rsidRDefault="00AE0F50">
      <w:pPr>
        <w:pStyle w:val="Code"/>
        <w:rPr>
          <w:ins w:id="2697" w:author="David Flynn" w:date="2019-09-24T14:26:00Z"/>
        </w:rPr>
        <w:pPrChange w:id="2698" w:author="David Flynn" w:date="2019-09-24T14:48:00Z">
          <w:pPr/>
        </w:pPrChange>
      </w:pPr>
      <w:ins w:id="2699" w:author="David Flynn" w:date="2019-09-24T14:26:00Z">
        <w:r>
          <w:t>cy = ny + dy</w:t>
        </w:r>
      </w:ins>
    </w:p>
    <w:p w14:paraId="5F370A68" w14:textId="292D4F7E" w:rsidR="00AE0F50" w:rsidRDefault="00AE0F50">
      <w:pPr>
        <w:pStyle w:val="Code"/>
        <w:rPr>
          <w:ins w:id="2700" w:author="David Flynn" w:date="2019-09-24T14:26:00Z"/>
        </w:rPr>
        <w:pPrChange w:id="2701" w:author="David Flynn" w:date="2019-09-24T14:48:00Z">
          <w:pPr/>
        </w:pPrChange>
      </w:pPr>
      <w:ins w:id="2702" w:author="David Flynn" w:date="2019-09-24T14:26:00Z">
        <w:r>
          <w:t>cz = nz + dz</w:t>
        </w:r>
      </w:ins>
    </w:p>
    <w:p w14:paraId="5D973390" w14:textId="5FDE220C" w:rsidR="00AE0F50" w:rsidRDefault="00AE0F50">
      <w:pPr>
        <w:pStyle w:val="Code"/>
        <w:rPr>
          <w:ins w:id="2703" w:author="David Flynn" w:date="2019-09-24T14:26:00Z"/>
        </w:rPr>
        <w:pPrChange w:id="2704" w:author="David Flynn" w:date="2019-09-24T14:48:00Z">
          <w:pPr/>
        </w:pPrChange>
      </w:pPr>
      <w:ins w:id="2705" w:author="David Flynn" w:date="2019-09-24T14:26:00Z">
        <w:r>
          <w:t>if( Weights[ lvl ][ cx ][ cy ][ cz ] &gt; 0 ) {</w:t>
        </w:r>
      </w:ins>
    </w:p>
    <w:p w14:paraId="0CA1F7DA" w14:textId="4233AC2B" w:rsidR="00AE0F50" w:rsidRDefault="00AE0F50">
      <w:pPr>
        <w:pStyle w:val="Code"/>
        <w:rPr>
          <w:ins w:id="2706" w:author="David Flynn" w:date="2019-09-24T14:26:00Z"/>
        </w:rPr>
        <w:pPrChange w:id="2707" w:author="David Flynn" w:date="2019-09-24T14:48:00Z">
          <w:pPr/>
        </w:pPrChange>
      </w:pPr>
      <w:ins w:id="2708" w:author="David Flynn" w:date="2019-09-24T14:26:00Z">
        <w:r>
          <w:t xml:space="preserve">  neighVal =  Recon[ cx ][ cy ][ cz ][ cIdx ]</w:t>
        </w:r>
      </w:ins>
    </w:p>
    <w:p w14:paraId="3CAE262F" w14:textId="3037769A" w:rsidR="00AE0F50" w:rsidRDefault="00AE0F50">
      <w:pPr>
        <w:pStyle w:val="Code"/>
        <w:rPr>
          <w:ins w:id="2709" w:author="David Flynn" w:date="2019-09-24T14:26:00Z"/>
        </w:rPr>
        <w:pPrChange w:id="2710" w:author="David Flynn" w:date="2019-09-24T14:48:00Z">
          <w:pPr/>
        </w:pPrChange>
      </w:pPr>
      <w:ins w:id="2711" w:author="David Flynn" w:date="2019-09-24T14:26:00Z">
        <w:r>
          <w:t xml:space="preserve">  value = DivFp( neighVal, iSqrt( Weights[ lvl ][ cx ][ cy ][ cz ] &lt;&lt; 30 ), 15 )</w:t>
        </w:r>
      </w:ins>
    </w:p>
    <w:p w14:paraId="7FFBB78E" w14:textId="738BA188" w:rsidR="00AE0F50" w:rsidRDefault="00AE0F50">
      <w:pPr>
        <w:pStyle w:val="Code"/>
        <w:rPr>
          <w:ins w:id="2712" w:author="David Flynn" w:date="2019-09-24T14:26:00Z"/>
        </w:rPr>
        <w:pPrChange w:id="2713" w:author="David Flynn" w:date="2019-09-24T14:48:00Z">
          <w:pPr/>
        </w:pPrChange>
      </w:pPr>
      <w:ins w:id="2714" w:author="David Flynn" w:date="2019-09-24T14:26:00Z">
        <w:r>
          <w:t xml:space="preserve">  for( childIdx = 0; childIdx &lt; 8; childIdx++)  {</w:t>
        </w:r>
      </w:ins>
    </w:p>
    <w:p w14:paraId="76BDC4A9" w14:textId="5548F986" w:rsidR="00AE0F50" w:rsidRDefault="00AE0F50">
      <w:pPr>
        <w:pStyle w:val="Code"/>
        <w:rPr>
          <w:ins w:id="2715" w:author="David Flynn" w:date="2019-09-24T14:26:00Z"/>
        </w:rPr>
        <w:pPrChange w:id="2716" w:author="David Flynn" w:date="2019-09-24T14:48:00Z">
          <w:pPr/>
        </w:pPrChange>
      </w:pPr>
      <w:ins w:id="2717" w:author="David Flynn" w:date="2019-09-24T14:26:00Z">
        <w:r>
          <w:t xml:space="preserve">    sumDc[ childIdx ] += D</w:t>
        </w:r>
        <w:r w:rsidRPr="005E5E25">
          <w:t>ivExp2RoundHalfInf</w:t>
        </w:r>
        <w:r>
          <w:t>( value × wn[ childIdx ], 15 )</w:t>
        </w:r>
      </w:ins>
    </w:p>
    <w:p w14:paraId="692E6DD2" w14:textId="01D87A43" w:rsidR="00AE0F50" w:rsidRDefault="00AE0F50">
      <w:pPr>
        <w:pStyle w:val="Code"/>
        <w:rPr>
          <w:ins w:id="2718" w:author="David Flynn" w:date="2019-09-24T14:26:00Z"/>
        </w:rPr>
        <w:pPrChange w:id="2719" w:author="David Flynn" w:date="2019-09-24T14:48:00Z">
          <w:pPr/>
        </w:pPrChange>
      </w:pPr>
      <w:ins w:id="2720" w:author="David Flynn" w:date="2019-09-24T14:26:00Z">
        <w:r>
          <w:t xml:space="preserve">    sumWn[ childIdx ] += wn[ childIdx ]</w:t>
        </w:r>
      </w:ins>
    </w:p>
    <w:p w14:paraId="3537F6D1" w14:textId="1DB77467" w:rsidR="00AE0F50" w:rsidRDefault="00AE0F50">
      <w:pPr>
        <w:pStyle w:val="Code"/>
        <w:rPr>
          <w:ins w:id="2721" w:author="David Flynn" w:date="2019-09-24T14:26:00Z"/>
        </w:rPr>
        <w:pPrChange w:id="2722" w:author="David Flynn" w:date="2019-09-24T14:48:00Z">
          <w:pPr/>
        </w:pPrChange>
      </w:pPr>
      <w:ins w:id="2723" w:author="David Flynn" w:date="2019-09-24T14:26:00Z">
        <w:r>
          <w:t xml:space="preserve">  }</w:t>
        </w:r>
      </w:ins>
    </w:p>
    <w:p w14:paraId="3F048E7C" w14:textId="77829E6C" w:rsidR="00AE0F50" w:rsidRDefault="00AE0F50">
      <w:pPr>
        <w:pStyle w:val="Code"/>
        <w:rPr>
          <w:ins w:id="2724" w:author="David Flynn" w:date="2019-09-24T14:26:00Z"/>
        </w:rPr>
        <w:pPrChange w:id="2725" w:author="David Flynn" w:date="2019-09-24T14:48:00Z">
          <w:pPr/>
        </w:pPrChange>
      </w:pPr>
      <w:ins w:id="2726" w:author="David Flynn" w:date="2019-09-24T14:26:00Z">
        <w:r>
          <w:t>}</w:t>
        </w:r>
      </w:ins>
    </w:p>
    <w:p w14:paraId="6AAA7AE0" w14:textId="77777777" w:rsidR="00AE0F50" w:rsidRDefault="00AE0F50" w:rsidP="00AE0F50">
      <w:pPr>
        <w:rPr>
          <w:ins w:id="2727" w:author="David Flynn" w:date="2019-09-24T14:26:00Z"/>
        </w:rPr>
      </w:pPr>
      <w:ins w:id="2728" w:author="David Flynn" w:date="2019-09-24T14:26:00Z">
        <w:r>
          <w:t>For each child position childIdx in the range 0 to 7, inclusive, and sumW[ childIdx ] &gt; 0, as follows:</w:t>
        </w:r>
      </w:ins>
    </w:p>
    <w:p w14:paraId="2938C934" w14:textId="1B2DAE73" w:rsidR="00AE0F50" w:rsidRDefault="00AE0F50">
      <w:pPr>
        <w:pStyle w:val="Code"/>
        <w:rPr>
          <w:ins w:id="2729" w:author="David Flynn" w:date="2019-09-24T14:26:00Z"/>
        </w:rPr>
        <w:pPrChange w:id="2730" w:author="David Flynn" w:date="2019-09-24T14:49:00Z">
          <w:pPr/>
        </w:pPrChange>
      </w:pPr>
      <w:ins w:id="2731" w:author="David Flynn" w:date="2019-09-24T14:26:00Z">
        <w:r>
          <w:t>for( childIdx = 0; childIdx &lt; 8; childIdx++ ) {</w:t>
        </w:r>
      </w:ins>
    </w:p>
    <w:p w14:paraId="028BA3F7" w14:textId="4A33EFBB" w:rsidR="00AE0F50" w:rsidRDefault="00AE0F50">
      <w:pPr>
        <w:pStyle w:val="Code"/>
        <w:rPr>
          <w:ins w:id="2732" w:author="David Flynn" w:date="2019-09-24T14:26:00Z"/>
        </w:rPr>
        <w:pPrChange w:id="2733" w:author="David Flynn" w:date="2019-09-24T14:49:00Z">
          <w:pPr/>
        </w:pPrChange>
      </w:pPr>
      <w:ins w:id="2734" w:author="David Flynn" w:date="2019-09-24T14:26:00Z">
        <w:r>
          <w:t xml:space="preserve">  ( dx, dy, dz ) = MortonToTuple( childIdx )</w:t>
        </w:r>
      </w:ins>
    </w:p>
    <w:p w14:paraId="421DE690" w14:textId="76B5D7D2" w:rsidR="00AE0F50" w:rsidRDefault="00AE0F50">
      <w:pPr>
        <w:pStyle w:val="Code"/>
        <w:rPr>
          <w:ins w:id="2735" w:author="David Flynn" w:date="2019-09-24T14:26:00Z"/>
        </w:rPr>
        <w:pPrChange w:id="2736" w:author="David Flynn" w:date="2019-09-24T14:49:00Z">
          <w:pPr/>
        </w:pPrChange>
      </w:pPr>
      <w:ins w:id="2737" w:author="David Flynn" w:date="2019-09-24T14:26:00Z">
        <w:r>
          <w:t xml:space="preserve">  pred = DivFp(sumDc[childIdx], sumWn[childIdx], 15)</w:t>
        </w:r>
      </w:ins>
    </w:p>
    <w:p w14:paraId="1023061F" w14:textId="70EBA247" w:rsidR="00AE0F50" w:rsidRDefault="00AE0F50">
      <w:pPr>
        <w:pStyle w:val="Code"/>
        <w:rPr>
          <w:ins w:id="2738" w:author="David Flynn" w:date="2019-09-24T14:26:00Z"/>
        </w:rPr>
        <w:pPrChange w:id="2739" w:author="David Flynn" w:date="2019-09-24T14:49:00Z">
          <w:pPr/>
        </w:pPrChange>
      </w:pPr>
      <w:ins w:id="2740" w:author="David Flynn" w:date="2019-09-24T14:26:00Z">
        <w:r>
          <w:t xml:space="preserve">  pred ×= iSqrt( Weights[ lvl − 3 ][ 2×xTn + dx ][ 2×yTn + dy ][2×zTn + dz ] &lt;&lt; 30 )</w:t>
        </w:r>
      </w:ins>
    </w:p>
    <w:p w14:paraId="2AAE9BA5" w14:textId="70612AEF" w:rsidR="00AE0F50" w:rsidRDefault="00AE0F50">
      <w:pPr>
        <w:pStyle w:val="Code"/>
        <w:rPr>
          <w:ins w:id="2741" w:author="David Flynn" w:date="2019-09-24T14:26:00Z"/>
        </w:rPr>
        <w:pPrChange w:id="2742" w:author="David Flynn" w:date="2019-09-24T14:49:00Z">
          <w:pPr/>
        </w:pPrChange>
      </w:pPr>
      <w:ins w:id="2743" w:author="David Flynn" w:date="2019-09-24T14:26:00Z">
        <w:r>
          <w:t xml:space="preserve">  p[ childIdx ] = D</w:t>
        </w:r>
        <w:r w:rsidRPr="005E5E25">
          <w:t>ivExp2RoundHalfInf</w:t>
        </w:r>
        <w:r>
          <w:t>( pred, 15 )</w:t>
        </w:r>
      </w:ins>
    </w:p>
    <w:p w14:paraId="0795CE41" w14:textId="06500592" w:rsidR="00AE0F50" w:rsidRDefault="00AE0F50">
      <w:pPr>
        <w:pStyle w:val="Code"/>
        <w:rPr>
          <w:ins w:id="2744" w:author="David Flynn" w:date="2019-09-24T14:26:00Z"/>
        </w:rPr>
        <w:pPrChange w:id="2745" w:author="David Flynn" w:date="2019-09-24T14:49:00Z">
          <w:pPr/>
        </w:pPrChange>
      </w:pPr>
      <w:ins w:id="2746" w:author="David Flynn" w:date="2019-09-24T14:26:00Z">
        <w:r>
          <w:t>}</w:t>
        </w:r>
      </w:ins>
    </w:p>
    <w:p w14:paraId="3A1736A9" w14:textId="7AA0D282" w:rsidR="00413C67" w:rsidRDefault="00413C67">
      <w:pPr>
        <w:pStyle w:val="af5"/>
        <w:rPr>
          <w:ins w:id="2747" w:author="David Flynn" w:date="2019-09-24T15:21:00Z"/>
        </w:rPr>
        <w:pPrChange w:id="2748" w:author="David Flynn" w:date="2019-09-24T15:21:00Z">
          <w:pPr/>
        </w:pPrChange>
      </w:pPr>
      <w:bookmarkStart w:id="2749" w:name="_Ref20231231"/>
      <w:ins w:id="2750" w:author="David Flynn" w:date="2019-09-24T15:21:00Z">
        <w:r>
          <w:lastRenderedPageBreak/>
          <w:t xml:space="preserve">Table </w:t>
        </w:r>
        <w:r>
          <w:fldChar w:fldCharType="begin"/>
        </w:r>
        <w:r>
          <w:instrText xml:space="preserve"> SEQ Table \* ARABIC </w:instrText>
        </w:r>
      </w:ins>
      <w:r>
        <w:fldChar w:fldCharType="separate"/>
      </w:r>
      <w:ins w:id="2751" w:author="David Flynn" w:date="2019-09-24T15:39:00Z">
        <w:r w:rsidR="001F5F54">
          <w:rPr>
            <w:noProof/>
          </w:rPr>
          <w:t>11</w:t>
        </w:r>
      </w:ins>
      <w:ins w:id="2752" w:author="David Flynn" w:date="2019-09-24T15:21:00Z">
        <w:r>
          <w:fldChar w:fldCharType="end"/>
        </w:r>
        <w:bookmarkEnd w:id="2749"/>
        <w:r>
          <w:t xml:space="preserve"> </w:t>
        </w:r>
      </w:ins>
      <w:ins w:id="2753" w:author="David Flynn" w:date="2019-09-24T15:22:00Z">
        <w:r>
          <w:rPr>
            <w:rFonts w:ascii="Cambria" w:hAnsi="Cambria"/>
          </w:rPr>
          <w:t>—</w:t>
        </w:r>
      </w:ins>
      <w:ins w:id="2754" w:author="David Flynn" w:date="2019-09-24T15:21:00Z">
        <w:r>
          <w:t xml:space="preserve"> </w:t>
        </w:r>
      </w:ins>
      <w:ins w:id="2755" w:author="David Flynn" w:date="2019-09-24T15:22:00Z">
        <w:r w:rsidRPr="00413C67">
          <w:t>Weighting matrix for determining upsampled child position weights, wn[</w:t>
        </w:r>
        <w:r>
          <w:t> </w:t>
        </w:r>
        <w:r w:rsidRPr="00413C67">
          <w:t>childIdx</w:t>
        </w:r>
        <w:r>
          <w:t> </w:t>
        </w:r>
        <w:r w:rsidRPr="00413C67">
          <w:t>], for various neighbour position offsets (</w:t>
        </w:r>
        <w:r>
          <w:t> </w:t>
        </w:r>
        <w:r w:rsidRPr="00413C67">
          <w:t>dx,</w:t>
        </w:r>
        <w:r>
          <w:t> </w:t>
        </w:r>
        <w:r w:rsidRPr="00413C67">
          <w:t>dy,</w:t>
        </w:r>
        <w:r>
          <w:t> </w:t>
        </w:r>
        <w:r w:rsidRPr="00413C67">
          <w:t>dz</w:t>
        </w:r>
        <w:r>
          <w:t> </w:t>
        </w:r>
        <w:r w:rsidRPr="00413C67">
          <w:t>)</w:t>
        </w:r>
      </w:ins>
    </w:p>
    <w:tbl>
      <w:tblPr>
        <w:tblStyle w:val="a8"/>
        <w:tblW w:w="0" w:type="auto"/>
        <w:jc w:val="center"/>
        <w:tblLook w:val="04A0" w:firstRow="1" w:lastRow="0" w:firstColumn="1" w:lastColumn="0" w:noHBand="0" w:noVBand="1"/>
      </w:tblPr>
      <w:tblGrid>
        <w:gridCol w:w="634"/>
        <w:gridCol w:w="637"/>
        <w:gridCol w:w="630"/>
        <w:gridCol w:w="347"/>
        <w:gridCol w:w="347"/>
        <w:gridCol w:w="347"/>
        <w:gridCol w:w="347"/>
        <w:gridCol w:w="347"/>
        <w:gridCol w:w="347"/>
        <w:gridCol w:w="347"/>
        <w:gridCol w:w="347"/>
      </w:tblGrid>
      <w:tr w:rsidR="00AE0F50" w14:paraId="64262BCB" w14:textId="77777777" w:rsidTr="00B10DF0">
        <w:trPr>
          <w:jc w:val="center"/>
          <w:ins w:id="2756" w:author="David Flynn" w:date="2019-09-24T14:26:00Z"/>
        </w:trPr>
        <w:tc>
          <w:tcPr>
            <w:tcW w:w="0" w:type="auto"/>
            <w:gridSpan w:val="3"/>
          </w:tcPr>
          <w:p w14:paraId="587111F2" w14:textId="77777777" w:rsidR="00AE0F50" w:rsidRPr="007E1423" w:rsidRDefault="00AE0F50">
            <w:pPr>
              <w:pStyle w:val="tablecell"/>
              <w:jc w:val="center"/>
              <w:rPr>
                <w:ins w:id="2757" w:author="David Flynn" w:date="2019-09-24T14:26:00Z"/>
                <w:b/>
                <w:bCs/>
                <w:rPrChange w:id="2758" w:author="David Flynn" w:date="2019-09-24T15:01:00Z">
                  <w:rPr>
                    <w:ins w:id="2759" w:author="David Flynn" w:date="2019-09-24T14:26:00Z"/>
                  </w:rPr>
                </w:rPrChange>
              </w:rPr>
              <w:pPrChange w:id="2760" w:author="David Flynn" w:date="2019-09-24T15:01:00Z">
                <w:pPr>
                  <w:jc w:val="center"/>
                </w:pPr>
              </w:pPrChange>
            </w:pPr>
            <w:ins w:id="2761" w:author="David Flynn" w:date="2019-09-24T14:26:00Z">
              <w:r w:rsidRPr="007E1423">
                <w:rPr>
                  <w:b/>
                  <w:bCs/>
                  <w:rPrChange w:id="2762" w:author="David Flynn" w:date="2019-09-24T15:01:00Z">
                    <w:rPr/>
                  </w:rPrChange>
                </w:rPr>
                <w:t>Neighbour offset</w:t>
              </w:r>
            </w:ins>
          </w:p>
        </w:tc>
        <w:tc>
          <w:tcPr>
            <w:tcW w:w="0" w:type="auto"/>
            <w:gridSpan w:val="8"/>
          </w:tcPr>
          <w:p w14:paraId="04CA68E1" w14:textId="77777777" w:rsidR="00AE0F50" w:rsidRPr="007E1423" w:rsidRDefault="00AE0F50">
            <w:pPr>
              <w:pStyle w:val="tablecell"/>
              <w:jc w:val="center"/>
              <w:rPr>
                <w:ins w:id="2763" w:author="David Flynn" w:date="2019-09-24T14:26:00Z"/>
                <w:b/>
                <w:bCs/>
                <w:rPrChange w:id="2764" w:author="David Flynn" w:date="2019-09-24T15:01:00Z">
                  <w:rPr>
                    <w:ins w:id="2765" w:author="David Flynn" w:date="2019-09-24T14:26:00Z"/>
                  </w:rPr>
                </w:rPrChange>
              </w:rPr>
              <w:pPrChange w:id="2766" w:author="David Flynn" w:date="2019-09-24T15:01:00Z">
                <w:pPr>
                  <w:jc w:val="center"/>
                </w:pPr>
              </w:pPrChange>
            </w:pPr>
            <w:ins w:id="2767" w:author="David Flynn" w:date="2019-09-24T14:26:00Z">
              <w:r w:rsidRPr="007E1423">
                <w:rPr>
                  <w:b/>
                  <w:bCs/>
                  <w:rPrChange w:id="2768" w:author="David Flynn" w:date="2019-09-24T15:01:00Z">
                    <w:rPr/>
                  </w:rPrChange>
                </w:rPr>
                <w:t>wn[ childIdx ]</w:t>
              </w:r>
            </w:ins>
          </w:p>
        </w:tc>
      </w:tr>
      <w:tr w:rsidR="00AE0F50" w14:paraId="1B7D7DBF" w14:textId="77777777" w:rsidTr="00B10DF0">
        <w:trPr>
          <w:jc w:val="center"/>
          <w:ins w:id="2769" w:author="David Flynn" w:date="2019-09-24T14:26:00Z"/>
        </w:trPr>
        <w:tc>
          <w:tcPr>
            <w:tcW w:w="0" w:type="auto"/>
          </w:tcPr>
          <w:p w14:paraId="276B0375" w14:textId="77777777" w:rsidR="00AE0F50" w:rsidRPr="007E1423" w:rsidRDefault="00AE0F50">
            <w:pPr>
              <w:pStyle w:val="tablecell"/>
              <w:jc w:val="center"/>
              <w:rPr>
                <w:ins w:id="2770" w:author="David Flynn" w:date="2019-09-24T14:26:00Z"/>
                <w:b/>
                <w:bCs/>
                <w:rPrChange w:id="2771" w:author="David Flynn" w:date="2019-09-24T15:01:00Z">
                  <w:rPr>
                    <w:ins w:id="2772" w:author="David Flynn" w:date="2019-09-24T14:26:00Z"/>
                  </w:rPr>
                </w:rPrChange>
              </w:rPr>
              <w:pPrChange w:id="2773" w:author="David Flynn" w:date="2019-09-24T15:01:00Z">
                <w:pPr>
                  <w:jc w:val="center"/>
                </w:pPr>
              </w:pPrChange>
            </w:pPr>
            <w:ins w:id="2774" w:author="David Flynn" w:date="2019-09-24T14:26:00Z">
              <w:r w:rsidRPr="007E1423">
                <w:rPr>
                  <w:b/>
                  <w:bCs/>
                  <w:rPrChange w:id="2775" w:author="David Flynn" w:date="2019-09-24T15:01:00Z">
                    <w:rPr/>
                  </w:rPrChange>
                </w:rPr>
                <w:t>dx</w:t>
              </w:r>
            </w:ins>
          </w:p>
        </w:tc>
        <w:tc>
          <w:tcPr>
            <w:tcW w:w="0" w:type="auto"/>
          </w:tcPr>
          <w:p w14:paraId="4F706AE2" w14:textId="77777777" w:rsidR="00AE0F50" w:rsidRPr="007E1423" w:rsidRDefault="00AE0F50">
            <w:pPr>
              <w:pStyle w:val="tablecell"/>
              <w:jc w:val="center"/>
              <w:rPr>
                <w:ins w:id="2776" w:author="David Flynn" w:date="2019-09-24T14:26:00Z"/>
                <w:b/>
                <w:bCs/>
                <w:rPrChange w:id="2777" w:author="David Flynn" w:date="2019-09-24T15:01:00Z">
                  <w:rPr>
                    <w:ins w:id="2778" w:author="David Flynn" w:date="2019-09-24T14:26:00Z"/>
                  </w:rPr>
                </w:rPrChange>
              </w:rPr>
              <w:pPrChange w:id="2779" w:author="David Flynn" w:date="2019-09-24T15:01:00Z">
                <w:pPr>
                  <w:jc w:val="center"/>
                </w:pPr>
              </w:pPrChange>
            </w:pPr>
            <w:ins w:id="2780" w:author="David Flynn" w:date="2019-09-24T14:26:00Z">
              <w:r w:rsidRPr="007E1423">
                <w:rPr>
                  <w:b/>
                  <w:bCs/>
                  <w:rPrChange w:id="2781" w:author="David Flynn" w:date="2019-09-24T15:01:00Z">
                    <w:rPr/>
                  </w:rPrChange>
                </w:rPr>
                <w:t>dy</w:t>
              </w:r>
            </w:ins>
          </w:p>
        </w:tc>
        <w:tc>
          <w:tcPr>
            <w:tcW w:w="0" w:type="auto"/>
          </w:tcPr>
          <w:p w14:paraId="26C12F9A" w14:textId="77777777" w:rsidR="00AE0F50" w:rsidRPr="007E1423" w:rsidRDefault="00AE0F50">
            <w:pPr>
              <w:pStyle w:val="tablecell"/>
              <w:jc w:val="center"/>
              <w:rPr>
                <w:ins w:id="2782" w:author="David Flynn" w:date="2019-09-24T14:26:00Z"/>
                <w:b/>
                <w:bCs/>
              </w:rPr>
              <w:pPrChange w:id="2783" w:author="David Flynn" w:date="2019-09-24T15:01:00Z">
                <w:pPr>
                  <w:jc w:val="center"/>
                </w:pPr>
              </w:pPrChange>
            </w:pPr>
            <w:ins w:id="2784" w:author="David Flynn" w:date="2019-09-24T14:26:00Z">
              <w:r w:rsidRPr="007E1423">
                <w:rPr>
                  <w:b/>
                  <w:bCs/>
                </w:rPr>
                <w:t>dz</w:t>
              </w:r>
            </w:ins>
          </w:p>
        </w:tc>
        <w:tc>
          <w:tcPr>
            <w:tcW w:w="0" w:type="auto"/>
          </w:tcPr>
          <w:p w14:paraId="5C4BF611" w14:textId="77777777" w:rsidR="00AE0F50" w:rsidRPr="007E1423" w:rsidRDefault="00AE0F50">
            <w:pPr>
              <w:pStyle w:val="tablecell"/>
              <w:jc w:val="center"/>
              <w:rPr>
                <w:ins w:id="2785" w:author="David Flynn" w:date="2019-09-24T14:26:00Z"/>
                <w:b/>
                <w:bCs/>
              </w:rPr>
              <w:pPrChange w:id="2786" w:author="David Flynn" w:date="2019-09-24T15:01:00Z">
                <w:pPr>
                  <w:jc w:val="center"/>
                </w:pPr>
              </w:pPrChange>
            </w:pPr>
            <w:ins w:id="2787" w:author="David Flynn" w:date="2019-09-24T14:26:00Z">
              <w:r w:rsidRPr="007E1423">
                <w:rPr>
                  <w:b/>
                  <w:bCs/>
                </w:rPr>
                <w:t>0</w:t>
              </w:r>
            </w:ins>
          </w:p>
        </w:tc>
        <w:tc>
          <w:tcPr>
            <w:tcW w:w="0" w:type="auto"/>
          </w:tcPr>
          <w:p w14:paraId="692BE32F" w14:textId="77777777" w:rsidR="00AE0F50" w:rsidRPr="00413C67" w:rsidRDefault="00AE0F50">
            <w:pPr>
              <w:pStyle w:val="tablecell"/>
              <w:jc w:val="center"/>
              <w:rPr>
                <w:ins w:id="2788" w:author="David Flynn" w:date="2019-09-24T14:26:00Z"/>
                <w:b/>
                <w:bCs/>
              </w:rPr>
              <w:pPrChange w:id="2789" w:author="David Flynn" w:date="2019-09-24T15:01:00Z">
                <w:pPr>
                  <w:jc w:val="center"/>
                </w:pPr>
              </w:pPrChange>
            </w:pPr>
            <w:ins w:id="2790" w:author="David Flynn" w:date="2019-09-24T14:26:00Z">
              <w:r w:rsidRPr="00413C67">
                <w:rPr>
                  <w:b/>
                  <w:bCs/>
                </w:rPr>
                <w:t>1</w:t>
              </w:r>
            </w:ins>
          </w:p>
        </w:tc>
        <w:tc>
          <w:tcPr>
            <w:tcW w:w="0" w:type="auto"/>
          </w:tcPr>
          <w:p w14:paraId="53B76953" w14:textId="77777777" w:rsidR="00AE0F50" w:rsidRPr="001F5F54" w:rsidRDefault="00AE0F50">
            <w:pPr>
              <w:pStyle w:val="tablecell"/>
              <w:jc w:val="center"/>
              <w:rPr>
                <w:ins w:id="2791" w:author="David Flynn" w:date="2019-09-24T14:26:00Z"/>
                <w:b/>
                <w:bCs/>
              </w:rPr>
              <w:pPrChange w:id="2792" w:author="David Flynn" w:date="2019-09-24T15:01:00Z">
                <w:pPr>
                  <w:jc w:val="center"/>
                </w:pPr>
              </w:pPrChange>
            </w:pPr>
            <w:ins w:id="2793" w:author="David Flynn" w:date="2019-09-24T14:26:00Z">
              <w:r w:rsidRPr="001F5F54">
                <w:rPr>
                  <w:b/>
                  <w:bCs/>
                </w:rPr>
                <w:t>2</w:t>
              </w:r>
            </w:ins>
          </w:p>
        </w:tc>
        <w:tc>
          <w:tcPr>
            <w:tcW w:w="0" w:type="auto"/>
          </w:tcPr>
          <w:p w14:paraId="3E507A88" w14:textId="77777777" w:rsidR="00AE0F50" w:rsidRPr="001F5F54" w:rsidRDefault="00AE0F50">
            <w:pPr>
              <w:pStyle w:val="tablecell"/>
              <w:jc w:val="center"/>
              <w:rPr>
                <w:ins w:id="2794" w:author="David Flynn" w:date="2019-09-24T14:26:00Z"/>
                <w:b/>
                <w:bCs/>
              </w:rPr>
              <w:pPrChange w:id="2795" w:author="David Flynn" w:date="2019-09-24T15:01:00Z">
                <w:pPr>
                  <w:jc w:val="center"/>
                </w:pPr>
              </w:pPrChange>
            </w:pPr>
            <w:ins w:id="2796" w:author="David Flynn" w:date="2019-09-24T14:26:00Z">
              <w:r w:rsidRPr="001F5F54">
                <w:rPr>
                  <w:b/>
                  <w:bCs/>
                </w:rPr>
                <w:t>3</w:t>
              </w:r>
            </w:ins>
          </w:p>
        </w:tc>
        <w:tc>
          <w:tcPr>
            <w:tcW w:w="0" w:type="auto"/>
          </w:tcPr>
          <w:p w14:paraId="30798408" w14:textId="77777777" w:rsidR="00AE0F50" w:rsidRPr="00E548E3" w:rsidRDefault="00AE0F50">
            <w:pPr>
              <w:pStyle w:val="tablecell"/>
              <w:jc w:val="center"/>
              <w:rPr>
                <w:ins w:id="2797" w:author="David Flynn" w:date="2019-09-24T14:26:00Z"/>
                <w:b/>
                <w:bCs/>
              </w:rPr>
              <w:pPrChange w:id="2798" w:author="David Flynn" w:date="2019-09-24T15:01:00Z">
                <w:pPr>
                  <w:jc w:val="center"/>
                </w:pPr>
              </w:pPrChange>
            </w:pPr>
            <w:ins w:id="2799" w:author="David Flynn" w:date="2019-09-24T14:26:00Z">
              <w:r w:rsidRPr="00E548E3">
                <w:rPr>
                  <w:b/>
                  <w:bCs/>
                </w:rPr>
                <w:t>4</w:t>
              </w:r>
            </w:ins>
          </w:p>
        </w:tc>
        <w:tc>
          <w:tcPr>
            <w:tcW w:w="0" w:type="auto"/>
          </w:tcPr>
          <w:p w14:paraId="40CAEB77" w14:textId="77777777" w:rsidR="00AE0F50" w:rsidRPr="00E548E3" w:rsidRDefault="00AE0F50">
            <w:pPr>
              <w:pStyle w:val="tablecell"/>
              <w:jc w:val="center"/>
              <w:rPr>
                <w:ins w:id="2800" w:author="David Flynn" w:date="2019-09-24T14:26:00Z"/>
                <w:b/>
                <w:bCs/>
              </w:rPr>
              <w:pPrChange w:id="2801" w:author="David Flynn" w:date="2019-09-24T15:01:00Z">
                <w:pPr>
                  <w:jc w:val="center"/>
                </w:pPr>
              </w:pPrChange>
            </w:pPr>
            <w:ins w:id="2802" w:author="David Flynn" w:date="2019-09-24T14:26:00Z">
              <w:r w:rsidRPr="00E548E3">
                <w:rPr>
                  <w:b/>
                  <w:bCs/>
                </w:rPr>
                <w:t>5</w:t>
              </w:r>
            </w:ins>
          </w:p>
        </w:tc>
        <w:tc>
          <w:tcPr>
            <w:tcW w:w="0" w:type="auto"/>
          </w:tcPr>
          <w:p w14:paraId="43B815CA" w14:textId="77777777" w:rsidR="00AE0F50" w:rsidRPr="00E548E3" w:rsidRDefault="00AE0F50">
            <w:pPr>
              <w:pStyle w:val="tablecell"/>
              <w:jc w:val="center"/>
              <w:rPr>
                <w:ins w:id="2803" w:author="David Flynn" w:date="2019-09-24T14:26:00Z"/>
                <w:b/>
                <w:bCs/>
              </w:rPr>
              <w:pPrChange w:id="2804" w:author="David Flynn" w:date="2019-09-24T15:01:00Z">
                <w:pPr>
                  <w:jc w:val="center"/>
                </w:pPr>
              </w:pPrChange>
            </w:pPr>
            <w:ins w:id="2805" w:author="David Flynn" w:date="2019-09-24T14:26:00Z">
              <w:r w:rsidRPr="00E548E3">
                <w:rPr>
                  <w:b/>
                  <w:bCs/>
                </w:rPr>
                <w:t>6</w:t>
              </w:r>
            </w:ins>
          </w:p>
        </w:tc>
        <w:tc>
          <w:tcPr>
            <w:tcW w:w="0" w:type="auto"/>
          </w:tcPr>
          <w:p w14:paraId="0828ACE5" w14:textId="77777777" w:rsidR="00AE0F50" w:rsidRPr="00E548E3" w:rsidRDefault="00AE0F50">
            <w:pPr>
              <w:pStyle w:val="tablecell"/>
              <w:jc w:val="center"/>
              <w:rPr>
                <w:ins w:id="2806" w:author="David Flynn" w:date="2019-09-24T14:26:00Z"/>
                <w:b/>
                <w:bCs/>
              </w:rPr>
              <w:pPrChange w:id="2807" w:author="David Flynn" w:date="2019-09-24T15:01:00Z">
                <w:pPr>
                  <w:jc w:val="center"/>
                </w:pPr>
              </w:pPrChange>
            </w:pPr>
            <w:ins w:id="2808" w:author="David Flynn" w:date="2019-09-24T14:26:00Z">
              <w:r w:rsidRPr="00E548E3">
                <w:rPr>
                  <w:b/>
                  <w:bCs/>
                </w:rPr>
                <w:t>7</w:t>
              </w:r>
            </w:ins>
          </w:p>
        </w:tc>
      </w:tr>
      <w:tr w:rsidR="00AE0F50" w14:paraId="1646E832" w14:textId="77777777" w:rsidTr="00B10DF0">
        <w:trPr>
          <w:jc w:val="center"/>
          <w:ins w:id="2809" w:author="David Flynn" w:date="2019-09-24T14:26:00Z"/>
        </w:trPr>
        <w:tc>
          <w:tcPr>
            <w:tcW w:w="0" w:type="auto"/>
          </w:tcPr>
          <w:p w14:paraId="384DD6D6" w14:textId="77777777" w:rsidR="00AE0F50" w:rsidRDefault="00AE0F50">
            <w:pPr>
              <w:pStyle w:val="tablecell"/>
              <w:jc w:val="center"/>
              <w:rPr>
                <w:ins w:id="2810" w:author="David Flynn" w:date="2019-09-24T14:26:00Z"/>
              </w:rPr>
              <w:pPrChange w:id="2811" w:author="David Flynn" w:date="2019-09-24T15:01:00Z">
                <w:pPr>
                  <w:jc w:val="center"/>
                </w:pPr>
              </w:pPrChange>
            </w:pPr>
            <w:ins w:id="2812" w:author="David Flynn" w:date="2019-09-24T14:26:00Z">
              <w:r>
                <w:t>0</w:t>
              </w:r>
            </w:ins>
          </w:p>
        </w:tc>
        <w:tc>
          <w:tcPr>
            <w:tcW w:w="0" w:type="auto"/>
          </w:tcPr>
          <w:p w14:paraId="1D37B067" w14:textId="77777777" w:rsidR="00AE0F50" w:rsidRDefault="00AE0F50">
            <w:pPr>
              <w:pStyle w:val="tablecell"/>
              <w:jc w:val="center"/>
              <w:rPr>
                <w:ins w:id="2813" w:author="David Flynn" w:date="2019-09-24T14:26:00Z"/>
              </w:rPr>
              <w:pPrChange w:id="2814" w:author="David Flynn" w:date="2019-09-24T15:01:00Z">
                <w:pPr>
                  <w:jc w:val="center"/>
                </w:pPr>
              </w:pPrChange>
            </w:pPr>
            <w:ins w:id="2815" w:author="David Flynn" w:date="2019-09-24T14:26:00Z">
              <w:r>
                <w:t>0</w:t>
              </w:r>
            </w:ins>
          </w:p>
        </w:tc>
        <w:tc>
          <w:tcPr>
            <w:tcW w:w="0" w:type="auto"/>
          </w:tcPr>
          <w:p w14:paraId="7C771F07" w14:textId="77777777" w:rsidR="00AE0F50" w:rsidRDefault="00AE0F50">
            <w:pPr>
              <w:pStyle w:val="tablecell"/>
              <w:jc w:val="center"/>
              <w:rPr>
                <w:ins w:id="2816" w:author="David Flynn" w:date="2019-09-24T14:26:00Z"/>
              </w:rPr>
              <w:pPrChange w:id="2817" w:author="David Flynn" w:date="2019-09-24T15:01:00Z">
                <w:pPr>
                  <w:jc w:val="center"/>
                </w:pPr>
              </w:pPrChange>
            </w:pPr>
            <w:ins w:id="2818" w:author="David Flynn" w:date="2019-09-24T14:26:00Z">
              <w:r>
                <w:t>0</w:t>
              </w:r>
            </w:ins>
          </w:p>
        </w:tc>
        <w:tc>
          <w:tcPr>
            <w:tcW w:w="0" w:type="auto"/>
          </w:tcPr>
          <w:p w14:paraId="00EE57EB" w14:textId="77777777" w:rsidR="00AE0F50" w:rsidRDefault="00AE0F50">
            <w:pPr>
              <w:pStyle w:val="tablecell"/>
              <w:jc w:val="center"/>
              <w:rPr>
                <w:ins w:id="2819" w:author="David Flynn" w:date="2019-09-24T14:26:00Z"/>
              </w:rPr>
              <w:pPrChange w:id="2820" w:author="David Flynn" w:date="2019-09-24T15:01:00Z">
                <w:pPr>
                  <w:jc w:val="center"/>
                </w:pPr>
              </w:pPrChange>
            </w:pPr>
            <w:ins w:id="2821" w:author="David Flynn" w:date="2019-09-24T14:26:00Z">
              <w:r>
                <w:t>a</w:t>
              </w:r>
            </w:ins>
          </w:p>
        </w:tc>
        <w:tc>
          <w:tcPr>
            <w:tcW w:w="0" w:type="auto"/>
          </w:tcPr>
          <w:p w14:paraId="52AF75F6" w14:textId="77777777" w:rsidR="00AE0F50" w:rsidRDefault="00AE0F50">
            <w:pPr>
              <w:pStyle w:val="tablecell"/>
              <w:jc w:val="center"/>
              <w:rPr>
                <w:ins w:id="2822" w:author="David Flynn" w:date="2019-09-24T14:26:00Z"/>
              </w:rPr>
              <w:pPrChange w:id="2823" w:author="David Flynn" w:date="2019-09-24T15:01:00Z">
                <w:pPr>
                  <w:jc w:val="center"/>
                </w:pPr>
              </w:pPrChange>
            </w:pPr>
            <w:ins w:id="2824" w:author="David Flynn" w:date="2019-09-24T14:26:00Z">
              <w:r>
                <w:t>a</w:t>
              </w:r>
            </w:ins>
          </w:p>
        </w:tc>
        <w:tc>
          <w:tcPr>
            <w:tcW w:w="0" w:type="auto"/>
          </w:tcPr>
          <w:p w14:paraId="304D42EC" w14:textId="77777777" w:rsidR="00AE0F50" w:rsidRDefault="00AE0F50">
            <w:pPr>
              <w:pStyle w:val="tablecell"/>
              <w:jc w:val="center"/>
              <w:rPr>
                <w:ins w:id="2825" w:author="David Flynn" w:date="2019-09-24T14:26:00Z"/>
              </w:rPr>
              <w:pPrChange w:id="2826" w:author="David Flynn" w:date="2019-09-24T15:01:00Z">
                <w:pPr>
                  <w:jc w:val="center"/>
                </w:pPr>
              </w:pPrChange>
            </w:pPr>
            <w:ins w:id="2827" w:author="David Flynn" w:date="2019-09-24T14:26:00Z">
              <w:r>
                <w:t>a</w:t>
              </w:r>
            </w:ins>
          </w:p>
        </w:tc>
        <w:tc>
          <w:tcPr>
            <w:tcW w:w="0" w:type="auto"/>
          </w:tcPr>
          <w:p w14:paraId="1F0D33E6" w14:textId="77777777" w:rsidR="00AE0F50" w:rsidRDefault="00AE0F50">
            <w:pPr>
              <w:pStyle w:val="tablecell"/>
              <w:jc w:val="center"/>
              <w:rPr>
                <w:ins w:id="2828" w:author="David Flynn" w:date="2019-09-24T14:26:00Z"/>
              </w:rPr>
              <w:pPrChange w:id="2829" w:author="David Flynn" w:date="2019-09-24T15:01:00Z">
                <w:pPr>
                  <w:jc w:val="center"/>
                </w:pPr>
              </w:pPrChange>
            </w:pPr>
            <w:ins w:id="2830" w:author="David Flynn" w:date="2019-09-24T14:26:00Z">
              <w:r>
                <w:t>a</w:t>
              </w:r>
            </w:ins>
          </w:p>
        </w:tc>
        <w:tc>
          <w:tcPr>
            <w:tcW w:w="0" w:type="auto"/>
          </w:tcPr>
          <w:p w14:paraId="588CC210" w14:textId="77777777" w:rsidR="00AE0F50" w:rsidRDefault="00AE0F50">
            <w:pPr>
              <w:pStyle w:val="tablecell"/>
              <w:jc w:val="center"/>
              <w:rPr>
                <w:ins w:id="2831" w:author="David Flynn" w:date="2019-09-24T14:26:00Z"/>
              </w:rPr>
              <w:pPrChange w:id="2832" w:author="David Flynn" w:date="2019-09-24T15:01:00Z">
                <w:pPr>
                  <w:jc w:val="center"/>
                </w:pPr>
              </w:pPrChange>
            </w:pPr>
            <w:ins w:id="2833" w:author="David Flynn" w:date="2019-09-24T14:26:00Z">
              <w:r>
                <w:t>a</w:t>
              </w:r>
            </w:ins>
          </w:p>
        </w:tc>
        <w:tc>
          <w:tcPr>
            <w:tcW w:w="0" w:type="auto"/>
          </w:tcPr>
          <w:p w14:paraId="2AFDD2E7" w14:textId="77777777" w:rsidR="00AE0F50" w:rsidRDefault="00AE0F50">
            <w:pPr>
              <w:pStyle w:val="tablecell"/>
              <w:jc w:val="center"/>
              <w:rPr>
                <w:ins w:id="2834" w:author="David Flynn" w:date="2019-09-24T14:26:00Z"/>
              </w:rPr>
              <w:pPrChange w:id="2835" w:author="David Flynn" w:date="2019-09-24T15:01:00Z">
                <w:pPr>
                  <w:jc w:val="center"/>
                </w:pPr>
              </w:pPrChange>
            </w:pPr>
            <w:ins w:id="2836" w:author="David Flynn" w:date="2019-09-24T14:26:00Z">
              <w:r>
                <w:t>a</w:t>
              </w:r>
            </w:ins>
          </w:p>
        </w:tc>
        <w:tc>
          <w:tcPr>
            <w:tcW w:w="0" w:type="auto"/>
          </w:tcPr>
          <w:p w14:paraId="6690C1C1" w14:textId="77777777" w:rsidR="00AE0F50" w:rsidRDefault="00AE0F50">
            <w:pPr>
              <w:pStyle w:val="tablecell"/>
              <w:jc w:val="center"/>
              <w:rPr>
                <w:ins w:id="2837" w:author="David Flynn" w:date="2019-09-24T14:26:00Z"/>
              </w:rPr>
              <w:pPrChange w:id="2838" w:author="David Flynn" w:date="2019-09-24T15:01:00Z">
                <w:pPr>
                  <w:jc w:val="center"/>
                </w:pPr>
              </w:pPrChange>
            </w:pPr>
            <w:ins w:id="2839" w:author="David Flynn" w:date="2019-09-24T14:26:00Z">
              <w:r>
                <w:t>a</w:t>
              </w:r>
            </w:ins>
          </w:p>
        </w:tc>
        <w:tc>
          <w:tcPr>
            <w:tcW w:w="0" w:type="auto"/>
          </w:tcPr>
          <w:p w14:paraId="5A660126" w14:textId="77777777" w:rsidR="00AE0F50" w:rsidRDefault="00AE0F50">
            <w:pPr>
              <w:pStyle w:val="tablecell"/>
              <w:jc w:val="center"/>
              <w:rPr>
                <w:ins w:id="2840" w:author="David Flynn" w:date="2019-09-24T14:26:00Z"/>
              </w:rPr>
              <w:pPrChange w:id="2841" w:author="David Flynn" w:date="2019-09-24T15:01:00Z">
                <w:pPr>
                  <w:jc w:val="center"/>
                </w:pPr>
              </w:pPrChange>
            </w:pPr>
            <w:ins w:id="2842" w:author="David Flynn" w:date="2019-09-24T14:26:00Z">
              <w:r>
                <w:t>a</w:t>
              </w:r>
            </w:ins>
          </w:p>
        </w:tc>
      </w:tr>
      <w:tr w:rsidR="00AE0F50" w14:paraId="145CA90F" w14:textId="77777777" w:rsidTr="00B10DF0">
        <w:trPr>
          <w:jc w:val="center"/>
          <w:ins w:id="2843" w:author="David Flynn" w:date="2019-09-24T14:26:00Z"/>
        </w:trPr>
        <w:tc>
          <w:tcPr>
            <w:tcW w:w="0" w:type="auto"/>
          </w:tcPr>
          <w:p w14:paraId="39469464" w14:textId="77777777" w:rsidR="00AE0F50" w:rsidRDefault="00AE0F50">
            <w:pPr>
              <w:pStyle w:val="tablecell"/>
              <w:jc w:val="center"/>
              <w:rPr>
                <w:ins w:id="2844" w:author="David Flynn" w:date="2019-09-24T14:26:00Z"/>
              </w:rPr>
              <w:pPrChange w:id="2845" w:author="David Flynn" w:date="2019-09-24T15:01:00Z">
                <w:pPr>
                  <w:jc w:val="center"/>
                </w:pPr>
              </w:pPrChange>
            </w:pPr>
            <w:ins w:id="2846" w:author="David Flynn" w:date="2019-09-24T14:26:00Z">
              <w:r>
                <w:t>1</w:t>
              </w:r>
            </w:ins>
          </w:p>
        </w:tc>
        <w:tc>
          <w:tcPr>
            <w:tcW w:w="0" w:type="auto"/>
          </w:tcPr>
          <w:p w14:paraId="63B78C14" w14:textId="77777777" w:rsidR="00AE0F50" w:rsidRDefault="00AE0F50">
            <w:pPr>
              <w:pStyle w:val="tablecell"/>
              <w:jc w:val="center"/>
              <w:rPr>
                <w:ins w:id="2847" w:author="David Flynn" w:date="2019-09-24T14:26:00Z"/>
              </w:rPr>
              <w:pPrChange w:id="2848" w:author="David Flynn" w:date="2019-09-24T15:01:00Z">
                <w:pPr>
                  <w:jc w:val="center"/>
                </w:pPr>
              </w:pPrChange>
            </w:pPr>
            <w:ins w:id="2849" w:author="David Flynn" w:date="2019-09-24T14:26:00Z">
              <w:r>
                <w:t>0</w:t>
              </w:r>
            </w:ins>
          </w:p>
        </w:tc>
        <w:tc>
          <w:tcPr>
            <w:tcW w:w="0" w:type="auto"/>
          </w:tcPr>
          <w:p w14:paraId="1385CD9C" w14:textId="77777777" w:rsidR="00AE0F50" w:rsidRDefault="00AE0F50">
            <w:pPr>
              <w:pStyle w:val="tablecell"/>
              <w:jc w:val="center"/>
              <w:rPr>
                <w:ins w:id="2850" w:author="David Flynn" w:date="2019-09-24T14:26:00Z"/>
              </w:rPr>
              <w:pPrChange w:id="2851" w:author="David Flynn" w:date="2019-09-24T15:01:00Z">
                <w:pPr>
                  <w:jc w:val="center"/>
                </w:pPr>
              </w:pPrChange>
            </w:pPr>
            <w:ins w:id="2852" w:author="David Flynn" w:date="2019-09-24T14:26:00Z">
              <w:r>
                <w:t>0</w:t>
              </w:r>
            </w:ins>
          </w:p>
        </w:tc>
        <w:tc>
          <w:tcPr>
            <w:tcW w:w="0" w:type="auto"/>
          </w:tcPr>
          <w:p w14:paraId="0F2D9432" w14:textId="77777777" w:rsidR="00AE0F50" w:rsidRDefault="00AE0F50">
            <w:pPr>
              <w:pStyle w:val="tablecell"/>
              <w:jc w:val="center"/>
              <w:rPr>
                <w:ins w:id="2853" w:author="David Flynn" w:date="2019-09-24T14:26:00Z"/>
              </w:rPr>
              <w:pPrChange w:id="2854" w:author="David Flynn" w:date="2019-09-24T15:01:00Z">
                <w:pPr>
                  <w:jc w:val="center"/>
                </w:pPr>
              </w:pPrChange>
            </w:pPr>
            <w:ins w:id="2855" w:author="David Flynn" w:date="2019-09-24T14:26:00Z">
              <w:r>
                <w:t>b</w:t>
              </w:r>
            </w:ins>
          </w:p>
        </w:tc>
        <w:tc>
          <w:tcPr>
            <w:tcW w:w="0" w:type="auto"/>
          </w:tcPr>
          <w:p w14:paraId="629AF051" w14:textId="77777777" w:rsidR="00AE0F50" w:rsidRDefault="00AE0F50">
            <w:pPr>
              <w:pStyle w:val="tablecell"/>
              <w:jc w:val="center"/>
              <w:rPr>
                <w:ins w:id="2856" w:author="David Flynn" w:date="2019-09-24T14:26:00Z"/>
              </w:rPr>
              <w:pPrChange w:id="2857" w:author="David Flynn" w:date="2019-09-24T15:01:00Z">
                <w:pPr>
                  <w:jc w:val="center"/>
                </w:pPr>
              </w:pPrChange>
            </w:pPr>
            <w:ins w:id="2858" w:author="David Flynn" w:date="2019-09-24T14:26:00Z">
              <w:r>
                <w:t>b</w:t>
              </w:r>
            </w:ins>
          </w:p>
        </w:tc>
        <w:tc>
          <w:tcPr>
            <w:tcW w:w="0" w:type="auto"/>
          </w:tcPr>
          <w:p w14:paraId="6D024F6E" w14:textId="77777777" w:rsidR="00AE0F50" w:rsidRDefault="00AE0F50">
            <w:pPr>
              <w:pStyle w:val="tablecell"/>
              <w:jc w:val="center"/>
              <w:rPr>
                <w:ins w:id="2859" w:author="David Flynn" w:date="2019-09-24T14:26:00Z"/>
              </w:rPr>
              <w:pPrChange w:id="2860" w:author="David Flynn" w:date="2019-09-24T15:01:00Z">
                <w:pPr>
                  <w:jc w:val="center"/>
                </w:pPr>
              </w:pPrChange>
            </w:pPr>
            <w:ins w:id="2861" w:author="David Flynn" w:date="2019-09-24T14:26:00Z">
              <w:r>
                <w:t>b</w:t>
              </w:r>
            </w:ins>
          </w:p>
        </w:tc>
        <w:tc>
          <w:tcPr>
            <w:tcW w:w="0" w:type="auto"/>
          </w:tcPr>
          <w:p w14:paraId="0CAE2068" w14:textId="77777777" w:rsidR="00AE0F50" w:rsidRDefault="00AE0F50">
            <w:pPr>
              <w:pStyle w:val="tablecell"/>
              <w:jc w:val="center"/>
              <w:rPr>
                <w:ins w:id="2862" w:author="David Flynn" w:date="2019-09-24T14:26:00Z"/>
              </w:rPr>
              <w:pPrChange w:id="2863" w:author="David Flynn" w:date="2019-09-24T15:01:00Z">
                <w:pPr>
                  <w:jc w:val="center"/>
                </w:pPr>
              </w:pPrChange>
            </w:pPr>
            <w:ins w:id="2864" w:author="David Flynn" w:date="2019-09-24T14:26:00Z">
              <w:r>
                <w:t>b</w:t>
              </w:r>
            </w:ins>
          </w:p>
        </w:tc>
        <w:tc>
          <w:tcPr>
            <w:tcW w:w="0" w:type="auto"/>
          </w:tcPr>
          <w:p w14:paraId="0F1DE98F" w14:textId="77777777" w:rsidR="00AE0F50" w:rsidRDefault="00AE0F50">
            <w:pPr>
              <w:pStyle w:val="tablecell"/>
              <w:jc w:val="center"/>
              <w:rPr>
                <w:ins w:id="2865" w:author="David Flynn" w:date="2019-09-24T14:26:00Z"/>
              </w:rPr>
              <w:pPrChange w:id="2866" w:author="David Flynn" w:date="2019-09-24T15:01:00Z">
                <w:pPr>
                  <w:jc w:val="center"/>
                </w:pPr>
              </w:pPrChange>
            </w:pPr>
            <w:ins w:id="2867" w:author="David Flynn" w:date="2019-09-24T14:26:00Z">
              <w:r>
                <w:t>0</w:t>
              </w:r>
            </w:ins>
          </w:p>
        </w:tc>
        <w:tc>
          <w:tcPr>
            <w:tcW w:w="0" w:type="auto"/>
          </w:tcPr>
          <w:p w14:paraId="0995DA22" w14:textId="77777777" w:rsidR="00AE0F50" w:rsidRDefault="00AE0F50">
            <w:pPr>
              <w:pStyle w:val="tablecell"/>
              <w:jc w:val="center"/>
              <w:rPr>
                <w:ins w:id="2868" w:author="David Flynn" w:date="2019-09-24T14:26:00Z"/>
              </w:rPr>
              <w:pPrChange w:id="2869" w:author="David Flynn" w:date="2019-09-24T15:01:00Z">
                <w:pPr>
                  <w:jc w:val="center"/>
                </w:pPr>
              </w:pPrChange>
            </w:pPr>
            <w:ins w:id="2870" w:author="David Flynn" w:date="2019-09-24T14:26:00Z">
              <w:r>
                <w:t>0</w:t>
              </w:r>
            </w:ins>
          </w:p>
        </w:tc>
        <w:tc>
          <w:tcPr>
            <w:tcW w:w="0" w:type="auto"/>
          </w:tcPr>
          <w:p w14:paraId="54DE1341" w14:textId="77777777" w:rsidR="00AE0F50" w:rsidRDefault="00AE0F50">
            <w:pPr>
              <w:pStyle w:val="tablecell"/>
              <w:jc w:val="center"/>
              <w:rPr>
                <w:ins w:id="2871" w:author="David Flynn" w:date="2019-09-24T14:26:00Z"/>
              </w:rPr>
              <w:pPrChange w:id="2872" w:author="David Flynn" w:date="2019-09-24T15:01:00Z">
                <w:pPr>
                  <w:jc w:val="center"/>
                </w:pPr>
              </w:pPrChange>
            </w:pPr>
            <w:ins w:id="2873" w:author="David Flynn" w:date="2019-09-24T14:26:00Z">
              <w:r>
                <w:t>0</w:t>
              </w:r>
            </w:ins>
          </w:p>
        </w:tc>
        <w:tc>
          <w:tcPr>
            <w:tcW w:w="0" w:type="auto"/>
          </w:tcPr>
          <w:p w14:paraId="66959AB3" w14:textId="77777777" w:rsidR="00AE0F50" w:rsidRDefault="00AE0F50">
            <w:pPr>
              <w:pStyle w:val="tablecell"/>
              <w:jc w:val="center"/>
              <w:rPr>
                <w:ins w:id="2874" w:author="David Flynn" w:date="2019-09-24T14:26:00Z"/>
              </w:rPr>
              <w:pPrChange w:id="2875" w:author="David Flynn" w:date="2019-09-24T15:01:00Z">
                <w:pPr>
                  <w:jc w:val="center"/>
                </w:pPr>
              </w:pPrChange>
            </w:pPr>
            <w:ins w:id="2876" w:author="David Flynn" w:date="2019-09-24T14:26:00Z">
              <w:r>
                <w:t>0</w:t>
              </w:r>
            </w:ins>
          </w:p>
        </w:tc>
      </w:tr>
      <w:tr w:rsidR="00AE0F50" w14:paraId="7CEF847B" w14:textId="77777777" w:rsidTr="00B10DF0">
        <w:trPr>
          <w:jc w:val="center"/>
          <w:ins w:id="2877" w:author="David Flynn" w:date="2019-09-24T14:26:00Z"/>
        </w:trPr>
        <w:tc>
          <w:tcPr>
            <w:tcW w:w="0" w:type="auto"/>
          </w:tcPr>
          <w:p w14:paraId="41CE6ABB" w14:textId="77777777" w:rsidR="00AE0F50" w:rsidRDefault="00AE0F50">
            <w:pPr>
              <w:pStyle w:val="tablecell"/>
              <w:jc w:val="center"/>
              <w:rPr>
                <w:ins w:id="2878" w:author="David Flynn" w:date="2019-09-24T14:26:00Z"/>
              </w:rPr>
              <w:pPrChange w:id="2879" w:author="David Flynn" w:date="2019-09-24T15:01:00Z">
                <w:pPr>
                  <w:jc w:val="center"/>
                </w:pPr>
              </w:pPrChange>
            </w:pPr>
            <w:ins w:id="2880" w:author="David Flynn" w:date="2019-09-24T14:26:00Z">
              <w:r>
                <w:t>−1</w:t>
              </w:r>
            </w:ins>
          </w:p>
        </w:tc>
        <w:tc>
          <w:tcPr>
            <w:tcW w:w="0" w:type="auto"/>
          </w:tcPr>
          <w:p w14:paraId="26E17050" w14:textId="77777777" w:rsidR="00AE0F50" w:rsidRDefault="00AE0F50">
            <w:pPr>
              <w:pStyle w:val="tablecell"/>
              <w:jc w:val="center"/>
              <w:rPr>
                <w:ins w:id="2881" w:author="David Flynn" w:date="2019-09-24T14:26:00Z"/>
              </w:rPr>
              <w:pPrChange w:id="2882" w:author="David Flynn" w:date="2019-09-24T15:01:00Z">
                <w:pPr>
                  <w:jc w:val="center"/>
                </w:pPr>
              </w:pPrChange>
            </w:pPr>
            <w:ins w:id="2883" w:author="David Flynn" w:date="2019-09-24T14:26:00Z">
              <w:r>
                <w:t>0</w:t>
              </w:r>
            </w:ins>
          </w:p>
        </w:tc>
        <w:tc>
          <w:tcPr>
            <w:tcW w:w="0" w:type="auto"/>
          </w:tcPr>
          <w:p w14:paraId="319E6183" w14:textId="77777777" w:rsidR="00AE0F50" w:rsidRDefault="00AE0F50">
            <w:pPr>
              <w:pStyle w:val="tablecell"/>
              <w:jc w:val="center"/>
              <w:rPr>
                <w:ins w:id="2884" w:author="David Flynn" w:date="2019-09-24T14:26:00Z"/>
              </w:rPr>
              <w:pPrChange w:id="2885" w:author="David Flynn" w:date="2019-09-24T15:01:00Z">
                <w:pPr>
                  <w:jc w:val="center"/>
                </w:pPr>
              </w:pPrChange>
            </w:pPr>
            <w:ins w:id="2886" w:author="David Flynn" w:date="2019-09-24T14:26:00Z">
              <w:r>
                <w:t>0</w:t>
              </w:r>
            </w:ins>
          </w:p>
        </w:tc>
        <w:tc>
          <w:tcPr>
            <w:tcW w:w="0" w:type="auto"/>
          </w:tcPr>
          <w:p w14:paraId="240FBE20" w14:textId="77777777" w:rsidR="00AE0F50" w:rsidRDefault="00AE0F50">
            <w:pPr>
              <w:pStyle w:val="tablecell"/>
              <w:jc w:val="center"/>
              <w:rPr>
                <w:ins w:id="2887" w:author="David Flynn" w:date="2019-09-24T14:26:00Z"/>
              </w:rPr>
              <w:pPrChange w:id="2888" w:author="David Flynn" w:date="2019-09-24T15:01:00Z">
                <w:pPr>
                  <w:jc w:val="center"/>
                </w:pPr>
              </w:pPrChange>
            </w:pPr>
            <w:ins w:id="2889" w:author="David Flynn" w:date="2019-09-24T14:26:00Z">
              <w:r>
                <w:t>b</w:t>
              </w:r>
            </w:ins>
          </w:p>
        </w:tc>
        <w:tc>
          <w:tcPr>
            <w:tcW w:w="0" w:type="auto"/>
          </w:tcPr>
          <w:p w14:paraId="0AFD9BCF" w14:textId="77777777" w:rsidR="00AE0F50" w:rsidRDefault="00AE0F50">
            <w:pPr>
              <w:pStyle w:val="tablecell"/>
              <w:jc w:val="center"/>
              <w:rPr>
                <w:ins w:id="2890" w:author="David Flynn" w:date="2019-09-24T14:26:00Z"/>
              </w:rPr>
              <w:pPrChange w:id="2891" w:author="David Flynn" w:date="2019-09-24T15:01:00Z">
                <w:pPr>
                  <w:jc w:val="center"/>
                </w:pPr>
              </w:pPrChange>
            </w:pPr>
            <w:ins w:id="2892" w:author="David Flynn" w:date="2019-09-24T14:26:00Z">
              <w:r>
                <w:t>b</w:t>
              </w:r>
            </w:ins>
          </w:p>
        </w:tc>
        <w:tc>
          <w:tcPr>
            <w:tcW w:w="0" w:type="auto"/>
          </w:tcPr>
          <w:p w14:paraId="3E4F00EF" w14:textId="77777777" w:rsidR="00AE0F50" w:rsidRDefault="00AE0F50">
            <w:pPr>
              <w:pStyle w:val="tablecell"/>
              <w:jc w:val="center"/>
              <w:rPr>
                <w:ins w:id="2893" w:author="David Flynn" w:date="2019-09-24T14:26:00Z"/>
              </w:rPr>
              <w:pPrChange w:id="2894" w:author="David Flynn" w:date="2019-09-24T15:01:00Z">
                <w:pPr>
                  <w:jc w:val="center"/>
                </w:pPr>
              </w:pPrChange>
            </w:pPr>
            <w:ins w:id="2895" w:author="David Flynn" w:date="2019-09-24T14:26:00Z">
              <w:r>
                <w:t>b</w:t>
              </w:r>
            </w:ins>
          </w:p>
        </w:tc>
        <w:tc>
          <w:tcPr>
            <w:tcW w:w="0" w:type="auto"/>
          </w:tcPr>
          <w:p w14:paraId="77E39528" w14:textId="77777777" w:rsidR="00AE0F50" w:rsidRDefault="00AE0F50">
            <w:pPr>
              <w:pStyle w:val="tablecell"/>
              <w:jc w:val="center"/>
              <w:rPr>
                <w:ins w:id="2896" w:author="David Flynn" w:date="2019-09-24T14:26:00Z"/>
              </w:rPr>
              <w:pPrChange w:id="2897" w:author="David Flynn" w:date="2019-09-24T15:01:00Z">
                <w:pPr>
                  <w:jc w:val="center"/>
                </w:pPr>
              </w:pPrChange>
            </w:pPr>
            <w:ins w:id="2898" w:author="David Flynn" w:date="2019-09-24T14:26:00Z">
              <w:r>
                <w:t>b</w:t>
              </w:r>
            </w:ins>
          </w:p>
        </w:tc>
        <w:tc>
          <w:tcPr>
            <w:tcW w:w="0" w:type="auto"/>
          </w:tcPr>
          <w:p w14:paraId="70DE128B" w14:textId="77777777" w:rsidR="00AE0F50" w:rsidRDefault="00AE0F50">
            <w:pPr>
              <w:pStyle w:val="tablecell"/>
              <w:jc w:val="center"/>
              <w:rPr>
                <w:ins w:id="2899" w:author="David Flynn" w:date="2019-09-24T14:26:00Z"/>
              </w:rPr>
              <w:pPrChange w:id="2900" w:author="David Flynn" w:date="2019-09-24T15:01:00Z">
                <w:pPr>
                  <w:jc w:val="center"/>
                </w:pPr>
              </w:pPrChange>
            </w:pPr>
            <w:ins w:id="2901" w:author="David Flynn" w:date="2019-09-24T14:26:00Z">
              <w:r>
                <w:t>0</w:t>
              </w:r>
            </w:ins>
          </w:p>
        </w:tc>
        <w:tc>
          <w:tcPr>
            <w:tcW w:w="0" w:type="auto"/>
          </w:tcPr>
          <w:p w14:paraId="127A57CF" w14:textId="77777777" w:rsidR="00AE0F50" w:rsidRDefault="00AE0F50">
            <w:pPr>
              <w:pStyle w:val="tablecell"/>
              <w:jc w:val="center"/>
              <w:rPr>
                <w:ins w:id="2902" w:author="David Flynn" w:date="2019-09-24T14:26:00Z"/>
              </w:rPr>
              <w:pPrChange w:id="2903" w:author="David Flynn" w:date="2019-09-24T15:01:00Z">
                <w:pPr>
                  <w:jc w:val="center"/>
                </w:pPr>
              </w:pPrChange>
            </w:pPr>
            <w:ins w:id="2904" w:author="David Flynn" w:date="2019-09-24T14:26:00Z">
              <w:r>
                <w:t>0</w:t>
              </w:r>
            </w:ins>
          </w:p>
        </w:tc>
        <w:tc>
          <w:tcPr>
            <w:tcW w:w="0" w:type="auto"/>
          </w:tcPr>
          <w:p w14:paraId="7A8756AB" w14:textId="77777777" w:rsidR="00AE0F50" w:rsidRDefault="00AE0F50">
            <w:pPr>
              <w:pStyle w:val="tablecell"/>
              <w:jc w:val="center"/>
              <w:rPr>
                <w:ins w:id="2905" w:author="David Flynn" w:date="2019-09-24T14:26:00Z"/>
              </w:rPr>
              <w:pPrChange w:id="2906" w:author="David Flynn" w:date="2019-09-24T15:01:00Z">
                <w:pPr>
                  <w:jc w:val="center"/>
                </w:pPr>
              </w:pPrChange>
            </w:pPr>
            <w:ins w:id="2907" w:author="David Flynn" w:date="2019-09-24T14:26:00Z">
              <w:r>
                <w:t>0</w:t>
              </w:r>
            </w:ins>
          </w:p>
        </w:tc>
        <w:tc>
          <w:tcPr>
            <w:tcW w:w="0" w:type="auto"/>
          </w:tcPr>
          <w:p w14:paraId="3514E059" w14:textId="77777777" w:rsidR="00AE0F50" w:rsidRDefault="00AE0F50">
            <w:pPr>
              <w:pStyle w:val="tablecell"/>
              <w:jc w:val="center"/>
              <w:rPr>
                <w:ins w:id="2908" w:author="David Flynn" w:date="2019-09-24T14:26:00Z"/>
              </w:rPr>
              <w:pPrChange w:id="2909" w:author="David Flynn" w:date="2019-09-24T15:01:00Z">
                <w:pPr>
                  <w:jc w:val="center"/>
                </w:pPr>
              </w:pPrChange>
            </w:pPr>
            <w:ins w:id="2910" w:author="David Flynn" w:date="2019-09-24T14:26:00Z">
              <w:r>
                <w:t>0</w:t>
              </w:r>
            </w:ins>
          </w:p>
        </w:tc>
      </w:tr>
      <w:tr w:rsidR="00AE0F50" w14:paraId="76E84738" w14:textId="77777777" w:rsidTr="00B10DF0">
        <w:trPr>
          <w:jc w:val="center"/>
          <w:ins w:id="2911" w:author="David Flynn" w:date="2019-09-24T14:26:00Z"/>
        </w:trPr>
        <w:tc>
          <w:tcPr>
            <w:tcW w:w="0" w:type="auto"/>
          </w:tcPr>
          <w:p w14:paraId="0BBA4DD6" w14:textId="77777777" w:rsidR="00AE0F50" w:rsidRDefault="00AE0F50">
            <w:pPr>
              <w:pStyle w:val="tablecell"/>
              <w:jc w:val="center"/>
              <w:rPr>
                <w:ins w:id="2912" w:author="David Flynn" w:date="2019-09-24T14:26:00Z"/>
              </w:rPr>
              <w:pPrChange w:id="2913" w:author="David Flynn" w:date="2019-09-24T15:01:00Z">
                <w:pPr>
                  <w:jc w:val="center"/>
                </w:pPr>
              </w:pPrChange>
            </w:pPr>
            <w:ins w:id="2914" w:author="David Flynn" w:date="2019-09-24T14:26:00Z">
              <w:r>
                <w:t>0</w:t>
              </w:r>
            </w:ins>
          </w:p>
        </w:tc>
        <w:tc>
          <w:tcPr>
            <w:tcW w:w="0" w:type="auto"/>
          </w:tcPr>
          <w:p w14:paraId="0548B4A2" w14:textId="77777777" w:rsidR="00AE0F50" w:rsidRDefault="00AE0F50">
            <w:pPr>
              <w:pStyle w:val="tablecell"/>
              <w:jc w:val="center"/>
              <w:rPr>
                <w:ins w:id="2915" w:author="David Flynn" w:date="2019-09-24T14:26:00Z"/>
              </w:rPr>
              <w:pPrChange w:id="2916" w:author="David Flynn" w:date="2019-09-24T15:01:00Z">
                <w:pPr>
                  <w:jc w:val="center"/>
                </w:pPr>
              </w:pPrChange>
            </w:pPr>
            <w:ins w:id="2917" w:author="David Flynn" w:date="2019-09-24T14:26:00Z">
              <w:r>
                <w:t>1</w:t>
              </w:r>
            </w:ins>
          </w:p>
        </w:tc>
        <w:tc>
          <w:tcPr>
            <w:tcW w:w="0" w:type="auto"/>
          </w:tcPr>
          <w:p w14:paraId="51464C92" w14:textId="77777777" w:rsidR="00AE0F50" w:rsidRDefault="00AE0F50">
            <w:pPr>
              <w:pStyle w:val="tablecell"/>
              <w:jc w:val="center"/>
              <w:rPr>
                <w:ins w:id="2918" w:author="David Flynn" w:date="2019-09-24T14:26:00Z"/>
              </w:rPr>
              <w:pPrChange w:id="2919" w:author="David Flynn" w:date="2019-09-24T15:01:00Z">
                <w:pPr>
                  <w:jc w:val="center"/>
                </w:pPr>
              </w:pPrChange>
            </w:pPr>
            <w:ins w:id="2920" w:author="David Flynn" w:date="2019-09-24T14:26:00Z">
              <w:r>
                <w:t>0</w:t>
              </w:r>
            </w:ins>
          </w:p>
        </w:tc>
        <w:tc>
          <w:tcPr>
            <w:tcW w:w="0" w:type="auto"/>
          </w:tcPr>
          <w:p w14:paraId="10F44CD7" w14:textId="77777777" w:rsidR="00AE0F50" w:rsidRDefault="00AE0F50">
            <w:pPr>
              <w:pStyle w:val="tablecell"/>
              <w:jc w:val="center"/>
              <w:rPr>
                <w:ins w:id="2921" w:author="David Flynn" w:date="2019-09-24T14:26:00Z"/>
              </w:rPr>
              <w:pPrChange w:id="2922" w:author="David Flynn" w:date="2019-09-24T15:01:00Z">
                <w:pPr>
                  <w:jc w:val="center"/>
                </w:pPr>
              </w:pPrChange>
            </w:pPr>
            <w:ins w:id="2923" w:author="David Flynn" w:date="2019-09-24T14:26:00Z">
              <w:r>
                <w:t>0</w:t>
              </w:r>
            </w:ins>
          </w:p>
        </w:tc>
        <w:tc>
          <w:tcPr>
            <w:tcW w:w="0" w:type="auto"/>
          </w:tcPr>
          <w:p w14:paraId="073498BE" w14:textId="77777777" w:rsidR="00AE0F50" w:rsidRDefault="00AE0F50">
            <w:pPr>
              <w:pStyle w:val="tablecell"/>
              <w:jc w:val="center"/>
              <w:rPr>
                <w:ins w:id="2924" w:author="David Flynn" w:date="2019-09-24T14:26:00Z"/>
              </w:rPr>
              <w:pPrChange w:id="2925" w:author="David Flynn" w:date="2019-09-24T15:01:00Z">
                <w:pPr>
                  <w:jc w:val="center"/>
                </w:pPr>
              </w:pPrChange>
            </w:pPr>
            <w:ins w:id="2926" w:author="David Flynn" w:date="2019-09-24T14:26:00Z">
              <w:r>
                <w:t>0</w:t>
              </w:r>
            </w:ins>
          </w:p>
        </w:tc>
        <w:tc>
          <w:tcPr>
            <w:tcW w:w="0" w:type="auto"/>
          </w:tcPr>
          <w:p w14:paraId="07D47330" w14:textId="77777777" w:rsidR="00AE0F50" w:rsidRDefault="00AE0F50">
            <w:pPr>
              <w:pStyle w:val="tablecell"/>
              <w:jc w:val="center"/>
              <w:rPr>
                <w:ins w:id="2927" w:author="David Flynn" w:date="2019-09-24T14:26:00Z"/>
              </w:rPr>
              <w:pPrChange w:id="2928" w:author="David Flynn" w:date="2019-09-24T15:01:00Z">
                <w:pPr>
                  <w:jc w:val="center"/>
                </w:pPr>
              </w:pPrChange>
            </w:pPr>
            <w:ins w:id="2929" w:author="David Flynn" w:date="2019-09-24T14:26:00Z">
              <w:r>
                <w:t>b</w:t>
              </w:r>
            </w:ins>
          </w:p>
        </w:tc>
        <w:tc>
          <w:tcPr>
            <w:tcW w:w="0" w:type="auto"/>
          </w:tcPr>
          <w:p w14:paraId="7C53BAD2" w14:textId="77777777" w:rsidR="00AE0F50" w:rsidRDefault="00AE0F50">
            <w:pPr>
              <w:pStyle w:val="tablecell"/>
              <w:jc w:val="center"/>
              <w:rPr>
                <w:ins w:id="2930" w:author="David Flynn" w:date="2019-09-24T14:26:00Z"/>
              </w:rPr>
              <w:pPrChange w:id="2931" w:author="David Flynn" w:date="2019-09-24T15:01:00Z">
                <w:pPr>
                  <w:jc w:val="center"/>
                </w:pPr>
              </w:pPrChange>
            </w:pPr>
            <w:ins w:id="2932" w:author="David Flynn" w:date="2019-09-24T14:26:00Z">
              <w:r>
                <w:t>b</w:t>
              </w:r>
            </w:ins>
          </w:p>
        </w:tc>
        <w:tc>
          <w:tcPr>
            <w:tcW w:w="0" w:type="auto"/>
          </w:tcPr>
          <w:p w14:paraId="333307F2" w14:textId="77777777" w:rsidR="00AE0F50" w:rsidRDefault="00AE0F50">
            <w:pPr>
              <w:pStyle w:val="tablecell"/>
              <w:jc w:val="center"/>
              <w:rPr>
                <w:ins w:id="2933" w:author="David Flynn" w:date="2019-09-24T14:26:00Z"/>
              </w:rPr>
              <w:pPrChange w:id="2934" w:author="David Flynn" w:date="2019-09-24T15:01:00Z">
                <w:pPr>
                  <w:jc w:val="center"/>
                </w:pPr>
              </w:pPrChange>
            </w:pPr>
            <w:ins w:id="2935" w:author="David Flynn" w:date="2019-09-24T14:26:00Z">
              <w:r>
                <w:t>0</w:t>
              </w:r>
            </w:ins>
          </w:p>
        </w:tc>
        <w:tc>
          <w:tcPr>
            <w:tcW w:w="0" w:type="auto"/>
          </w:tcPr>
          <w:p w14:paraId="47C499EB" w14:textId="77777777" w:rsidR="00AE0F50" w:rsidRDefault="00AE0F50">
            <w:pPr>
              <w:pStyle w:val="tablecell"/>
              <w:jc w:val="center"/>
              <w:rPr>
                <w:ins w:id="2936" w:author="David Flynn" w:date="2019-09-24T14:26:00Z"/>
              </w:rPr>
              <w:pPrChange w:id="2937" w:author="David Flynn" w:date="2019-09-24T15:01:00Z">
                <w:pPr>
                  <w:jc w:val="center"/>
                </w:pPr>
              </w:pPrChange>
            </w:pPr>
            <w:ins w:id="2938" w:author="David Flynn" w:date="2019-09-24T14:26:00Z">
              <w:r>
                <w:t>0</w:t>
              </w:r>
            </w:ins>
          </w:p>
        </w:tc>
        <w:tc>
          <w:tcPr>
            <w:tcW w:w="0" w:type="auto"/>
          </w:tcPr>
          <w:p w14:paraId="5C519F64" w14:textId="77777777" w:rsidR="00AE0F50" w:rsidRDefault="00AE0F50">
            <w:pPr>
              <w:pStyle w:val="tablecell"/>
              <w:jc w:val="center"/>
              <w:rPr>
                <w:ins w:id="2939" w:author="David Flynn" w:date="2019-09-24T14:26:00Z"/>
              </w:rPr>
              <w:pPrChange w:id="2940" w:author="David Flynn" w:date="2019-09-24T15:01:00Z">
                <w:pPr>
                  <w:jc w:val="center"/>
                </w:pPr>
              </w:pPrChange>
            </w:pPr>
            <w:ins w:id="2941" w:author="David Flynn" w:date="2019-09-24T14:26:00Z">
              <w:r>
                <w:t>b</w:t>
              </w:r>
            </w:ins>
          </w:p>
        </w:tc>
        <w:tc>
          <w:tcPr>
            <w:tcW w:w="0" w:type="auto"/>
          </w:tcPr>
          <w:p w14:paraId="425CA30F" w14:textId="77777777" w:rsidR="00AE0F50" w:rsidRDefault="00AE0F50">
            <w:pPr>
              <w:pStyle w:val="tablecell"/>
              <w:jc w:val="center"/>
              <w:rPr>
                <w:ins w:id="2942" w:author="David Flynn" w:date="2019-09-24T14:26:00Z"/>
              </w:rPr>
              <w:pPrChange w:id="2943" w:author="David Flynn" w:date="2019-09-24T15:01:00Z">
                <w:pPr>
                  <w:jc w:val="center"/>
                </w:pPr>
              </w:pPrChange>
            </w:pPr>
            <w:ins w:id="2944" w:author="David Flynn" w:date="2019-09-24T14:26:00Z">
              <w:r>
                <w:t>b</w:t>
              </w:r>
            </w:ins>
          </w:p>
        </w:tc>
      </w:tr>
      <w:tr w:rsidR="00AE0F50" w14:paraId="5CEF0E7F" w14:textId="77777777" w:rsidTr="00B10DF0">
        <w:trPr>
          <w:jc w:val="center"/>
          <w:ins w:id="2945" w:author="David Flynn" w:date="2019-09-24T14:26:00Z"/>
        </w:trPr>
        <w:tc>
          <w:tcPr>
            <w:tcW w:w="0" w:type="auto"/>
          </w:tcPr>
          <w:p w14:paraId="48012834" w14:textId="77777777" w:rsidR="00AE0F50" w:rsidRDefault="00AE0F50">
            <w:pPr>
              <w:pStyle w:val="tablecell"/>
              <w:jc w:val="center"/>
              <w:rPr>
                <w:ins w:id="2946" w:author="David Flynn" w:date="2019-09-24T14:26:00Z"/>
              </w:rPr>
              <w:pPrChange w:id="2947" w:author="David Flynn" w:date="2019-09-24T15:01:00Z">
                <w:pPr>
                  <w:jc w:val="center"/>
                </w:pPr>
              </w:pPrChange>
            </w:pPr>
            <w:ins w:id="2948" w:author="David Flynn" w:date="2019-09-24T14:26:00Z">
              <w:r>
                <w:t>0</w:t>
              </w:r>
            </w:ins>
          </w:p>
        </w:tc>
        <w:tc>
          <w:tcPr>
            <w:tcW w:w="0" w:type="auto"/>
          </w:tcPr>
          <w:p w14:paraId="6F702C47" w14:textId="77777777" w:rsidR="00AE0F50" w:rsidRDefault="00AE0F50">
            <w:pPr>
              <w:pStyle w:val="tablecell"/>
              <w:jc w:val="center"/>
              <w:rPr>
                <w:ins w:id="2949" w:author="David Flynn" w:date="2019-09-24T14:26:00Z"/>
              </w:rPr>
              <w:pPrChange w:id="2950" w:author="David Flynn" w:date="2019-09-24T15:01:00Z">
                <w:pPr>
                  <w:jc w:val="center"/>
                </w:pPr>
              </w:pPrChange>
            </w:pPr>
            <w:ins w:id="2951" w:author="David Flynn" w:date="2019-09-24T14:26:00Z">
              <w:r>
                <w:t>−1</w:t>
              </w:r>
            </w:ins>
          </w:p>
        </w:tc>
        <w:tc>
          <w:tcPr>
            <w:tcW w:w="0" w:type="auto"/>
          </w:tcPr>
          <w:p w14:paraId="3D5F9462" w14:textId="77777777" w:rsidR="00AE0F50" w:rsidRDefault="00AE0F50">
            <w:pPr>
              <w:pStyle w:val="tablecell"/>
              <w:jc w:val="center"/>
              <w:rPr>
                <w:ins w:id="2952" w:author="David Flynn" w:date="2019-09-24T14:26:00Z"/>
              </w:rPr>
              <w:pPrChange w:id="2953" w:author="David Flynn" w:date="2019-09-24T15:01:00Z">
                <w:pPr>
                  <w:jc w:val="center"/>
                </w:pPr>
              </w:pPrChange>
            </w:pPr>
            <w:ins w:id="2954" w:author="David Flynn" w:date="2019-09-24T14:26:00Z">
              <w:r>
                <w:t>0</w:t>
              </w:r>
            </w:ins>
          </w:p>
        </w:tc>
        <w:tc>
          <w:tcPr>
            <w:tcW w:w="0" w:type="auto"/>
          </w:tcPr>
          <w:p w14:paraId="16CC3F5B" w14:textId="77777777" w:rsidR="00AE0F50" w:rsidRDefault="00AE0F50">
            <w:pPr>
              <w:pStyle w:val="tablecell"/>
              <w:jc w:val="center"/>
              <w:rPr>
                <w:ins w:id="2955" w:author="David Flynn" w:date="2019-09-24T14:26:00Z"/>
              </w:rPr>
              <w:pPrChange w:id="2956" w:author="David Flynn" w:date="2019-09-24T15:01:00Z">
                <w:pPr>
                  <w:jc w:val="center"/>
                </w:pPr>
              </w:pPrChange>
            </w:pPr>
            <w:ins w:id="2957" w:author="David Flynn" w:date="2019-09-24T14:26:00Z">
              <w:r>
                <w:t>b</w:t>
              </w:r>
            </w:ins>
          </w:p>
        </w:tc>
        <w:tc>
          <w:tcPr>
            <w:tcW w:w="0" w:type="auto"/>
          </w:tcPr>
          <w:p w14:paraId="34A75209" w14:textId="77777777" w:rsidR="00AE0F50" w:rsidRDefault="00AE0F50">
            <w:pPr>
              <w:pStyle w:val="tablecell"/>
              <w:jc w:val="center"/>
              <w:rPr>
                <w:ins w:id="2958" w:author="David Flynn" w:date="2019-09-24T14:26:00Z"/>
              </w:rPr>
              <w:pPrChange w:id="2959" w:author="David Flynn" w:date="2019-09-24T15:01:00Z">
                <w:pPr>
                  <w:jc w:val="center"/>
                </w:pPr>
              </w:pPrChange>
            </w:pPr>
            <w:ins w:id="2960" w:author="David Flynn" w:date="2019-09-24T14:26:00Z">
              <w:r>
                <w:t>b</w:t>
              </w:r>
            </w:ins>
          </w:p>
        </w:tc>
        <w:tc>
          <w:tcPr>
            <w:tcW w:w="0" w:type="auto"/>
          </w:tcPr>
          <w:p w14:paraId="12030428" w14:textId="77777777" w:rsidR="00AE0F50" w:rsidRDefault="00AE0F50">
            <w:pPr>
              <w:pStyle w:val="tablecell"/>
              <w:jc w:val="center"/>
              <w:rPr>
                <w:ins w:id="2961" w:author="David Flynn" w:date="2019-09-24T14:26:00Z"/>
              </w:rPr>
              <w:pPrChange w:id="2962" w:author="David Flynn" w:date="2019-09-24T15:01:00Z">
                <w:pPr>
                  <w:jc w:val="center"/>
                </w:pPr>
              </w:pPrChange>
            </w:pPr>
            <w:ins w:id="2963" w:author="David Flynn" w:date="2019-09-24T14:26:00Z">
              <w:r>
                <w:t>0</w:t>
              </w:r>
            </w:ins>
          </w:p>
        </w:tc>
        <w:tc>
          <w:tcPr>
            <w:tcW w:w="0" w:type="auto"/>
          </w:tcPr>
          <w:p w14:paraId="18C320B1" w14:textId="77777777" w:rsidR="00AE0F50" w:rsidRDefault="00AE0F50">
            <w:pPr>
              <w:pStyle w:val="tablecell"/>
              <w:jc w:val="center"/>
              <w:rPr>
                <w:ins w:id="2964" w:author="David Flynn" w:date="2019-09-24T14:26:00Z"/>
              </w:rPr>
              <w:pPrChange w:id="2965" w:author="David Flynn" w:date="2019-09-24T15:01:00Z">
                <w:pPr>
                  <w:jc w:val="center"/>
                </w:pPr>
              </w:pPrChange>
            </w:pPr>
            <w:ins w:id="2966" w:author="David Flynn" w:date="2019-09-24T14:26:00Z">
              <w:r>
                <w:t>0</w:t>
              </w:r>
            </w:ins>
          </w:p>
        </w:tc>
        <w:tc>
          <w:tcPr>
            <w:tcW w:w="0" w:type="auto"/>
          </w:tcPr>
          <w:p w14:paraId="10C9D595" w14:textId="77777777" w:rsidR="00AE0F50" w:rsidRDefault="00AE0F50">
            <w:pPr>
              <w:pStyle w:val="tablecell"/>
              <w:jc w:val="center"/>
              <w:rPr>
                <w:ins w:id="2967" w:author="David Flynn" w:date="2019-09-24T14:26:00Z"/>
              </w:rPr>
              <w:pPrChange w:id="2968" w:author="David Flynn" w:date="2019-09-24T15:01:00Z">
                <w:pPr>
                  <w:jc w:val="center"/>
                </w:pPr>
              </w:pPrChange>
            </w:pPr>
            <w:ins w:id="2969" w:author="David Flynn" w:date="2019-09-24T14:26:00Z">
              <w:r>
                <w:t>b</w:t>
              </w:r>
            </w:ins>
          </w:p>
        </w:tc>
        <w:tc>
          <w:tcPr>
            <w:tcW w:w="0" w:type="auto"/>
          </w:tcPr>
          <w:p w14:paraId="2A138035" w14:textId="77777777" w:rsidR="00AE0F50" w:rsidRDefault="00AE0F50">
            <w:pPr>
              <w:pStyle w:val="tablecell"/>
              <w:jc w:val="center"/>
              <w:rPr>
                <w:ins w:id="2970" w:author="David Flynn" w:date="2019-09-24T14:26:00Z"/>
              </w:rPr>
              <w:pPrChange w:id="2971" w:author="David Flynn" w:date="2019-09-24T15:01:00Z">
                <w:pPr>
                  <w:jc w:val="center"/>
                </w:pPr>
              </w:pPrChange>
            </w:pPr>
            <w:ins w:id="2972" w:author="David Flynn" w:date="2019-09-24T14:26:00Z">
              <w:r>
                <w:t>b</w:t>
              </w:r>
            </w:ins>
          </w:p>
        </w:tc>
        <w:tc>
          <w:tcPr>
            <w:tcW w:w="0" w:type="auto"/>
          </w:tcPr>
          <w:p w14:paraId="492A4B3E" w14:textId="77777777" w:rsidR="00AE0F50" w:rsidRDefault="00AE0F50">
            <w:pPr>
              <w:pStyle w:val="tablecell"/>
              <w:jc w:val="center"/>
              <w:rPr>
                <w:ins w:id="2973" w:author="David Flynn" w:date="2019-09-24T14:26:00Z"/>
              </w:rPr>
              <w:pPrChange w:id="2974" w:author="David Flynn" w:date="2019-09-24T15:01:00Z">
                <w:pPr>
                  <w:jc w:val="center"/>
                </w:pPr>
              </w:pPrChange>
            </w:pPr>
            <w:ins w:id="2975" w:author="David Flynn" w:date="2019-09-24T14:26:00Z">
              <w:r>
                <w:t>0</w:t>
              </w:r>
            </w:ins>
          </w:p>
        </w:tc>
        <w:tc>
          <w:tcPr>
            <w:tcW w:w="0" w:type="auto"/>
          </w:tcPr>
          <w:p w14:paraId="76956921" w14:textId="77777777" w:rsidR="00AE0F50" w:rsidRDefault="00AE0F50">
            <w:pPr>
              <w:pStyle w:val="tablecell"/>
              <w:jc w:val="center"/>
              <w:rPr>
                <w:ins w:id="2976" w:author="David Flynn" w:date="2019-09-24T14:26:00Z"/>
              </w:rPr>
              <w:pPrChange w:id="2977" w:author="David Flynn" w:date="2019-09-24T15:01:00Z">
                <w:pPr>
                  <w:jc w:val="center"/>
                </w:pPr>
              </w:pPrChange>
            </w:pPr>
            <w:ins w:id="2978" w:author="David Flynn" w:date="2019-09-24T14:26:00Z">
              <w:r>
                <w:t>0</w:t>
              </w:r>
            </w:ins>
          </w:p>
        </w:tc>
      </w:tr>
      <w:tr w:rsidR="00AE0F50" w14:paraId="2D727D3D" w14:textId="77777777" w:rsidTr="00B10DF0">
        <w:trPr>
          <w:jc w:val="center"/>
          <w:ins w:id="2979" w:author="David Flynn" w:date="2019-09-24T14:26:00Z"/>
        </w:trPr>
        <w:tc>
          <w:tcPr>
            <w:tcW w:w="0" w:type="auto"/>
          </w:tcPr>
          <w:p w14:paraId="5A0C138C" w14:textId="77777777" w:rsidR="00AE0F50" w:rsidRDefault="00AE0F50">
            <w:pPr>
              <w:pStyle w:val="tablecell"/>
              <w:jc w:val="center"/>
              <w:rPr>
                <w:ins w:id="2980" w:author="David Flynn" w:date="2019-09-24T14:26:00Z"/>
              </w:rPr>
              <w:pPrChange w:id="2981" w:author="David Flynn" w:date="2019-09-24T15:01:00Z">
                <w:pPr>
                  <w:jc w:val="center"/>
                </w:pPr>
              </w:pPrChange>
            </w:pPr>
            <w:ins w:id="2982" w:author="David Flynn" w:date="2019-09-24T14:26:00Z">
              <w:r>
                <w:t>0</w:t>
              </w:r>
            </w:ins>
          </w:p>
        </w:tc>
        <w:tc>
          <w:tcPr>
            <w:tcW w:w="0" w:type="auto"/>
          </w:tcPr>
          <w:p w14:paraId="1C56D3E7" w14:textId="77777777" w:rsidR="00AE0F50" w:rsidRDefault="00AE0F50">
            <w:pPr>
              <w:pStyle w:val="tablecell"/>
              <w:jc w:val="center"/>
              <w:rPr>
                <w:ins w:id="2983" w:author="David Flynn" w:date="2019-09-24T14:26:00Z"/>
              </w:rPr>
              <w:pPrChange w:id="2984" w:author="David Flynn" w:date="2019-09-24T15:01:00Z">
                <w:pPr>
                  <w:jc w:val="center"/>
                </w:pPr>
              </w:pPrChange>
            </w:pPr>
            <w:ins w:id="2985" w:author="David Flynn" w:date="2019-09-24T14:26:00Z">
              <w:r>
                <w:t>0</w:t>
              </w:r>
            </w:ins>
          </w:p>
        </w:tc>
        <w:tc>
          <w:tcPr>
            <w:tcW w:w="0" w:type="auto"/>
          </w:tcPr>
          <w:p w14:paraId="4A0C09ED" w14:textId="77777777" w:rsidR="00AE0F50" w:rsidRDefault="00AE0F50">
            <w:pPr>
              <w:pStyle w:val="tablecell"/>
              <w:jc w:val="center"/>
              <w:rPr>
                <w:ins w:id="2986" w:author="David Flynn" w:date="2019-09-24T14:26:00Z"/>
              </w:rPr>
              <w:pPrChange w:id="2987" w:author="David Flynn" w:date="2019-09-24T15:01:00Z">
                <w:pPr>
                  <w:jc w:val="center"/>
                </w:pPr>
              </w:pPrChange>
            </w:pPr>
            <w:ins w:id="2988" w:author="David Flynn" w:date="2019-09-24T14:26:00Z">
              <w:r>
                <w:t>1</w:t>
              </w:r>
            </w:ins>
          </w:p>
        </w:tc>
        <w:tc>
          <w:tcPr>
            <w:tcW w:w="0" w:type="auto"/>
          </w:tcPr>
          <w:p w14:paraId="4AE5AE1A" w14:textId="77777777" w:rsidR="00AE0F50" w:rsidRDefault="00AE0F50">
            <w:pPr>
              <w:pStyle w:val="tablecell"/>
              <w:jc w:val="center"/>
              <w:rPr>
                <w:ins w:id="2989" w:author="David Flynn" w:date="2019-09-24T14:26:00Z"/>
              </w:rPr>
              <w:pPrChange w:id="2990" w:author="David Flynn" w:date="2019-09-24T15:01:00Z">
                <w:pPr>
                  <w:jc w:val="center"/>
                </w:pPr>
              </w:pPrChange>
            </w:pPr>
            <w:ins w:id="2991" w:author="David Flynn" w:date="2019-09-24T14:26:00Z">
              <w:r>
                <w:t>0</w:t>
              </w:r>
            </w:ins>
          </w:p>
        </w:tc>
        <w:tc>
          <w:tcPr>
            <w:tcW w:w="0" w:type="auto"/>
          </w:tcPr>
          <w:p w14:paraId="6854EF96" w14:textId="77777777" w:rsidR="00AE0F50" w:rsidRDefault="00AE0F50">
            <w:pPr>
              <w:pStyle w:val="tablecell"/>
              <w:jc w:val="center"/>
              <w:rPr>
                <w:ins w:id="2992" w:author="David Flynn" w:date="2019-09-24T14:26:00Z"/>
              </w:rPr>
              <w:pPrChange w:id="2993" w:author="David Flynn" w:date="2019-09-24T15:01:00Z">
                <w:pPr>
                  <w:jc w:val="center"/>
                </w:pPr>
              </w:pPrChange>
            </w:pPr>
            <w:ins w:id="2994" w:author="David Flynn" w:date="2019-09-24T14:26:00Z">
              <w:r>
                <w:t>b</w:t>
              </w:r>
            </w:ins>
          </w:p>
        </w:tc>
        <w:tc>
          <w:tcPr>
            <w:tcW w:w="0" w:type="auto"/>
          </w:tcPr>
          <w:p w14:paraId="1D784D06" w14:textId="77777777" w:rsidR="00AE0F50" w:rsidRDefault="00AE0F50">
            <w:pPr>
              <w:pStyle w:val="tablecell"/>
              <w:jc w:val="center"/>
              <w:rPr>
                <w:ins w:id="2995" w:author="David Flynn" w:date="2019-09-24T14:26:00Z"/>
              </w:rPr>
              <w:pPrChange w:id="2996" w:author="David Flynn" w:date="2019-09-24T15:01:00Z">
                <w:pPr>
                  <w:jc w:val="center"/>
                </w:pPr>
              </w:pPrChange>
            </w:pPr>
            <w:ins w:id="2997" w:author="David Flynn" w:date="2019-09-24T14:26:00Z">
              <w:r>
                <w:t>0</w:t>
              </w:r>
            </w:ins>
          </w:p>
        </w:tc>
        <w:tc>
          <w:tcPr>
            <w:tcW w:w="0" w:type="auto"/>
          </w:tcPr>
          <w:p w14:paraId="2B2F9880" w14:textId="77777777" w:rsidR="00AE0F50" w:rsidRDefault="00AE0F50">
            <w:pPr>
              <w:pStyle w:val="tablecell"/>
              <w:jc w:val="center"/>
              <w:rPr>
                <w:ins w:id="2998" w:author="David Flynn" w:date="2019-09-24T14:26:00Z"/>
              </w:rPr>
              <w:pPrChange w:id="2999" w:author="David Flynn" w:date="2019-09-24T15:01:00Z">
                <w:pPr>
                  <w:jc w:val="center"/>
                </w:pPr>
              </w:pPrChange>
            </w:pPr>
            <w:ins w:id="3000" w:author="David Flynn" w:date="2019-09-24T14:26:00Z">
              <w:r>
                <w:t>b</w:t>
              </w:r>
            </w:ins>
          </w:p>
        </w:tc>
        <w:tc>
          <w:tcPr>
            <w:tcW w:w="0" w:type="auto"/>
          </w:tcPr>
          <w:p w14:paraId="5BFA3E9D" w14:textId="77777777" w:rsidR="00AE0F50" w:rsidRDefault="00AE0F50">
            <w:pPr>
              <w:pStyle w:val="tablecell"/>
              <w:jc w:val="center"/>
              <w:rPr>
                <w:ins w:id="3001" w:author="David Flynn" w:date="2019-09-24T14:26:00Z"/>
              </w:rPr>
              <w:pPrChange w:id="3002" w:author="David Flynn" w:date="2019-09-24T15:01:00Z">
                <w:pPr>
                  <w:jc w:val="center"/>
                </w:pPr>
              </w:pPrChange>
            </w:pPr>
            <w:ins w:id="3003" w:author="David Flynn" w:date="2019-09-24T14:26:00Z">
              <w:r>
                <w:t>0</w:t>
              </w:r>
            </w:ins>
          </w:p>
        </w:tc>
        <w:tc>
          <w:tcPr>
            <w:tcW w:w="0" w:type="auto"/>
          </w:tcPr>
          <w:p w14:paraId="2A40FE41" w14:textId="77777777" w:rsidR="00AE0F50" w:rsidRDefault="00AE0F50">
            <w:pPr>
              <w:pStyle w:val="tablecell"/>
              <w:jc w:val="center"/>
              <w:rPr>
                <w:ins w:id="3004" w:author="David Flynn" w:date="2019-09-24T14:26:00Z"/>
              </w:rPr>
              <w:pPrChange w:id="3005" w:author="David Flynn" w:date="2019-09-24T15:01:00Z">
                <w:pPr>
                  <w:jc w:val="center"/>
                </w:pPr>
              </w:pPrChange>
            </w:pPr>
            <w:ins w:id="3006" w:author="David Flynn" w:date="2019-09-24T14:26:00Z">
              <w:r>
                <w:t>b</w:t>
              </w:r>
            </w:ins>
          </w:p>
        </w:tc>
        <w:tc>
          <w:tcPr>
            <w:tcW w:w="0" w:type="auto"/>
          </w:tcPr>
          <w:p w14:paraId="1A66C8B3" w14:textId="77777777" w:rsidR="00AE0F50" w:rsidRDefault="00AE0F50">
            <w:pPr>
              <w:pStyle w:val="tablecell"/>
              <w:jc w:val="center"/>
              <w:rPr>
                <w:ins w:id="3007" w:author="David Flynn" w:date="2019-09-24T14:26:00Z"/>
              </w:rPr>
              <w:pPrChange w:id="3008" w:author="David Flynn" w:date="2019-09-24T15:01:00Z">
                <w:pPr>
                  <w:jc w:val="center"/>
                </w:pPr>
              </w:pPrChange>
            </w:pPr>
            <w:ins w:id="3009" w:author="David Flynn" w:date="2019-09-24T14:26:00Z">
              <w:r>
                <w:t>0</w:t>
              </w:r>
            </w:ins>
          </w:p>
        </w:tc>
        <w:tc>
          <w:tcPr>
            <w:tcW w:w="0" w:type="auto"/>
          </w:tcPr>
          <w:p w14:paraId="742E40A2" w14:textId="77777777" w:rsidR="00AE0F50" w:rsidRDefault="00AE0F50">
            <w:pPr>
              <w:pStyle w:val="tablecell"/>
              <w:jc w:val="center"/>
              <w:rPr>
                <w:ins w:id="3010" w:author="David Flynn" w:date="2019-09-24T14:26:00Z"/>
              </w:rPr>
              <w:pPrChange w:id="3011" w:author="David Flynn" w:date="2019-09-24T15:01:00Z">
                <w:pPr>
                  <w:jc w:val="center"/>
                </w:pPr>
              </w:pPrChange>
            </w:pPr>
            <w:ins w:id="3012" w:author="David Flynn" w:date="2019-09-24T14:26:00Z">
              <w:r>
                <w:t>b</w:t>
              </w:r>
            </w:ins>
          </w:p>
        </w:tc>
      </w:tr>
      <w:tr w:rsidR="00AE0F50" w14:paraId="6A0B9803" w14:textId="77777777" w:rsidTr="00B10DF0">
        <w:trPr>
          <w:jc w:val="center"/>
          <w:ins w:id="3013" w:author="David Flynn" w:date="2019-09-24T14:26:00Z"/>
        </w:trPr>
        <w:tc>
          <w:tcPr>
            <w:tcW w:w="0" w:type="auto"/>
          </w:tcPr>
          <w:p w14:paraId="1C3B66B4" w14:textId="77777777" w:rsidR="00AE0F50" w:rsidRDefault="00AE0F50">
            <w:pPr>
              <w:pStyle w:val="tablecell"/>
              <w:jc w:val="center"/>
              <w:rPr>
                <w:ins w:id="3014" w:author="David Flynn" w:date="2019-09-24T14:26:00Z"/>
              </w:rPr>
              <w:pPrChange w:id="3015" w:author="David Flynn" w:date="2019-09-24T15:01:00Z">
                <w:pPr>
                  <w:jc w:val="center"/>
                </w:pPr>
              </w:pPrChange>
            </w:pPr>
            <w:ins w:id="3016" w:author="David Flynn" w:date="2019-09-24T14:26:00Z">
              <w:r>
                <w:t>0</w:t>
              </w:r>
            </w:ins>
          </w:p>
        </w:tc>
        <w:tc>
          <w:tcPr>
            <w:tcW w:w="0" w:type="auto"/>
          </w:tcPr>
          <w:p w14:paraId="2DDFBD31" w14:textId="77777777" w:rsidR="00AE0F50" w:rsidRDefault="00AE0F50">
            <w:pPr>
              <w:pStyle w:val="tablecell"/>
              <w:jc w:val="center"/>
              <w:rPr>
                <w:ins w:id="3017" w:author="David Flynn" w:date="2019-09-24T14:26:00Z"/>
              </w:rPr>
              <w:pPrChange w:id="3018" w:author="David Flynn" w:date="2019-09-24T15:01:00Z">
                <w:pPr>
                  <w:jc w:val="center"/>
                </w:pPr>
              </w:pPrChange>
            </w:pPr>
            <w:ins w:id="3019" w:author="David Flynn" w:date="2019-09-24T14:26:00Z">
              <w:r>
                <w:t>0</w:t>
              </w:r>
            </w:ins>
          </w:p>
        </w:tc>
        <w:tc>
          <w:tcPr>
            <w:tcW w:w="0" w:type="auto"/>
          </w:tcPr>
          <w:p w14:paraId="7B69C44F" w14:textId="77777777" w:rsidR="00AE0F50" w:rsidRDefault="00AE0F50">
            <w:pPr>
              <w:pStyle w:val="tablecell"/>
              <w:jc w:val="center"/>
              <w:rPr>
                <w:ins w:id="3020" w:author="David Flynn" w:date="2019-09-24T14:26:00Z"/>
              </w:rPr>
              <w:pPrChange w:id="3021" w:author="David Flynn" w:date="2019-09-24T15:01:00Z">
                <w:pPr>
                  <w:jc w:val="center"/>
                </w:pPr>
              </w:pPrChange>
            </w:pPr>
            <w:ins w:id="3022" w:author="David Flynn" w:date="2019-09-24T14:26:00Z">
              <w:r>
                <w:t>−1</w:t>
              </w:r>
            </w:ins>
          </w:p>
        </w:tc>
        <w:tc>
          <w:tcPr>
            <w:tcW w:w="0" w:type="auto"/>
          </w:tcPr>
          <w:p w14:paraId="239CFDCB" w14:textId="77777777" w:rsidR="00AE0F50" w:rsidRDefault="00AE0F50">
            <w:pPr>
              <w:pStyle w:val="tablecell"/>
              <w:jc w:val="center"/>
              <w:rPr>
                <w:ins w:id="3023" w:author="David Flynn" w:date="2019-09-24T14:26:00Z"/>
              </w:rPr>
              <w:pPrChange w:id="3024" w:author="David Flynn" w:date="2019-09-24T15:01:00Z">
                <w:pPr>
                  <w:jc w:val="center"/>
                </w:pPr>
              </w:pPrChange>
            </w:pPr>
            <w:ins w:id="3025" w:author="David Flynn" w:date="2019-09-24T14:26:00Z">
              <w:r>
                <w:t>b</w:t>
              </w:r>
            </w:ins>
          </w:p>
        </w:tc>
        <w:tc>
          <w:tcPr>
            <w:tcW w:w="0" w:type="auto"/>
          </w:tcPr>
          <w:p w14:paraId="58C10838" w14:textId="77777777" w:rsidR="00AE0F50" w:rsidRDefault="00AE0F50">
            <w:pPr>
              <w:pStyle w:val="tablecell"/>
              <w:jc w:val="center"/>
              <w:rPr>
                <w:ins w:id="3026" w:author="David Flynn" w:date="2019-09-24T14:26:00Z"/>
              </w:rPr>
              <w:pPrChange w:id="3027" w:author="David Flynn" w:date="2019-09-24T15:01:00Z">
                <w:pPr>
                  <w:jc w:val="center"/>
                </w:pPr>
              </w:pPrChange>
            </w:pPr>
            <w:ins w:id="3028" w:author="David Flynn" w:date="2019-09-24T14:26:00Z">
              <w:r>
                <w:t>0</w:t>
              </w:r>
            </w:ins>
          </w:p>
        </w:tc>
        <w:tc>
          <w:tcPr>
            <w:tcW w:w="0" w:type="auto"/>
          </w:tcPr>
          <w:p w14:paraId="00654462" w14:textId="77777777" w:rsidR="00AE0F50" w:rsidRDefault="00AE0F50">
            <w:pPr>
              <w:pStyle w:val="tablecell"/>
              <w:jc w:val="center"/>
              <w:rPr>
                <w:ins w:id="3029" w:author="David Flynn" w:date="2019-09-24T14:26:00Z"/>
              </w:rPr>
              <w:pPrChange w:id="3030" w:author="David Flynn" w:date="2019-09-24T15:01:00Z">
                <w:pPr>
                  <w:jc w:val="center"/>
                </w:pPr>
              </w:pPrChange>
            </w:pPr>
            <w:ins w:id="3031" w:author="David Flynn" w:date="2019-09-24T14:26:00Z">
              <w:r>
                <w:t>b</w:t>
              </w:r>
            </w:ins>
          </w:p>
        </w:tc>
        <w:tc>
          <w:tcPr>
            <w:tcW w:w="0" w:type="auto"/>
          </w:tcPr>
          <w:p w14:paraId="47FD16A1" w14:textId="77777777" w:rsidR="00AE0F50" w:rsidRDefault="00AE0F50">
            <w:pPr>
              <w:pStyle w:val="tablecell"/>
              <w:jc w:val="center"/>
              <w:rPr>
                <w:ins w:id="3032" w:author="David Flynn" w:date="2019-09-24T14:26:00Z"/>
              </w:rPr>
              <w:pPrChange w:id="3033" w:author="David Flynn" w:date="2019-09-24T15:01:00Z">
                <w:pPr>
                  <w:jc w:val="center"/>
                </w:pPr>
              </w:pPrChange>
            </w:pPr>
            <w:ins w:id="3034" w:author="David Flynn" w:date="2019-09-24T14:26:00Z">
              <w:r>
                <w:t>0</w:t>
              </w:r>
            </w:ins>
          </w:p>
        </w:tc>
        <w:tc>
          <w:tcPr>
            <w:tcW w:w="0" w:type="auto"/>
          </w:tcPr>
          <w:p w14:paraId="5359ECB7" w14:textId="77777777" w:rsidR="00AE0F50" w:rsidRDefault="00AE0F50">
            <w:pPr>
              <w:pStyle w:val="tablecell"/>
              <w:jc w:val="center"/>
              <w:rPr>
                <w:ins w:id="3035" w:author="David Flynn" w:date="2019-09-24T14:26:00Z"/>
              </w:rPr>
              <w:pPrChange w:id="3036" w:author="David Flynn" w:date="2019-09-24T15:01:00Z">
                <w:pPr>
                  <w:jc w:val="center"/>
                </w:pPr>
              </w:pPrChange>
            </w:pPr>
            <w:ins w:id="3037" w:author="David Flynn" w:date="2019-09-24T14:26:00Z">
              <w:r>
                <w:t>b</w:t>
              </w:r>
            </w:ins>
          </w:p>
        </w:tc>
        <w:tc>
          <w:tcPr>
            <w:tcW w:w="0" w:type="auto"/>
          </w:tcPr>
          <w:p w14:paraId="3BDB029F" w14:textId="77777777" w:rsidR="00AE0F50" w:rsidRDefault="00AE0F50">
            <w:pPr>
              <w:pStyle w:val="tablecell"/>
              <w:jc w:val="center"/>
              <w:rPr>
                <w:ins w:id="3038" w:author="David Flynn" w:date="2019-09-24T14:26:00Z"/>
              </w:rPr>
              <w:pPrChange w:id="3039" w:author="David Flynn" w:date="2019-09-24T15:01:00Z">
                <w:pPr>
                  <w:jc w:val="center"/>
                </w:pPr>
              </w:pPrChange>
            </w:pPr>
            <w:ins w:id="3040" w:author="David Flynn" w:date="2019-09-24T14:26:00Z">
              <w:r>
                <w:t>0</w:t>
              </w:r>
            </w:ins>
          </w:p>
        </w:tc>
        <w:tc>
          <w:tcPr>
            <w:tcW w:w="0" w:type="auto"/>
          </w:tcPr>
          <w:p w14:paraId="5C0054F1" w14:textId="77777777" w:rsidR="00AE0F50" w:rsidRDefault="00AE0F50">
            <w:pPr>
              <w:pStyle w:val="tablecell"/>
              <w:jc w:val="center"/>
              <w:rPr>
                <w:ins w:id="3041" w:author="David Flynn" w:date="2019-09-24T14:26:00Z"/>
              </w:rPr>
              <w:pPrChange w:id="3042" w:author="David Flynn" w:date="2019-09-24T15:01:00Z">
                <w:pPr>
                  <w:jc w:val="center"/>
                </w:pPr>
              </w:pPrChange>
            </w:pPr>
            <w:ins w:id="3043" w:author="David Flynn" w:date="2019-09-24T14:26:00Z">
              <w:r>
                <w:t>b</w:t>
              </w:r>
            </w:ins>
          </w:p>
        </w:tc>
        <w:tc>
          <w:tcPr>
            <w:tcW w:w="0" w:type="auto"/>
          </w:tcPr>
          <w:p w14:paraId="13C790D3" w14:textId="77777777" w:rsidR="00AE0F50" w:rsidRDefault="00AE0F50">
            <w:pPr>
              <w:pStyle w:val="tablecell"/>
              <w:jc w:val="center"/>
              <w:rPr>
                <w:ins w:id="3044" w:author="David Flynn" w:date="2019-09-24T14:26:00Z"/>
              </w:rPr>
              <w:pPrChange w:id="3045" w:author="David Flynn" w:date="2019-09-24T15:01:00Z">
                <w:pPr>
                  <w:jc w:val="center"/>
                </w:pPr>
              </w:pPrChange>
            </w:pPr>
            <w:ins w:id="3046" w:author="David Flynn" w:date="2019-09-24T14:26:00Z">
              <w:r>
                <w:t>0</w:t>
              </w:r>
            </w:ins>
          </w:p>
        </w:tc>
      </w:tr>
      <w:tr w:rsidR="00AE0F50" w14:paraId="0BDFF69B" w14:textId="77777777" w:rsidTr="00B10DF0">
        <w:trPr>
          <w:jc w:val="center"/>
          <w:ins w:id="3047" w:author="David Flynn" w:date="2019-09-24T14:26:00Z"/>
        </w:trPr>
        <w:tc>
          <w:tcPr>
            <w:tcW w:w="0" w:type="auto"/>
          </w:tcPr>
          <w:p w14:paraId="59D38F1E" w14:textId="77777777" w:rsidR="00AE0F50" w:rsidRDefault="00AE0F50">
            <w:pPr>
              <w:pStyle w:val="tablecell"/>
              <w:jc w:val="center"/>
              <w:rPr>
                <w:ins w:id="3048" w:author="David Flynn" w:date="2019-09-24T14:26:00Z"/>
              </w:rPr>
              <w:pPrChange w:id="3049" w:author="David Flynn" w:date="2019-09-24T15:01:00Z">
                <w:pPr>
                  <w:jc w:val="center"/>
                </w:pPr>
              </w:pPrChange>
            </w:pPr>
            <w:ins w:id="3050" w:author="David Flynn" w:date="2019-09-24T14:26:00Z">
              <w:r>
                <w:t>1</w:t>
              </w:r>
            </w:ins>
          </w:p>
        </w:tc>
        <w:tc>
          <w:tcPr>
            <w:tcW w:w="0" w:type="auto"/>
          </w:tcPr>
          <w:p w14:paraId="24265E8C" w14:textId="77777777" w:rsidR="00AE0F50" w:rsidRDefault="00AE0F50">
            <w:pPr>
              <w:pStyle w:val="tablecell"/>
              <w:jc w:val="center"/>
              <w:rPr>
                <w:ins w:id="3051" w:author="David Flynn" w:date="2019-09-24T14:26:00Z"/>
              </w:rPr>
              <w:pPrChange w:id="3052" w:author="David Flynn" w:date="2019-09-24T15:01:00Z">
                <w:pPr>
                  <w:jc w:val="center"/>
                </w:pPr>
              </w:pPrChange>
            </w:pPr>
            <w:ins w:id="3053" w:author="David Flynn" w:date="2019-09-24T14:26:00Z">
              <w:r>
                <w:t>1</w:t>
              </w:r>
            </w:ins>
          </w:p>
        </w:tc>
        <w:tc>
          <w:tcPr>
            <w:tcW w:w="0" w:type="auto"/>
          </w:tcPr>
          <w:p w14:paraId="6F05E2DE" w14:textId="77777777" w:rsidR="00AE0F50" w:rsidRDefault="00AE0F50">
            <w:pPr>
              <w:pStyle w:val="tablecell"/>
              <w:jc w:val="center"/>
              <w:rPr>
                <w:ins w:id="3054" w:author="David Flynn" w:date="2019-09-24T14:26:00Z"/>
              </w:rPr>
              <w:pPrChange w:id="3055" w:author="David Flynn" w:date="2019-09-24T15:01:00Z">
                <w:pPr>
                  <w:jc w:val="center"/>
                </w:pPr>
              </w:pPrChange>
            </w:pPr>
            <w:ins w:id="3056" w:author="David Flynn" w:date="2019-09-24T14:26:00Z">
              <w:r>
                <w:t>0</w:t>
              </w:r>
            </w:ins>
          </w:p>
        </w:tc>
        <w:tc>
          <w:tcPr>
            <w:tcW w:w="0" w:type="auto"/>
          </w:tcPr>
          <w:p w14:paraId="4FDD5FD3" w14:textId="77777777" w:rsidR="00AE0F50" w:rsidRDefault="00AE0F50">
            <w:pPr>
              <w:pStyle w:val="tablecell"/>
              <w:jc w:val="center"/>
              <w:rPr>
                <w:ins w:id="3057" w:author="David Flynn" w:date="2019-09-24T14:26:00Z"/>
              </w:rPr>
              <w:pPrChange w:id="3058" w:author="David Flynn" w:date="2019-09-24T15:01:00Z">
                <w:pPr>
                  <w:jc w:val="center"/>
                </w:pPr>
              </w:pPrChange>
            </w:pPr>
            <w:ins w:id="3059" w:author="David Flynn" w:date="2019-09-24T14:26:00Z">
              <w:r>
                <w:t>0</w:t>
              </w:r>
            </w:ins>
          </w:p>
        </w:tc>
        <w:tc>
          <w:tcPr>
            <w:tcW w:w="0" w:type="auto"/>
          </w:tcPr>
          <w:p w14:paraId="7AB2012F" w14:textId="77777777" w:rsidR="00AE0F50" w:rsidRDefault="00AE0F50">
            <w:pPr>
              <w:pStyle w:val="tablecell"/>
              <w:jc w:val="center"/>
              <w:rPr>
                <w:ins w:id="3060" w:author="David Flynn" w:date="2019-09-24T14:26:00Z"/>
              </w:rPr>
              <w:pPrChange w:id="3061" w:author="David Flynn" w:date="2019-09-24T15:01:00Z">
                <w:pPr>
                  <w:jc w:val="center"/>
                </w:pPr>
              </w:pPrChange>
            </w:pPr>
            <w:ins w:id="3062" w:author="David Flynn" w:date="2019-09-24T14:26:00Z">
              <w:r>
                <w:t>0</w:t>
              </w:r>
            </w:ins>
          </w:p>
        </w:tc>
        <w:tc>
          <w:tcPr>
            <w:tcW w:w="0" w:type="auto"/>
          </w:tcPr>
          <w:p w14:paraId="19E4589F" w14:textId="77777777" w:rsidR="00AE0F50" w:rsidRDefault="00AE0F50">
            <w:pPr>
              <w:pStyle w:val="tablecell"/>
              <w:jc w:val="center"/>
              <w:rPr>
                <w:ins w:id="3063" w:author="David Flynn" w:date="2019-09-24T14:26:00Z"/>
              </w:rPr>
              <w:pPrChange w:id="3064" w:author="David Flynn" w:date="2019-09-24T15:01:00Z">
                <w:pPr>
                  <w:jc w:val="center"/>
                </w:pPr>
              </w:pPrChange>
            </w:pPr>
            <w:ins w:id="3065" w:author="David Flynn" w:date="2019-09-24T14:26:00Z">
              <w:r>
                <w:t>0</w:t>
              </w:r>
            </w:ins>
          </w:p>
        </w:tc>
        <w:tc>
          <w:tcPr>
            <w:tcW w:w="0" w:type="auto"/>
          </w:tcPr>
          <w:p w14:paraId="682878A4" w14:textId="77777777" w:rsidR="00AE0F50" w:rsidRDefault="00AE0F50">
            <w:pPr>
              <w:pStyle w:val="tablecell"/>
              <w:jc w:val="center"/>
              <w:rPr>
                <w:ins w:id="3066" w:author="David Flynn" w:date="2019-09-24T14:26:00Z"/>
              </w:rPr>
              <w:pPrChange w:id="3067" w:author="David Flynn" w:date="2019-09-24T15:01:00Z">
                <w:pPr>
                  <w:jc w:val="center"/>
                </w:pPr>
              </w:pPrChange>
            </w:pPr>
            <w:ins w:id="3068" w:author="David Flynn" w:date="2019-09-24T14:26:00Z">
              <w:r>
                <w:t>0</w:t>
              </w:r>
            </w:ins>
          </w:p>
        </w:tc>
        <w:tc>
          <w:tcPr>
            <w:tcW w:w="0" w:type="auto"/>
          </w:tcPr>
          <w:p w14:paraId="73A92436" w14:textId="77777777" w:rsidR="00AE0F50" w:rsidRDefault="00AE0F50">
            <w:pPr>
              <w:pStyle w:val="tablecell"/>
              <w:jc w:val="center"/>
              <w:rPr>
                <w:ins w:id="3069" w:author="David Flynn" w:date="2019-09-24T14:26:00Z"/>
              </w:rPr>
              <w:pPrChange w:id="3070" w:author="David Flynn" w:date="2019-09-24T15:01:00Z">
                <w:pPr>
                  <w:jc w:val="center"/>
                </w:pPr>
              </w:pPrChange>
            </w:pPr>
            <w:ins w:id="3071" w:author="David Flynn" w:date="2019-09-24T14:26:00Z">
              <w:r>
                <w:t>0</w:t>
              </w:r>
            </w:ins>
          </w:p>
        </w:tc>
        <w:tc>
          <w:tcPr>
            <w:tcW w:w="0" w:type="auto"/>
          </w:tcPr>
          <w:p w14:paraId="3ADF1664" w14:textId="77777777" w:rsidR="00AE0F50" w:rsidRDefault="00AE0F50">
            <w:pPr>
              <w:pStyle w:val="tablecell"/>
              <w:jc w:val="center"/>
              <w:rPr>
                <w:ins w:id="3072" w:author="David Flynn" w:date="2019-09-24T14:26:00Z"/>
              </w:rPr>
              <w:pPrChange w:id="3073" w:author="David Flynn" w:date="2019-09-24T15:01:00Z">
                <w:pPr>
                  <w:jc w:val="center"/>
                </w:pPr>
              </w:pPrChange>
            </w:pPr>
            <w:ins w:id="3074" w:author="David Flynn" w:date="2019-09-24T14:26:00Z">
              <w:r>
                <w:t>0</w:t>
              </w:r>
            </w:ins>
          </w:p>
        </w:tc>
        <w:tc>
          <w:tcPr>
            <w:tcW w:w="0" w:type="auto"/>
          </w:tcPr>
          <w:p w14:paraId="1B6ACE07" w14:textId="77777777" w:rsidR="00AE0F50" w:rsidRDefault="00AE0F50">
            <w:pPr>
              <w:pStyle w:val="tablecell"/>
              <w:jc w:val="center"/>
              <w:rPr>
                <w:ins w:id="3075" w:author="David Flynn" w:date="2019-09-24T14:26:00Z"/>
              </w:rPr>
              <w:pPrChange w:id="3076" w:author="David Flynn" w:date="2019-09-24T15:01:00Z">
                <w:pPr>
                  <w:jc w:val="center"/>
                </w:pPr>
              </w:pPrChange>
            </w:pPr>
            <w:ins w:id="3077" w:author="David Flynn" w:date="2019-09-24T14:26:00Z">
              <w:r>
                <w:t>c</w:t>
              </w:r>
            </w:ins>
          </w:p>
        </w:tc>
        <w:tc>
          <w:tcPr>
            <w:tcW w:w="0" w:type="auto"/>
          </w:tcPr>
          <w:p w14:paraId="6B6E91E5" w14:textId="77777777" w:rsidR="00AE0F50" w:rsidRDefault="00AE0F50">
            <w:pPr>
              <w:pStyle w:val="tablecell"/>
              <w:jc w:val="center"/>
              <w:rPr>
                <w:ins w:id="3078" w:author="David Flynn" w:date="2019-09-24T14:26:00Z"/>
              </w:rPr>
              <w:pPrChange w:id="3079" w:author="David Flynn" w:date="2019-09-24T15:01:00Z">
                <w:pPr>
                  <w:jc w:val="center"/>
                </w:pPr>
              </w:pPrChange>
            </w:pPr>
            <w:ins w:id="3080" w:author="David Flynn" w:date="2019-09-24T14:26:00Z">
              <w:r>
                <w:t>c</w:t>
              </w:r>
            </w:ins>
          </w:p>
        </w:tc>
      </w:tr>
      <w:tr w:rsidR="00AE0F50" w14:paraId="0933ED6C" w14:textId="77777777" w:rsidTr="00B10DF0">
        <w:trPr>
          <w:jc w:val="center"/>
          <w:ins w:id="3081" w:author="David Flynn" w:date="2019-09-24T14:26:00Z"/>
        </w:trPr>
        <w:tc>
          <w:tcPr>
            <w:tcW w:w="0" w:type="auto"/>
          </w:tcPr>
          <w:p w14:paraId="2A0447E4" w14:textId="77777777" w:rsidR="00AE0F50" w:rsidRDefault="00AE0F50">
            <w:pPr>
              <w:pStyle w:val="tablecell"/>
              <w:jc w:val="center"/>
              <w:rPr>
                <w:ins w:id="3082" w:author="David Flynn" w:date="2019-09-24T14:26:00Z"/>
              </w:rPr>
              <w:pPrChange w:id="3083" w:author="David Flynn" w:date="2019-09-24T15:01:00Z">
                <w:pPr>
                  <w:jc w:val="center"/>
                </w:pPr>
              </w:pPrChange>
            </w:pPr>
            <w:ins w:id="3084" w:author="David Flynn" w:date="2019-09-24T14:26:00Z">
              <w:r>
                <w:t>−1</w:t>
              </w:r>
            </w:ins>
          </w:p>
        </w:tc>
        <w:tc>
          <w:tcPr>
            <w:tcW w:w="0" w:type="auto"/>
          </w:tcPr>
          <w:p w14:paraId="0146B66C" w14:textId="77777777" w:rsidR="00AE0F50" w:rsidRDefault="00AE0F50">
            <w:pPr>
              <w:pStyle w:val="tablecell"/>
              <w:jc w:val="center"/>
              <w:rPr>
                <w:ins w:id="3085" w:author="David Flynn" w:date="2019-09-24T14:26:00Z"/>
              </w:rPr>
              <w:pPrChange w:id="3086" w:author="David Flynn" w:date="2019-09-24T15:01:00Z">
                <w:pPr>
                  <w:jc w:val="center"/>
                </w:pPr>
              </w:pPrChange>
            </w:pPr>
            <w:ins w:id="3087" w:author="David Flynn" w:date="2019-09-24T14:26:00Z">
              <w:r>
                <w:t>1</w:t>
              </w:r>
            </w:ins>
          </w:p>
        </w:tc>
        <w:tc>
          <w:tcPr>
            <w:tcW w:w="0" w:type="auto"/>
          </w:tcPr>
          <w:p w14:paraId="10D0F061" w14:textId="77777777" w:rsidR="00AE0F50" w:rsidRDefault="00AE0F50">
            <w:pPr>
              <w:pStyle w:val="tablecell"/>
              <w:jc w:val="center"/>
              <w:rPr>
                <w:ins w:id="3088" w:author="David Flynn" w:date="2019-09-24T14:26:00Z"/>
              </w:rPr>
              <w:pPrChange w:id="3089" w:author="David Flynn" w:date="2019-09-24T15:01:00Z">
                <w:pPr>
                  <w:jc w:val="center"/>
                </w:pPr>
              </w:pPrChange>
            </w:pPr>
            <w:ins w:id="3090" w:author="David Flynn" w:date="2019-09-24T14:26:00Z">
              <w:r>
                <w:t>0</w:t>
              </w:r>
            </w:ins>
          </w:p>
        </w:tc>
        <w:tc>
          <w:tcPr>
            <w:tcW w:w="0" w:type="auto"/>
          </w:tcPr>
          <w:p w14:paraId="3AA273FC" w14:textId="77777777" w:rsidR="00AE0F50" w:rsidRDefault="00AE0F50">
            <w:pPr>
              <w:pStyle w:val="tablecell"/>
              <w:jc w:val="center"/>
              <w:rPr>
                <w:ins w:id="3091" w:author="David Flynn" w:date="2019-09-24T14:26:00Z"/>
              </w:rPr>
              <w:pPrChange w:id="3092" w:author="David Flynn" w:date="2019-09-24T15:01:00Z">
                <w:pPr>
                  <w:jc w:val="center"/>
                </w:pPr>
              </w:pPrChange>
            </w:pPr>
            <w:ins w:id="3093" w:author="David Flynn" w:date="2019-09-24T14:26:00Z">
              <w:r>
                <w:t>0</w:t>
              </w:r>
            </w:ins>
          </w:p>
        </w:tc>
        <w:tc>
          <w:tcPr>
            <w:tcW w:w="0" w:type="auto"/>
          </w:tcPr>
          <w:p w14:paraId="0548591D" w14:textId="77777777" w:rsidR="00AE0F50" w:rsidRDefault="00AE0F50">
            <w:pPr>
              <w:pStyle w:val="tablecell"/>
              <w:jc w:val="center"/>
              <w:rPr>
                <w:ins w:id="3094" w:author="David Flynn" w:date="2019-09-24T14:26:00Z"/>
              </w:rPr>
              <w:pPrChange w:id="3095" w:author="David Flynn" w:date="2019-09-24T15:01:00Z">
                <w:pPr>
                  <w:jc w:val="center"/>
                </w:pPr>
              </w:pPrChange>
            </w:pPr>
            <w:ins w:id="3096" w:author="David Flynn" w:date="2019-09-24T14:26:00Z">
              <w:r>
                <w:t>0</w:t>
              </w:r>
            </w:ins>
          </w:p>
        </w:tc>
        <w:tc>
          <w:tcPr>
            <w:tcW w:w="0" w:type="auto"/>
          </w:tcPr>
          <w:p w14:paraId="438F5F23" w14:textId="77777777" w:rsidR="00AE0F50" w:rsidRDefault="00AE0F50">
            <w:pPr>
              <w:pStyle w:val="tablecell"/>
              <w:jc w:val="center"/>
              <w:rPr>
                <w:ins w:id="3097" w:author="David Flynn" w:date="2019-09-24T14:26:00Z"/>
              </w:rPr>
              <w:pPrChange w:id="3098" w:author="David Flynn" w:date="2019-09-24T15:01:00Z">
                <w:pPr>
                  <w:jc w:val="center"/>
                </w:pPr>
              </w:pPrChange>
            </w:pPr>
            <w:ins w:id="3099" w:author="David Flynn" w:date="2019-09-24T14:26:00Z">
              <w:r>
                <w:t>c</w:t>
              </w:r>
            </w:ins>
          </w:p>
        </w:tc>
        <w:tc>
          <w:tcPr>
            <w:tcW w:w="0" w:type="auto"/>
          </w:tcPr>
          <w:p w14:paraId="6E41A4FE" w14:textId="77777777" w:rsidR="00AE0F50" w:rsidRDefault="00AE0F50">
            <w:pPr>
              <w:pStyle w:val="tablecell"/>
              <w:jc w:val="center"/>
              <w:rPr>
                <w:ins w:id="3100" w:author="David Flynn" w:date="2019-09-24T14:26:00Z"/>
              </w:rPr>
              <w:pPrChange w:id="3101" w:author="David Flynn" w:date="2019-09-24T15:01:00Z">
                <w:pPr>
                  <w:jc w:val="center"/>
                </w:pPr>
              </w:pPrChange>
            </w:pPr>
            <w:ins w:id="3102" w:author="David Flynn" w:date="2019-09-24T14:26:00Z">
              <w:r>
                <w:t>c</w:t>
              </w:r>
            </w:ins>
          </w:p>
        </w:tc>
        <w:tc>
          <w:tcPr>
            <w:tcW w:w="0" w:type="auto"/>
          </w:tcPr>
          <w:p w14:paraId="676397F6" w14:textId="77777777" w:rsidR="00AE0F50" w:rsidRDefault="00AE0F50">
            <w:pPr>
              <w:pStyle w:val="tablecell"/>
              <w:jc w:val="center"/>
              <w:rPr>
                <w:ins w:id="3103" w:author="David Flynn" w:date="2019-09-24T14:26:00Z"/>
              </w:rPr>
              <w:pPrChange w:id="3104" w:author="David Flynn" w:date="2019-09-24T15:01:00Z">
                <w:pPr>
                  <w:jc w:val="center"/>
                </w:pPr>
              </w:pPrChange>
            </w:pPr>
            <w:ins w:id="3105" w:author="David Flynn" w:date="2019-09-24T14:26:00Z">
              <w:r>
                <w:t>0</w:t>
              </w:r>
            </w:ins>
          </w:p>
        </w:tc>
        <w:tc>
          <w:tcPr>
            <w:tcW w:w="0" w:type="auto"/>
          </w:tcPr>
          <w:p w14:paraId="72C9A396" w14:textId="77777777" w:rsidR="00AE0F50" w:rsidRDefault="00AE0F50">
            <w:pPr>
              <w:pStyle w:val="tablecell"/>
              <w:jc w:val="center"/>
              <w:rPr>
                <w:ins w:id="3106" w:author="David Flynn" w:date="2019-09-24T14:26:00Z"/>
              </w:rPr>
              <w:pPrChange w:id="3107" w:author="David Flynn" w:date="2019-09-24T15:01:00Z">
                <w:pPr>
                  <w:jc w:val="center"/>
                </w:pPr>
              </w:pPrChange>
            </w:pPr>
            <w:ins w:id="3108" w:author="David Flynn" w:date="2019-09-24T14:26:00Z">
              <w:r>
                <w:t>0</w:t>
              </w:r>
            </w:ins>
          </w:p>
        </w:tc>
        <w:tc>
          <w:tcPr>
            <w:tcW w:w="0" w:type="auto"/>
          </w:tcPr>
          <w:p w14:paraId="3C95AEEC" w14:textId="77777777" w:rsidR="00AE0F50" w:rsidRDefault="00AE0F50">
            <w:pPr>
              <w:pStyle w:val="tablecell"/>
              <w:jc w:val="center"/>
              <w:rPr>
                <w:ins w:id="3109" w:author="David Flynn" w:date="2019-09-24T14:26:00Z"/>
              </w:rPr>
              <w:pPrChange w:id="3110" w:author="David Flynn" w:date="2019-09-24T15:01:00Z">
                <w:pPr>
                  <w:jc w:val="center"/>
                </w:pPr>
              </w:pPrChange>
            </w:pPr>
            <w:ins w:id="3111" w:author="David Flynn" w:date="2019-09-24T14:26:00Z">
              <w:r>
                <w:t>0</w:t>
              </w:r>
            </w:ins>
          </w:p>
        </w:tc>
        <w:tc>
          <w:tcPr>
            <w:tcW w:w="0" w:type="auto"/>
          </w:tcPr>
          <w:p w14:paraId="55647045" w14:textId="77777777" w:rsidR="00AE0F50" w:rsidRDefault="00AE0F50">
            <w:pPr>
              <w:pStyle w:val="tablecell"/>
              <w:jc w:val="center"/>
              <w:rPr>
                <w:ins w:id="3112" w:author="David Flynn" w:date="2019-09-24T14:26:00Z"/>
              </w:rPr>
              <w:pPrChange w:id="3113" w:author="David Flynn" w:date="2019-09-24T15:01:00Z">
                <w:pPr>
                  <w:jc w:val="center"/>
                </w:pPr>
              </w:pPrChange>
            </w:pPr>
            <w:ins w:id="3114" w:author="David Flynn" w:date="2019-09-24T14:26:00Z">
              <w:r>
                <w:t>0</w:t>
              </w:r>
            </w:ins>
          </w:p>
        </w:tc>
      </w:tr>
      <w:tr w:rsidR="00AE0F50" w14:paraId="7256680F" w14:textId="77777777" w:rsidTr="00B10DF0">
        <w:trPr>
          <w:jc w:val="center"/>
          <w:ins w:id="3115" w:author="David Flynn" w:date="2019-09-24T14:26:00Z"/>
        </w:trPr>
        <w:tc>
          <w:tcPr>
            <w:tcW w:w="0" w:type="auto"/>
          </w:tcPr>
          <w:p w14:paraId="2828005C" w14:textId="77777777" w:rsidR="00AE0F50" w:rsidRDefault="00AE0F50">
            <w:pPr>
              <w:pStyle w:val="tablecell"/>
              <w:jc w:val="center"/>
              <w:rPr>
                <w:ins w:id="3116" w:author="David Flynn" w:date="2019-09-24T14:26:00Z"/>
              </w:rPr>
              <w:pPrChange w:id="3117" w:author="David Flynn" w:date="2019-09-24T15:01:00Z">
                <w:pPr>
                  <w:jc w:val="center"/>
                </w:pPr>
              </w:pPrChange>
            </w:pPr>
            <w:ins w:id="3118" w:author="David Flynn" w:date="2019-09-24T14:26:00Z">
              <w:r>
                <w:t>1</w:t>
              </w:r>
            </w:ins>
          </w:p>
        </w:tc>
        <w:tc>
          <w:tcPr>
            <w:tcW w:w="0" w:type="auto"/>
          </w:tcPr>
          <w:p w14:paraId="21A27EC6" w14:textId="77777777" w:rsidR="00AE0F50" w:rsidRDefault="00AE0F50">
            <w:pPr>
              <w:pStyle w:val="tablecell"/>
              <w:jc w:val="center"/>
              <w:rPr>
                <w:ins w:id="3119" w:author="David Flynn" w:date="2019-09-24T14:26:00Z"/>
              </w:rPr>
              <w:pPrChange w:id="3120" w:author="David Flynn" w:date="2019-09-24T15:01:00Z">
                <w:pPr>
                  <w:jc w:val="center"/>
                </w:pPr>
              </w:pPrChange>
            </w:pPr>
            <w:ins w:id="3121" w:author="David Flynn" w:date="2019-09-24T14:26:00Z">
              <w:r>
                <w:t>−1</w:t>
              </w:r>
            </w:ins>
          </w:p>
        </w:tc>
        <w:tc>
          <w:tcPr>
            <w:tcW w:w="0" w:type="auto"/>
          </w:tcPr>
          <w:p w14:paraId="71E631FE" w14:textId="77777777" w:rsidR="00AE0F50" w:rsidRDefault="00AE0F50">
            <w:pPr>
              <w:pStyle w:val="tablecell"/>
              <w:jc w:val="center"/>
              <w:rPr>
                <w:ins w:id="3122" w:author="David Flynn" w:date="2019-09-24T14:26:00Z"/>
              </w:rPr>
              <w:pPrChange w:id="3123" w:author="David Flynn" w:date="2019-09-24T15:01:00Z">
                <w:pPr>
                  <w:jc w:val="center"/>
                </w:pPr>
              </w:pPrChange>
            </w:pPr>
            <w:ins w:id="3124" w:author="David Flynn" w:date="2019-09-24T14:26:00Z">
              <w:r>
                <w:t>0</w:t>
              </w:r>
            </w:ins>
          </w:p>
        </w:tc>
        <w:tc>
          <w:tcPr>
            <w:tcW w:w="0" w:type="auto"/>
          </w:tcPr>
          <w:p w14:paraId="2718C2BA" w14:textId="77777777" w:rsidR="00AE0F50" w:rsidRDefault="00AE0F50">
            <w:pPr>
              <w:pStyle w:val="tablecell"/>
              <w:jc w:val="center"/>
              <w:rPr>
                <w:ins w:id="3125" w:author="David Flynn" w:date="2019-09-24T14:26:00Z"/>
              </w:rPr>
              <w:pPrChange w:id="3126" w:author="David Flynn" w:date="2019-09-24T15:01:00Z">
                <w:pPr>
                  <w:jc w:val="center"/>
                </w:pPr>
              </w:pPrChange>
            </w:pPr>
            <w:ins w:id="3127" w:author="David Flynn" w:date="2019-09-24T14:26:00Z">
              <w:r>
                <w:t>0</w:t>
              </w:r>
            </w:ins>
          </w:p>
        </w:tc>
        <w:tc>
          <w:tcPr>
            <w:tcW w:w="0" w:type="auto"/>
          </w:tcPr>
          <w:p w14:paraId="7BF3314F" w14:textId="77777777" w:rsidR="00AE0F50" w:rsidRDefault="00AE0F50">
            <w:pPr>
              <w:pStyle w:val="tablecell"/>
              <w:jc w:val="center"/>
              <w:rPr>
                <w:ins w:id="3128" w:author="David Flynn" w:date="2019-09-24T14:26:00Z"/>
              </w:rPr>
              <w:pPrChange w:id="3129" w:author="David Flynn" w:date="2019-09-24T15:01:00Z">
                <w:pPr>
                  <w:jc w:val="center"/>
                </w:pPr>
              </w:pPrChange>
            </w:pPr>
            <w:ins w:id="3130" w:author="David Flynn" w:date="2019-09-24T14:26:00Z">
              <w:r>
                <w:t>0</w:t>
              </w:r>
            </w:ins>
          </w:p>
        </w:tc>
        <w:tc>
          <w:tcPr>
            <w:tcW w:w="0" w:type="auto"/>
          </w:tcPr>
          <w:p w14:paraId="3BB79870" w14:textId="77777777" w:rsidR="00AE0F50" w:rsidRDefault="00AE0F50">
            <w:pPr>
              <w:pStyle w:val="tablecell"/>
              <w:jc w:val="center"/>
              <w:rPr>
                <w:ins w:id="3131" w:author="David Flynn" w:date="2019-09-24T14:26:00Z"/>
              </w:rPr>
              <w:pPrChange w:id="3132" w:author="David Flynn" w:date="2019-09-24T15:01:00Z">
                <w:pPr>
                  <w:jc w:val="center"/>
                </w:pPr>
              </w:pPrChange>
            </w:pPr>
            <w:ins w:id="3133" w:author="David Flynn" w:date="2019-09-24T14:26:00Z">
              <w:r>
                <w:t>0</w:t>
              </w:r>
            </w:ins>
          </w:p>
        </w:tc>
        <w:tc>
          <w:tcPr>
            <w:tcW w:w="0" w:type="auto"/>
          </w:tcPr>
          <w:p w14:paraId="0D5FDA88" w14:textId="77777777" w:rsidR="00AE0F50" w:rsidRDefault="00AE0F50">
            <w:pPr>
              <w:pStyle w:val="tablecell"/>
              <w:jc w:val="center"/>
              <w:rPr>
                <w:ins w:id="3134" w:author="David Flynn" w:date="2019-09-24T14:26:00Z"/>
              </w:rPr>
              <w:pPrChange w:id="3135" w:author="David Flynn" w:date="2019-09-24T15:01:00Z">
                <w:pPr>
                  <w:jc w:val="center"/>
                </w:pPr>
              </w:pPrChange>
            </w:pPr>
            <w:ins w:id="3136" w:author="David Flynn" w:date="2019-09-24T14:26:00Z">
              <w:r>
                <w:t>0</w:t>
              </w:r>
            </w:ins>
          </w:p>
        </w:tc>
        <w:tc>
          <w:tcPr>
            <w:tcW w:w="0" w:type="auto"/>
          </w:tcPr>
          <w:p w14:paraId="314F3EB7" w14:textId="77777777" w:rsidR="00AE0F50" w:rsidRDefault="00AE0F50">
            <w:pPr>
              <w:pStyle w:val="tablecell"/>
              <w:jc w:val="center"/>
              <w:rPr>
                <w:ins w:id="3137" w:author="David Flynn" w:date="2019-09-24T14:26:00Z"/>
              </w:rPr>
              <w:pPrChange w:id="3138" w:author="David Flynn" w:date="2019-09-24T15:01:00Z">
                <w:pPr>
                  <w:jc w:val="center"/>
                </w:pPr>
              </w:pPrChange>
            </w:pPr>
            <w:ins w:id="3139" w:author="David Flynn" w:date="2019-09-24T14:26:00Z">
              <w:r>
                <w:t>c</w:t>
              </w:r>
            </w:ins>
          </w:p>
        </w:tc>
        <w:tc>
          <w:tcPr>
            <w:tcW w:w="0" w:type="auto"/>
          </w:tcPr>
          <w:p w14:paraId="4825CBDF" w14:textId="77777777" w:rsidR="00AE0F50" w:rsidRDefault="00AE0F50">
            <w:pPr>
              <w:pStyle w:val="tablecell"/>
              <w:jc w:val="center"/>
              <w:rPr>
                <w:ins w:id="3140" w:author="David Flynn" w:date="2019-09-24T14:26:00Z"/>
              </w:rPr>
              <w:pPrChange w:id="3141" w:author="David Flynn" w:date="2019-09-24T15:01:00Z">
                <w:pPr>
                  <w:jc w:val="center"/>
                </w:pPr>
              </w:pPrChange>
            </w:pPr>
            <w:ins w:id="3142" w:author="David Flynn" w:date="2019-09-24T14:26:00Z">
              <w:r>
                <w:t>c</w:t>
              </w:r>
            </w:ins>
          </w:p>
        </w:tc>
        <w:tc>
          <w:tcPr>
            <w:tcW w:w="0" w:type="auto"/>
          </w:tcPr>
          <w:p w14:paraId="6D0AF83C" w14:textId="77777777" w:rsidR="00AE0F50" w:rsidRDefault="00AE0F50">
            <w:pPr>
              <w:pStyle w:val="tablecell"/>
              <w:jc w:val="center"/>
              <w:rPr>
                <w:ins w:id="3143" w:author="David Flynn" w:date="2019-09-24T14:26:00Z"/>
              </w:rPr>
              <w:pPrChange w:id="3144" w:author="David Flynn" w:date="2019-09-24T15:01:00Z">
                <w:pPr>
                  <w:jc w:val="center"/>
                </w:pPr>
              </w:pPrChange>
            </w:pPr>
            <w:ins w:id="3145" w:author="David Flynn" w:date="2019-09-24T14:26:00Z">
              <w:r>
                <w:t>0</w:t>
              </w:r>
            </w:ins>
          </w:p>
        </w:tc>
        <w:tc>
          <w:tcPr>
            <w:tcW w:w="0" w:type="auto"/>
          </w:tcPr>
          <w:p w14:paraId="58E207E9" w14:textId="77777777" w:rsidR="00AE0F50" w:rsidRDefault="00AE0F50">
            <w:pPr>
              <w:pStyle w:val="tablecell"/>
              <w:jc w:val="center"/>
              <w:rPr>
                <w:ins w:id="3146" w:author="David Flynn" w:date="2019-09-24T14:26:00Z"/>
              </w:rPr>
              <w:pPrChange w:id="3147" w:author="David Flynn" w:date="2019-09-24T15:01:00Z">
                <w:pPr>
                  <w:jc w:val="center"/>
                </w:pPr>
              </w:pPrChange>
            </w:pPr>
            <w:ins w:id="3148" w:author="David Flynn" w:date="2019-09-24T14:26:00Z">
              <w:r>
                <w:t>0</w:t>
              </w:r>
            </w:ins>
          </w:p>
        </w:tc>
      </w:tr>
      <w:tr w:rsidR="00AE0F50" w14:paraId="6578E5DC" w14:textId="77777777" w:rsidTr="00B10DF0">
        <w:trPr>
          <w:jc w:val="center"/>
          <w:ins w:id="3149" w:author="David Flynn" w:date="2019-09-24T14:26:00Z"/>
        </w:trPr>
        <w:tc>
          <w:tcPr>
            <w:tcW w:w="0" w:type="auto"/>
          </w:tcPr>
          <w:p w14:paraId="77E2EF4C" w14:textId="77777777" w:rsidR="00AE0F50" w:rsidRDefault="00AE0F50">
            <w:pPr>
              <w:pStyle w:val="tablecell"/>
              <w:jc w:val="center"/>
              <w:rPr>
                <w:ins w:id="3150" w:author="David Flynn" w:date="2019-09-24T14:26:00Z"/>
              </w:rPr>
              <w:pPrChange w:id="3151" w:author="David Flynn" w:date="2019-09-24T15:01:00Z">
                <w:pPr>
                  <w:jc w:val="center"/>
                </w:pPr>
              </w:pPrChange>
            </w:pPr>
            <w:ins w:id="3152" w:author="David Flynn" w:date="2019-09-24T14:26:00Z">
              <w:r>
                <w:t>−1</w:t>
              </w:r>
            </w:ins>
          </w:p>
        </w:tc>
        <w:tc>
          <w:tcPr>
            <w:tcW w:w="0" w:type="auto"/>
          </w:tcPr>
          <w:p w14:paraId="58032D85" w14:textId="77777777" w:rsidR="00AE0F50" w:rsidRDefault="00AE0F50">
            <w:pPr>
              <w:pStyle w:val="tablecell"/>
              <w:jc w:val="center"/>
              <w:rPr>
                <w:ins w:id="3153" w:author="David Flynn" w:date="2019-09-24T14:26:00Z"/>
              </w:rPr>
              <w:pPrChange w:id="3154" w:author="David Flynn" w:date="2019-09-24T15:01:00Z">
                <w:pPr>
                  <w:jc w:val="center"/>
                </w:pPr>
              </w:pPrChange>
            </w:pPr>
            <w:ins w:id="3155" w:author="David Flynn" w:date="2019-09-24T14:26:00Z">
              <w:r>
                <w:t>−1</w:t>
              </w:r>
            </w:ins>
          </w:p>
        </w:tc>
        <w:tc>
          <w:tcPr>
            <w:tcW w:w="0" w:type="auto"/>
          </w:tcPr>
          <w:p w14:paraId="0CF62B59" w14:textId="77777777" w:rsidR="00AE0F50" w:rsidRDefault="00AE0F50">
            <w:pPr>
              <w:pStyle w:val="tablecell"/>
              <w:jc w:val="center"/>
              <w:rPr>
                <w:ins w:id="3156" w:author="David Flynn" w:date="2019-09-24T14:26:00Z"/>
              </w:rPr>
              <w:pPrChange w:id="3157" w:author="David Flynn" w:date="2019-09-24T15:01:00Z">
                <w:pPr>
                  <w:jc w:val="center"/>
                </w:pPr>
              </w:pPrChange>
            </w:pPr>
            <w:ins w:id="3158" w:author="David Flynn" w:date="2019-09-24T14:26:00Z">
              <w:r>
                <w:t>0</w:t>
              </w:r>
            </w:ins>
          </w:p>
        </w:tc>
        <w:tc>
          <w:tcPr>
            <w:tcW w:w="0" w:type="auto"/>
          </w:tcPr>
          <w:p w14:paraId="5AE9BB9D" w14:textId="77777777" w:rsidR="00AE0F50" w:rsidRDefault="00AE0F50">
            <w:pPr>
              <w:pStyle w:val="tablecell"/>
              <w:jc w:val="center"/>
              <w:rPr>
                <w:ins w:id="3159" w:author="David Flynn" w:date="2019-09-24T14:26:00Z"/>
              </w:rPr>
              <w:pPrChange w:id="3160" w:author="David Flynn" w:date="2019-09-24T15:01:00Z">
                <w:pPr>
                  <w:jc w:val="center"/>
                </w:pPr>
              </w:pPrChange>
            </w:pPr>
            <w:ins w:id="3161" w:author="David Flynn" w:date="2019-09-24T14:26:00Z">
              <w:r>
                <w:t>c</w:t>
              </w:r>
            </w:ins>
          </w:p>
        </w:tc>
        <w:tc>
          <w:tcPr>
            <w:tcW w:w="0" w:type="auto"/>
          </w:tcPr>
          <w:p w14:paraId="53CF5E69" w14:textId="77777777" w:rsidR="00AE0F50" w:rsidRDefault="00AE0F50">
            <w:pPr>
              <w:pStyle w:val="tablecell"/>
              <w:jc w:val="center"/>
              <w:rPr>
                <w:ins w:id="3162" w:author="David Flynn" w:date="2019-09-24T14:26:00Z"/>
              </w:rPr>
              <w:pPrChange w:id="3163" w:author="David Flynn" w:date="2019-09-24T15:01:00Z">
                <w:pPr>
                  <w:jc w:val="center"/>
                </w:pPr>
              </w:pPrChange>
            </w:pPr>
            <w:ins w:id="3164" w:author="David Flynn" w:date="2019-09-24T14:26:00Z">
              <w:r>
                <w:t>c</w:t>
              </w:r>
            </w:ins>
          </w:p>
        </w:tc>
        <w:tc>
          <w:tcPr>
            <w:tcW w:w="0" w:type="auto"/>
          </w:tcPr>
          <w:p w14:paraId="5565BCF5" w14:textId="77777777" w:rsidR="00AE0F50" w:rsidRDefault="00AE0F50">
            <w:pPr>
              <w:pStyle w:val="tablecell"/>
              <w:jc w:val="center"/>
              <w:rPr>
                <w:ins w:id="3165" w:author="David Flynn" w:date="2019-09-24T14:26:00Z"/>
              </w:rPr>
              <w:pPrChange w:id="3166" w:author="David Flynn" w:date="2019-09-24T15:01:00Z">
                <w:pPr>
                  <w:jc w:val="center"/>
                </w:pPr>
              </w:pPrChange>
            </w:pPr>
            <w:ins w:id="3167" w:author="David Flynn" w:date="2019-09-24T14:26:00Z">
              <w:r>
                <w:t>0</w:t>
              </w:r>
            </w:ins>
          </w:p>
        </w:tc>
        <w:tc>
          <w:tcPr>
            <w:tcW w:w="0" w:type="auto"/>
          </w:tcPr>
          <w:p w14:paraId="3B0EE28A" w14:textId="77777777" w:rsidR="00AE0F50" w:rsidRDefault="00AE0F50">
            <w:pPr>
              <w:pStyle w:val="tablecell"/>
              <w:jc w:val="center"/>
              <w:rPr>
                <w:ins w:id="3168" w:author="David Flynn" w:date="2019-09-24T14:26:00Z"/>
              </w:rPr>
              <w:pPrChange w:id="3169" w:author="David Flynn" w:date="2019-09-24T15:01:00Z">
                <w:pPr>
                  <w:jc w:val="center"/>
                </w:pPr>
              </w:pPrChange>
            </w:pPr>
            <w:ins w:id="3170" w:author="David Flynn" w:date="2019-09-24T14:26:00Z">
              <w:r>
                <w:t>0</w:t>
              </w:r>
            </w:ins>
          </w:p>
        </w:tc>
        <w:tc>
          <w:tcPr>
            <w:tcW w:w="0" w:type="auto"/>
          </w:tcPr>
          <w:p w14:paraId="45159250" w14:textId="77777777" w:rsidR="00AE0F50" w:rsidRDefault="00AE0F50">
            <w:pPr>
              <w:pStyle w:val="tablecell"/>
              <w:jc w:val="center"/>
              <w:rPr>
                <w:ins w:id="3171" w:author="David Flynn" w:date="2019-09-24T14:26:00Z"/>
              </w:rPr>
              <w:pPrChange w:id="3172" w:author="David Flynn" w:date="2019-09-24T15:01:00Z">
                <w:pPr>
                  <w:jc w:val="center"/>
                </w:pPr>
              </w:pPrChange>
            </w:pPr>
            <w:ins w:id="3173" w:author="David Flynn" w:date="2019-09-24T14:26:00Z">
              <w:r>
                <w:t>0</w:t>
              </w:r>
            </w:ins>
          </w:p>
        </w:tc>
        <w:tc>
          <w:tcPr>
            <w:tcW w:w="0" w:type="auto"/>
          </w:tcPr>
          <w:p w14:paraId="679ADA28" w14:textId="77777777" w:rsidR="00AE0F50" w:rsidRDefault="00AE0F50">
            <w:pPr>
              <w:pStyle w:val="tablecell"/>
              <w:jc w:val="center"/>
              <w:rPr>
                <w:ins w:id="3174" w:author="David Flynn" w:date="2019-09-24T14:26:00Z"/>
              </w:rPr>
              <w:pPrChange w:id="3175" w:author="David Flynn" w:date="2019-09-24T15:01:00Z">
                <w:pPr>
                  <w:jc w:val="center"/>
                </w:pPr>
              </w:pPrChange>
            </w:pPr>
            <w:ins w:id="3176" w:author="David Flynn" w:date="2019-09-24T14:26:00Z">
              <w:r>
                <w:t>0</w:t>
              </w:r>
            </w:ins>
          </w:p>
        </w:tc>
        <w:tc>
          <w:tcPr>
            <w:tcW w:w="0" w:type="auto"/>
          </w:tcPr>
          <w:p w14:paraId="3AB01B3B" w14:textId="77777777" w:rsidR="00AE0F50" w:rsidRDefault="00AE0F50">
            <w:pPr>
              <w:pStyle w:val="tablecell"/>
              <w:jc w:val="center"/>
              <w:rPr>
                <w:ins w:id="3177" w:author="David Flynn" w:date="2019-09-24T14:26:00Z"/>
              </w:rPr>
              <w:pPrChange w:id="3178" w:author="David Flynn" w:date="2019-09-24T15:01:00Z">
                <w:pPr>
                  <w:jc w:val="center"/>
                </w:pPr>
              </w:pPrChange>
            </w:pPr>
            <w:ins w:id="3179" w:author="David Flynn" w:date="2019-09-24T14:26:00Z">
              <w:r>
                <w:t>0</w:t>
              </w:r>
            </w:ins>
          </w:p>
        </w:tc>
        <w:tc>
          <w:tcPr>
            <w:tcW w:w="0" w:type="auto"/>
          </w:tcPr>
          <w:p w14:paraId="11117317" w14:textId="77777777" w:rsidR="00AE0F50" w:rsidRDefault="00AE0F50">
            <w:pPr>
              <w:pStyle w:val="tablecell"/>
              <w:jc w:val="center"/>
              <w:rPr>
                <w:ins w:id="3180" w:author="David Flynn" w:date="2019-09-24T14:26:00Z"/>
              </w:rPr>
              <w:pPrChange w:id="3181" w:author="David Flynn" w:date="2019-09-24T15:01:00Z">
                <w:pPr>
                  <w:jc w:val="center"/>
                </w:pPr>
              </w:pPrChange>
            </w:pPr>
            <w:ins w:id="3182" w:author="David Flynn" w:date="2019-09-24T14:26:00Z">
              <w:r>
                <w:t>0</w:t>
              </w:r>
            </w:ins>
          </w:p>
        </w:tc>
      </w:tr>
      <w:tr w:rsidR="00AE0F50" w14:paraId="5BD27DD8" w14:textId="77777777" w:rsidTr="00B10DF0">
        <w:trPr>
          <w:jc w:val="center"/>
          <w:ins w:id="3183" w:author="David Flynn" w:date="2019-09-24T14:26:00Z"/>
        </w:trPr>
        <w:tc>
          <w:tcPr>
            <w:tcW w:w="0" w:type="auto"/>
          </w:tcPr>
          <w:p w14:paraId="6A172513" w14:textId="77777777" w:rsidR="00AE0F50" w:rsidRDefault="00AE0F50">
            <w:pPr>
              <w:pStyle w:val="tablecell"/>
              <w:jc w:val="center"/>
              <w:rPr>
                <w:ins w:id="3184" w:author="David Flynn" w:date="2019-09-24T14:26:00Z"/>
              </w:rPr>
              <w:pPrChange w:id="3185" w:author="David Flynn" w:date="2019-09-24T15:01:00Z">
                <w:pPr>
                  <w:jc w:val="center"/>
                </w:pPr>
              </w:pPrChange>
            </w:pPr>
            <w:ins w:id="3186" w:author="David Flynn" w:date="2019-09-24T14:26:00Z">
              <w:r>
                <w:t>0</w:t>
              </w:r>
            </w:ins>
          </w:p>
        </w:tc>
        <w:tc>
          <w:tcPr>
            <w:tcW w:w="0" w:type="auto"/>
          </w:tcPr>
          <w:p w14:paraId="14F64949" w14:textId="77777777" w:rsidR="00AE0F50" w:rsidRDefault="00AE0F50">
            <w:pPr>
              <w:pStyle w:val="tablecell"/>
              <w:jc w:val="center"/>
              <w:rPr>
                <w:ins w:id="3187" w:author="David Flynn" w:date="2019-09-24T14:26:00Z"/>
              </w:rPr>
              <w:pPrChange w:id="3188" w:author="David Flynn" w:date="2019-09-24T15:01:00Z">
                <w:pPr>
                  <w:jc w:val="center"/>
                </w:pPr>
              </w:pPrChange>
            </w:pPr>
            <w:ins w:id="3189" w:author="David Flynn" w:date="2019-09-24T14:26:00Z">
              <w:r>
                <w:t>1</w:t>
              </w:r>
            </w:ins>
          </w:p>
        </w:tc>
        <w:tc>
          <w:tcPr>
            <w:tcW w:w="0" w:type="auto"/>
          </w:tcPr>
          <w:p w14:paraId="476620E7" w14:textId="77777777" w:rsidR="00AE0F50" w:rsidRDefault="00AE0F50">
            <w:pPr>
              <w:pStyle w:val="tablecell"/>
              <w:jc w:val="center"/>
              <w:rPr>
                <w:ins w:id="3190" w:author="David Flynn" w:date="2019-09-24T14:26:00Z"/>
              </w:rPr>
              <w:pPrChange w:id="3191" w:author="David Flynn" w:date="2019-09-24T15:01:00Z">
                <w:pPr>
                  <w:jc w:val="center"/>
                </w:pPr>
              </w:pPrChange>
            </w:pPr>
            <w:ins w:id="3192" w:author="David Flynn" w:date="2019-09-24T14:26:00Z">
              <w:r>
                <w:t>1</w:t>
              </w:r>
            </w:ins>
          </w:p>
        </w:tc>
        <w:tc>
          <w:tcPr>
            <w:tcW w:w="0" w:type="auto"/>
          </w:tcPr>
          <w:p w14:paraId="34091E47" w14:textId="77777777" w:rsidR="00AE0F50" w:rsidRDefault="00AE0F50">
            <w:pPr>
              <w:pStyle w:val="tablecell"/>
              <w:jc w:val="center"/>
              <w:rPr>
                <w:ins w:id="3193" w:author="David Flynn" w:date="2019-09-24T14:26:00Z"/>
              </w:rPr>
              <w:pPrChange w:id="3194" w:author="David Flynn" w:date="2019-09-24T15:01:00Z">
                <w:pPr>
                  <w:jc w:val="center"/>
                </w:pPr>
              </w:pPrChange>
            </w:pPr>
            <w:ins w:id="3195" w:author="David Flynn" w:date="2019-09-24T14:26:00Z">
              <w:r>
                <w:t>0</w:t>
              </w:r>
            </w:ins>
          </w:p>
        </w:tc>
        <w:tc>
          <w:tcPr>
            <w:tcW w:w="0" w:type="auto"/>
          </w:tcPr>
          <w:p w14:paraId="5CDB53E5" w14:textId="77777777" w:rsidR="00AE0F50" w:rsidRDefault="00AE0F50">
            <w:pPr>
              <w:pStyle w:val="tablecell"/>
              <w:jc w:val="center"/>
              <w:rPr>
                <w:ins w:id="3196" w:author="David Flynn" w:date="2019-09-24T14:26:00Z"/>
              </w:rPr>
              <w:pPrChange w:id="3197" w:author="David Flynn" w:date="2019-09-24T15:01:00Z">
                <w:pPr>
                  <w:jc w:val="center"/>
                </w:pPr>
              </w:pPrChange>
            </w:pPr>
            <w:ins w:id="3198" w:author="David Flynn" w:date="2019-09-24T14:26:00Z">
              <w:r>
                <w:t>0</w:t>
              </w:r>
            </w:ins>
          </w:p>
        </w:tc>
        <w:tc>
          <w:tcPr>
            <w:tcW w:w="0" w:type="auto"/>
          </w:tcPr>
          <w:p w14:paraId="652E6AAE" w14:textId="77777777" w:rsidR="00AE0F50" w:rsidRDefault="00AE0F50">
            <w:pPr>
              <w:pStyle w:val="tablecell"/>
              <w:jc w:val="center"/>
              <w:rPr>
                <w:ins w:id="3199" w:author="David Flynn" w:date="2019-09-24T14:26:00Z"/>
              </w:rPr>
              <w:pPrChange w:id="3200" w:author="David Flynn" w:date="2019-09-24T15:01:00Z">
                <w:pPr>
                  <w:jc w:val="center"/>
                </w:pPr>
              </w:pPrChange>
            </w:pPr>
            <w:ins w:id="3201" w:author="David Flynn" w:date="2019-09-24T14:26:00Z">
              <w:r>
                <w:t>0</w:t>
              </w:r>
            </w:ins>
          </w:p>
        </w:tc>
        <w:tc>
          <w:tcPr>
            <w:tcW w:w="0" w:type="auto"/>
          </w:tcPr>
          <w:p w14:paraId="40BF8408" w14:textId="77777777" w:rsidR="00AE0F50" w:rsidRDefault="00AE0F50">
            <w:pPr>
              <w:pStyle w:val="tablecell"/>
              <w:jc w:val="center"/>
              <w:rPr>
                <w:ins w:id="3202" w:author="David Flynn" w:date="2019-09-24T14:26:00Z"/>
              </w:rPr>
              <w:pPrChange w:id="3203" w:author="David Flynn" w:date="2019-09-24T15:01:00Z">
                <w:pPr>
                  <w:jc w:val="center"/>
                </w:pPr>
              </w:pPrChange>
            </w:pPr>
            <w:ins w:id="3204" w:author="David Flynn" w:date="2019-09-24T14:26:00Z">
              <w:r>
                <w:t>c</w:t>
              </w:r>
            </w:ins>
          </w:p>
        </w:tc>
        <w:tc>
          <w:tcPr>
            <w:tcW w:w="0" w:type="auto"/>
          </w:tcPr>
          <w:p w14:paraId="0E38F330" w14:textId="77777777" w:rsidR="00AE0F50" w:rsidRDefault="00AE0F50">
            <w:pPr>
              <w:pStyle w:val="tablecell"/>
              <w:jc w:val="center"/>
              <w:rPr>
                <w:ins w:id="3205" w:author="David Flynn" w:date="2019-09-24T14:26:00Z"/>
              </w:rPr>
              <w:pPrChange w:id="3206" w:author="David Flynn" w:date="2019-09-24T15:01:00Z">
                <w:pPr>
                  <w:jc w:val="center"/>
                </w:pPr>
              </w:pPrChange>
            </w:pPr>
            <w:ins w:id="3207" w:author="David Flynn" w:date="2019-09-24T14:26:00Z">
              <w:r>
                <w:t>0</w:t>
              </w:r>
            </w:ins>
          </w:p>
        </w:tc>
        <w:tc>
          <w:tcPr>
            <w:tcW w:w="0" w:type="auto"/>
          </w:tcPr>
          <w:p w14:paraId="39D62878" w14:textId="77777777" w:rsidR="00AE0F50" w:rsidRDefault="00AE0F50">
            <w:pPr>
              <w:pStyle w:val="tablecell"/>
              <w:jc w:val="center"/>
              <w:rPr>
                <w:ins w:id="3208" w:author="David Flynn" w:date="2019-09-24T14:26:00Z"/>
              </w:rPr>
              <w:pPrChange w:id="3209" w:author="David Flynn" w:date="2019-09-24T15:01:00Z">
                <w:pPr>
                  <w:jc w:val="center"/>
                </w:pPr>
              </w:pPrChange>
            </w:pPr>
            <w:ins w:id="3210" w:author="David Flynn" w:date="2019-09-24T14:26:00Z">
              <w:r>
                <w:t>0</w:t>
              </w:r>
            </w:ins>
          </w:p>
        </w:tc>
        <w:tc>
          <w:tcPr>
            <w:tcW w:w="0" w:type="auto"/>
          </w:tcPr>
          <w:p w14:paraId="67DB47A0" w14:textId="77777777" w:rsidR="00AE0F50" w:rsidRDefault="00AE0F50">
            <w:pPr>
              <w:pStyle w:val="tablecell"/>
              <w:jc w:val="center"/>
              <w:rPr>
                <w:ins w:id="3211" w:author="David Flynn" w:date="2019-09-24T14:26:00Z"/>
              </w:rPr>
              <w:pPrChange w:id="3212" w:author="David Flynn" w:date="2019-09-24T15:01:00Z">
                <w:pPr>
                  <w:jc w:val="center"/>
                </w:pPr>
              </w:pPrChange>
            </w:pPr>
            <w:ins w:id="3213" w:author="David Flynn" w:date="2019-09-24T14:26:00Z">
              <w:r>
                <w:t>0</w:t>
              </w:r>
            </w:ins>
          </w:p>
        </w:tc>
        <w:tc>
          <w:tcPr>
            <w:tcW w:w="0" w:type="auto"/>
          </w:tcPr>
          <w:p w14:paraId="6257C2A1" w14:textId="77777777" w:rsidR="00AE0F50" w:rsidRDefault="00AE0F50">
            <w:pPr>
              <w:pStyle w:val="tablecell"/>
              <w:jc w:val="center"/>
              <w:rPr>
                <w:ins w:id="3214" w:author="David Flynn" w:date="2019-09-24T14:26:00Z"/>
              </w:rPr>
              <w:pPrChange w:id="3215" w:author="David Flynn" w:date="2019-09-24T15:01:00Z">
                <w:pPr>
                  <w:jc w:val="center"/>
                </w:pPr>
              </w:pPrChange>
            </w:pPr>
            <w:ins w:id="3216" w:author="David Flynn" w:date="2019-09-24T14:26:00Z">
              <w:r>
                <w:t>c</w:t>
              </w:r>
            </w:ins>
          </w:p>
        </w:tc>
      </w:tr>
      <w:tr w:rsidR="00AE0F50" w14:paraId="7A81F29D" w14:textId="77777777" w:rsidTr="00B10DF0">
        <w:trPr>
          <w:jc w:val="center"/>
          <w:ins w:id="3217" w:author="David Flynn" w:date="2019-09-24T14:26:00Z"/>
        </w:trPr>
        <w:tc>
          <w:tcPr>
            <w:tcW w:w="0" w:type="auto"/>
          </w:tcPr>
          <w:p w14:paraId="35329BC4" w14:textId="77777777" w:rsidR="00AE0F50" w:rsidRDefault="00AE0F50">
            <w:pPr>
              <w:pStyle w:val="tablecell"/>
              <w:jc w:val="center"/>
              <w:rPr>
                <w:ins w:id="3218" w:author="David Flynn" w:date="2019-09-24T14:26:00Z"/>
              </w:rPr>
              <w:pPrChange w:id="3219" w:author="David Flynn" w:date="2019-09-24T15:01:00Z">
                <w:pPr>
                  <w:jc w:val="center"/>
                </w:pPr>
              </w:pPrChange>
            </w:pPr>
            <w:ins w:id="3220" w:author="David Flynn" w:date="2019-09-24T14:26:00Z">
              <w:r>
                <w:t>0</w:t>
              </w:r>
            </w:ins>
          </w:p>
        </w:tc>
        <w:tc>
          <w:tcPr>
            <w:tcW w:w="0" w:type="auto"/>
          </w:tcPr>
          <w:p w14:paraId="718E6EF0" w14:textId="77777777" w:rsidR="00AE0F50" w:rsidRDefault="00AE0F50">
            <w:pPr>
              <w:pStyle w:val="tablecell"/>
              <w:jc w:val="center"/>
              <w:rPr>
                <w:ins w:id="3221" w:author="David Flynn" w:date="2019-09-24T14:26:00Z"/>
              </w:rPr>
              <w:pPrChange w:id="3222" w:author="David Flynn" w:date="2019-09-24T15:01:00Z">
                <w:pPr>
                  <w:jc w:val="center"/>
                </w:pPr>
              </w:pPrChange>
            </w:pPr>
            <w:ins w:id="3223" w:author="David Flynn" w:date="2019-09-24T14:26:00Z">
              <w:r>
                <w:t>−1</w:t>
              </w:r>
            </w:ins>
          </w:p>
        </w:tc>
        <w:tc>
          <w:tcPr>
            <w:tcW w:w="0" w:type="auto"/>
          </w:tcPr>
          <w:p w14:paraId="0042EAFF" w14:textId="77777777" w:rsidR="00AE0F50" w:rsidRDefault="00AE0F50">
            <w:pPr>
              <w:pStyle w:val="tablecell"/>
              <w:jc w:val="center"/>
              <w:rPr>
                <w:ins w:id="3224" w:author="David Flynn" w:date="2019-09-24T14:26:00Z"/>
              </w:rPr>
              <w:pPrChange w:id="3225" w:author="David Flynn" w:date="2019-09-24T15:01:00Z">
                <w:pPr>
                  <w:jc w:val="center"/>
                </w:pPr>
              </w:pPrChange>
            </w:pPr>
            <w:ins w:id="3226" w:author="David Flynn" w:date="2019-09-24T14:26:00Z">
              <w:r>
                <w:t>1</w:t>
              </w:r>
            </w:ins>
          </w:p>
        </w:tc>
        <w:tc>
          <w:tcPr>
            <w:tcW w:w="0" w:type="auto"/>
          </w:tcPr>
          <w:p w14:paraId="223DEB37" w14:textId="77777777" w:rsidR="00AE0F50" w:rsidRDefault="00AE0F50">
            <w:pPr>
              <w:pStyle w:val="tablecell"/>
              <w:jc w:val="center"/>
              <w:rPr>
                <w:ins w:id="3227" w:author="David Flynn" w:date="2019-09-24T14:26:00Z"/>
              </w:rPr>
              <w:pPrChange w:id="3228" w:author="David Flynn" w:date="2019-09-24T15:01:00Z">
                <w:pPr>
                  <w:jc w:val="center"/>
                </w:pPr>
              </w:pPrChange>
            </w:pPr>
            <w:ins w:id="3229" w:author="David Flynn" w:date="2019-09-24T14:26:00Z">
              <w:r>
                <w:t>0</w:t>
              </w:r>
            </w:ins>
          </w:p>
        </w:tc>
        <w:tc>
          <w:tcPr>
            <w:tcW w:w="0" w:type="auto"/>
          </w:tcPr>
          <w:p w14:paraId="3C7567C3" w14:textId="77777777" w:rsidR="00AE0F50" w:rsidRDefault="00AE0F50">
            <w:pPr>
              <w:pStyle w:val="tablecell"/>
              <w:jc w:val="center"/>
              <w:rPr>
                <w:ins w:id="3230" w:author="David Flynn" w:date="2019-09-24T14:26:00Z"/>
              </w:rPr>
              <w:pPrChange w:id="3231" w:author="David Flynn" w:date="2019-09-24T15:01:00Z">
                <w:pPr>
                  <w:jc w:val="center"/>
                </w:pPr>
              </w:pPrChange>
            </w:pPr>
            <w:ins w:id="3232" w:author="David Flynn" w:date="2019-09-24T14:26:00Z">
              <w:r>
                <w:t>c</w:t>
              </w:r>
            </w:ins>
          </w:p>
        </w:tc>
        <w:tc>
          <w:tcPr>
            <w:tcW w:w="0" w:type="auto"/>
          </w:tcPr>
          <w:p w14:paraId="7F1A7057" w14:textId="77777777" w:rsidR="00AE0F50" w:rsidRDefault="00AE0F50">
            <w:pPr>
              <w:pStyle w:val="tablecell"/>
              <w:jc w:val="center"/>
              <w:rPr>
                <w:ins w:id="3233" w:author="David Flynn" w:date="2019-09-24T14:26:00Z"/>
              </w:rPr>
              <w:pPrChange w:id="3234" w:author="David Flynn" w:date="2019-09-24T15:01:00Z">
                <w:pPr>
                  <w:jc w:val="center"/>
                </w:pPr>
              </w:pPrChange>
            </w:pPr>
            <w:ins w:id="3235" w:author="David Flynn" w:date="2019-09-24T14:26:00Z">
              <w:r>
                <w:t>0</w:t>
              </w:r>
            </w:ins>
          </w:p>
        </w:tc>
        <w:tc>
          <w:tcPr>
            <w:tcW w:w="0" w:type="auto"/>
          </w:tcPr>
          <w:p w14:paraId="3454A4E7" w14:textId="77777777" w:rsidR="00AE0F50" w:rsidRDefault="00AE0F50">
            <w:pPr>
              <w:pStyle w:val="tablecell"/>
              <w:jc w:val="center"/>
              <w:rPr>
                <w:ins w:id="3236" w:author="David Flynn" w:date="2019-09-24T14:26:00Z"/>
              </w:rPr>
              <w:pPrChange w:id="3237" w:author="David Flynn" w:date="2019-09-24T15:01:00Z">
                <w:pPr>
                  <w:jc w:val="center"/>
                </w:pPr>
              </w:pPrChange>
            </w:pPr>
            <w:ins w:id="3238" w:author="David Flynn" w:date="2019-09-24T14:26:00Z">
              <w:r>
                <w:t>0</w:t>
              </w:r>
            </w:ins>
          </w:p>
        </w:tc>
        <w:tc>
          <w:tcPr>
            <w:tcW w:w="0" w:type="auto"/>
          </w:tcPr>
          <w:p w14:paraId="2E470FF4" w14:textId="77777777" w:rsidR="00AE0F50" w:rsidRDefault="00AE0F50">
            <w:pPr>
              <w:pStyle w:val="tablecell"/>
              <w:jc w:val="center"/>
              <w:rPr>
                <w:ins w:id="3239" w:author="David Flynn" w:date="2019-09-24T14:26:00Z"/>
              </w:rPr>
              <w:pPrChange w:id="3240" w:author="David Flynn" w:date="2019-09-24T15:01:00Z">
                <w:pPr>
                  <w:jc w:val="center"/>
                </w:pPr>
              </w:pPrChange>
            </w:pPr>
            <w:ins w:id="3241" w:author="David Flynn" w:date="2019-09-24T14:26:00Z">
              <w:r>
                <w:t>0</w:t>
              </w:r>
            </w:ins>
          </w:p>
        </w:tc>
        <w:tc>
          <w:tcPr>
            <w:tcW w:w="0" w:type="auto"/>
          </w:tcPr>
          <w:p w14:paraId="773BDBE7" w14:textId="77777777" w:rsidR="00AE0F50" w:rsidRDefault="00AE0F50">
            <w:pPr>
              <w:pStyle w:val="tablecell"/>
              <w:jc w:val="center"/>
              <w:rPr>
                <w:ins w:id="3242" w:author="David Flynn" w:date="2019-09-24T14:26:00Z"/>
              </w:rPr>
              <w:pPrChange w:id="3243" w:author="David Flynn" w:date="2019-09-24T15:01:00Z">
                <w:pPr>
                  <w:jc w:val="center"/>
                </w:pPr>
              </w:pPrChange>
            </w:pPr>
            <w:ins w:id="3244" w:author="David Flynn" w:date="2019-09-24T14:26:00Z">
              <w:r>
                <w:t>c</w:t>
              </w:r>
            </w:ins>
          </w:p>
        </w:tc>
        <w:tc>
          <w:tcPr>
            <w:tcW w:w="0" w:type="auto"/>
          </w:tcPr>
          <w:p w14:paraId="4E702C12" w14:textId="77777777" w:rsidR="00AE0F50" w:rsidRDefault="00AE0F50">
            <w:pPr>
              <w:pStyle w:val="tablecell"/>
              <w:jc w:val="center"/>
              <w:rPr>
                <w:ins w:id="3245" w:author="David Flynn" w:date="2019-09-24T14:26:00Z"/>
              </w:rPr>
              <w:pPrChange w:id="3246" w:author="David Flynn" w:date="2019-09-24T15:01:00Z">
                <w:pPr>
                  <w:jc w:val="center"/>
                </w:pPr>
              </w:pPrChange>
            </w:pPr>
            <w:ins w:id="3247" w:author="David Flynn" w:date="2019-09-24T14:26:00Z">
              <w:r>
                <w:t>0</w:t>
              </w:r>
            </w:ins>
          </w:p>
        </w:tc>
        <w:tc>
          <w:tcPr>
            <w:tcW w:w="0" w:type="auto"/>
          </w:tcPr>
          <w:p w14:paraId="405791D2" w14:textId="77777777" w:rsidR="00AE0F50" w:rsidRDefault="00AE0F50">
            <w:pPr>
              <w:pStyle w:val="tablecell"/>
              <w:jc w:val="center"/>
              <w:rPr>
                <w:ins w:id="3248" w:author="David Flynn" w:date="2019-09-24T14:26:00Z"/>
              </w:rPr>
              <w:pPrChange w:id="3249" w:author="David Flynn" w:date="2019-09-24T15:01:00Z">
                <w:pPr>
                  <w:jc w:val="center"/>
                </w:pPr>
              </w:pPrChange>
            </w:pPr>
            <w:ins w:id="3250" w:author="David Flynn" w:date="2019-09-24T14:26:00Z">
              <w:r>
                <w:t>0</w:t>
              </w:r>
            </w:ins>
          </w:p>
        </w:tc>
      </w:tr>
      <w:tr w:rsidR="00AE0F50" w14:paraId="70746726" w14:textId="77777777" w:rsidTr="00B10DF0">
        <w:trPr>
          <w:jc w:val="center"/>
          <w:ins w:id="3251" w:author="David Flynn" w:date="2019-09-24T14:26:00Z"/>
        </w:trPr>
        <w:tc>
          <w:tcPr>
            <w:tcW w:w="0" w:type="auto"/>
          </w:tcPr>
          <w:p w14:paraId="66455C41" w14:textId="77777777" w:rsidR="00AE0F50" w:rsidRDefault="00AE0F50">
            <w:pPr>
              <w:pStyle w:val="tablecell"/>
              <w:jc w:val="center"/>
              <w:rPr>
                <w:ins w:id="3252" w:author="David Flynn" w:date="2019-09-24T14:26:00Z"/>
              </w:rPr>
              <w:pPrChange w:id="3253" w:author="David Flynn" w:date="2019-09-24T15:01:00Z">
                <w:pPr>
                  <w:jc w:val="center"/>
                </w:pPr>
              </w:pPrChange>
            </w:pPr>
            <w:ins w:id="3254" w:author="David Flynn" w:date="2019-09-24T14:26:00Z">
              <w:r>
                <w:t>0</w:t>
              </w:r>
            </w:ins>
          </w:p>
        </w:tc>
        <w:tc>
          <w:tcPr>
            <w:tcW w:w="0" w:type="auto"/>
          </w:tcPr>
          <w:p w14:paraId="0DF1271F" w14:textId="77777777" w:rsidR="00AE0F50" w:rsidRDefault="00AE0F50">
            <w:pPr>
              <w:pStyle w:val="tablecell"/>
              <w:jc w:val="center"/>
              <w:rPr>
                <w:ins w:id="3255" w:author="David Flynn" w:date="2019-09-24T14:26:00Z"/>
              </w:rPr>
              <w:pPrChange w:id="3256" w:author="David Flynn" w:date="2019-09-24T15:01:00Z">
                <w:pPr>
                  <w:jc w:val="center"/>
                </w:pPr>
              </w:pPrChange>
            </w:pPr>
            <w:ins w:id="3257" w:author="David Flynn" w:date="2019-09-24T14:26:00Z">
              <w:r>
                <w:t>1</w:t>
              </w:r>
            </w:ins>
          </w:p>
        </w:tc>
        <w:tc>
          <w:tcPr>
            <w:tcW w:w="0" w:type="auto"/>
          </w:tcPr>
          <w:p w14:paraId="77768D40" w14:textId="77777777" w:rsidR="00AE0F50" w:rsidRDefault="00AE0F50">
            <w:pPr>
              <w:pStyle w:val="tablecell"/>
              <w:jc w:val="center"/>
              <w:rPr>
                <w:ins w:id="3258" w:author="David Flynn" w:date="2019-09-24T14:26:00Z"/>
              </w:rPr>
              <w:pPrChange w:id="3259" w:author="David Flynn" w:date="2019-09-24T15:01:00Z">
                <w:pPr>
                  <w:jc w:val="center"/>
                </w:pPr>
              </w:pPrChange>
            </w:pPr>
            <w:ins w:id="3260" w:author="David Flynn" w:date="2019-09-24T14:26:00Z">
              <w:r>
                <w:t>−1</w:t>
              </w:r>
            </w:ins>
          </w:p>
        </w:tc>
        <w:tc>
          <w:tcPr>
            <w:tcW w:w="0" w:type="auto"/>
          </w:tcPr>
          <w:p w14:paraId="1A15CAE9" w14:textId="77777777" w:rsidR="00AE0F50" w:rsidRDefault="00AE0F50">
            <w:pPr>
              <w:pStyle w:val="tablecell"/>
              <w:jc w:val="center"/>
              <w:rPr>
                <w:ins w:id="3261" w:author="David Flynn" w:date="2019-09-24T14:26:00Z"/>
              </w:rPr>
              <w:pPrChange w:id="3262" w:author="David Flynn" w:date="2019-09-24T15:01:00Z">
                <w:pPr>
                  <w:jc w:val="center"/>
                </w:pPr>
              </w:pPrChange>
            </w:pPr>
            <w:ins w:id="3263" w:author="David Flynn" w:date="2019-09-24T14:26:00Z">
              <w:r>
                <w:t>0</w:t>
              </w:r>
            </w:ins>
          </w:p>
        </w:tc>
        <w:tc>
          <w:tcPr>
            <w:tcW w:w="0" w:type="auto"/>
          </w:tcPr>
          <w:p w14:paraId="51160D75" w14:textId="77777777" w:rsidR="00AE0F50" w:rsidRDefault="00AE0F50">
            <w:pPr>
              <w:pStyle w:val="tablecell"/>
              <w:jc w:val="center"/>
              <w:rPr>
                <w:ins w:id="3264" w:author="David Flynn" w:date="2019-09-24T14:26:00Z"/>
              </w:rPr>
              <w:pPrChange w:id="3265" w:author="David Flynn" w:date="2019-09-24T15:01:00Z">
                <w:pPr>
                  <w:jc w:val="center"/>
                </w:pPr>
              </w:pPrChange>
            </w:pPr>
            <w:ins w:id="3266" w:author="David Flynn" w:date="2019-09-24T14:26:00Z">
              <w:r>
                <w:t>0</w:t>
              </w:r>
            </w:ins>
          </w:p>
        </w:tc>
        <w:tc>
          <w:tcPr>
            <w:tcW w:w="0" w:type="auto"/>
          </w:tcPr>
          <w:p w14:paraId="560F1FEA" w14:textId="77777777" w:rsidR="00AE0F50" w:rsidRDefault="00AE0F50">
            <w:pPr>
              <w:pStyle w:val="tablecell"/>
              <w:jc w:val="center"/>
              <w:rPr>
                <w:ins w:id="3267" w:author="David Flynn" w:date="2019-09-24T14:26:00Z"/>
              </w:rPr>
              <w:pPrChange w:id="3268" w:author="David Flynn" w:date="2019-09-24T15:01:00Z">
                <w:pPr>
                  <w:jc w:val="center"/>
                </w:pPr>
              </w:pPrChange>
            </w:pPr>
            <w:ins w:id="3269" w:author="David Flynn" w:date="2019-09-24T14:26:00Z">
              <w:r>
                <w:t>c</w:t>
              </w:r>
            </w:ins>
          </w:p>
        </w:tc>
        <w:tc>
          <w:tcPr>
            <w:tcW w:w="0" w:type="auto"/>
          </w:tcPr>
          <w:p w14:paraId="1D4828C1" w14:textId="77777777" w:rsidR="00AE0F50" w:rsidRDefault="00AE0F50">
            <w:pPr>
              <w:pStyle w:val="tablecell"/>
              <w:jc w:val="center"/>
              <w:rPr>
                <w:ins w:id="3270" w:author="David Flynn" w:date="2019-09-24T14:26:00Z"/>
              </w:rPr>
              <w:pPrChange w:id="3271" w:author="David Flynn" w:date="2019-09-24T15:01:00Z">
                <w:pPr>
                  <w:jc w:val="center"/>
                </w:pPr>
              </w:pPrChange>
            </w:pPr>
            <w:ins w:id="3272" w:author="David Flynn" w:date="2019-09-24T14:26:00Z">
              <w:r>
                <w:t>0</w:t>
              </w:r>
            </w:ins>
          </w:p>
        </w:tc>
        <w:tc>
          <w:tcPr>
            <w:tcW w:w="0" w:type="auto"/>
          </w:tcPr>
          <w:p w14:paraId="7450384C" w14:textId="77777777" w:rsidR="00AE0F50" w:rsidRDefault="00AE0F50">
            <w:pPr>
              <w:pStyle w:val="tablecell"/>
              <w:jc w:val="center"/>
              <w:rPr>
                <w:ins w:id="3273" w:author="David Flynn" w:date="2019-09-24T14:26:00Z"/>
              </w:rPr>
              <w:pPrChange w:id="3274" w:author="David Flynn" w:date="2019-09-24T15:01:00Z">
                <w:pPr>
                  <w:jc w:val="center"/>
                </w:pPr>
              </w:pPrChange>
            </w:pPr>
            <w:ins w:id="3275" w:author="David Flynn" w:date="2019-09-24T14:26:00Z">
              <w:r>
                <w:t>0</w:t>
              </w:r>
            </w:ins>
          </w:p>
        </w:tc>
        <w:tc>
          <w:tcPr>
            <w:tcW w:w="0" w:type="auto"/>
          </w:tcPr>
          <w:p w14:paraId="448CA0B0" w14:textId="77777777" w:rsidR="00AE0F50" w:rsidRDefault="00AE0F50">
            <w:pPr>
              <w:pStyle w:val="tablecell"/>
              <w:jc w:val="center"/>
              <w:rPr>
                <w:ins w:id="3276" w:author="David Flynn" w:date="2019-09-24T14:26:00Z"/>
              </w:rPr>
              <w:pPrChange w:id="3277" w:author="David Flynn" w:date="2019-09-24T15:01:00Z">
                <w:pPr>
                  <w:jc w:val="center"/>
                </w:pPr>
              </w:pPrChange>
            </w:pPr>
            <w:ins w:id="3278" w:author="David Flynn" w:date="2019-09-24T14:26:00Z">
              <w:r>
                <w:t>0</w:t>
              </w:r>
            </w:ins>
          </w:p>
        </w:tc>
        <w:tc>
          <w:tcPr>
            <w:tcW w:w="0" w:type="auto"/>
          </w:tcPr>
          <w:p w14:paraId="61FD5B20" w14:textId="77777777" w:rsidR="00AE0F50" w:rsidRDefault="00AE0F50">
            <w:pPr>
              <w:pStyle w:val="tablecell"/>
              <w:jc w:val="center"/>
              <w:rPr>
                <w:ins w:id="3279" w:author="David Flynn" w:date="2019-09-24T14:26:00Z"/>
              </w:rPr>
              <w:pPrChange w:id="3280" w:author="David Flynn" w:date="2019-09-24T15:01:00Z">
                <w:pPr>
                  <w:jc w:val="center"/>
                </w:pPr>
              </w:pPrChange>
            </w:pPr>
            <w:ins w:id="3281" w:author="David Flynn" w:date="2019-09-24T14:26:00Z">
              <w:r>
                <w:t>c</w:t>
              </w:r>
            </w:ins>
          </w:p>
        </w:tc>
        <w:tc>
          <w:tcPr>
            <w:tcW w:w="0" w:type="auto"/>
          </w:tcPr>
          <w:p w14:paraId="4F9DB6A3" w14:textId="77777777" w:rsidR="00AE0F50" w:rsidRDefault="00AE0F50">
            <w:pPr>
              <w:pStyle w:val="tablecell"/>
              <w:jc w:val="center"/>
              <w:rPr>
                <w:ins w:id="3282" w:author="David Flynn" w:date="2019-09-24T14:26:00Z"/>
              </w:rPr>
              <w:pPrChange w:id="3283" w:author="David Flynn" w:date="2019-09-24T15:01:00Z">
                <w:pPr>
                  <w:jc w:val="center"/>
                </w:pPr>
              </w:pPrChange>
            </w:pPr>
            <w:ins w:id="3284" w:author="David Flynn" w:date="2019-09-24T14:26:00Z">
              <w:r>
                <w:t>0</w:t>
              </w:r>
            </w:ins>
          </w:p>
        </w:tc>
      </w:tr>
      <w:tr w:rsidR="00AE0F50" w14:paraId="675FB6F9" w14:textId="77777777" w:rsidTr="00B10DF0">
        <w:trPr>
          <w:jc w:val="center"/>
          <w:ins w:id="3285" w:author="David Flynn" w:date="2019-09-24T14:26:00Z"/>
        </w:trPr>
        <w:tc>
          <w:tcPr>
            <w:tcW w:w="0" w:type="auto"/>
          </w:tcPr>
          <w:p w14:paraId="3CA61823" w14:textId="77777777" w:rsidR="00AE0F50" w:rsidRDefault="00AE0F50">
            <w:pPr>
              <w:pStyle w:val="tablecell"/>
              <w:jc w:val="center"/>
              <w:rPr>
                <w:ins w:id="3286" w:author="David Flynn" w:date="2019-09-24T14:26:00Z"/>
              </w:rPr>
              <w:pPrChange w:id="3287" w:author="David Flynn" w:date="2019-09-24T15:01:00Z">
                <w:pPr>
                  <w:jc w:val="center"/>
                </w:pPr>
              </w:pPrChange>
            </w:pPr>
            <w:ins w:id="3288" w:author="David Flynn" w:date="2019-09-24T14:26:00Z">
              <w:r>
                <w:t>0</w:t>
              </w:r>
            </w:ins>
          </w:p>
        </w:tc>
        <w:tc>
          <w:tcPr>
            <w:tcW w:w="0" w:type="auto"/>
          </w:tcPr>
          <w:p w14:paraId="4AF8CFF4" w14:textId="77777777" w:rsidR="00AE0F50" w:rsidRDefault="00AE0F50">
            <w:pPr>
              <w:pStyle w:val="tablecell"/>
              <w:jc w:val="center"/>
              <w:rPr>
                <w:ins w:id="3289" w:author="David Flynn" w:date="2019-09-24T14:26:00Z"/>
              </w:rPr>
              <w:pPrChange w:id="3290" w:author="David Flynn" w:date="2019-09-24T15:01:00Z">
                <w:pPr>
                  <w:jc w:val="center"/>
                </w:pPr>
              </w:pPrChange>
            </w:pPr>
            <w:ins w:id="3291" w:author="David Flynn" w:date="2019-09-24T14:26:00Z">
              <w:r>
                <w:t>−1</w:t>
              </w:r>
            </w:ins>
          </w:p>
        </w:tc>
        <w:tc>
          <w:tcPr>
            <w:tcW w:w="0" w:type="auto"/>
          </w:tcPr>
          <w:p w14:paraId="464EAA4B" w14:textId="77777777" w:rsidR="00AE0F50" w:rsidRDefault="00AE0F50">
            <w:pPr>
              <w:pStyle w:val="tablecell"/>
              <w:jc w:val="center"/>
              <w:rPr>
                <w:ins w:id="3292" w:author="David Flynn" w:date="2019-09-24T14:26:00Z"/>
              </w:rPr>
              <w:pPrChange w:id="3293" w:author="David Flynn" w:date="2019-09-24T15:01:00Z">
                <w:pPr>
                  <w:jc w:val="center"/>
                </w:pPr>
              </w:pPrChange>
            </w:pPr>
            <w:ins w:id="3294" w:author="David Flynn" w:date="2019-09-24T14:26:00Z">
              <w:r>
                <w:t>−1</w:t>
              </w:r>
            </w:ins>
          </w:p>
        </w:tc>
        <w:tc>
          <w:tcPr>
            <w:tcW w:w="0" w:type="auto"/>
          </w:tcPr>
          <w:p w14:paraId="52E7D33D" w14:textId="77777777" w:rsidR="00AE0F50" w:rsidRDefault="00AE0F50">
            <w:pPr>
              <w:pStyle w:val="tablecell"/>
              <w:jc w:val="center"/>
              <w:rPr>
                <w:ins w:id="3295" w:author="David Flynn" w:date="2019-09-24T14:26:00Z"/>
              </w:rPr>
              <w:pPrChange w:id="3296" w:author="David Flynn" w:date="2019-09-24T15:01:00Z">
                <w:pPr>
                  <w:jc w:val="center"/>
                </w:pPr>
              </w:pPrChange>
            </w:pPr>
            <w:ins w:id="3297" w:author="David Flynn" w:date="2019-09-24T14:26:00Z">
              <w:r>
                <w:t>c</w:t>
              </w:r>
            </w:ins>
          </w:p>
        </w:tc>
        <w:tc>
          <w:tcPr>
            <w:tcW w:w="0" w:type="auto"/>
          </w:tcPr>
          <w:p w14:paraId="229FBCC1" w14:textId="77777777" w:rsidR="00AE0F50" w:rsidRDefault="00AE0F50">
            <w:pPr>
              <w:pStyle w:val="tablecell"/>
              <w:jc w:val="center"/>
              <w:rPr>
                <w:ins w:id="3298" w:author="David Flynn" w:date="2019-09-24T14:26:00Z"/>
              </w:rPr>
              <w:pPrChange w:id="3299" w:author="David Flynn" w:date="2019-09-24T15:01:00Z">
                <w:pPr>
                  <w:jc w:val="center"/>
                </w:pPr>
              </w:pPrChange>
            </w:pPr>
            <w:ins w:id="3300" w:author="David Flynn" w:date="2019-09-24T14:26:00Z">
              <w:r>
                <w:t>0</w:t>
              </w:r>
            </w:ins>
          </w:p>
        </w:tc>
        <w:tc>
          <w:tcPr>
            <w:tcW w:w="0" w:type="auto"/>
          </w:tcPr>
          <w:p w14:paraId="6518F9AC" w14:textId="77777777" w:rsidR="00AE0F50" w:rsidRDefault="00AE0F50">
            <w:pPr>
              <w:pStyle w:val="tablecell"/>
              <w:jc w:val="center"/>
              <w:rPr>
                <w:ins w:id="3301" w:author="David Flynn" w:date="2019-09-24T14:26:00Z"/>
              </w:rPr>
              <w:pPrChange w:id="3302" w:author="David Flynn" w:date="2019-09-24T15:01:00Z">
                <w:pPr>
                  <w:jc w:val="center"/>
                </w:pPr>
              </w:pPrChange>
            </w:pPr>
            <w:ins w:id="3303" w:author="David Flynn" w:date="2019-09-24T14:26:00Z">
              <w:r>
                <w:t>0</w:t>
              </w:r>
            </w:ins>
          </w:p>
        </w:tc>
        <w:tc>
          <w:tcPr>
            <w:tcW w:w="0" w:type="auto"/>
          </w:tcPr>
          <w:p w14:paraId="0A2F3938" w14:textId="77777777" w:rsidR="00AE0F50" w:rsidRDefault="00AE0F50">
            <w:pPr>
              <w:pStyle w:val="tablecell"/>
              <w:jc w:val="center"/>
              <w:rPr>
                <w:ins w:id="3304" w:author="David Flynn" w:date="2019-09-24T14:26:00Z"/>
              </w:rPr>
              <w:pPrChange w:id="3305" w:author="David Flynn" w:date="2019-09-24T15:01:00Z">
                <w:pPr>
                  <w:jc w:val="center"/>
                </w:pPr>
              </w:pPrChange>
            </w:pPr>
            <w:ins w:id="3306" w:author="David Flynn" w:date="2019-09-24T14:26:00Z">
              <w:r>
                <w:t>0</w:t>
              </w:r>
            </w:ins>
          </w:p>
        </w:tc>
        <w:tc>
          <w:tcPr>
            <w:tcW w:w="0" w:type="auto"/>
          </w:tcPr>
          <w:p w14:paraId="50B2C4E0" w14:textId="77777777" w:rsidR="00AE0F50" w:rsidRDefault="00AE0F50">
            <w:pPr>
              <w:pStyle w:val="tablecell"/>
              <w:jc w:val="center"/>
              <w:rPr>
                <w:ins w:id="3307" w:author="David Flynn" w:date="2019-09-24T14:26:00Z"/>
              </w:rPr>
              <w:pPrChange w:id="3308" w:author="David Flynn" w:date="2019-09-24T15:01:00Z">
                <w:pPr>
                  <w:jc w:val="center"/>
                </w:pPr>
              </w:pPrChange>
            </w:pPr>
            <w:ins w:id="3309" w:author="David Flynn" w:date="2019-09-24T14:26:00Z">
              <w:r>
                <w:t>c</w:t>
              </w:r>
            </w:ins>
          </w:p>
        </w:tc>
        <w:tc>
          <w:tcPr>
            <w:tcW w:w="0" w:type="auto"/>
          </w:tcPr>
          <w:p w14:paraId="7537B3AB" w14:textId="77777777" w:rsidR="00AE0F50" w:rsidRDefault="00AE0F50">
            <w:pPr>
              <w:pStyle w:val="tablecell"/>
              <w:jc w:val="center"/>
              <w:rPr>
                <w:ins w:id="3310" w:author="David Flynn" w:date="2019-09-24T14:26:00Z"/>
              </w:rPr>
              <w:pPrChange w:id="3311" w:author="David Flynn" w:date="2019-09-24T15:01:00Z">
                <w:pPr>
                  <w:jc w:val="center"/>
                </w:pPr>
              </w:pPrChange>
            </w:pPr>
            <w:ins w:id="3312" w:author="David Flynn" w:date="2019-09-24T14:26:00Z">
              <w:r>
                <w:t>0</w:t>
              </w:r>
            </w:ins>
          </w:p>
        </w:tc>
        <w:tc>
          <w:tcPr>
            <w:tcW w:w="0" w:type="auto"/>
          </w:tcPr>
          <w:p w14:paraId="74F48F58" w14:textId="77777777" w:rsidR="00AE0F50" w:rsidRDefault="00AE0F50">
            <w:pPr>
              <w:pStyle w:val="tablecell"/>
              <w:jc w:val="center"/>
              <w:rPr>
                <w:ins w:id="3313" w:author="David Flynn" w:date="2019-09-24T14:26:00Z"/>
              </w:rPr>
              <w:pPrChange w:id="3314" w:author="David Flynn" w:date="2019-09-24T15:01:00Z">
                <w:pPr>
                  <w:jc w:val="center"/>
                </w:pPr>
              </w:pPrChange>
            </w:pPr>
            <w:ins w:id="3315" w:author="David Flynn" w:date="2019-09-24T14:26:00Z">
              <w:r>
                <w:t>0</w:t>
              </w:r>
            </w:ins>
          </w:p>
        </w:tc>
        <w:tc>
          <w:tcPr>
            <w:tcW w:w="0" w:type="auto"/>
          </w:tcPr>
          <w:p w14:paraId="652C1648" w14:textId="77777777" w:rsidR="00AE0F50" w:rsidRDefault="00AE0F50">
            <w:pPr>
              <w:pStyle w:val="tablecell"/>
              <w:jc w:val="center"/>
              <w:rPr>
                <w:ins w:id="3316" w:author="David Flynn" w:date="2019-09-24T14:26:00Z"/>
              </w:rPr>
              <w:pPrChange w:id="3317" w:author="David Flynn" w:date="2019-09-24T15:01:00Z">
                <w:pPr>
                  <w:jc w:val="center"/>
                </w:pPr>
              </w:pPrChange>
            </w:pPr>
            <w:ins w:id="3318" w:author="David Flynn" w:date="2019-09-24T14:26:00Z">
              <w:r>
                <w:t>0</w:t>
              </w:r>
            </w:ins>
          </w:p>
        </w:tc>
      </w:tr>
      <w:tr w:rsidR="00AE0F50" w14:paraId="0284E223" w14:textId="77777777" w:rsidTr="00B10DF0">
        <w:trPr>
          <w:jc w:val="center"/>
          <w:ins w:id="3319" w:author="David Flynn" w:date="2019-09-24T14:26:00Z"/>
        </w:trPr>
        <w:tc>
          <w:tcPr>
            <w:tcW w:w="0" w:type="auto"/>
          </w:tcPr>
          <w:p w14:paraId="5DFB6119" w14:textId="77777777" w:rsidR="00AE0F50" w:rsidRDefault="00AE0F50">
            <w:pPr>
              <w:pStyle w:val="tablecell"/>
              <w:jc w:val="center"/>
              <w:rPr>
                <w:ins w:id="3320" w:author="David Flynn" w:date="2019-09-24T14:26:00Z"/>
              </w:rPr>
              <w:pPrChange w:id="3321" w:author="David Flynn" w:date="2019-09-24T15:01:00Z">
                <w:pPr>
                  <w:jc w:val="center"/>
                </w:pPr>
              </w:pPrChange>
            </w:pPr>
            <w:ins w:id="3322" w:author="David Flynn" w:date="2019-09-24T14:26:00Z">
              <w:r>
                <w:t>1</w:t>
              </w:r>
            </w:ins>
          </w:p>
        </w:tc>
        <w:tc>
          <w:tcPr>
            <w:tcW w:w="0" w:type="auto"/>
          </w:tcPr>
          <w:p w14:paraId="0FC8D27A" w14:textId="77777777" w:rsidR="00AE0F50" w:rsidRDefault="00AE0F50">
            <w:pPr>
              <w:pStyle w:val="tablecell"/>
              <w:jc w:val="center"/>
              <w:rPr>
                <w:ins w:id="3323" w:author="David Flynn" w:date="2019-09-24T14:26:00Z"/>
              </w:rPr>
              <w:pPrChange w:id="3324" w:author="David Flynn" w:date="2019-09-24T15:01:00Z">
                <w:pPr>
                  <w:jc w:val="center"/>
                </w:pPr>
              </w:pPrChange>
            </w:pPr>
            <w:ins w:id="3325" w:author="David Flynn" w:date="2019-09-24T14:26:00Z">
              <w:r>
                <w:t>0</w:t>
              </w:r>
            </w:ins>
          </w:p>
        </w:tc>
        <w:tc>
          <w:tcPr>
            <w:tcW w:w="0" w:type="auto"/>
          </w:tcPr>
          <w:p w14:paraId="263F565B" w14:textId="77777777" w:rsidR="00AE0F50" w:rsidRDefault="00AE0F50">
            <w:pPr>
              <w:pStyle w:val="tablecell"/>
              <w:jc w:val="center"/>
              <w:rPr>
                <w:ins w:id="3326" w:author="David Flynn" w:date="2019-09-24T14:26:00Z"/>
              </w:rPr>
              <w:pPrChange w:id="3327" w:author="David Flynn" w:date="2019-09-24T15:01:00Z">
                <w:pPr>
                  <w:jc w:val="center"/>
                </w:pPr>
              </w:pPrChange>
            </w:pPr>
            <w:ins w:id="3328" w:author="David Flynn" w:date="2019-09-24T14:26:00Z">
              <w:r>
                <w:t>1</w:t>
              </w:r>
            </w:ins>
          </w:p>
        </w:tc>
        <w:tc>
          <w:tcPr>
            <w:tcW w:w="0" w:type="auto"/>
          </w:tcPr>
          <w:p w14:paraId="66E0B833" w14:textId="77777777" w:rsidR="00AE0F50" w:rsidRDefault="00AE0F50">
            <w:pPr>
              <w:pStyle w:val="tablecell"/>
              <w:jc w:val="center"/>
              <w:rPr>
                <w:ins w:id="3329" w:author="David Flynn" w:date="2019-09-24T14:26:00Z"/>
              </w:rPr>
              <w:pPrChange w:id="3330" w:author="David Flynn" w:date="2019-09-24T15:01:00Z">
                <w:pPr>
                  <w:jc w:val="center"/>
                </w:pPr>
              </w:pPrChange>
            </w:pPr>
            <w:ins w:id="3331" w:author="David Flynn" w:date="2019-09-24T14:26:00Z">
              <w:r>
                <w:t>0</w:t>
              </w:r>
            </w:ins>
          </w:p>
        </w:tc>
        <w:tc>
          <w:tcPr>
            <w:tcW w:w="0" w:type="auto"/>
          </w:tcPr>
          <w:p w14:paraId="56075FE2" w14:textId="77777777" w:rsidR="00AE0F50" w:rsidRDefault="00AE0F50">
            <w:pPr>
              <w:pStyle w:val="tablecell"/>
              <w:jc w:val="center"/>
              <w:rPr>
                <w:ins w:id="3332" w:author="David Flynn" w:date="2019-09-24T14:26:00Z"/>
              </w:rPr>
              <w:pPrChange w:id="3333" w:author="David Flynn" w:date="2019-09-24T15:01:00Z">
                <w:pPr>
                  <w:jc w:val="center"/>
                </w:pPr>
              </w:pPrChange>
            </w:pPr>
            <w:ins w:id="3334" w:author="David Flynn" w:date="2019-09-24T14:26:00Z">
              <w:r>
                <w:t>0</w:t>
              </w:r>
            </w:ins>
          </w:p>
        </w:tc>
        <w:tc>
          <w:tcPr>
            <w:tcW w:w="0" w:type="auto"/>
          </w:tcPr>
          <w:p w14:paraId="73F63565" w14:textId="77777777" w:rsidR="00AE0F50" w:rsidRDefault="00AE0F50">
            <w:pPr>
              <w:pStyle w:val="tablecell"/>
              <w:jc w:val="center"/>
              <w:rPr>
                <w:ins w:id="3335" w:author="David Flynn" w:date="2019-09-24T14:26:00Z"/>
              </w:rPr>
              <w:pPrChange w:id="3336" w:author="David Flynn" w:date="2019-09-24T15:01:00Z">
                <w:pPr>
                  <w:jc w:val="center"/>
                </w:pPr>
              </w:pPrChange>
            </w:pPr>
            <w:ins w:id="3337" w:author="David Flynn" w:date="2019-09-24T14:26:00Z">
              <w:r>
                <w:t>0</w:t>
              </w:r>
            </w:ins>
          </w:p>
        </w:tc>
        <w:tc>
          <w:tcPr>
            <w:tcW w:w="0" w:type="auto"/>
          </w:tcPr>
          <w:p w14:paraId="476B4ACB" w14:textId="77777777" w:rsidR="00AE0F50" w:rsidRDefault="00AE0F50">
            <w:pPr>
              <w:pStyle w:val="tablecell"/>
              <w:jc w:val="center"/>
              <w:rPr>
                <w:ins w:id="3338" w:author="David Flynn" w:date="2019-09-24T14:26:00Z"/>
              </w:rPr>
              <w:pPrChange w:id="3339" w:author="David Flynn" w:date="2019-09-24T15:01:00Z">
                <w:pPr>
                  <w:jc w:val="center"/>
                </w:pPr>
              </w:pPrChange>
            </w:pPr>
            <w:ins w:id="3340" w:author="David Flynn" w:date="2019-09-24T14:26:00Z">
              <w:r>
                <w:t>0</w:t>
              </w:r>
            </w:ins>
          </w:p>
        </w:tc>
        <w:tc>
          <w:tcPr>
            <w:tcW w:w="0" w:type="auto"/>
          </w:tcPr>
          <w:p w14:paraId="7A21252F" w14:textId="77777777" w:rsidR="00AE0F50" w:rsidRDefault="00AE0F50">
            <w:pPr>
              <w:pStyle w:val="tablecell"/>
              <w:jc w:val="center"/>
              <w:rPr>
                <w:ins w:id="3341" w:author="David Flynn" w:date="2019-09-24T14:26:00Z"/>
              </w:rPr>
              <w:pPrChange w:id="3342" w:author="David Flynn" w:date="2019-09-24T15:01:00Z">
                <w:pPr>
                  <w:jc w:val="center"/>
                </w:pPr>
              </w:pPrChange>
            </w:pPr>
            <w:ins w:id="3343" w:author="David Flynn" w:date="2019-09-24T14:26:00Z">
              <w:r>
                <w:t>0</w:t>
              </w:r>
            </w:ins>
          </w:p>
        </w:tc>
        <w:tc>
          <w:tcPr>
            <w:tcW w:w="0" w:type="auto"/>
          </w:tcPr>
          <w:p w14:paraId="649C7B4D" w14:textId="77777777" w:rsidR="00AE0F50" w:rsidRDefault="00AE0F50">
            <w:pPr>
              <w:pStyle w:val="tablecell"/>
              <w:jc w:val="center"/>
              <w:rPr>
                <w:ins w:id="3344" w:author="David Flynn" w:date="2019-09-24T14:26:00Z"/>
              </w:rPr>
              <w:pPrChange w:id="3345" w:author="David Flynn" w:date="2019-09-24T15:01:00Z">
                <w:pPr>
                  <w:jc w:val="center"/>
                </w:pPr>
              </w:pPrChange>
            </w:pPr>
            <w:ins w:id="3346" w:author="David Flynn" w:date="2019-09-24T14:26:00Z">
              <w:r>
                <w:t>c</w:t>
              </w:r>
            </w:ins>
          </w:p>
        </w:tc>
        <w:tc>
          <w:tcPr>
            <w:tcW w:w="0" w:type="auto"/>
          </w:tcPr>
          <w:p w14:paraId="6233234B" w14:textId="77777777" w:rsidR="00AE0F50" w:rsidRDefault="00AE0F50">
            <w:pPr>
              <w:pStyle w:val="tablecell"/>
              <w:jc w:val="center"/>
              <w:rPr>
                <w:ins w:id="3347" w:author="David Flynn" w:date="2019-09-24T14:26:00Z"/>
              </w:rPr>
              <w:pPrChange w:id="3348" w:author="David Flynn" w:date="2019-09-24T15:01:00Z">
                <w:pPr>
                  <w:jc w:val="center"/>
                </w:pPr>
              </w:pPrChange>
            </w:pPr>
            <w:ins w:id="3349" w:author="David Flynn" w:date="2019-09-24T14:26:00Z">
              <w:r>
                <w:t>0</w:t>
              </w:r>
            </w:ins>
          </w:p>
        </w:tc>
        <w:tc>
          <w:tcPr>
            <w:tcW w:w="0" w:type="auto"/>
          </w:tcPr>
          <w:p w14:paraId="5EDDEAC8" w14:textId="77777777" w:rsidR="00AE0F50" w:rsidRDefault="00AE0F50">
            <w:pPr>
              <w:pStyle w:val="tablecell"/>
              <w:jc w:val="center"/>
              <w:rPr>
                <w:ins w:id="3350" w:author="David Flynn" w:date="2019-09-24T14:26:00Z"/>
              </w:rPr>
              <w:pPrChange w:id="3351" w:author="David Flynn" w:date="2019-09-24T15:01:00Z">
                <w:pPr>
                  <w:jc w:val="center"/>
                </w:pPr>
              </w:pPrChange>
            </w:pPr>
            <w:ins w:id="3352" w:author="David Flynn" w:date="2019-09-24T14:26:00Z">
              <w:r>
                <w:t>c</w:t>
              </w:r>
            </w:ins>
          </w:p>
        </w:tc>
      </w:tr>
      <w:tr w:rsidR="00AE0F50" w14:paraId="0923F137" w14:textId="77777777" w:rsidTr="00B10DF0">
        <w:trPr>
          <w:jc w:val="center"/>
          <w:ins w:id="3353" w:author="David Flynn" w:date="2019-09-24T14:26:00Z"/>
        </w:trPr>
        <w:tc>
          <w:tcPr>
            <w:tcW w:w="0" w:type="auto"/>
          </w:tcPr>
          <w:p w14:paraId="3EE40646" w14:textId="77777777" w:rsidR="00AE0F50" w:rsidRDefault="00AE0F50">
            <w:pPr>
              <w:pStyle w:val="tablecell"/>
              <w:jc w:val="center"/>
              <w:rPr>
                <w:ins w:id="3354" w:author="David Flynn" w:date="2019-09-24T14:26:00Z"/>
              </w:rPr>
              <w:pPrChange w:id="3355" w:author="David Flynn" w:date="2019-09-24T15:01:00Z">
                <w:pPr>
                  <w:jc w:val="center"/>
                </w:pPr>
              </w:pPrChange>
            </w:pPr>
            <w:ins w:id="3356" w:author="David Flynn" w:date="2019-09-24T14:26:00Z">
              <w:r>
                <w:t>−1</w:t>
              </w:r>
            </w:ins>
          </w:p>
        </w:tc>
        <w:tc>
          <w:tcPr>
            <w:tcW w:w="0" w:type="auto"/>
          </w:tcPr>
          <w:p w14:paraId="4CD16FB1" w14:textId="77777777" w:rsidR="00AE0F50" w:rsidRDefault="00AE0F50">
            <w:pPr>
              <w:pStyle w:val="tablecell"/>
              <w:jc w:val="center"/>
              <w:rPr>
                <w:ins w:id="3357" w:author="David Flynn" w:date="2019-09-24T14:26:00Z"/>
              </w:rPr>
              <w:pPrChange w:id="3358" w:author="David Flynn" w:date="2019-09-24T15:01:00Z">
                <w:pPr>
                  <w:jc w:val="center"/>
                </w:pPr>
              </w:pPrChange>
            </w:pPr>
            <w:ins w:id="3359" w:author="David Flynn" w:date="2019-09-24T14:26:00Z">
              <w:r>
                <w:t>0</w:t>
              </w:r>
            </w:ins>
          </w:p>
        </w:tc>
        <w:tc>
          <w:tcPr>
            <w:tcW w:w="0" w:type="auto"/>
          </w:tcPr>
          <w:p w14:paraId="19B6B5FD" w14:textId="77777777" w:rsidR="00AE0F50" w:rsidRDefault="00AE0F50">
            <w:pPr>
              <w:pStyle w:val="tablecell"/>
              <w:jc w:val="center"/>
              <w:rPr>
                <w:ins w:id="3360" w:author="David Flynn" w:date="2019-09-24T14:26:00Z"/>
              </w:rPr>
              <w:pPrChange w:id="3361" w:author="David Flynn" w:date="2019-09-24T15:01:00Z">
                <w:pPr>
                  <w:jc w:val="center"/>
                </w:pPr>
              </w:pPrChange>
            </w:pPr>
            <w:ins w:id="3362" w:author="David Flynn" w:date="2019-09-24T14:26:00Z">
              <w:r>
                <w:t>1</w:t>
              </w:r>
            </w:ins>
          </w:p>
        </w:tc>
        <w:tc>
          <w:tcPr>
            <w:tcW w:w="0" w:type="auto"/>
          </w:tcPr>
          <w:p w14:paraId="117078D7" w14:textId="77777777" w:rsidR="00AE0F50" w:rsidRDefault="00AE0F50">
            <w:pPr>
              <w:pStyle w:val="tablecell"/>
              <w:jc w:val="center"/>
              <w:rPr>
                <w:ins w:id="3363" w:author="David Flynn" w:date="2019-09-24T14:26:00Z"/>
              </w:rPr>
              <w:pPrChange w:id="3364" w:author="David Flynn" w:date="2019-09-24T15:01:00Z">
                <w:pPr>
                  <w:jc w:val="center"/>
                </w:pPr>
              </w:pPrChange>
            </w:pPr>
            <w:ins w:id="3365" w:author="David Flynn" w:date="2019-09-24T14:26:00Z">
              <w:r>
                <w:t>0</w:t>
              </w:r>
            </w:ins>
          </w:p>
        </w:tc>
        <w:tc>
          <w:tcPr>
            <w:tcW w:w="0" w:type="auto"/>
          </w:tcPr>
          <w:p w14:paraId="22D87FFD" w14:textId="77777777" w:rsidR="00AE0F50" w:rsidRDefault="00AE0F50">
            <w:pPr>
              <w:pStyle w:val="tablecell"/>
              <w:jc w:val="center"/>
              <w:rPr>
                <w:ins w:id="3366" w:author="David Flynn" w:date="2019-09-24T14:26:00Z"/>
              </w:rPr>
              <w:pPrChange w:id="3367" w:author="David Flynn" w:date="2019-09-24T15:01:00Z">
                <w:pPr>
                  <w:jc w:val="center"/>
                </w:pPr>
              </w:pPrChange>
            </w:pPr>
            <w:ins w:id="3368" w:author="David Flynn" w:date="2019-09-24T14:26:00Z">
              <w:r>
                <w:t>c</w:t>
              </w:r>
            </w:ins>
          </w:p>
        </w:tc>
        <w:tc>
          <w:tcPr>
            <w:tcW w:w="0" w:type="auto"/>
          </w:tcPr>
          <w:p w14:paraId="66B2C302" w14:textId="77777777" w:rsidR="00AE0F50" w:rsidRDefault="00AE0F50">
            <w:pPr>
              <w:pStyle w:val="tablecell"/>
              <w:jc w:val="center"/>
              <w:rPr>
                <w:ins w:id="3369" w:author="David Flynn" w:date="2019-09-24T14:26:00Z"/>
              </w:rPr>
              <w:pPrChange w:id="3370" w:author="David Flynn" w:date="2019-09-24T15:01:00Z">
                <w:pPr>
                  <w:jc w:val="center"/>
                </w:pPr>
              </w:pPrChange>
            </w:pPr>
            <w:ins w:id="3371" w:author="David Flynn" w:date="2019-09-24T14:26:00Z">
              <w:r>
                <w:t>0</w:t>
              </w:r>
            </w:ins>
          </w:p>
        </w:tc>
        <w:tc>
          <w:tcPr>
            <w:tcW w:w="0" w:type="auto"/>
          </w:tcPr>
          <w:p w14:paraId="72F0031C" w14:textId="77777777" w:rsidR="00AE0F50" w:rsidRDefault="00AE0F50">
            <w:pPr>
              <w:pStyle w:val="tablecell"/>
              <w:jc w:val="center"/>
              <w:rPr>
                <w:ins w:id="3372" w:author="David Flynn" w:date="2019-09-24T14:26:00Z"/>
              </w:rPr>
              <w:pPrChange w:id="3373" w:author="David Flynn" w:date="2019-09-24T15:01:00Z">
                <w:pPr>
                  <w:jc w:val="center"/>
                </w:pPr>
              </w:pPrChange>
            </w:pPr>
            <w:ins w:id="3374" w:author="David Flynn" w:date="2019-09-24T14:26:00Z">
              <w:r>
                <w:t>c</w:t>
              </w:r>
            </w:ins>
          </w:p>
        </w:tc>
        <w:tc>
          <w:tcPr>
            <w:tcW w:w="0" w:type="auto"/>
          </w:tcPr>
          <w:p w14:paraId="7CB42BC6" w14:textId="77777777" w:rsidR="00AE0F50" w:rsidRDefault="00AE0F50">
            <w:pPr>
              <w:pStyle w:val="tablecell"/>
              <w:jc w:val="center"/>
              <w:rPr>
                <w:ins w:id="3375" w:author="David Flynn" w:date="2019-09-24T14:26:00Z"/>
              </w:rPr>
              <w:pPrChange w:id="3376" w:author="David Flynn" w:date="2019-09-24T15:01:00Z">
                <w:pPr>
                  <w:jc w:val="center"/>
                </w:pPr>
              </w:pPrChange>
            </w:pPr>
            <w:ins w:id="3377" w:author="David Flynn" w:date="2019-09-24T14:26:00Z">
              <w:r>
                <w:t>0</w:t>
              </w:r>
            </w:ins>
          </w:p>
        </w:tc>
        <w:tc>
          <w:tcPr>
            <w:tcW w:w="0" w:type="auto"/>
          </w:tcPr>
          <w:p w14:paraId="27004CA2" w14:textId="77777777" w:rsidR="00AE0F50" w:rsidRDefault="00AE0F50">
            <w:pPr>
              <w:pStyle w:val="tablecell"/>
              <w:jc w:val="center"/>
              <w:rPr>
                <w:ins w:id="3378" w:author="David Flynn" w:date="2019-09-24T14:26:00Z"/>
              </w:rPr>
              <w:pPrChange w:id="3379" w:author="David Flynn" w:date="2019-09-24T15:01:00Z">
                <w:pPr>
                  <w:jc w:val="center"/>
                </w:pPr>
              </w:pPrChange>
            </w:pPr>
            <w:ins w:id="3380" w:author="David Flynn" w:date="2019-09-24T14:26:00Z">
              <w:r>
                <w:t>0</w:t>
              </w:r>
            </w:ins>
          </w:p>
        </w:tc>
        <w:tc>
          <w:tcPr>
            <w:tcW w:w="0" w:type="auto"/>
          </w:tcPr>
          <w:p w14:paraId="5188A683" w14:textId="77777777" w:rsidR="00AE0F50" w:rsidRDefault="00AE0F50">
            <w:pPr>
              <w:pStyle w:val="tablecell"/>
              <w:jc w:val="center"/>
              <w:rPr>
                <w:ins w:id="3381" w:author="David Flynn" w:date="2019-09-24T14:26:00Z"/>
              </w:rPr>
              <w:pPrChange w:id="3382" w:author="David Flynn" w:date="2019-09-24T15:01:00Z">
                <w:pPr>
                  <w:jc w:val="center"/>
                </w:pPr>
              </w:pPrChange>
            </w:pPr>
            <w:ins w:id="3383" w:author="David Flynn" w:date="2019-09-24T14:26:00Z">
              <w:r>
                <w:t>0</w:t>
              </w:r>
            </w:ins>
          </w:p>
        </w:tc>
        <w:tc>
          <w:tcPr>
            <w:tcW w:w="0" w:type="auto"/>
          </w:tcPr>
          <w:p w14:paraId="0268CA42" w14:textId="77777777" w:rsidR="00AE0F50" w:rsidRDefault="00AE0F50">
            <w:pPr>
              <w:pStyle w:val="tablecell"/>
              <w:jc w:val="center"/>
              <w:rPr>
                <w:ins w:id="3384" w:author="David Flynn" w:date="2019-09-24T14:26:00Z"/>
              </w:rPr>
              <w:pPrChange w:id="3385" w:author="David Flynn" w:date="2019-09-24T15:01:00Z">
                <w:pPr>
                  <w:jc w:val="center"/>
                </w:pPr>
              </w:pPrChange>
            </w:pPr>
            <w:ins w:id="3386" w:author="David Flynn" w:date="2019-09-24T14:26:00Z">
              <w:r>
                <w:t>0</w:t>
              </w:r>
            </w:ins>
          </w:p>
        </w:tc>
      </w:tr>
      <w:tr w:rsidR="00AE0F50" w14:paraId="099B2BF0" w14:textId="77777777" w:rsidTr="00B10DF0">
        <w:trPr>
          <w:jc w:val="center"/>
          <w:ins w:id="3387" w:author="David Flynn" w:date="2019-09-24T14:26:00Z"/>
        </w:trPr>
        <w:tc>
          <w:tcPr>
            <w:tcW w:w="0" w:type="auto"/>
          </w:tcPr>
          <w:p w14:paraId="42E9770A" w14:textId="77777777" w:rsidR="00AE0F50" w:rsidRDefault="00AE0F50">
            <w:pPr>
              <w:pStyle w:val="tablecell"/>
              <w:jc w:val="center"/>
              <w:rPr>
                <w:ins w:id="3388" w:author="David Flynn" w:date="2019-09-24T14:26:00Z"/>
              </w:rPr>
              <w:pPrChange w:id="3389" w:author="David Flynn" w:date="2019-09-24T15:01:00Z">
                <w:pPr>
                  <w:jc w:val="center"/>
                </w:pPr>
              </w:pPrChange>
            </w:pPr>
            <w:ins w:id="3390" w:author="David Flynn" w:date="2019-09-24T14:26:00Z">
              <w:r>
                <w:t>1</w:t>
              </w:r>
            </w:ins>
          </w:p>
        </w:tc>
        <w:tc>
          <w:tcPr>
            <w:tcW w:w="0" w:type="auto"/>
          </w:tcPr>
          <w:p w14:paraId="1188A3FA" w14:textId="77777777" w:rsidR="00AE0F50" w:rsidRDefault="00AE0F50">
            <w:pPr>
              <w:pStyle w:val="tablecell"/>
              <w:jc w:val="center"/>
              <w:rPr>
                <w:ins w:id="3391" w:author="David Flynn" w:date="2019-09-24T14:26:00Z"/>
              </w:rPr>
              <w:pPrChange w:id="3392" w:author="David Flynn" w:date="2019-09-24T15:01:00Z">
                <w:pPr>
                  <w:jc w:val="center"/>
                </w:pPr>
              </w:pPrChange>
            </w:pPr>
            <w:ins w:id="3393" w:author="David Flynn" w:date="2019-09-24T14:26:00Z">
              <w:r>
                <w:t>0</w:t>
              </w:r>
            </w:ins>
          </w:p>
        </w:tc>
        <w:tc>
          <w:tcPr>
            <w:tcW w:w="0" w:type="auto"/>
          </w:tcPr>
          <w:p w14:paraId="420760D9" w14:textId="77777777" w:rsidR="00AE0F50" w:rsidRDefault="00AE0F50">
            <w:pPr>
              <w:pStyle w:val="tablecell"/>
              <w:jc w:val="center"/>
              <w:rPr>
                <w:ins w:id="3394" w:author="David Flynn" w:date="2019-09-24T14:26:00Z"/>
              </w:rPr>
              <w:pPrChange w:id="3395" w:author="David Flynn" w:date="2019-09-24T15:01:00Z">
                <w:pPr>
                  <w:jc w:val="center"/>
                </w:pPr>
              </w:pPrChange>
            </w:pPr>
            <w:ins w:id="3396" w:author="David Flynn" w:date="2019-09-24T14:26:00Z">
              <w:r>
                <w:t>−1</w:t>
              </w:r>
            </w:ins>
          </w:p>
        </w:tc>
        <w:tc>
          <w:tcPr>
            <w:tcW w:w="0" w:type="auto"/>
          </w:tcPr>
          <w:p w14:paraId="301B330F" w14:textId="77777777" w:rsidR="00AE0F50" w:rsidRDefault="00AE0F50">
            <w:pPr>
              <w:pStyle w:val="tablecell"/>
              <w:jc w:val="center"/>
              <w:rPr>
                <w:ins w:id="3397" w:author="David Flynn" w:date="2019-09-24T14:26:00Z"/>
              </w:rPr>
              <w:pPrChange w:id="3398" w:author="David Flynn" w:date="2019-09-24T15:01:00Z">
                <w:pPr>
                  <w:jc w:val="center"/>
                </w:pPr>
              </w:pPrChange>
            </w:pPr>
            <w:ins w:id="3399" w:author="David Flynn" w:date="2019-09-24T14:26:00Z">
              <w:r>
                <w:t>0</w:t>
              </w:r>
            </w:ins>
          </w:p>
        </w:tc>
        <w:tc>
          <w:tcPr>
            <w:tcW w:w="0" w:type="auto"/>
          </w:tcPr>
          <w:p w14:paraId="1E829234" w14:textId="77777777" w:rsidR="00AE0F50" w:rsidRDefault="00AE0F50">
            <w:pPr>
              <w:pStyle w:val="tablecell"/>
              <w:jc w:val="center"/>
              <w:rPr>
                <w:ins w:id="3400" w:author="David Flynn" w:date="2019-09-24T14:26:00Z"/>
              </w:rPr>
              <w:pPrChange w:id="3401" w:author="David Flynn" w:date="2019-09-24T15:01:00Z">
                <w:pPr>
                  <w:jc w:val="center"/>
                </w:pPr>
              </w:pPrChange>
            </w:pPr>
            <w:ins w:id="3402" w:author="David Flynn" w:date="2019-09-24T14:26:00Z">
              <w:r>
                <w:t>0</w:t>
              </w:r>
            </w:ins>
          </w:p>
        </w:tc>
        <w:tc>
          <w:tcPr>
            <w:tcW w:w="0" w:type="auto"/>
          </w:tcPr>
          <w:p w14:paraId="122FA0DF" w14:textId="77777777" w:rsidR="00AE0F50" w:rsidRDefault="00AE0F50">
            <w:pPr>
              <w:pStyle w:val="tablecell"/>
              <w:jc w:val="center"/>
              <w:rPr>
                <w:ins w:id="3403" w:author="David Flynn" w:date="2019-09-24T14:26:00Z"/>
              </w:rPr>
              <w:pPrChange w:id="3404" w:author="David Flynn" w:date="2019-09-24T15:01:00Z">
                <w:pPr>
                  <w:jc w:val="center"/>
                </w:pPr>
              </w:pPrChange>
            </w:pPr>
            <w:ins w:id="3405" w:author="David Flynn" w:date="2019-09-24T14:26:00Z">
              <w:r>
                <w:t>0</w:t>
              </w:r>
            </w:ins>
          </w:p>
        </w:tc>
        <w:tc>
          <w:tcPr>
            <w:tcW w:w="0" w:type="auto"/>
          </w:tcPr>
          <w:p w14:paraId="483B4588" w14:textId="77777777" w:rsidR="00AE0F50" w:rsidRDefault="00AE0F50">
            <w:pPr>
              <w:pStyle w:val="tablecell"/>
              <w:jc w:val="center"/>
              <w:rPr>
                <w:ins w:id="3406" w:author="David Flynn" w:date="2019-09-24T14:26:00Z"/>
              </w:rPr>
              <w:pPrChange w:id="3407" w:author="David Flynn" w:date="2019-09-24T15:01:00Z">
                <w:pPr>
                  <w:jc w:val="center"/>
                </w:pPr>
              </w:pPrChange>
            </w:pPr>
            <w:ins w:id="3408" w:author="David Flynn" w:date="2019-09-24T14:26:00Z">
              <w:r>
                <w:t>0</w:t>
              </w:r>
            </w:ins>
          </w:p>
        </w:tc>
        <w:tc>
          <w:tcPr>
            <w:tcW w:w="0" w:type="auto"/>
          </w:tcPr>
          <w:p w14:paraId="24E746ED" w14:textId="77777777" w:rsidR="00AE0F50" w:rsidRDefault="00AE0F50">
            <w:pPr>
              <w:pStyle w:val="tablecell"/>
              <w:jc w:val="center"/>
              <w:rPr>
                <w:ins w:id="3409" w:author="David Flynn" w:date="2019-09-24T14:26:00Z"/>
              </w:rPr>
              <w:pPrChange w:id="3410" w:author="David Flynn" w:date="2019-09-24T15:01:00Z">
                <w:pPr>
                  <w:jc w:val="center"/>
                </w:pPr>
              </w:pPrChange>
            </w:pPr>
            <w:ins w:id="3411" w:author="David Flynn" w:date="2019-09-24T14:26:00Z">
              <w:r>
                <w:t>c</w:t>
              </w:r>
            </w:ins>
          </w:p>
        </w:tc>
        <w:tc>
          <w:tcPr>
            <w:tcW w:w="0" w:type="auto"/>
          </w:tcPr>
          <w:p w14:paraId="5798C7BD" w14:textId="77777777" w:rsidR="00AE0F50" w:rsidRDefault="00AE0F50">
            <w:pPr>
              <w:pStyle w:val="tablecell"/>
              <w:jc w:val="center"/>
              <w:rPr>
                <w:ins w:id="3412" w:author="David Flynn" w:date="2019-09-24T14:26:00Z"/>
              </w:rPr>
              <w:pPrChange w:id="3413" w:author="David Flynn" w:date="2019-09-24T15:01:00Z">
                <w:pPr>
                  <w:jc w:val="center"/>
                </w:pPr>
              </w:pPrChange>
            </w:pPr>
            <w:ins w:id="3414" w:author="David Flynn" w:date="2019-09-24T14:26:00Z">
              <w:r>
                <w:t>0</w:t>
              </w:r>
            </w:ins>
          </w:p>
        </w:tc>
        <w:tc>
          <w:tcPr>
            <w:tcW w:w="0" w:type="auto"/>
          </w:tcPr>
          <w:p w14:paraId="1B338F1B" w14:textId="77777777" w:rsidR="00AE0F50" w:rsidRDefault="00AE0F50">
            <w:pPr>
              <w:pStyle w:val="tablecell"/>
              <w:jc w:val="center"/>
              <w:rPr>
                <w:ins w:id="3415" w:author="David Flynn" w:date="2019-09-24T14:26:00Z"/>
              </w:rPr>
              <w:pPrChange w:id="3416" w:author="David Flynn" w:date="2019-09-24T15:01:00Z">
                <w:pPr>
                  <w:jc w:val="center"/>
                </w:pPr>
              </w:pPrChange>
            </w:pPr>
            <w:ins w:id="3417" w:author="David Flynn" w:date="2019-09-24T14:26:00Z">
              <w:r>
                <w:t>c</w:t>
              </w:r>
            </w:ins>
          </w:p>
        </w:tc>
        <w:tc>
          <w:tcPr>
            <w:tcW w:w="0" w:type="auto"/>
          </w:tcPr>
          <w:p w14:paraId="2405B270" w14:textId="77777777" w:rsidR="00AE0F50" w:rsidRDefault="00AE0F50">
            <w:pPr>
              <w:pStyle w:val="tablecell"/>
              <w:jc w:val="center"/>
              <w:rPr>
                <w:ins w:id="3418" w:author="David Flynn" w:date="2019-09-24T14:26:00Z"/>
              </w:rPr>
              <w:pPrChange w:id="3419" w:author="David Flynn" w:date="2019-09-24T15:01:00Z">
                <w:pPr>
                  <w:jc w:val="center"/>
                </w:pPr>
              </w:pPrChange>
            </w:pPr>
            <w:ins w:id="3420" w:author="David Flynn" w:date="2019-09-24T14:26:00Z">
              <w:r>
                <w:t>0</w:t>
              </w:r>
            </w:ins>
          </w:p>
        </w:tc>
      </w:tr>
      <w:tr w:rsidR="00AE0F50" w14:paraId="7CA675A2" w14:textId="77777777" w:rsidTr="00B10DF0">
        <w:trPr>
          <w:jc w:val="center"/>
          <w:ins w:id="3421" w:author="David Flynn" w:date="2019-09-24T14:26:00Z"/>
        </w:trPr>
        <w:tc>
          <w:tcPr>
            <w:tcW w:w="0" w:type="auto"/>
          </w:tcPr>
          <w:p w14:paraId="20F140F9" w14:textId="77777777" w:rsidR="00AE0F50" w:rsidRDefault="00AE0F50">
            <w:pPr>
              <w:pStyle w:val="tablecell"/>
              <w:jc w:val="center"/>
              <w:rPr>
                <w:ins w:id="3422" w:author="David Flynn" w:date="2019-09-24T14:26:00Z"/>
              </w:rPr>
              <w:pPrChange w:id="3423" w:author="David Flynn" w:date="2019-09-24T15:01:00Z">
                <w:pPr>
                  <w:jc w:val="center"/>
                </w:pPr>
              </w:pPrChange>
            </w:pPr>
            <w:ins w:id="3424" w:author="David Flynn" w:date="2019-09-24T14:26:00Z">
              <w:r>
                <w:t>−1</w:t>
              </w:r>
            </w:ins>
          </w:p>
        </w:tc>
        <w:tc>
          <w:tcPr>
            <w:tcW w:w="0" w:type="auto"/>
          </w:tcPr>
          <w:p w14:paraId="62565F6E" w14:textId="77777777" w:rsidR="00AE0F50" w:rsidRDefault="00AE0F50">
            <w:pPr>
              <w:pStyle w:val="tablecell"/>
              <w:jc w:val="center"/>
              <w:rPr>
                <w:ins w:id="3425" w:author="David Flynn" w:date="2019-09-24T14:26:00Z"/>
              </w:rPr>
              <w:pPrChange w:id="3426" w:author="David Flynn" w:date="2019-09-24T15:01:00Z">
                <w:pPr>
                  <w:jc w:val="center"/>
                </w:pPr>
              </w:pPrChange>
            </w:pPr>
            <w:ins w:id="3427" w:author="David Flynn" w:date="2019-09-24T14:26:00Z">
              <w:r>
                <w:t>0</w:t>
              </w:r>
            </w:ins>
          </w:p>
        </w:tc>
        <w:tc>
          <w:tcPr>
            <w:tcW w:w="0" w:type="auto"/>
          </w:tcPr>
          <w:p w14:paraId="2697EA09" w14:textId="77777777" w:rsidR="00AE0F50" w:rsidRDefault="00AE0F50">
            <w:pPr>
              <w:pStyle w:val="tablecell"/>
              <w:jc w:val="center"/>
              <w:rPr>
                <w:ins w:id="3428" w:author="David Flynn" w:date="2019-09-24T14:26:00Z"/>
              </w:rPr>
              <w:pPrChange w:id="3429" w:author="David Flynn" w:date="2019-09-24T15:01:00Z">
                <w:pPr>
                  <w:jc w:val="center"/>
                </w:pPr>
              </w:pPrChange>
            </w:pPr>
            <w:ins w:id="3430" w:author="David Flynn" w:date="2019-09-24T14:26:00Z">
              <w:r>
                <w:t>−1</w:t>
              </w:r>
            </w:ins>
          </w:p>
        </w:tc>
        <w:tc>
          <w:tcPr>
            <w:tcW w:w="0" w:type="auto"/>
          </w:tcPr>
          <w:p w14:paraId="2CFA2467" w14:textId="77777777" w:rsidR="00AE0F50" w:rsidRDefault="00AE0F50">
            <w:pPr>
              <w:pStyle w:val="tablecell"/>
              <w:jc w:val="center"/>
              <w:rPr>
                <w:ins w:id="3431" w:author="David Flynn" w:date="2019-09-24T14:26:00Z"/>
              </w:rPr>
              <w:pPrChange w:id="3432" w:author="David Flynn" w:date="2019-09-24T15:01:00Z">
                <w:pPr>
                  <w:jc w:val="center"/>
                </w:pPr>
              </w:pPrChange>
            </w:pPr>
            <w:ins w:id="3433" w:author="David Flynn" w:date="2019-09-24T14:26:00Z">
              <w:r>
                <w:t>c</w:t>
              </w:r>
            </w:ins>
          </w:p>
        </w:tc>
        <w:tc>
          <w:tcPr>
            <w:tcW w:w="0" w:type="auto"/>
          </w:tcPr>
          <w:p w14:paraId="135341B0" w14:textId="77777777" w:rsidR="00AE0F50" w:rsidRDefault="00AE0F50">
            <w:pPr>
              <w:pStyle w:val="tablecell"/>
              <w:jc w:val="center"/>
              <w:rPr>
                <w:ins w:id="3434" w:author="David Flynn" w:date="2019-09-24T14:26:00Z"/>
              </w:rPr>
              <w:pPrChange w:id="3435" w:author="David Flynn" w:date="2019-09-24T15:01:00Z">
                <w:pPr>
                  <w:jc w:val="center"/>
                </w:pPr>
              </w:pPrChange>
            </w:pPr>
            <w:ins w:id="3436" w:author="David Flynn" w:date="2019-09-24T14:26:00Z">
              <w:r>
                <w:t>0</w:t>
              </w:r>
            </w:ins>
          </w:p>
        </w:tc>
        <w:tc>
          <w:tcPr>
            <w:tcW w:w="0" w:type="auto"/>
          </w:tcPr>
          <w:p w14:paraId="7C0BAE3D" w14:textId="77777777" w:rsidR="00AE0F50" w:rsidRDefault="00AE0F50">
            <w:pPr>
              <w:pStyle w:val="tablecell"/>
              <w:jc w:val="center"/>
              <w:rPr>
                <w:ins w:id="3437" w:author="David Flynn" w:date="2019-09-24T14:26:00Z"/>
              </w:rPr>
              <w:pPrChange w:id="3438" w:author="David Flynn" w:date="2019-09-24T15:01:00Z">
                <w:pPr>
                  <w:jc w:val="center"/>
                </w:pPr>
              </w:pPrChange>
            </w:pPr>
            <w:ins w:id="3439" w:author="David Flynn" w:date="2019-09-24T14:26:00Z">
              <w:r>
                <w:t>c</w:t>
              </w:r>
            </w:ins>
          </w:p>
        </w:tc>
        <w:tc>
          <w:tcPr>
            <w:tcW w:w="0" w:type="auto"/>
          </w:tcPr>
          <w:p w14:paraId="672847EE" w14:textId="77777777" w:rsidR="00AE0F50" w:rsidRDefault="00AE0F50">
            <w:pPr>
              <w:pStyle w:val="tablecell"/>
              <w:jc w:val="center"/>
              <w:rPr>
                <w:ins w:id="3440" w:author="David Flynn" w:date="2019-09-24T14:26:00Z"/>
              </w:rPr>
              <w:pPrChange w:id="3441" w:author="David Flynn" w:date="2019-09-24T15:01:00Z">
                <w:pPr>
                  <w:jc w:val="center"/>
                </w:pPr>
              </w:pPrChange>
            </w:pPr>
            <w:ins w:id="3442" w:author="David Flynn" w:date="2019-09-24T14:26:00Z">
              <w:r>
                <w:t>0</w:t>
              </w:r>
            </w:ins>
          </w:p>
        </w:tc>
        <w:tc>
          <w:tcPr>
            <w:tcW w:w="0" w:type="auto"/>
          </w:tcPr>
          <w:p w14:paraId="0F5C5359" w14:textId="77777777" w:rsidR="00AE0F50" w:rsidRDefault="00AE0F50">
            <w:pPr>
              <w:pStyle w:val="tablecell"/>
              <w:jc w:val="center"/>
              <w:rPr>
                <w:ins w:id="3443" w:author="David Flynn" w:date="2019-09-24T14:26:00Z"/>
              </w:rPr>
              <w:pPrChange w:id="3444" w:author="David Flynn" w:date="2019-09-24T15:01:00Z">
                <w:pPr>
                  <w:jc w:val="center"/>
                </w:pPr>
              </w:pPrChange>
            </w:pPr>
            <w:ins w:id="3445" w:author="David Flynn" w:date="2019-09-24T14:26:00Z">
              <w:r>
                <w:t>0</w:t>
              </w:r>
            </w:ins>
          </w:p>
        </w:tc>
        <w:tc>
          <w:tcPr>
            <w:tcW w:w="0" w:type="auto"/>
          </w:tcPr>
          <w:p w14:paraId="63F647A9" w14:textId="77777777" w:rsidR="00AE0F50" w:rsidRDefault="00AE0F50">
            <w:pPr>
              <w:pStyle w:val="tablecell"/>
              <w:jc w:val="center"/>
              <w:rPr>
                <w:ins w:id="3446" w:author="David Flynn" w:date="2019-09-24T14:26:00Z"/>
              </w:rPr>
              <w:pPrChange w:id="3447" w:author="David Flynn" w:date="2019-09-24T15:01:00Z">
                <w:pPr>
                  <w:jc w:val="center"/>
                </w:pPr>
              </w:pPrChange>
            </w:pPr>
            <w:ins w:id="3448" w:author="David Flynn" w:date="2019-09-24T14:26:00Z">
              <w:r>
                <w:t>0</w:t>
              </w:r>
            </w:ins>
          </w:p>
        </w:tc>
        <w:tc>
          <w:tcPr>
            <w:tcW w:w="0" w:type="auto"/>
          </w:tcPr>
          <w:p w14:paraId="7A27FF6C" w14:textId="77777777" w:rsidR="00AE0F50" w:rsidRDefault="00AE0F50">
            <w:pPr>
              <w:pStyle w:val="tablecell"/>
              <w:jc w:val="center"/>
              <w:rPr>
                <w:ins w:id="3449" w:author="David Flynn" w:date="2019-09-24T14:26:00Z"/>
              </w:rPr>
              <w:pPrChange w:id="3450" w:author="David Flynn" w:date="2019-09-24T15:01:00Z">
                <w:pPr>
                  <w:jc w:val="center"/>
                </w:pPr>
              </w:pPrChange>
            </w:pPr>
            <w:ins w:id="3451" w:author="David Flynn" w:date="2019-09-24T14:26:00Z">
              <w:r>
                <w:t>0</w:t>
              </w:r>
            </w:ins>
          </w:p>
        </w:tc>
        <w:tc>
          <w:tcPr>
            <w:tcW w:w="0" w:type="auto"/>
          </w:tcPr>
          <w:p w14:paraId="6B7EDB0D" w14:textId="77777777" w:rsidR="00AE0F50" w:rsidRDefault="00AE0F50">
            <w:pPr>
              <w:pStyle w:val="tablecell"/>
              <w:jc w:val="center"/>
              <w:rPr>
                <w:ins w:id="3452" w:author="David Flynn" w:date="2019-09-24T14:26:00Z"/>
              </w:rPr>
              <w:pPrChange w:id="3453" w:author="David Flynn" w:date="2019-09-24T15:01:00Z">
                <w:pPr>
                  <w:jc w:val="center"/>
                </w:pPr>
              </w:pPrChange>
            </w:pPr>
            <w:ins w:id="3454" w:author="David Flynn" w:date="2019-09-24T14:26:00Z">
              <w:r>
                <w:t>0</w:t>
              </w:r>
            </w:ins>
          </w:p>
        </w:tc>
      </w:tr>
      <w:tr w:rsidR="00AE0F50" w14:paraId="0E3692D6" w14:textId="77777777" w:rsidTr="00B10DF0">
        <w:trPr>
          <w:jc w:val="center"/>
          <w:ins w:id="3455" w:author="David Flynn" w:date="2019-09-24T14:26:00Z"/>
        </w:trPr>
        <w:tc>
          <w:tcPr>
            <w:tcW w:w="0" w:type="auto"/>
            <w:gridSpan w:val="11"/>
            <w:vAlign w:val="center"/>
          </w:tcPr>
          <w:p w14:paraId="18FBC80E" w14:textId="6BF202BD" w:rsidR="00AE0F50" w:rsidRDefault="00AE0F50">
            <w:pPr>
              <w:pStyle w:val="tablecell"/>
              <w:rPr>
                <w:ins w:id="3456" w:author="David Flynn" w:date="2019-09-24T14:26:00Z"/>
              </w:rPr>
              <w:pPrChange w:id="3457" w:author="David Flynn" w:date="2019-09-24T15:00:00Z">
                <w:pPr/>
              </w:pPrChange>
            </w:pPr>
            <w:ins w:id="3458" w:author="David Flynn" w:date="2019-09-24T14:26:00Z">
              <w:r>
                <w:t>Where a = 24518, b = 5536, c = 2937</w:t>
              </w:r>
            </w:ins>
          </w:p>
        </w:tc>
      </w:tr>
    </w:tbl>
    <w:p w14:paraId="5EABD5BC" w14:textId="77777777" w:rsidR="00AE0F50" w:rsidRDefault="00AE0F50" w:rsidP="00AE0F50">
      <w:pPr>
        <w:rPr>
          <w:ins w:id="3459" w:author="David Flynn" w:date="2019-09-24T14:26:00Z"/>
        </w:rPr>
      </w:pPr>
    </w:p>
    <w:p w14:paraId="01337DC5" w14:textId="77777777" w:rsidR="00AE0F50" w:rsidRDefault="00AE0F50">
      <w:pPr>
        <w:pStyle w:val="4"/>
        <w:numPr>
          <w:ilvl w:val="3"/>
          <w:numId w:val="1"/>
        </w:numPr>
        <w:rPr>
          <w:ins w:id="3460" w:author="David Flynn" w:date="2019-09-24T14:26:00Z"/>
        </w:rPr>
        <w:pPrChange w:id="3461" w:author="David Flynn" w:date="2019-09-24T14:59:00Z">
          <w:pPr>
            <w:pStyle w:val="3"/>
          </w:pPr>
        </w:pPrChange>
      </w:pPr>
      <w:ins w:id="3462" w:author="David Flynn" w:date="2019-09-24T14:26:00Z">
        <w:r>
          <w:t>Forward transform process for 2×2×2 blocks</w:t>
        </w:r>
      </w:ins>
    </w:p>
    <w:p w14:paraId="2F6C9455" w14:textId="77777777" w:rsidR="00AE0F50" w:rsidRDefault="00AE0F50" w:rsidP="00AE0F50">
      <w:pPr>
        <w:rPr>
          <w:ins w:id="3463" w:author="David Flynn" w:date="2019-09-24T14:26:00Z"/>
        </w:rPr>
      </w:pPr>
      <w:ins w:id="3464" w:author="David Flynn" w:date="2019-09-24T14:26:00Z">
        <w:r>
          <w:t>The inputs to this process are:</w:t>
        </w:r>
      </w:ins>
    </w:p>
    <w:p w14:paraId="73834955" w14:textId="237D7E78" w:rsidR="00AE0F50" w:rsidRDefault="00AE0F50">
      <w:pPr>
        <w:pStyle w:val="af7"/>
        <w:numPr>
          <w:ilvl w:val="0"/>
          <w:numId w:val="59"/>
        </w:numPr>
        <w:rPr>
          <w:ins w:id="3465" w:author="David Flynn" w:date="2019-09-24T14:26:00Z"/>
        </w:rPr>
        <w:pPrChange w:id="3466" w:author="David Flynn" w:date="2019-09-24T14:49:00Z">
          <w:pPr/>
        </w:pPrChange>
      </w:pPr>
      <w:ins w:id="3467" w:author="David Flynn" w:date="2019-09-24T14:26:00Z">
        <w:r>
          <w:t>a position ( xTn, yTn, zTn ) and level, lvl, specifying the position of a transform tree node,</w:t>
        </w:r>
      </w:ins>
    </w:p>
    <w:p w14:paraId="0EA14006" w14:textId="30A416A2" w:rsidR="00AE0F50" w:rsidRDefault="00AE0F50">
      <w:pPr>
        <w:pStyle w:val="af7"/>
        <w:numPr>
          <w:ilvl w:val="0"/>
          <w:numId w:val="59"/>
        </w:numPr>
        <w:rPr>
          <w:ins w:id="3468" w:author="David Flynn" w:date="2019-09-24T14:26:00Z"/>
        </w:rPr>
        <w:pPrChange w:id="3469" w:author="David Flynn" w:date="2019-09-24T14:49:00Z">
          <w:pPr/>
        </w:pPrChange>
      </w:pPr>
      <w:ins w:id="3470" w:author="David Flynn" w:date="2019-09-24T14:26:00Z">
        <w:r>
          <w:t>an eight-element array, p, of values to be transformed.</w:t>
        </w:r>
      </w:ins>
    </w:p>
    <w:p w14:paraId="3E57004E" w14:textId="77777777" w:rsidR="00AE0F50" w:rsidRDefault="00AE0F50" w:rsidP="00AE0F50">
      <w:pPr>
        <w:rPr>
          <w:ins w:id="3471" w:author="David Flynn" w:date="2019-09-24T14:26:00Z"/>
        </w:rPr>
      </w:pPr>
      <w:ins w:id="3472" w:author="David Flynn" w:date="2019-09-24T14:26:00Z">
        <w:r>
          <w:t>The output of this process is an eight-element array, q, of transformed values.</w:t>
        </w:r>
      </w:ins>
    </w:p>
    <w:p w14:paraId="4410BA4C" w14:textId="6206F7DD" w:rsidR="00AE0F50" w:rsidRDefault="00AE0F50" w:rsidP="00AE0F50">
      <w:pPr>
        <w:rPr>
          <w:ins w:id="3473" w:author="David Flynn" w:date="2019-09-24T14:26:00Z"/>
        </w:rPr>
      </w:pPr>
      <w:ins w:id="3474" w:author="David Flynn" w:date="2019-09-24T14:26:00Z">
        <w:r>
          <w:t xml:space="preserve">For each row of </w:t>
        </w:r>
      </w:ins>
      <w:ins w:id="3475" w:author="David Flynn" w:date="2019-09-24T15:24:00Z">
        <w:r w:rsidR="00413C67">
          <w:fldChar w:fldCharType="begin"/>
        </w:r>
        <w:r w:rsidR="00413C67">
          <w:instrText xml:space="preserve"> REF _Ref20231114 \h </w:instrText>
        </w:r>
      </w:ins>
      <w:r w:rsidR="00413C67">
        <w:fldChar w:fldCharType="separate"/>
      </w:r>
      <w:ins w:id="3476" w:author="David Flynn" w:date="2019-09-24T15:24:00Z">
        <w:r w:rsidR="00413C67">
          <w:t xml:space="preserve">Table </w:t>
        </w:r>
        <w:r w:rsidR="00413C67">
          <w:rPr>
            <w:noProof/>
          </w:rPr>
          <w:t>11</w:t>
        </w:r>
        <w:r w:rsidR="00413C67">
          <w:fldChar w:fldCharType="end"/>
        </w:r>
      </w:ins>
      <w:ins w:id="3477" w:author="David Flynn" w:date="2019-09-24T14:26:00Z">
        <w:r>
          <w:t xml:space="preserve"> in sequential order, the array p is modified by transforming a pair of values by invoking the forward two-point transform process with the input array x equal to { p [ i ], p[ j ] }, and the array w equal to { wi, wj }.  The output updates the array p[ i ] = y[ 0 ], p[ j ] = y[ 1 ].</w:t>
        </w:r>
      </w:ins>
    </w:p>
    <w:p w14:paraId="1BA50981" w14:textId="5190231B" w:rsidR="00AE0F50" w:rsidRDefault="00AE0F50" w:rsidP="00AE0F50">
      <w:pPr>
        <w:rPr>
          <w:ins w:id="3478" w:author="David Flynn" w:date="2019-09-24T14:26:00Z"/>
        </w:rPr>
      </w:pPr>
      <w:ins w:id="3479" w:author="David Flynn" w:date="2019-09-24T14:26:00Z">
        <w:r>
          <w:t xml:space="preserve">The output array q is derived as q[ s ] = p[ t ] with s = 0 .. 7 and the value of t derived from s according to </w:t>
        </w:r>
      </w:ins>
      <w:ins w:id="3480" w:author="David Flynn" w:date="2019-09-24T15:25:00Z">
        <w:r w:rsidR="00413C67">
          <w:fldChar w:fldCharType="begin"/>
        </w:r>
        <w:r w:rsidR="00413C67">
          <w:instrText xml:space="preserve"> REF _Ref20231126 \h </w:instrText>
        </w:r>
      </w:ins>
      <w:r w:rsidR="00413C67">
        <w:fldChar w:fldCharType="separate"/>
      </w:r>
      <w:ins w:id="3481" w:author="David Flynn" w:date="2019-09-24T15:25:00Z">
        <w:r w:rsidR="00413C67">
          <w:t xml:space="preserve">Table </w:t>
        </w:r>
        <w:r w:rsidR="00413C67">
          <w:rPr>
            <w:noProof/>
          </w:rPr>
          <w:t>12</w:t>
        </w:r>
        <w:r w:rsidR="00413C67">
          <w:fldChar w:fldCharType="end"/>
        </w:r>
      </w:ins>
      <w:ins w:id="3482" w:author="David Flynn" w:date="2019-09-24T14:26:00Z">
        <w:r>
          <w:t>.</w:t>
        </w:r>
      </w:ins>
    </w:p>
    <w:p w14:paraId="338B9580" w14:textId="2F53EA1D" w:rsidR="00413C67" w:rsidRDefault="00413C67">
      <w:pPr>
        <w:pStyle w:val="af5"/>
        <w:rPr>
          <w:ins w:id="3483" w:author="David Flynn" w:date="2019-09-24T15:23:00Z"/>
        </w:rPr>
        <w:pPrChange w:id="3484" w:author="David Flynn" w:date="2019-09-24T15:23:00Z">
          <w:pPr/>
        </w:pPrChange>
      </w:pPr>
      <w:bookmarkStart w:id="3485" w:name="_Ref20231114"/>
      <w:ins w:id="3486" w:author="David Flynn" w:date="2019-09-24T15:23:00Z">
        <w:r>
          <w:lastRenderedPageBreak/>
          <w:t xml:space="preserve">Table </w:t>
        </w:r>
        <w:r>
          <w:fldChar w:fldCharType="begin"/>
        </w:r>
        <w:r>
          <w:instrText xml:space="preserve"> SEQ Table \* ARABIC </w:instrText>
        </w:r>
      </w:ins>
      <w:r>
        <w:fldChar w:fldCharType="separate"/>
      </w:r>
      <w:ins w:id="3487" w:author="David Flynn" w:date="2019-09-24T15:39:00Z">
        <w:r w:rsidR="001F5F54">
          <w:rPr>
            <w:noProof/>
          </w:rPr>
          <w:t>12</w:t>
        </w:r>
      </w:ins>
      <w:ins w:id="3488" w:author="David Flynn" w:date="2019-09-24T15:23:00Z">
        <w:r>
          <w:fldChar w:fldCharType="end"/>
        </w:r>
        <w:bookmarkEnd w:id="3485"/>
        <w:r>
          <w:t xml:space="preserve"> </w:t>
        </w:r>
        <w:r w:rsidRPr="00F15F7C">
          <w:t>— Ordering of coefficients and respective weights for use in the forward and inverse (reverse order) two-point transform processes</w:t>
        </w:r>
      </w:ins>
    </w:p>
    <w:tbl>
      <w:tblPr>
        <w:tblStyle w:val="a8"/>
        <w:tblW w:w="0" w:type="auto"/>
        <w:jc w:val="center"/>
        <w:tblLook w:val="04A0" w:firstRow="1" w:lastRow="0" w:firstColumn="1" w:lastColumn="0" w:noHBand="0" w:noVBand="1"/>
        <w:tblPrChange w:id="3489" w:author="David Flynn" w:date="2019-09-24T14:51:00Z">
          <w:tblPr>
            <w:tblStyle w:val="a8"/>
            <w:tblW w:w="0" w:type="auto"/>
            <w:tblLook w:val="04A0" w:firstRow="1" w:lastRow="0" w:firstColumn="1" w:lastColumn="0" w:noHBand="0" w:noVBand="1"/>
          </w:tblPr>
        </w:tblPrChange>
      </w:tblPr>
      <w:tblGrid>
        <w:gridCol w:w="562"/>
        <w:gridCol w:w="426"/>
        <w:gridCol w:w="3543"/>
        <w:gridCol w:w="4111"/>
        <w:tblGridChange w:id="3490">
          <w:tblGrid>
            <w:gridCol w:w="562"/>
            <w:gridCol w:w="426"/>
            <w:gridCol w:w="3543"/>
            <w:gridCol w:w="4111"/>
          </w:tblGrid>
        </w:tblGridChange>
      </w:tblGrid>
      <w:tr w:rsidR="00AE0F50" w14:paraId="389DBE1B" w14:textId="77777777" w:rsidTr="00AE0F50">
        <w:trPr>
          <w:jc w:val="center"/>
          <w:ins w:id="3491" w:author="David Flynn" w:date="2019-09-24T14:26:00Z"/>
        </w:trPr>
        <w:tc>
          <w:tcPr>
            <w:tcW w:w="562" w:type="dxa"/>
            <w:tcPrChange w:id="3492" w:author="David Flynn" w:date="2019-09-24T14:51:00Z">
              <w:tcPr>
                <w:tcW w:w="562" w:type="dxa"/>
              </w:tcPr>
            </w:tcPrChange>
          </w:tcPr>
          <w:p w14:paraId="17D10CC2" w14:textId="77777777" w:rsidR="00AE0F50" w:rsidRPr="00AE0F50" w:rsidRDefault="00AE0F50">
            <w:pPr>
              <w:pStyle w:val="tablecell"/>
              <w:jc w:val="center"/>
              <w:rPr>
                <w:ins w:id="3493" w:author="David Flynn" w:date="2019-09-24T14:26:00Z"/>
                <w:b/>
                <w:bCs/>
                <w:rPrChange w:id="3494" w:author="David Flynn" w:date="2019-09-24T14:50:00Z">
                  <w:rPr>
                    <w:ins w:id="3495" w:author="David Flynn" w:date="2019-09-24T14:26:00Z"/>
                  </w:rPr>
                </w:rPrChange>
              </w:rPr>
              <w:pPrChange w:id="3496" w:author="David Flynn" w:date="2019-09-24T14:51:00Z">
                <w:pPr/>
              </w:pPrChange>
            </w:pPr>
            <w:ins w:id="3497" w:author="David Flynn" w:date="2019-09-24T14:26:00Z">
              <w:r w:rsidRPr="00AE0F50">
                <w:rPr>
                  <w:b/>
                  <w:bCs/>
                  <w:rPrChange w:id="3498" w:author="David Flynn" w:date="2019-09-24T14:50:00Z">
                    <w:rPr/>
                  </w:rPrChange>
                </w:rPr>
                <w:t>i</w:t>
              </w:r>
            </w:ins>
          </w:p>
        </w:tc>
        <w:tc>
          <w:tcPr>
            <w:tcW w:w="426" w:type="dxa"/>
            <w:tcPrChange w:id="3499" w:author="David Flynn" w:date="2019-09-24T14:51:00Z">
              <w:tcPr>
                <w:tcW w:w="426" w:type="dxa"/>
              </w:tcPr>
            </w:tcPrChange>
          </w:tcPr>
          <w:p w14:paraId="49E32B18" w14:textId="77777777" w:rsidR="00AE0F50" w:rsidRPr="00AE0F50" w:rsidRDefault="00AE0F50">
            <w:pPr>
              <w:pStyle w:val="tablecell"/>
              <w:jc w:val="center"/>
              <w:rPr>
                <w:ins w:id="3500" w:author="David Flynn" w:date="2019-09-24T14:26:00Z"/>
                <w:b/>
                <w:bCs/>
                <w:rPrChange w:id="3501" w:author="David Flynn" w:date="2019-09-24T14:50:00Z">
                  <w:rPr>
                    <w:ins w:id="3502" w:author="David Flynn" w:date="2019-09-24T14:26:00Z"/>
                  </w:rPr>
                </w:rPrChange>
              </w:rPr>
              <w:pPrChange w:id="3503" w:author="David Flynn" w:date="2019-09-24T14:51:00Z">
                <w:pPr/>
              </w:pPrChange>
            </w:pPr>
            <w:ins w:id="3504" w:author="David Flynn" w:date="2019-09-24T14:26:00Z">
              <w:r w:rsidRPr="00AE0F50">
                <w:rPr>
                  <w:b/>
                  <w:bCs/>
                  <w:rPrChange w:id="3505" w:author="David Flynn" w:date="2019-09-24T14:50:00Z">
                    <w:rPr/>
                  </w:rPrChange>
                </w:rPr>
                <w:t>j</w:t>
              </w:r>
            </w:ins>
          </w:p>
        </w:tc>
        <w:tc>
          <w:tcPr>
            <w:tcW w:w="3543" w:type="dxa"/>
            <w:tcPrChange w:id="3506" w:author="David Flynn" w:date="2019-09-24T14:51:00Z">
              <w:tcPr>
                <w:tcW w:w="3543" w:type="dxa"/>
              </w:tcPr>
            </w:tcPrChange>
          </w:tcPr>
          <w:p w14:paraId="2AF90F89" w14:textId="77777777" w:rsidR="00AE0F50" w:rsidRPr="00AE0F50" w:rsidRDefault="00AE0F50">
            <w:pPr>
              <w:pStyle w:val="tablecell"/>
              <w:jc w:val="center"/>
              <w:rPr>
                <w:ins w:id="3507" w:author="David Flynn" w:date="2019-09-24T14:26:00Z"/>
                <w:b/>
                <w:bCs/>
                <w:rPrChange w:id="3508" w:author="David Flynn" w:date="2019-09-24T14:50:00Z">
                  <w:rPr>
                    <w:ins w:id="3509" w:author="David Flynn" w:date="2019-09-24T14:26:00Z"/>
                  </w:rPr>
                </w:rPrChange>
              </w:rPr>
              <w:pPrChange w:id="3510" w:author="David Flynn" w:date="2019-09-24T14:51:00Z">
                <w:pPr/>
              </w:pPrChange>
            </w:pPr>
            <w:ins w:id="3511" w:author="David Flynn" w:date="2019-09-24T14:26:00Z">
              <w:r w:rsidRPr="00AE0F50">
                <w:rPr>
                  <w:b/>
                  <w:bCs/>
                  <w:rPrChange w:id="3512" w:author="David Flynn" w:date="2019-09-24T14:50:00Z">
                    <w:rPr/>
                  </w:rPrChange>
                </w:rPr>
                <w:t>wi</w:t>
              </w:r>
            </w:ins>
          </w:p>
        </w:tc>
        <w:tc>
          <w:tcPr>
            <w:tcW w:w="4111" w:type="dxa"/>
            <w:tcPrChange w:id="3513" w:author="David Flynn" w:date="2019-09-24T14:51:00Z">
              <w:tcPr>
                <w:tcW w:w="4111" w:type="dxa"/>
              </w:tcPr>
            </w:tcPrChange>
          </w:tcPr>
          <w:p w14:paraId="2FD5D01D" w14:textId="77777777" w:rsidR="00AE0F50" w:rsidRPr="00AE0F50" w:rsidRDefault="00AE0F50">
            <w:pPr>
              <w:pStyle w:val="tablecell"/>
              <w:jc w:val="center"/>
              <w:rPr>
                <w:ins w:id="3514" w:author="David Flynn" w:date="2019-09-24T14:26:00Z"/>
                <w:b/>
                <w:bCs/>
                <w:rPrChange w:id="3515" w:author="David Flynn" w:date="2019-09-24T14:50:00Z">
                  <w:rPr>
                    <w:ins w:id="3516" w:author="David Flynn" w:date="2019-09-24T14:26:00Z"/>
                  </w:rPr>
                </w:rPrChange>
              </w:rPr>
              <w:pPrChange w:id="3517" w:author="David Flynn" w:date="2019-09-24T14:51:00Z">
                <w:pPr/>
              </w:pPrChange>
            </w:pPr>
            <w:ins w:id="3518" w:author="David Flynn" w:date="2019-09-24T14:26:00Z">
              <w:r w:rsidRPr="00AE0F50">
                <w:rPr>
                  <w:b/>
                  <w:bCs/>
                  <w:rPrChange w:id="3519" w:author="David Flynn" w:date="2019-09-24T14:50:00Z">
                    <w:rPr/>
                  </w:rPrChange>
                </w:rPr>
                <w:t>wj</w:t>
              </w:r>
            </w:ins>
          </w:p>
        </w:tc>
      </w:tr>
      <w:tr w:rsidR="00AE0F50" w14:paraId="00A28237" w14:textId="77777777" w:rsidTr="00AE0F50">
        <w:trPr>
          <w:jc w:val="center"/>
          <w:ins w:id="3520" w:author="David Flynn" w:date="2019-09-24T14:26:00Z"/>
        </w:trPr>
        <w:tc>
          <w:tcPr>
            <w:tcW w:w="562" w:type="dxa"/>
            <w:tcPrChange w:id="3521" w:author="David Flynn" w:date="2019-09-24T14:51:00Z">
              <w:tcPr>
                <w:tcW w:w="562" w:type="dxa"/>
              </w:tcPr>
            </w:tcPrChange>
          </w:tcPr>
          <w:p w14:paraId="1692D5EC" w14:textId="77777777" w:rsidR="00AE0F50" w:rsidRDefault="00AE0F50">
            <w:pPr>
              <w:pStyle w:val="tablecell"/>
              <w:jc w:val="center"/>
              <w:rPr>
                <w:ins w:id="3522" w:author="David Flynn" w:date="2019-09-24T14:26:00Z"/>
              </w:rPr>
              <w:pPrChange w:id="3523" w:author="David Flynn" w:date="2019-09-24T14:51:00Z">
                <w:pPr/>
              </w:pPrChange>
            </w:pPr>
            <w:ins w:id="3524" w:author="David Flynn" w:date="2019-09-24T14:26:00Z">
              <w:r>
                <w:t>0</w:t>
              </w:r>
            </w:ins>
          </w:p>
        </w:tc>
        <w:tc>
          <w:tcPr>
            <w:tcW w:w="426" w:type="dxa"/>
            <w:tcPrChange w:id="3525" w:author="David Flynn" w:date="2019-09-24T14:51:00Z">
              <w:tcPr>
                <w:tcW w:w="426" w:type="dxa"/>
              </w:tcPr>
            </w:tcPrChange>
          </w:tcPr>
          <w:p w14:paraId="1A25767C" w14:textId="77777777" w:rsidR="00AE0F50" w:rsidRDefault="00AE0F50">
            <w:pPr>
              <w:pStyle w:val="tablecell"/>
              <w:jc w:val="center"/>
              <w:rPr>
                <w:ins w:id="3526" w:author="David Flynn" w:date="2019-09-24T14:26:00Z"/>
              </w:rPr>
              <w:pPrChange w:id="3527" w:author="David Flynn" w:date="2019-09-24T14:51:00Z">
                <w:pPr/>
              </w:pPrChange>
            </w:pPr>
            <w:ins w:id="3528" w:author="David Flynn" w:date="2019-09-24T14:26:00Z">
              <w:r>
                <w:t>1</w:t>
              </w:r>
            </w:ins>
          </w:p>
        </w:tc>
        <w:tc>
          <w:tcPr>
            <w:tcW w:w="3543" w:type="dxa"/>
            <w:tcPrChange w:id="3529" w:author="David Flynn" w:date="2019-09-24T14:51:00Z">
              <w:tcPr>
                <w:tcW w:w="3543" w:type="dxa"/>
              </w:tcPr>
            </w:tcPrChange>
          </w:tcPr>
          <w:p w14:paraId="2A3F2BEB" w14:textId="77777777" w:rsidR="00AE0F50" w:rsidRDefault="00AE0F50">
            <w:pPr>
              <w:pStyle w:val="tablecell"/>
              <w:rPr>
                <w:ins w:id="3530" w:author="David Flynn" w:date="2019-09-24T14:26:00Z"/>
              </w:rPr>
              <w:pPrChange w:id="3531" w:author="David Flynn" w:date="2019-09-24T14:50:00Z">
                <w:pPr/>
              </w:pPrChange>
            </w:pPr>
            <w:ins w:id="3532" w:author="David Flynn" w:date="2019-09-24T14:26:00Z">
              <w:r>
                <w:t>w[ lvl ][ xTn + 0 ][ yTn + 0 ][ zTn ]</w:t>
              </w:r>
            </w:ins>
          </w:p>
        </w:tc>
        <w:tc>
          <w:tcPr>
            <w:tcW w:w="4111" w:type="dxa"/>
            <w:tcPrChange w:id="3533" w:author="David Flynn" w:date="2019-09-24T14:51:00Z">
              <w:tcPr>
                <w:tcW w:w="4111" w:type="dxa"/>
              </w:tcPr>
            </w:tcPrChange>
          </w:tcPr>
          <w:p w14:paraId="5484AB0A" w14:textId="77777777" w:rsidR="00AE0F50" w:rsidRDefault="00AE0F50">
            <w:pPr>
              <w:pStyle w:val="tablecell"/>
              <w:rPr>
                <w:ins w:id="3534" w:author="David Flynn" w:date="2019-09-24T14:26:00Z"/>
              </w:rPr>
              <w:pPrChange w:id="3535" w:author="David Flynn" w:date="2019-09-24T14:50:00Z">
                <w:pPr/>
              </w:pPrChange>
            </w:pPr>
            <w:ins w:id="3536" w:author="David Flynn" w:date="2019-09-24T14:26:00Z">
              <w:r>
                <w:t>w[ lvl ][ xTn + 0 ][ yTn + 0 ][ zTn + 1 ]</w:t>
              </w:r>
            </w:ins>
          </w:p>
        </w:tc>
      </w:tr>
      <w:tr w:rsidR="00AE0F50" w14:paraId="680C6FEA" w14:textId="77777777" w:rsidTr="00AE0F50">
        <w:trPr>
          <w:jc w:val="center"/>
          <w:ins w:id="3537" w:author="David Flynn" w:date="2019-09-24T14:26:00Z"/>
        </w:trPr>
        <w:tc>
          <w:tcPr>
            <w:tcW w:w="562" w:type="dxa"/>
            <w:tcPrChange w:id="3538" w:author="David Flynn" w:date="2019-09-24T14:51:00Z">
              <w:tcPr>
                <w:tcW w:w="562" w:type="dxa"/>
              </w:tcPr>
            </w:tcPrChange>
          </w:tcPr>
          <w:p w14:paraId="756A3AD0" w14:textId="77777777" w:rsidR="00AE0F50" w:rsidRDefault="00AE0F50">
            <w:pPr>
              <w:pStyle w:val="tablecell"/>
              <w:jc w:val="center"/>
              <w:rPr>
                <w:ins w:id="3539" w:author="David Flynn" w:date="2019-09-24T14:26:00Z"/>
              </w:rPr>
              <w:pPrChange w:id="3540" w:author="David Flynn" w:date="2019-09-24T14:51:00Z">
                <w:pPr/>
              </w:pPrChange>
            </w:pPr>
            <w:ins w:id="3541" w:author="David Flynn" w:date="2019-09-24T14:26:00Z">
              <w:r>
                <w:t>2</w:t>
              </w:r>
            </w:ins>
          </w:p>
        </w:tc>
        <w:tc>
          <w:tcPr>
            <w:tcW w:w="426" w:type="dxa"/>
            <w:tcPrChange w:id="3542" w:author="David Flynn" w:date="2019-09-24T14:51:00Z">
              <w:tcPr>
                <w:tcW w:w="426" w:type="dxa"/>
              </w:tcPr>
            </w:tcPrChange>
          </w:tcPr>
          <w:p w14:paraId="075F3EAB" w14:textId="77777777" w:rsidR="00AE0F50" w:rsidRDefault="00AE0F50">
            <w:pPr>
              <w:pStyle w:val="tablecell"/>
              <w:jc w:val="center"/>
              <w:rPr>
                <w:ins w:id="3543" w:author="David Flynn" w:date="2019-09-24T14:26:00Z"/>
              </w:rPr>
              <w:pPrChange w:id="3544" w:author="David Flynn" w:date="2019-09-24T14:51:00Z">
                <w:pPr/>
              </w:pPrChange>
            </w:pPr>
            <w:ins w:id="3545" w:author="David Flynn" w:date="2019-09-24T14:26:00Z">
              <w:r>
                <w:t>3</w:t>
              </w:r>
            </w:ins>
          </w:p>
        </w:tc>
        <w:tc>
          <w:tcPr>
            <w:tcW w:w="3543" w:type="dxa"/>
            <w:tcPrChange w:id="3546" w:author="David Flynn" w:date="2019-09-24T14:51:00Z">
              <w:tcPr>
                <w:tcW w:w="3543" w:type="dxa"/>
              </w:tcPr>
            </w:tcPrChange>
          </w:tcPr>
          <w:p w14:paraId="6BF3E3EF" w14:textId="77777777" w:rsidR="00AE0F50" w:rsidRDefault="00AE0F50">
            <w:pPr>
              <w:pStyle w:val="tablecell"/>
              <w:rPr>
                <w:ins w:id="3547" w:author="David Flynn" w:date="2019-09-24T14:26:00Z"/>
              </w:rPr>
              <w:pPrChange w:id="3548" w:author="David Flynn" w:date="2019-09-24T14:50:00Z">
                <w:pPr/>
              </w:pPrChange>
            </w:pPr>
            <w:ins w:id="3549" w:author="David Flynn" w:date="2019-09-24T14:26:00Z">
              <w:r>
                <w:t>w[ lvl ][ xTn + 0 ][ yTn + 1 ][ zTn ]</w:t>
              </w:r>
            </w:ins>
          </w:p>
        </w:tc>
        <w:tc>
          <w:tcPr>
            <w:tcW w:w="4111" w:type="dxa"/>
            <w:tcPrChange w:id="3550" w:author="David Flynn" w:date="2019-09-24T14:51:00Z">
              <w:tcPr>
                <w:tcW w:w="4111" w:type="dxa"/>
              </w:tcPr>
            </w:tcPrChange>
          </w:tcPr>
          <w:p w14:paraId="067C4269" w14:textId="77777777" w:rsidR="00AE0F50" w:rsidRDefault="00AE0F50">
            <w:pPr>
              <w:pStyle w:val="tablecell"/>
              <w:rPr>
                <w:ins w:id="3551" w:author="David Flynn" w:date="2019-09-24T14:26:00Z"/>
              </w:rPr>
              <w:pPrChange w:id="3552" w:author="David Flynn" w:date="2019-09-24T14:50:00Z">
                <w:pPr/>
              </w:pPrChange>
            </w:pPr>
            <w:ins w:id="3553" w:author="David Flynn" w:date="2019-09-24T14:26:00Z">
              <w:r>
                <w:t>w[ lvl ][ xTn + 0 ][ yTn + 1 ][ zTn + 1 ]</w:t>
              </w:r>
            </w:ins>
          </w:p>
        </w:tc>
      </w:tr>
      <w:tr w:rsidR="00AE0F50" w14:paraId="390A7558" w14:textId="77777777" w:rsidTr="00AE0F50">
        <w:trPr>
          <w:jc w:val="center"/>
          <w:ins w:id="3554" w:author="David Flynn" w:date="2019-09-24T14:26:00Z"/>
        </w:trPr>
        <w:tc>
          <w:tcPr>
            <w:tcW w:w="562" w:type="dxa"/>
            <w:tcPrChange w:id="3555" w:author="David Flynn" w:date="2019-09-24T14:51:00Z">
              <w:tcPr>
                <w:tcW w:w="562" w:type="dxa"/>
              </w:tcPr>
            </w:tcPrChange>
          </w:tcPr>
          <w:p w14:paraId="402E3F92" w14:textId="77777777" w:rsidR="00AE0F50" w:rsidRDefault="00AE0F50">
            <w:pPr>
              <w:pStyle w:val="tablecell"/>
              <w:jc w:val="center"/>
              <w:rPr>
                <w:ins w:id="3556" w:author="David Flynn" w:date="2019-09-24T14:26:00Z"/>
              </w:rPr>
              <w:pPrChange w:id="3557" w:author="David Flynn" w:date="2019-09-24T14:51:00Z">
                <w:pPr/>
              </w:pPrChange>
            </w:pPr>
            <w:ins w:id="3558" w:author="David Flynn" w:date="2019-09-24T14:26:00Z">
              <w:r>
                <w:t>4</w:t>
              </w:r>
            </w:ins>
          </w:p>
        </w:tc>
        <w:tc>
          <w:tcPr>
            <w:tcW w:w="426" w:type="dxa"/>
            <w:tcPrChange w:id="3559" w:author="David Flynn" w:date="2019-09-24T14:51:00Z">
              <w:tcPr>
                <w:tcW w:w="426" w:type="dxa"/>
              </w:tcPr>
            </w:tcPrChange>
          </w:tcPr>
          <w:p w14:paraId="49499C87" w14:textId="77777777" w:rsidR="00AE0F50" w:rsidRDefault="00AE0F50">
            <w:pPr>
              <w:pStyle w:val="tablecell"/>
              <w:jc w:val="center"/>
              <w:rPr>
                <w:ins w:id="3560" w:author="David Flynn" w:date="2019-09-24T14:26:00Z"/>
              </w:rPr>
              <w:pPrChange w:id="3561" w:author="David Flynn" w:date="2019-09-24T14:51:00Z">
                <w:pPr/>
              </w:pPrChange>
            </w:pPr>
            <w:ins w:id="3562" w:author="David Flynn" w:date="2019-09-24T14:26:00Z">
              <w:r>
                <w:t>5</w:t>
              </w:r>
            </w:ins>
          </w:p>
        </w:tc>
        <w:tc>
          <w:tcPr>
            <w:tcW w:w="3543" w:type="dxa"/>
            <w:tcPrChange w:id="3563" w:author="David Flynn" w:date="2019-09-24T14:51:00Z">
              <w:tcPr>
                <w:tcW w:w="3543" w:type="dxa"/>
              </w:tcPr>
            </w:tcPrChange>
          </w:tcPr>
          <w:p w14:paraId="2806D4BD" w14:textId="77777777" w:rsidR="00AE0F50" w:rsidRDefault="00AE0F50">
            <w:pPr>
              <w:pStyle w:val="tablecell"/>
              <w:rPr>
                <w:ins w:id="3564" w:author="David Flynn" w:date="2019-09-24T14:26:00Z"/>
              </w:rPr>
              <w:pPrChange w:id="3565" w:author="David Flynn" w:date="2019-09-24T14:50:00Z">
                <w:pPr/>
              </w:pPrChange>
            </w:pPr>
            <w:ins w:id="3566" w:author="David Flynn" w:date="2019-09-24T14:26:00Z">
              <w:r>
                <w:t>w[ lvl ][ xTn + 1 ][ yTn + 0 ][ zTn]</w:t>
              </w:r>
            </w:ins>
          </w:p>
        </w:tc>
        <w:tc>
          <w:tcPr>
            <w:tcW w:w="4111" w:type="dxa"/>
            <w:tcPrChange w:id="3567" w:author="David Flynn" w:date="2019-09-24T14:51:00Z">
              <w:tcPr>
                <w:tcW w:w="4111" w:type="dxa"/>
              </w:tcPr>
            </w:tcPrChange>
          </w:tcPr>
          <w:p w14:paraId="291C2D81" w14:textId="77777777" w:rsidR="00AE0F50" w:rsidRDefault="00AE0F50">
            <w:pPr>
              <w:pStyle w:val="tablecell"/>
              <w:rPr>
                <w:ins w:id="3568" w:author="David Flynn" w:date="2019-09-24T14:26:00Z"/>
              </w:rPr>
              <w:pPrChange w:id="3569" w:author="David Flynn" w:date="2019-09-24T14:50:00Z">
                <w:pPr/>
              </w:pPrChange>
            </w:pPr>
            <w:ins w:id="3570" w:author="David Flynn" w:date="2019-09-24T14:26:00Z">
              <w:r>
                <w:t>w[ lvl ][ xTn + 1 ][ yTn + 0 ][ zTn + 1 ]</w:t>
              </w:r>
            </w:ins>
          </w:p>
        </w:tc>
      </w:tr>
      <w:tr w:rsidR="00AE0F50" w14:paraId="0E3DBE92" w14:textId="77777777" w:rsidTr="00AE0F50">
        <w:trPr>
          <w:jc w:val="center"/>
          <w:ins w:id="3571" w:author="David Flynn" w:date="2019-09-24T14:26:00Z"/>
        </w:trPr>
        <w:tc>
          <w:tcPr>
            <w:tcW w:w="562" w:type="dxa"/>
            <w:tcPrChange w:id="3572" w:author="David Flynn" w:date="2019-09-24T14:51:00Z">
              <w:tcPr>
                <w:tcW w:w="562" w:type="dxa"/>
              </w:tcPr>
            </w:tcPrChange>
          </w:tcPr>
          <w:p w14:paraId="614495BF" w14:textId="77777777" w:rsidR="00AE0F50" w:rsidRDefault="00AE0F50">
            <w:pPr>
              <w:pStyle w:val="tablecell"/>
              <w:jc w:val="center"/>
              <w:rPr>
                <w:ins w:id="3573" w:author="David Flynn" w:date="2019-09-24T14:26:00Z"/>
              </w:rPr>
              <w:pPrChange w:id="3574" w:author="David Flynn" w:date="2019-09-24T14:51:00Z">
                <w:pPr/>
              </w:pPrChange>
            </w:pPr>
            <w:ins w:id="3575" w:author="David Flynn" w:date="2019-09-24T14:26:00Z">
              <w:r>
                <w:t>6</w:t>
              </w:r>
            </w:ins>
          </w:p>
        </w:tc>
        <w:tc>
          <w:tcPr>
            <w:tcW w:w="426" w:type="dxa"/>
            <w:tcPrChange w:id="3576" w:author="David Flynn" w:date="2019-09-24T14:51:00Z">
              <w:tcPr>
                <w:tcW w:w="426" w:type="dxa"/>
              </w:tcPr>
            </w:tcPrChange>
          </w:tcPr>
          <w:p w14:paraId="1F31A5FE" w14:textId="77777777" w:rsidR="00AE0F50" w:rsidRDefault="00AE0F50">
            <w:pPr>
              <w:pStyle w:val="tablecell"/>
              <w:jc w:val="center"/>
              <w:rPr>
                <w:ins w:id="3577" w:author="David Flynn" w:date="2019-09-24T14:26:00Z"/>
              </w:rPr>
              <w:pPrChange w:id="3578" w:author="David Flynn" w:date="2019-09-24T14:51:00Z">
                <w:pPr/>
              </w:pPrChange>
            </w:pPr>
            <w:ins w:id="3579" w:author="David Flynn" w:date="2019-09-24T14:26:00Z">
              <w:r>
                <w:t>7</w:t>
              </w:r>
            </w:ins>
          </w:p>
        </w:tc>
        <w:tc>
          <w:tcPr>
            <w:tcW w:w="3543" w:type="dxa"/>
            <w:tcPrChange w:id="3580" w:author="David Flynn" w:date="2019-09-24T14:51:00Z">
              <w:tcPr>
                <w:tcW w:w="3543" w:type="dxa"/>
              </w:tcPr>
            </w:tcPrChange>
          </w:tcPr>
          <w:p w14:paraId="4EB9C070" w14:textId="77777777" w:rsidR="00AE0F50" w:rsidRDefault="00AE0F50">
            <w:pPr>
              <w:pStyle w:val="tablecell"/>
              <w:rPr>
                <w:ins w:id="3581" w:author="David Flynn" w:date="2019-09-24T14:26:00Z"/>
              </w:rPr>
              <w:pPrChange w:id="3582" w:author="David Flynn" w:date="2019-09-24T14:50:00Z">
                <w:pPr/>
              </w:pPrChange>
            </w:pPr>
            <w:ins w:id="3583" w:author="David Flynn" w:date="2019-09-24T14:26:00Z">
              <w:r>
                <w:t>w[ lvl ][ xTn + 1 ][ yTn + 1 ][ zTn]</w:t>
              </w:r>
            </w:ins>
          </w:p>
        </w:tc>
        <w:tc>
          <w:tcPr>
            <w:tcW w:w="4111" w:type="dxa"/>
            <w:tcPrChange w:id="3584" w:author="David Flynn" w:date="2019-09-24T14:51:00Z">
              <w:tcPr>
                <w:tcW w:w="4111" w:type="dxa"/>
              </w:tcPr>
            </w:tcPrChange>
          </w:tcPr>
          <w:p w14:paraId="4718673F" w14:textId="77777777" w:rsidR="00AE0F50" w:rsidRDefault="00AE0F50">
            <w:pPr>
              <w:pStyle w:val="tablecell"/>
              <w:rPr>
                <w:ins w:id="3585" w:author="David Flynn" w:date="2019-09-24T14:26:00Z"/>
              </w:rPr>
              <w:pPrChange w:id="3586" w:author="David Flynn" w:date="2019-09-24T14:50:00Z">
                <w:pPr/>
              </w:pPrChange>
            </w:pPr>
            <w:ins w:id="3587" w:author="David Flynn" w:date="2019-09-24T14:26:00Z">
              <w:r>
                <w:t>w[ lvl ][ xTn + 1 ][ yTn + 1 ][ zTn + 1 ]</w:t>
              </w:r>
            </w:ins>
          </w:p>
        </w:tc>
      </w:tr>
      <w:tr w:rsidR="00AE0F50" w14:paraId="69C70B0C" w14:textId="77777777" w:rsidTr="00AE0F50">
        <w:trPr>
          <w:jc w:val="center"/>
          <w:ins w:id="3588" w:author="David Flynn" w:date="2019-09-24T14:26:00Z"/>
        </w:trPr>
        <w:tc>
          <w:tcPr>
            <w:tcW w:w="562" w:type="dxa"/>
            <w:tcPrChange w:id="3589" w:author="David Flynn" w:date="2019-09-24T14:51:00Z">
              <w:tcPr>
                <w:tcW w:w="562" w:type="dxa"/>
              </w:tcPr>
            </w:tcPrChange>
          </w:tcPr>
          <w:p w14:paraId="71C4A2FB" w14:textId="77777777" w:rsidR="00AE0F50" w:rsidRDefault="00AE0F50">
            <w:pPr>
              <w:pStyle w:val="tablecell"/>
              <w:jc w:val="center"/>
              <w:rPr>
                <w:ins w:id="3590" w:author="David Flynn" w:date="2019-09-24T14:26:00Z"/>
              </w:rPr>
              <w:pPrChange w:id="3591" w:author="David Flynn" w:date="2019-09-24T14:51:00Z">
                <w:pPr/>
              </w:pPrChange>
            </w:pPr>
            <w:ins w:id="3592" w:author="David Flynn" w:date="2019-09-24T14:26:00Z">
              <w:r>
                <w:t>4</w:t>
              </w:r>
            </w:ins>
          </w:p>
        </w:tc>
        <w:tc>
          <w:tcPr>
            <w:tcW w:w="426" w:type="dxa"/>
            <w:tcPrChange w:id="3593" w:author="David Flynn" w:date="2019-09-24T14:51:00Z">
              <w:tcPr>
                <w:tcW w:w="426" w:type="dxa"/>
              </w:tcPr>
            </w:tcPrChange>
          </w:tcPr>
          <w:p w14:paraId="1FAD5D03" w14:textId="77777777" w:rsidR="00AE0F50" w:rsidRDefault="00AE0F50">
            <w:pPr>
              <w:pStyle w:val="tablecell"/>
              <w:jc w:val="center"/>
              <w:rPr>
                <w:ins w:id="3594" w:author="David Flynn" w:date="2019-09-24T14:26:00Z"/>
              </w:rPr>
              <w:pPrChange w:id="3595" w:author="David Flynn" w:date="2019-09-24T14:51:00Z">
                <w:pPr/>
              </w:pPrChange>
            </w:pPr>
            <w:ins w:id="3596" w:author="David Flynn" w:date="2019-09-24T14:26:00Z">
              <w:r>
                <w:t>6</w:t>
              </w:r>
            </w:ins>
          </w:p>
        </w:tc>
        <w:tc>
          <w:tcPr>
            <w:tcW w:w="3543" w:type="dxa"/>
            <w:tcPrChange w:id="3597" w:author="David Flynn" w:date="2019-09-24T14:51:00Z">
              <w:tcPr>
                <w:tcW w:w="3543" w:type="dxa"/>
              </w:tcPr>
            </w:tcPrChange>
          </w:tcPr>
          <w:p w14:paraId="58D6103C" w14:textId="77777777" w:rsidR="00AE0F50" w:rsidRDefault="00AE0F50">
            <w:pPr>
              <w:pStyle w:val="tablecell"/>
              <w:rPr>
                <w:ins w:id="3598" w:author="David Flynn" w:date="2019-09-24T14:26:00Z"/>
              </w:rPr>
              <w:pPrChange w:id="3599" w:author="David Flynn" w:date="2019-09-24T14:50:00Z">
                <w:pPr/>
              </w:pPrChange>
            </w:pPr>
            <w:ins w:id="3600" w:author="David Flynn" w:date="2019-09-24T14:26:00Z">
              <w:r>
                <w:t>w[ lvl + 1 ][ xTn + 1 ][ yTn ][ zTn]</w:t>
              </w:r>
            </w:ins>
          </w:p>
        </w:tc>
        <w:tc>
          <w:tcPr>
            <w:tcW w:w="4111" w:type="dxa"/>
            <w:tcPrChange w:id="3601" w:author="David Flynn" w:date="2019-09-24T14:51:00Z">
              <w:tcPr>
                <w:tcW w:w="4111" w:type="dxa"/>
              </w:tcPr>
            </w:tcPrChange>
          </w:tcPr>
          <w:p w14:paraId="2739A6F7" w14:textId="77777777" w:rsidR="00AE0F50" w:rsidRDefault="00AE0F50">
            <w:pPr>
              <w:pStyle w:val="tablecell"/>
              <w:rPr>
                <w:ins w:id="3602" w:author="David Flynn" w:date="2019-09-24T14:26:00Z"/>
              </w:rPr>
              <w:pPrChange w:id="3603" w:author="David Flynn" w:date="2019-09-24T14:50:00Z">
                <w:pPr/>
              </w:pPrChange>
            </w:pPr>
            <w:ins w:id="3604" w:author="David Flynn" w:date="2019-09-24T14:26:00Z">
              <w:r>
                <w:t>w[ lvl + 1 ][ xTn + 1 ][ yTn + 1 ][ zTn ]</w:t>
              </w:r>
            </w:ins>
          </w:p>
        </w:tc>
      </w:tr>
      <w:tr w:rsidR="00AE0F50" w14:paraId="009D15C7" w14:textId="77777777" w:rsidTr="00AE0F50">
        <w:trPr>
          <w:jc w:val="center"/>
          <w:ins w:id="3605" w:author="David Flynn" w:date="2019-09-24T14:26:00Z"/>
        </w:trPr>
        <w:tc>
          <w:tcPr>
            <w:tcW w:w="562" w:type="dxa"/>
            <w:tcPrChange w:id="3606" w:author="David Flynn" w:date="2019-09-24T14:51:00Z">
              <w:tcPr>
                <w:tcW w:w="562" w:type="dxa"/>
              </w:tcPr>
            </w:tcPrChange>
          </w:tcPr>
          <w:p w14:paraId="13FFC9D7" w14:textId="77777777" w:rsidR="00AE0F50" w:rsidRDefault="00AE0F50">
            <w:pPr>
              <w:pStyle w:val="tablecell"/>
              <w:jc w:val="center"/>
              <w:rPr>
                <w:ins w:id="3607" w:author="David Flynn" w:date="2019-09-24T14:26:00Z"/>
              </w:rPr>
              <w:pPrChange w:id="3608" w:author="David Flynn" w:date="2019-09-24T14:51:00Z">
                <w:pPr/>
              </w:pPrChange>
            </w:pPr>
            <w:ins w:id="3609" w:author="David Flynn" w:date="2019-09-24T14:26:00Z">
              <w:r>
                <w:t>0</w:t>
              </w:r>
            </w:ins>
          </w:p>
        </w:tc>
        <w:tc>
          <w:tcPr>
            <w:tcW w:w="426" w:type="dxa"/>
            <w:tcPrChange w:id="3610" w:author="David Flynn" w:date="2019-09-24T14:51:00Z">
              <w:tcPr>
                <w:tcW w:w="426" w:type="dxa"/>
              </w:tcPr>
            </w:tcPrChange>
          </w:tcPr>
          <w:p w14:paraId="56EF07F5" w14:textId="77777777" w:rsidR="00AE0F50" w:rsidRDefault="00AE0F50">
            <w:pPr>
              <w:pStyle w:val="tablecell"/>
              <w:jc w:val="center"/>
              <w:rPr>
                <w:ins w:id="3611" w:author="David Flynn" w:date="2019-09-24T14:26:00Z"/>
              </w:rPr>
              <w:pPrChange w:id="3612" w:author="David Flynn" w:date="2019-09-24T14:51:00Z">
                <w:pPr/>
              </w:pPrChange>
            </w:pPr>
            <w:ins w:id="3613" w:author="David Flynn" w:date="2019-09-24T14:26:00Z">
              <w:r>
                <w:t>2</w:t>
              </w:r>
            </w:ins>
          </w:p>
        </w:tc>
        <w:tc>
          <w:tcPr>
            <w:tcW w:w="3543" w:type="dxa"/>
            <w:tcPrChange w:id="3614" w:author="David Flynn" w:date="2019-09-24T14:51:00Z">
              <w:tcPr>
                <w:tcW w:w="3543" w:type="dxa"/>
              </w:tcPr>
            </w:tcPrChange>
          </w:tcPr>
          <w:p w14:paraId="2B112D74" w14:textId="77777777" w:rsidR="00AE0F50" w:rsidRDefault="00AE0F50">
            <w:pPr>
              <w:pStyle w:val="tablecell"/>
              <w:rPr>
                <w:ins w:id="3615" w:author="David Flynn" w:date="2019-09-24T14:26:00Z"/>
              </w:rPr>
              <w:pPrChange w:id="3616" w:author="David Flynn" w:date="2019-09-24T14:50:00Z">
                <w:pPr/>
              </w:pPrChange>
            </w:pPr>
            <w:ins w:id="3617" w:author="David Flynn" w:date="2019-09-24T14:26:00Z">
              <w:r>
                <w:t>w[ lvl + 1 ][ xTn + 0 ][ yTn ][ zTn]</w:t>
              </w:r>
            </w:ins>
          </w:p>
        </w:tc>
        <w:tc>
          <w:tcPr>
            <w:tcW w:w="4111" w:type="dxa"/>
            <w:tcPrChange w:id="3618" w:author="David Flynn" w:date="2019-09-24T14:51:00Z">
              <w:tcPr>
                <w:tcW w:w="4111" w:type="dxa"/>
              </w:tcPr>
            </w:tcPrChange>
          </w:tcPr>
          <w:p w14:paraId="4D0980C0" w14:textId="77777777" w:rsidR="00AE0F50" w:rsidRDefault="00AE0F50">
            <w:pPr>
              <w:pStyle w:val="tablecell"/>
              <w:rPr>
                <w:ins w:id="3619" w:author="David Flynn" w:date="2019-09-24T14:26:00Z"/>
              </w:rPr>
              <w:pPrChange w:id="3620" w:author="David Flynn" w:date="2019-09-24T14:50:00Z">
                <w:pPr/>
              </w:pPrChange>
            </w:pPr>
            <w:ins w:id="3621" w:author="David Flynn" w:date="2019-09-24T14:26:00Z">
              <w:r>
                <w:t>w[ lvl + 1 ][ xTn + 0 ][ yTn + 1 ][ zTn ]</w:t>
              </w:r>
            </w:ins>
          </w:p>
        </w:tc>
      </w:tr>
      <w:tr w:rsidR="00AE0F50" w14:paraId="348CC935" w14:textId="77777777" w:rsidTr="00AE0F50">
        <w:trPr>
          <w:jc w:val="center"/>
          <w:ins w:id="3622" w:author="David Flynn" w:date="2019-09-24T14:26:00Z"/>
        </w:trPr>
        <w:tc>
          <w:tcPr>
            <w:tcW w:w="562" w:type="dxa"/>
            <w:tcPrChange w:id="3623" w:author="David Flynn" w:date="2019-09-24T14:51:00Z">
              <w:tcPr>
                <w:tcW w:w="562" w:type="dxa"/>
              </w:tcPr>
            </w:tcPrChange>
          </w:tcPr>
          <w:p w14:paraId="25592679" w14:textId="77777777" w:rsidR="00AE0F50" w:rsidRDefault="00AE0F50">
            <w:pPr>
              <w:pStyle w:val="tablecell"/>
              <w:jc w:val="center"/>
              <w:rPr>
                <w:ins w:id="3624" w:author="David Flynn" w:date="2019-09-24T14:26:00Z"/>
              </w:rPr>
              <w:pPrChange w:id="3625" w:author="David Flynn" w:date="2019-09-24T14:51:00Z">
                <w:pPr/>
              </w:pPrChange>
            </w:pPr>
            <w:ins w:id="3626" w:author="David Flynn" w:date="2019-09-24T14:26:00Z">
              <w:r>
                <w:t>0</w:t>
              </w:r>
            </w:ins>
          </w:p>
        </w:tc>
        <w:tc>
          <w:tcPr>
            <w:tcW w:w="426" w:type="dxa"/>
            <w:tcPrChange w:id="3627" w:author="David Flynn" w:date="2019-09-24T14:51:00Z">
              <w:tcPr>
                <w:tcW w:w="426" w:type="dxa"/>
              </w:tcPr>
            </w:tcPrChange>
          </w:tcPr>
          <w:p w14:paraId="6825A5C1" w14:textId="77777777" w:rsidR="00AE0F50" w:rsidRDefault="00AE0F50">
            <w:pPr>
              <w:pStyle w:val="tablecell"/>
              <w:jc w:val="center"/>
              <w:rPr>
                <w:ins w:id="3628" w:author="David Flynn" w:date="2019-09-24T14:26:00Z"/>
              </w:rPr>
              <w:pPrChange w:id="3629" w:author="David Flynn" w:date="2019-09-24T14:51:00Z">
                <w:pPr/>
              </w:pPrChange>
            </w:pPr>
            <w:ins w:id="3630" w:author="David Flynn" w:date="2019-09-24T14:26:00Z">
              <w:r>
                <w:t>4</w:t>
              </w:r>
            </w:ins>
          </w:p>
        </w:tc>
        <w:tc>
          <w:tcPr>
            <w:tcW w:w="3543" w:type="dxa"/>
            <w:tcPrChange w:id="3631" w:author="David Flynn" w:date="2019-09-24T14:51:00Z">
              <w:tcPr>
                <w:tcW w:w="3543" w:type="dxa"/>
              </w:tcPr>
            </w:tcPrChange>
          </w:tcPr>
          <w:p w14:paraId="0754D27E" w14:textId="77777777" w:rsidR="00AE0F50" w:rsidRDefault="00AE0F50">
            <w:pPr>
              <w:pStyle w:val="tablecell"/>
              <w:rPr>
                <w:ins w:id="3632" w:author="David Flynn" w:date="2019-09-24T14:26:00Z"/>
              </w:rPr>
              <w:pPrChange w:id="3633" w:author="David Flynn" w:date="2019-09-24T14:50:00Z">
                <w:pPr/>
              </w:pPrChange>
            </w:pPr>
            <w:ins w:id="3634" w:author="David Flynn" w:date="2019-09-24T14:26:00Z">
              <w:r>
                <w:t>w[ lvl + 2 ][ xTn + 0 ][ yTn ][ zTn]</w:t>
              </w:r>
            </w:ins>
          </w:p>
        </w:tc>
        <w:tc>
          <w:tcPr>
            <w:tcW w:w="4111" w:type="dxa"/>
            <w:tcPrChange w:id="3635" w:author="David Flynn" w:date="2019-09-24T14:51:00Z">
              <w:tcPr>
                <w:tcW w:w="4111" w:type="dxa"/>
              </w:tcPr>
            </w:tcPrChange>
          </w:tcPr>
          <w:p w14:paraId="5C1BE0D2" w14:textId="77777777" w:rsidR="00AE0F50" w:rsidRDefault="00AE0F50">
            <w:pPr>
              <w:pStyle w:val="tablecell"/>
              <w:rPr>
                <w:ins w:id="3636" w:author="David Flynn" w:date="2019-09-24T14:26:00Z"/>
              </w:rPr>
              <w:pPrChange w:id="3637" w:author="David Flynn" w:date="2019-09-24T14:50:00Z">
                <w:pPr/>
              </w:pPrChange>
            </w:pPr>
            <w:ins w:id="3638" w:author="David Flynn" w:date="2019-09-24T14:26:00Z">
              <w:r>
                <w:t>w[ lvl + 2 ][ xTn + 1 ][ yTn + 0 ][ zTn ]</w:t>
              </w:r>
            </w:ins>
          </w:p>
        </w:tc>
      </w:tr>
    </w:tbl>
    <w:p w14:paraId="180FC5D5" w14:textId="77777777" w:rsidR="00AE0F50" w:rsidRDefault="00AE0F50" w:rsidP="00AE0F50">
      <w:pPr>
        <w:rPr>
          <w:ins w:id="3639" w:author="David Flynn" w:date="2019-09-24T14:26:00Z"/>
        </w:rPr>
      </w:pPr>
    </w:p>
    <w:p w14:paraId="653FE8B8" w14:textId="0677BA33" w:rsidR="00413C67" w:rsidRDefault="00413C67">
      <w:pPr>
        <w:pStyle w:val="af5"/>
        <w:rPr>
          <w:ins w:id="3640" w:author="David Flynn" w:date="2019-09-24T15:24:00Z"/>
        </w:rPr>
        <w:pPrChange w:id="3641" w:author="David Flynn" w:date="2019-09-24T15:24:00Z">
          <w:pPr/>
        </w:pPrChange>
      </w:pPr>
      <w:bookmarkStart w:id="3642" w:name="_Ref20231126"/>
      <w:ins w:id="3643" w:author="David Flynn" w:date="2019-09-24T15:24:00Z">
        <w:r>
          <w:t xml:space="preserve">Table </w:t>
        </w:r>
        <w:r>
          <w:fldChar w:fldCharType="begin"/>
        </w:r>
        <w:r>
          <w:instrText xml:space="preserve"> SEQ Table \* ARABIC </w:instrText>
        </w:r>
      </w:ins>
      <w:r>
        <w:fldChar w:fldCharType="separate"/>
      </w:r>
      <w:ins w:id="3644" w:author="David Flynn" w:date="2019-09-24T15:39:00Z">
        <w:r w:rsidR="001F5F54">
          <w:rPr>
            <w:noProof/>
          </w:rPr>
          <w:t>13</w:t>
        </w:r>
      </w:ins>
      <w:ins w:id="3645" w:author="David Flynn" w:date="2019-09-24T15:24:00Z">
        <w:r>
          <w:fldChar w:fldCharType="end"/>
        </w:r>
        <w:bookmarkEnd w:id="3642"/>
        <w:r>
          <w:t xml:space="preserve"> </w:t>
        </w:r>
        <w:r w:rsidRPr="003612A9">
          <w:t>— Indexes of transform coefficients in decoding order (s)</w:t>
        </w:r>
      </w:ins>
    </w:p>
    <w:tbl>
      <w:tblPr>
        <w:tblStyle w:val="a8"/>
        <w:tblW w:w="0" w:type="auto"/>
        <w:jc w:val="center"/>
        <w:tblLook w:val="04A0" w:firstRow="1" w:lastRow="0" w:firstColumn="1" w:lastColumn="0" w:noHBand="0" w:noVBand="1"/>
        <w:tblPrChange w:id="3646" w:author="David Flynn" w:date="2019-09-24T14:51:00Z">
          <w:tblPr>
            <w:tblStyle w:val="a8"/>
            <w:tblW w:w="0" w:type="auto"/>
            <w:tblLook w:val="04A0" w:firstRow="1" w:lastRow="0" w:firstColumn="1" w:lastColumn="0" w:noHBand="0" w:noVBand="1"/>
          </w:tblPr>
        </w:tblPrChange>
      </w:tblPr>
      <w:tblGrid>
        <w:gridCol w:w="447"/>
        <w:gridCol w:w="476"/>
        <w:gridCol w:w="476"/>
        <w:gridCol w:w="476"/>
        <w:gridCol w:w="476"/>
        <w:gridCol w:w="476"/>
        <w:gridCol w:w="476"/>
        <w:gridCol w:w="476"/>
        <w:gridCol w:w="476"/>
        <w:tblGridChange w:id="3647">
          <w:tblGrid>
            <w:gridCol w:w="901"/>
            <w:gridCol w:w="901"/>
            <w:gridCol w:w="901"/>
            <w:gridCol w:w="901"/>
            <w:gridCol w:w="901"/>
            <w:gridCol w:w="901"/>
            <w:gridCol w:w="901"/>
            <w:gridCol w:w="901"/>
            <w:gridCol w:w="901"/>
          </w:tblGrid>
        </w:tblGridChange>
      </w:tblGrid>
      <w:tr w:rsidR="00AE0F50" w14:paraId="13DE3E4A" w14:textId="77777777" w:rsidTr="00AE0F50">
        <w:trPr>
          <w:jc w:val="center"/>
          <w:ins w:id="3648" w:author="David Flynn" w:date="2019-09-24T14:26:00Z"/>
        </w:trPr>
        <w:tc>
          <w:tcPr>
            <w:tcW w:w="447" w:type="dxa"/>
            <w:tcPrChange w:id="3649" w:author="David Flynn" w:date="2019-09-24T14:51:00Z">
              <w:tcPr>
                <w:tcW w:w="901" w:type="dxa"/>
              </w:tcPr>
            </w:tcPrChange>
          </w:tcPr>
          <w:p w14:paraId="1D19FCB3" w14:textId="77777777" w:rsidR="00AE0F50" w:rsidRPr="00AE0F50" w:rsidRDefault="00AE0F50">
            <w:pPr>
              <w:pStyle w:val="tablecell"/>
              <w:jc w:val="center"/>
              <w:rPr>
                <w:ins w:id="3650" w:author="David Flynn" w:date="2019-09-24T14:26:00Z"/>
                <w:b/>
                <w:bCs/>
                <w:rPrChange w:id="3651" w:author="David Flynn" w:date="2019-09-24T14:50:00Z">
                  <w:rPr>
                    <w:ins w:id="3652" w:author="David Flynn" w:date="2019-09-24T14:26:00Z"/>
                  </w:rPr>
                </w:rPrChange>
              </w:rPr>
              <w:pPrChange w:id="3653" w:author="David Flynn" w:date="2019-09-24T14:51:00Z">
                <w:pPr/>
              </w:pPrChange>
            </w:pPr>
            <w:ins w:id="3654" w:author="David Flynn" w:date="2019-09-24T14:26:00Z">
              <w:r w:rsidRPr="00AE0F50">
                <w:rPr>
                  <w:b/>
                  <w:bCs/>
                  <w:rPrChange w:id="3655" w:author="David Flynn" w:date="2019-09-24T14:50:00Z">
                    <w:rPr/>
                  </w:rPrChange>
                </w:rPr>
                <w:t>s</w:t>
              </w:r>
            </w:ins>
          </w:p>
        </w:tc>
        <w:tc>
          <w:tcPr>
            <w:tcW w:w="476" w:type="dxa"/>
            <w:tcPrChange w:id="3656" w:author="David Flynn" w:date="2019-09-24T14:51:00Z">
              <w:tcPr>
                <w:tcW w:w="901" w:type="dxa"/>
              </w:tcPr>
            </w:tcPrChange>
          </w:tcPr>
          <w:p w14:paraId="0900204B" w14:textId="77777777" w:rsidR="00AE0F50" w:rsidRPr="00AE0F50" w:rsidRDefault="00AE0F50">
            <w:pPr>
              <w:pStyle w:val="tablecell"/>
              <w:jc w:val="center"/>
              <w:rPr>
                <w:ins w:id="3657" w:author="David Flynn" w:date="2019-09-24T14:26:00Z"/>
                <w:b/>
                <w:bCs/>
                <w:rPrChange w:id="3658" w:author="David Flynn" w:date="2019-09-24T14:50:00Z">
                  <w:rPr>
                    <w:ins w:id="3659" w:author="David Flynn" w:date="2019-09-24T14:26:00Z"/>
                  </w:rPr>
                </w:rPrChange>
              </w:rPr>
              <w:pPrChange w:id="3660" w:author="David Flynn" w:date="2019-09-24T14:51:00Z">
                <w:pPr/>
              </w:pPrChange>
            </w:pPr>
            <w:ins w:id="3661" w:author="David Flynn" w:date="2019-09-24T14:26:00Z">
              <w:r w:rsidRPr="00AE0F50">
                <w:rPr>
                  <w:b/>
                  <w:bCs/>
                  <w:rPrChange w:id="3662" w:author="David Flynn" w:date="2019-09-24T14:50:00Z">
                    <w:rPr/>
                  </w:rPrChange>
                </w:rPr>
                <w:t>0</w:t>
              </w:r>
            </w:ins>
          </w:p>
        </w:tc>
        <w:tc>
          <w:tcPr>
            <w:tcW w:w="476" w:type="dxa"/>
            <w:tcPrChange w:id="3663" w:author="David Flynn" w:date="2019-09-24T14:51:00Z">
              <w:tcPr>
                <w:tcW w:w="901" w:type="dxa"/>
              </w:tcPr>
            </w:tcPrChange>
          </w:tcPr>
          <w:p w14:paraId="64E398BD" w14:textId="77777777" w:rsidR="00AE0F50" w:rsidRPr="00AE0F50" w:rsidRDefault="00AE0F50">
            <w:pPr>
              <w:pStyle w:val="tablecell"/>
              <w:jc w:val="center"/>
              <w:rPr>
                <w:ins w:id="3664" w:author="David Flynn" w:date="2019-09-24T14:26:00Z"/>
                <w:b/>
                <w:bCs/>
                <w:rPrChange w:id="3665" w:author="David Flynn" w:date="2019-09-24T14:50:00Z">
                  <w:rPr>
                    <w:ins w:id="3666" w:author="David Flynn" w:date="2019-09-24T14:26:00Z"/>
                  </w:rPr>
                </w:rPrChange>
              </w:rPr>
              <w:pPrChange w:id="3667" w:author="David Flynn" w:date="2019-09-24T14:51:00Z">
                <w:pPr/>
              </w:pPrChange>
            </w:pPr>
            <w:ins w:id="3668" w:author="David Flynn" w:date="2019-09-24T14:26:00Z">
              <w:r w:rsidRPr="00AE0F50">
                <w:rPr>
                  <w:b/>
                  <w:bCs/>
                  <w:rPrChange w:id="3669" w:author="David Flynn" w:date="2019-09-24T14:50:00Z">
                    <w:rPr/>
                  </w:rPrChange>
                </w:rPr>
                <w:t>1</w:t>
              </w:r>
            </w:ins>
          </w:p>
        </w:tc>
        <w:tc>
          <w:tcPr>
            <w:tcW w:w="476" w:type="dxa"/>
            <w:tcPrChange w:id="3670" w:author="David Flynn" w:date="2019-09-24T14:51:00Z">
              <w:tcPr>
                <w:tcW w:w="901" w:type="dxa"/>
              </w:tcPr>
            </w:tcPrChange>
          </w:tcPr>
          <w:p w14:paraId="0A676D0B" w14:textId="77777777" w:rsidR="00AE0F50" w:rsidRPr="00AE0F50" w:rsidRDefault="00AE0F50">
            <w:pPr>
              <w:pStyle w:val="tablecell"/>
              <w:jc w:val="center"/>
              <w:rPr>
                <w:ins w:id="3671" w:author="David Flynn" w:date="2019-09-24T14:26:00Z"/>
                <w:b/>
                <w:bCs/>
                <w:rPrChange w:id="3672" w:author="David Flynn" w:date="2019-09-24T14:50:00Z">
                  <w:rPr>
                    <w:ins w:id="3673" w:author="David Flynn" w:date="2019-09-24T14:26:00Z"/>
                  </w:rPr>
                </w:rPrChange>
              </w:rPr>
              <w:pPrChange w:id="3674" w:author="David Flynn" w:date="2019-09-24T14:51:00Z">
                <w:pPr/>
              </w:pPrChange>
            </w:pPr>
            <w:ins w:id="3675" w:author="David Flynn" w:date="2019-09-24T14:26:00Z">
              <w:r w:rsidRPr="00AE0F50">
                <w:rPr>
                  <w:b/>
                  <w:bCs/>
                  <w:rPrChange w:id="3676" w:author="David Flynn" w:date="2019-09-24T14:50:00Z">
                    <w:rPr/>
                  </w:rPrChange>
                </w:rPr>
                <w:t>2</w:t>
              </w:r>
            </w:ins>
          </w:p>
        </w:tc>
        <w:tc>
          <w:tcPr>
            <w:tcW w:w="476" w:type="dxa"/>
            <w:tcPrChange w:id="3677" w:author="David Flynn" w:date="2019-09-24T14:51:00Z">
              <w:tcPr>
                <w:tcW w:w="901" w:type="dxa"/>
              </w:tcPr>
            </w:tcPrChange>
          </w:tcPr>
          <w:p w14:paraId="3CCF056E" w14:textId="77777777" w:rsidR="00AE0F50" w:rsidRPr="00AE0F50" w:rsidRDefault="00AE0F50">
            <w:pPr>
              <w:pStyle w:val="tablecell"/>
              <w:jc w:val="center"/>
              <w:rPr>
                <w:ins w:id="3678" w:author="David Flynn" w:date="2019-09-24T14:26:00Z"/>
                <w:b/>
                <w:bCs/>
                <w:rPrChange w:id="3679" w:author="David Flynn" w:date="2019-09-24T14:50:00Z">
                  <w:rPr>
                    <w:ins w:id="3680" w:author="David Flynn" w:date="2019-09-24T14:26:00Z"/>
                  </w:rPr>
                </w:rPrChange>
              </w:rPr>
              <w:pPrChange w:id="3681" w:author="David Flynn" w:date="2019-09-24T14:51:00Z">
                <w:pPr/>
              </w:pPrChange>
            </w:pPr>
            <w:ins w:id="3682" w:author="David Flynn" w:date="2019-09-24T14:26:00Z">
              <w:r w:rsidRPr="00AE0F50">
                <w:rPr>
                  <w:b/>
                  <w:bCs/>
                  <w:rPrChange w:id="3683" w:author="David Flynn" w:date="2019-09-24T14:50:00Z">
                    <w:rPr/>
                  </w:rPrChange>
                </w:rPr>
                <w:t>3</w:t>
              </w:r>
            </w:ins>
          </w:p>
        </w:tc>
        <w:tc>
          <w:tcPr>
            <w:tcW w:w="476" w:type="dxa"/>
            <w:tcPrChange w:id="3684" w:author="David Flynn" w:date="2019-09-24T14:51:00Z">
              <w:tcPr>
                <w:tcW w:w="901" w:type="dxa"/>
              </w:tcPr>
            </w:tcPrChange>
          </w:tcPr>
          <w:p w14:paraId="6D101CE8" w14:textId="77777777" w:rsidR="00AE0F50" w:rsidRPr="00AE0F50" w:rsidRDefault="00AE0F50">
            <w:pPr>
              <w:pStyle w:val="tablecell"/>
              <w:jc w:val="center"/>
              <w:rPr>
                <w:ins w:id="3685" w:author="David Flynn" w:date="2019-09-24T14:26:00Z"/>
                <w:b/>
                <w:bCs/>
                <w:rPrChange w:id="3686" w:author="David Flynn" w:date="2019-09-24T14:50:00Z">
                  <w:rPr>
                    <w:ins w:id="3687" w:author="David Flynn" w:date="2019-09-24T14:26:00Z"/>
                  </w:rPr>
                </w:rPrChange>
              </w:rPr>
              <w:pPrChange w:id="3688" w:author="David Flynn" w:date="2019-09-24T14:51:00Z">
                <w:pPr/>
              </w:pPrChange>
            </w:pPr>
            <w:ins w:id="3689" w:author="David Flynn" w:date="2019-09-24T14:26:00Z">
              <w:r w:rsidRPr="00AE0F50">
                <w:rPr>
                  <w:b/>
                  <w:bCs/>
                  <w:rPrChange w:id="3690" w:author="David Flynn" w:date="2019-09-24T14:50:00Z">
                    <w:rPr/>
                  </w:rPrChange>
                </w:rPr>
                <w:t>4</w:t>
              </w:r>
            </w:ins>
          </w:p>
        </w:tc>
        <w:tc>
          <w:tcPr>
            <w:tcW w:w="476" w:type="dxa"/>
            <w:tcPrChange w:id="3691" w:author="David Flynn" w:date="2019-09-24T14:51:00Z">
              <w:tcPr>
                <w:tcW w:w="901" w:type="dxa"/>
              </w:tcPr>
            </w:tcPrChange>
          </w:tcPr>
          <w:p w14:paraId="1E31E938" w14:textId="77777777" w:rsidR="00AE0F50" w:rsidRPr="00AE0F50" w:rsidRDefault="00AE0F50">
            <w:pPr>
              <w:pStyle w:val="tablecell"/>
              <w:jc w:val="center"/>
              <w:rPr>
                <w:ins w:id="3692" w:author="David Flynn" w:date="2019-09-24T14:26:00Z"/>
                <w:b/>
                <w:bCs/>
                <w:rPrChange w:id="3693" w:author="David Flynn" w:date="2019-09-24T14:50:00Z">
                  <w:rPr>
                    <w:ins w:id="3694" w:author="David Flynn" w:date="2019-09-24T14:26:00Z"/>
                  </w:rPr>
                </w:rPrChange>
              </w:rPr>
              <w:pPrChange w:id="3695" w:author="David Flynn" w:date="2019-09-24T14:51:00Z">
                <w:pPr/>
              </w:pPrChange>
            </w:pPr>
            <w:ins w:id="3696" w:author="David Flynn" w:date="2019-09-24T14:26:00Z">
              <w:r w:rsidRPr="00AE0F50">
                <w:rPr>
                  <w:b/>
                  <w:bCs/>
                  <w:rPrChange w:id="3697" w:author="David Flynn" w:date="2019-09-24T14:50:00Z">
                    <w:rPr/>
                  </w:rPrChange>
                </w:rPr>
                <w:t>5</w:t>
              </w:r>
            </w:ins>
          </w:p>
        </w:tc>
        <w:tc>
          <w:tcPr>
            <w:tcW w:w="476" w:type="dxa"/>
            <w:tcPrChange w:id="3698" w:author="David Flynn" w:date="2019-09-24T14:51:00Z">
              <w:tcPr>
                <w:tcW w:w="901" w:type="dxa"/>
              </w:tcPr>
            </w:tcPrChange>
          </w:tcPr>
          <w:p w14:paraId="7BCCC369" w14:textId="77777777" w:rsidR="00AE0F50" w:rsidRPr="00AE0F50" w:rsidRDefault="00AE0F50">
            <w:pPr>
              <w:pStyle w:val="tablecell"/>
              <w:jc w:val="center"/>
              <w:rPr>
                <w:ins w:id="3699" w:author="David Flynn" w:date="2019-09-24T14:26:00Z"/>
                <w:b/>
                <w:bCs/>
                <w:rPrChange w:id="3700" w:author="David Flynn" w:date="2019-09-24T14:50:00Z">
                  <w:rPr>
                    <w:ins w:id="3701" w:author="David Flynn" w:date="2019-09-24T14:26:00Z"/>
                  </w:rPr>
                </w:rPrChange>
              </w:rPr>
              <w:pPrChange w:id="3702" w:author="David Flynn" w:date="2019-09-24T14:51:00Z">
                <w:pPr/>
              </w:pPrChange>
            </w:pPr>
            <w:ins w:id="3703" w:author="David Flynn" w:date="2019-09-24T14:26:00Z">
              <w:r w:rsidRPr="00AE0F50">
                <w:rPr>
                  <w:b/>
                  <w:bCs/>
                  <w:rPrChange w:id="3704" w:author="David Flynn" w:date="2019-09-24T14:50:00Z">
                    <w:rPr/>
                  </w:rPrChange>
                </w:rPr>
                <w:t>6</w:t>
              </w:r>
            </w:ins>
          </w:p>
        </w:tc>
        <w:tc>
          <w:tcPr>
            <w:tcW w:w="476" w:type="dxa"/>
            <w:tcPrChange w:id="3705" w:author="David Flynn" w:date="2019-09-24T14:51:00Z">
              <w:tcPr>
                <w:tcW w:w="901" w:type="dxa"/>
              </w:tcPr>
            </w:tcPrChange>
          </w:tcPr>
          <w:p w14:paraId="79718A94" w14:textId="77777777" w:rsidR="00AE0F50" w:rsidRPr="00AE0F50" w:rsidRDefault="00AE0F50">
            <w:pPr>
              <w:pStyle w:val="tablecell"/>
              <w:jc w:val="center"/>
              <w:rPr>
                <w:ins w:id="3706" w:author="David Flynn" w:date="2019-09-24T14:26:00Z"/>
                <w:b/>
                <w:bCs/>
                <w:rPrChange w:id="3707" w:author="David Flynn" w:date="2019-09-24T14:50:00Z">
                  <w:rPr>
                    <w:ins w:id="3708" w:author="David Flynn" w:date="2019-09-24T14:26:00Z"/>
                  </w:rPr>
                </w:rPrChange>
              </w:rPr>
              <w:pPrChange w:id="3709" w:author="David Flynn" w:date="2019-09-24T14:51:00Z">
                <w:pPr/>
              </w:pPrChange>
            </w:pPr>
            <w:ins w:id="3710" w:author="David Flynn" w:date="2019-09-24T14:26:00Z">
              <w:r w:rsidRPr="00AE0F50">
                <w:rPr>
                  <w:b/>
                  <w:bCs/>
                  <w:rPrChange w:id="3711" w:author="David Flynn" w:date="2019-09-24T14:50:00Z">
                    <w:rPr/>
                  </w:rPrChange>
                </w:rPr>
                <w:t>7</w:t>
              </w:r>
            </w:ins>
          </w:p>
        </w:tc>
      </w:tr>
      <w:tr w:rsidR="00AE0F50" w14:paraId="532115F3" w14:textId="77777777" w:rsidTr="00AE0F50">
        <w:trPr>
          <w:jc w:val="center"/>
          <w:ins w:id="3712" w:author="David Flynn" w:date="2019-09-24T14:26:00Z"/>
        </w:trPr>
        <w:tc>
          <w:tcPr>
            <w:tcW w:w="447" w:type="dxa"/>
            <w:tcPrChange w:id="3713" w:author="David Flynn" w:date="2019-09-24T14:51:00Z">
              <w:tcPr>
                <w:tcW w:w="901" w:type="dxa"/>
              </w:tcPr>
            </w:tcPrChange>
          </w:tcPr>
          <w:p w14:paraId="50084D5C" w14:textId="77777777" w:rsidR="00AE0F50" w:rsidRPr="00AE0F50" w:rsidRDefault="00AE0F50">
            <w:pPr>
              <w:pStyle w:val="tablecell"/>
              <w:jc w:val="center"/>
              <w:rPr>
                <w:ins w:id="3714" w:author="David Flynn" w:date="2019-09-24T14:26:00Z"/>
                <w:b/>
                <w:bCs/>
                <w:rPrChange w:id="3715" w:author="David Flynn" w:date="2019-09-24T14:50:00Z">
                  <w:rPr>
                    <w:ins w:id="3716" w:author="David Flynn" w:date="2019-09-24T14:26:00Z"/>
                  </w:rPr>
                </w:rPrChange>
              </w:rPr>
              <w:pPrChange w:id="3717" w:author="David Flynn" w:date="2019-09-24T14:51:00Z">
                <w:pPr/>
              </w:pPrChange>
            </w:pPr>
            <w:ins w:id="3718" w:author="David Flynn" w:date="2019-09-24T14:26:00Z">
              <w:r w:rsidRPr="00AE0F50">
                <w:rPr>
                  <w:b/>
                  <w:bCs/>
                  <w:rPrChange w:id="3719" w:author="David Flynn" w:date="2019-09-24T14:50:00Z">
                    <w:rPr/>
                  </w:rPrChange>
                </w:rPr>
                <w:t>t</w:t>
              </w:r>
            </w:ins>
          </w:p>
        </w:tc>
        <w:tc>
          <w:tcPr>
            <w:tcW w:w="476" w:type="dxa"/>
            <w:tcPrChange w:id="3720" w:author="David Flynn" w:date="2019-09-24T14:51:00Z">
              <w:tcPr>
                <w:tcW w:w="901" w:type="dxa"/>
              </w:tcPr>
            </w:tcPrChange>
          </w:tcPr>
          <w:p w14:paraId="698CB044" w14:textId="77777777" w:rsidR="00AE0F50" w:rsidRDefault="00AE0F50">
            <w:pPr>
              <w:pStyle w:val="tablecell"/>
              <w:jc w:val="center"/>
              <w:rPr>
                <w:ins w:id="3721" w:author="David Flynn" w:date="2019-09-24T14:26:00Z"/>
              </w:rPr>
              <w:pPrChange w:id="3722" w:author="David Flynn" w:date="2019-09-24T14:51:00Z">
                <w:pPr/>
              </w:pPrChange>
            </w:pPr>
            <w:ins w:id="3723" w:author="David Flynn" w:date="2019-09-24T14:26:00Z">
              <w:r>
                <w:t>0</w:t>
              </w:r>
            </w:ins>
          </w:p>
        </w:tc>
        <w:tc>
          <w:tcPr>
            <w:tcW w:w="476" w:type="dxa"/>
            <w:tcPrChange w:id="3724" w:author="David Flynn" w:date="2019-09-24T14:51:00Z">
              <w:tcPr>
                <w:tcW w:w="901" w:type="dxa"/>
              </w:tcPr>
            </w:tcPrChange>
          </w:tcPr>
          <w:p w14:paraId="5553057B" w14:textId="77777777" w:rsidR="00AE0F50" w:rsidRDefault="00AE0F50">
            <w:pPr>
              <w:pStyle w:val="tablecell"/>
              <w:jc w:val="center"/>
              <w:rPr>
                <w:ins w:id="3725" w:author="David Flynn" w:date="2019-09-24T14:26:00Z"/>
              </w:rPr>
              <w:pPrChange w:id="3726" w:author="David Flynn" w:date="2019-09-24T14:51:00Z">
                <w:pPr/>
              </w:pPrChange>
            </w:pPr>
            <w:ins w:id="3727" w:author="David Flynn" w:date="2019-09-24T14:26:00Z">
              <w:r>
                <w:t>4</w:t>
              </w:r>
            </w:ins>
          </w:p>
        </w:tc>
        <w:tc>
          <w:tcPr>
            <w:tcW w:w="476" w:type="dxa"/>
            <w:tcPrChange w:id="3728" w:author="David Flynn" w:date="2019-09-24T14:51:00Z">
              <w:tcPr>
                <w:tcW w:w="901" w:type="dxa"/>
              </w:tcPr>
            </w:tcPrChange>
          </w:tcPr>
          <w:p w14:paraId="6D062549" w14:textId="77777777" w:rsidR="00AE0F50" w:rsidRDefault="00AE0F50">
            <w:pPr>
              <w:pStyle w:val="tablecell"/>
              <w:jc w:val="center"/>
              <w:rPr>
                <w:ins w:id="3729" w:author="David Flynn" w:date="2019-09-24T14:26:00Z"/>
              </w:rPr>
              <w:pPrChange w:id="3730" w:author="David Flynn" w:date="2019-09-24T14:51:00Z">
                <w:pPr/>
              </w:pPrChange>
            </w:pPr>
            <w:ins w:id="3731" w:author="David Flynn" w:date="2019-09-24T14:26:00Z">
              <w:r>
                <w:t>6</w:t>
              </w:r>
            </w:ins>
          </w:p>
        </w:tc>
        <w:tc>
          <w:tcPr>
            <w:tcW w:w="476" w:type="dxa"/>
            <w:tcPrChange w:id="3732" w:author="David Flynn" w:date="2019-09-24T14:51:00Z">
              <w:tcPr>
                <w:tcW w:w="901" w:type="dxa"/>
              </w:tcPr>
            </w:tcPrChange>
          </w:tcPr>
          <w:p w14:paraId="1FD1470D" w14:textId="77777777" w:rsidR="00AE0F50" w:rsidRDefault="00AE0F50">
            <w:pPr>
              <w:pStyle w:val="tablecell"/>
              <w:jc w:val="center"/>
              <w:rPr>
                <w:ins w:id="3733" w:author="David Flynn" w:date="2019-09-24T14:26:00Z"/>
              </w:rPr>
              <w:pPrChange w:id="3734" w:author="David Flynn" w:date="2019-09-24T14:51:00Z">
                <w:pPr/>
              </w:pPrChange>
            </w:pPr>
            <w:ins w:id="3735" w:author="David Flynn" w:date="2019-09-24T14:26:00Z">
              <w:r>
                <w:t>2</w:t>
              </w:r>
            </w:ins>
          </w:p>
        </w:tc>
        <w:tc>
          <w:tcPr>
            <w:tcW w:w="476" w:type="dxa"/>
            <w:tcPrChange w:id="3736" w:author="David Flynn" w:date="2019-09-24T14:51:00Z">
              <w:tcPr>
                <w:tcW w:w="901" w:type="dxa"/>
              </w:tcPr>
            </w:tcPrChange>
          </w:tcPr>
          <w:p w14:paraId="3A9F75FF" w14:textId="77777777" w:rsidR="00AE0F50" w:rsidRDefault="00AE0F50">
            <w:pPr>
              <w:pStyle w:val="tablecell"/>
              <w:jc w:val="center"/>
              <w:rPr>
                <w:ins w:id="3737" w:author="David Flynn" w:date="2019-09-24T14:26:00Z"/>
              </w:rPr>
              <w:pPrChange w:id="3738" w:author="David Flynn" w:date="2019-09-24T14:51:00Z">
                <w:pPr/>
              </w:pPrChange>
            </w:pPr>
            <w:ins w:id="3739" w:author="David Flynn" w:date="2019-09-24T14:26:00Z">
              <w:r>
                <w:t>7</w:t>
              </w:r>
            </w:ins>
          </w:p>
        </w:tc>
        <w:tc>
          <w:tcPr>
            <w:tcW w:w="476" w:type="dxa"/>
            <w:tcPrChange w:id="3740" w:author="David Flynn" w:date="2019-09-24T14:51:00Z">
              <w:tcPr>
                <w:tcW w:w="901" w:type="dxa"/>
              </w:tcPr>
            </w:tcPrChange>
          </w:tcPr>
          <w:p w14:paraId="127E7AED" w14:textId="77777777" w:rsidR="00AE0F50" w:rsidRDefault="00AE0F50">
            <w:pPr>
              <w:pStyle w:val="tablecell"/>
              <w:jc w:val="center"/>
              <w:rPr>
                <w:ins w:id="3741" w:author="David Flynn" w:date="2019-09-24T14:26:00Z"/>
              </w:rPr>
              <w:pPrChange w:id="3742" w:author="David Flynn" w:date="2019-09-24T14:51:00Z">
                <w:pPr/>
              </w:pPrChange>
            </w:pPr>
            <w:ins w:id="3743" w:author="David Flynn" w:date="2019-09-24T14:26:00Z">
              <w:r>
                <w:t>5</w:t>
              </w:r>
            </w:ins>
          </w:p>
        </w:tc>
        <w:tc>
          <w:tcPr>
            <w:tcW w:w="476" w:type="dxa"/>
            <w:tcPrChange w:id="3744" w:author="David Flynn" w:date="2019-09-24T14:51:00Z">
              <w:tcPr>
                <w:tcW w:w="901" w:type="dxa"/>
              </w:tcPr>
            </w:tcPrChange>
          </w:tcPr>
          <w:p w14:paraId="193E8DEC" w14:textId="77777777" w:rsidR="00AE0F50" w:rsidRDefault="00AE0F50">
            <w:pPr>
              <w:pStyle w:val="tablecell"/>
              <w:jc w:val="center"/>
              <w:rPr>
                <w:ins w:id="3745" w:author="David Flynn" w:date="2019-09-24T14:26:00Z"/>
              </w:rPr>
              <w:pPrChange w:id="3746" w:author="David Flynn" w:date="2019-09-24T14:51:00Z">
                <w:pPr/>
              </w:pPrChange>
            </w:pPr>
            <w:ins w:id="3747" w:author="David Flynn" w:date="2019-09-24T14:26:00Z">
              <w:r>
                <w:t>3</w:t>
              </w:r>
            </w:ins>
          </w:p>
        </w:tc>
        <w:tc>
          <w:tcPr>
            <w:tcW w:w="476" w:type="dxa"/>
            <w:tcPrChange w:id="3748" w:author="David Flynn" w:date="2019-09-24T14:51:00Z">
              <w:tcPr>
                <w:tcW w:w="901" w:type="dxa"/>
              </w:tcPr>
            </w:tcPrChange>
          </w:tcPr>
          <w:p w14:paraId="0FD75694" w14:textId="77777777" w:rsidR="00AE0F50" w:rsidRDefault="00AE0F50">
            <w:pPr>
              <w:pStyle w:val="tablecell"/>
              <w:jc w:val="center"/>
              <w:rPr>
                <w:ins w:id="3749" w:author="David Flynn" w:date="2019-09-24T14:26:00Z"/>
              </w:rPr>
              <w:pPrChange w:id="3750" w:author="David Flynn" w:date="2019-09-24T14:51:00Z">
                <w:pPr/>
              </w:pPrChange>
            </w:pPr>
            <w:ins w:id="3751" w:author="David Flynn" w:date="2019-09-24T14:26:00Z">
              <w:r>
                <w:t>1</w:t>
              </w:r>
            </w:ins>
          </w:p>
        </w:tc>
      </w:tr>
    </w:tbl>
    <w:p w14:paraId="3753EF3C" w14:textId="77777777" w:rsidR="00AE0F50" w:rsidRPr="008436C7" w:rsidRDefault="00AE0F50" w:rsidP="00AE0F50">
      <w:pPr>
        <w:rPr>
          <w:ins w:id="3752" w:author="David Flynn" w:date="2019-09-24T14:26:00Z"/>
        </w:rPr>
      </w:pPr>
    </w:p>
    <w:p w14:paraId="2A0D901D" w14:textId="77777777" w:rsidR="00AE0F50" w:rsidRDefault="00AE0F50">
      <w:pPr>
        <w:pStyle w:val="4"/>
        <w:numPr>
          <w:ilvl w:val="3"/>
          <w:numId w:val="1"/>
        </w:numPr>
        <w:rPr>
          <w:ins w:id="3753" w:author="David Flynn" w:date="2019-09-24T14:26:00Z"/>
        </w:rPr>
        <w:pPrChange w:id="3754" w:author="David Flynn" w:date="2019-09-24T14:51:00Z">
          <w:pPr>
            <w:pStyle w:val="3"/>
          </w:pPr>
        </w:pPrChange>
      </w:pPr>
      <w:ins w:id="3755" w:author="David Flynn" w:date="2019-09-24T14:26:00Z">
        <w:r>
          <w:t>Forward two-point transform process</w:t>
        </w:r>
      </w:ins>
    </w:p>
    <w:p w14:paraId="655E6EAB" w14:textId="77777777" w:rsidR="00AE0F50" w:rsidRDefault="00AE0F50" w:rsidP="00AE0F50">
      <w:pPr>
        <w:rPr>
          <w:ins w:id="3756" w:author="David Flynn" w:date="2019-09-24T14:26:00Z"/>
        </w:rPr>
      </w:pPr>
      <w:ins w:id="3757" w:author="David Flynn" w:date="2019-09-24T14:26:00Z">
        <w:r>
          <w:t>The inputs to this process are:</w:t>
        </w:r>
      </w:ins>
    </w:p>
    <w:p w14:paraId="72C8708F" w14:textId="0BC60898" w:rsidR="00AE0F50" w:rsidRDefault="00AE0F50">
      <w:pPr>
        <w:pStyle w:val="af7"/>
        <w:numPr>
          <w:ilvl w:val="0"/>
          <w:numId w:val="60"/>
        </w:numPr>
        <w:rPr>
          <w:ins w:id="3758" w:author="David Flynn" w:date="2019-09-24T14:26:00Z"/>
        </w:rPr>
        <w:pPrChange w:id="3759" w:author="David Flynn" w:date="2019-09-24T14:54:00Z">
          <w:pPr/>
        </w:pPrChange>
      </w:pPr>
      <w:ins w:id="3760" w:author="David Flynn" w:date="2019-09-24T14:26:00Z">
        <w:r>
          <w:t>a two-element array, x, of values to be transformed, and</w:t>
        </w:r>
      </w:ins>
    </w:p>
    <w:p w14:paraId="0E930102" w14:textId="7D7B22CF" w:rsidR="00AE0F50" w:rsidRDefault="00AE0F50">
      <w:pPr>
        <w:pStyle w:val="af7"/>
        <w:numPr>
          <w:ilvl w:val="0"/>
          <w:numId w:val="60"/>
        </w:numPr>
        <w:rPr>
          <w:ins w:id="3761" w:author="David Flynn" w:date="2019-09-24T14:26:00Z"/>
        </w:rPr>
        <w:pPrChange w:id="3762" w:author="David Flynn" w:date="2019-09-24T14:54:00Z">
          <w:pPr/>
        </w:pPrChange>
      </w:pPr>
      <w:ins w:id="3763" w:author="David Flynn" w:date="2019-09-24T14:26:00Z">
        <w:r>
          <w:t>a two-element array, w, of corresponding weights.</w:t>
        </w:r>
      </w:ins>
    </w:p>
    <w:p w14:paraId="15B9DCC5" w14:textId="77777777" w:rsidR="00AE0F50" w:rsidRDefault="00AE0F50" w:rsidP="00AE0F50">
      <w:pPr>
        <w:rPr>
          <w:ins w:id="3764" w:author="David Flynn" w:date="2019-09-24T14:26:00Z"/>
        </w:rPr>
      </w:pPr>
      <w:ins w:id="3765" w:author="David Flynn" w:date="2019-09-24T14:26:00Z">
        <w:r>
          <w:t>The output of this process is a two-element array, y, of transformed values.</w:t>
        </w:r>
      </w:ins>
    </w:p>
    <w:p w14:paraId="16573F45" w14:textId="77777777" w:rsidR="00AE0F50" w:rsidRDefault="00AE0F50" w:rsidP="00AE0F50">
      <w:pPr>
        <w:rPr>
          <w:ins w:id="3766" w:author="David Flynn" w:date="2019-09-24T14:26:00Z"/>
        </w:rPr>
      </w:pPr>
      <w:ins w:id="3767" w:author="David Flynn" w:date="2019-09-24T14:26:00Z">
        <w:r>
          <w:t>This process has no effect if both elements of w are equal to zero.</w:t>
        </w:r>
      </w:ins>
    </w:p>
    <w:p w14:paraId="5513873E" w14:textId="789A1B79" w:rsidR="00AE0F50" w:rsidRDefault="00AE0F50" w:rsidP="00AE0F50">
      <w:pPr>
        <w:rPr>
          <w:ins w:id="3768" w:author="David Flynn" w:date="2019-09-24T14:26:00Z"/>
        </w:rPr>
      </w:pPr>
      <w:ins w:id="3769" w:author="David Flynn" w:date="2019-09-24T14:26:00Z">
        <w:r>
          <w:t xml:space="preserve">The </w:t>
        </w:r>
      </w:ins>
      <w:ins w:id="3770" w:author="David Flynn" w:date="2019-09-24T14:57:00Z">
        <w:r w:rsidR="004F14B7">
          <w:t>transform coefficients</w:t>
        </w:r>
      </w:ins>
      <w:ins w:id="3771" w:author="David Flynn" w:date="2019-09-24T14:26:00Z">
        <w:r>
          <w:t xml:space="preserve"> a and b are derived as follows:</w:t>
        </w:r>
      </w:ins>
    </w:p>
    <w:p w14:paraId="693833C8" w14:textId="7854AB09" w:rsidR="00AE0F50" w:rsidRDefault="00AE0F50">
      <w:pPr>
        <w:pStyle w:val="Code"/>
        <w:rPr>
          <w:ins w:id="3772" w:author="David Flynn" w:date="2019-09-24T14:26:00Z"/>
        </w:rPr>
        <w:pPrChange w:id="3773" w:author="David Flynn" w:date="2019-09-24T14:54:00Z">
          <w:pPr/>
        </w:pPrChange>
      </w:pPr>
      <w:ins w:id="3774" w:author="David Flynn" w:date="2019-09-24T14:26:00Z">
        <w:r>
          <w:t>a = iSqrt( ( w[ 0 ] &lt;&lt; 30 ) / ( w[ 0 ] + w[ 1 ] ) )</w:t>
        </w:r>
      </w:ins>
    </w:p>
    <w:p w14:paraId="2C276CD4" w14:textId="1FFD05E2" w:rsidR="00AE0F50" w:rsidRDefault="00AE0F50">
      <w:pPr>
        <w:pStyle w:val="Code"/>
        <w:rPr>
          <w:ins w:id="3775" w:author="David Flynn" w:date="2019-09-24T14:26:00Z"/>
        </w:rPr>
        <w:pPrChange w:id="3776" w:author="David Flynn" w:date="2019-09-24T14:54:00Z">
          <w:pPr/>
        </w:pPrChange>
      </w:pPr>
      <w:ins w:id="3777" w:author="David Flynn" w:date="2019-09-24T14:26:00Z">
        <w:r>
          <w:t>b = iSqrt( ( w[ 1 ] &lt;&lt; 30 ) / ( w[ 0 ] + w[ 1 ] ) )</w:t>
        </w:r>
      </w:ins>
    </w:p>
    <w:p w14:paraId="71844C61" w14:textId="77777777" w:rsidR="00AE0F50" w:rsidRDefault="00AE0F50" w:rsidP="00AE0F50">
      <w:pPr>
        <w:rPr>
          <w:ins w:id="3778" w:author="David Flynn" w:date="2019-09-24T14:26:00Z"/>
        </w:rPr>
      </w:pPr>
      <w:ins w:id="3779" w:author="David Flynn" w:date="2019-09-24T14:26:00Z">
        <w:r>
          <w:t>The output is determined as follows:</w:t>
        </w:r>
      </w:ins>
    </w:p>
    <w:p w14:paraId="7B730777" w14:textId="77777777" w:rsidR="00AE0F50" w:rsidRDefault="00AE0F50">
      <w:pPr>
        <w:pStyle w:val="Code"/>
        <w:rPr>
          <w:ins w:id="3780" w:author="David Flynn" w:date="2019-09-24T14:26:00Z"/>
        </w:rPr>
        <w:pPrChange w:id="3781" w:author="David Flynn" w:date="2019-09-24T14:54:00Z">
          <w:pPr/>
        </w:pPrChange>
      </w:pPr>
      <w:ins w:id="3782" w:author="David Flynn" w:date="2019-09-24T14:26:00Z">
        <w:r>
          <w:t>y[ 0 ] = D</w:t>
        </w:r>
        <w:r w:rsidRPr="005E5E25">
          <w:t>ivExp2RoundHalfInf</w:t>
        </w:r>
        <w:r>
          <w:t>( x[ 0 ] × a, 15 ) + D</w:t>
        </w:r>
        <w:r w:rsidRPr="005E5E25">
          <w:t>ivExp2RoundHalfInf</w:t>
        </w:r>
        <w:r>
          <w:t>( x[ 1 ] × b, 15 )</w:t>
        </w:r>
      </w:ins>
    </w:p>
    <w:p w14:paraId="06F26588" w14:textId="77777777" w:rsidR="00AE0F50" w:rsidRDefault="00AE0F50">
      <w:pPr>
        <w:pStyle w:val="Code"/>
        <w:rPr>
          <w:ins w:id="3783" w:author="David Flynn" w:date="2019-09-24T14:26:00Z"/>
        </w:rPr>
        <w:pPrChange w:id="3784" w:author="David Flynn" w:date="2019-09-24T14:54:00Z">
          <w:pPr/>
        </w:pPrChange>
      </w:pPr>
      <w:ins w:id="3785" w:author="David Flynn" w:date="2019-09-24T14:26:00Z">
        <w:r>
          <w:t>y[ 1 ] = Di</w:t>
        </w:r>
        <w:r w:rsidRPr="005E5E25">
          <w:t>vExp2RoundHalfInf</w:t>
        </w:r>
        <w:r>
          <w:t>( x[ 1 ] × a, 15 ) − Di</w:t>
        </w:r>
        <w:r w:rsidRPr="005E5E25">
          <w:t>vExp2RoundHalfInf</w:t>
        </w:r>
        <w:r>
          <w:t>( x[ 0 ] × b, 15 )</w:t>
        </w:r>
      </w:ins>
    </w:p>
    <w:p w14:paraId="23DC3777" w14:textId="77777777" w:rsidR="00AE0F50" w:rsidRDefault="00AE0F50">
      <w:pPr>
        <w:pStyle w:val="4"/>
        <w:numPr>
          <w:ilvl w:val="3"/>
          <w:numId w:val="1"/>
        </w:numPr>
        <w:rPr>
          <w:ins w:id="3786" w:author="David Flynn" w:date="2019-09-24T14:26:00Z"/>
        </w:rPr>
        <w:pPrChange w:id="3787" w:author="David Flynn" w:date="2019-09-24T14:58:00Z">
          <w:pPr>
            <w:pStyle w:val="3"/>
          </w:pPr>
        </w:pPrChange>
      </w:pPr>
      <w:ins w:id="3788" w:author="David Flynn" w:date="2019-09-24T14:26:00Z">
        <w:r>
          <w:t>Inverse transform process for 2×2×2 blocks</w:t>
        </w:r>
      </w:ins>
    </w:p>
    <w:p w14:paraId="52488D72" w14:textId="77777777" w:rsidR="00AE0F50" w:rsidRDefault="00AE0F50" w:rsidP="00AE0F50">
      <w:pPr>
        <w:rPr>
          <w:ins w:id="3789" w:author="David Flynn" w:date="2019-09-24T14:26:00Z"/>
        </w:rPr>
      </w:pPr>
      <w:ins w:id="3790" w:author="David Flynn" w:date="2019-09-24T14:26:00Z">
        <w:r>
          <w:t>The inputs to this process are:</w:t>
        </w:r>
      </w:ins>
    </w:p>
    <w:p w14:paraId="4467379D" w14:textId="674DF7BC" w:rsidR="00AE0F50" w:rsidRDefault="00AE0F50">
      <w:pPr>
        <w:pStyle w:val="af7"/>
        <w:numPr>
          <w:ilvl w:val="0"/>
          <w:numId w:val="61"/>
        </w:numPr>
        <w:rPr>
          <w:ins w:id="3791" w:author="David Flynn" w:date="2019-09-24T14:26:00Z"/>
        </w:rPr>
        <w:pPrChange w:id="3792" w:author="David Flynn" w:date="2019-09-24T14:55:00Z">
          <w:pPr/>
        </w:pPrChange>
      </w:pPr>
      <w:ins w:id="3793" w:author="David Flynn" w:date="2019-09-24T14:26:00Z">
        <w:r>
          <w:t>a position ( xTn, yTn, zTn ) and level, lvl, specifying the position of a transform tree node, and</w:t>
        </w:r>
      </w:ins>
    </w:p>
    <w:p w14:paraId="46CD5CC6" w14:textId="12B45C14" w:rsidR="00AE0F50" w:rsidRDefault="00AE0F50">
      <w:pPr>
        <w:pStyle w:val="af7"/>
        <w:numPr>
          <w:ilvl w:val="0"/>
          <w:numId w:val="61"/>
        </w:numPr>
        <w:rPr>
          <w:ins w:id="3794" w:author="David Flynn" w:date="2019-09-24T14:26:00Z"/>
        </w:rPr>
        <w:pPrChange w:id="3795" w:author="David Flynn" w:date="2019-09-24T14:55:00Z">
          <w:pPr/>
        </w:pPrChange>
      </w:pPr>
      <w:ins w:id="3796" w:author="David Flynn" w:date="2019-09-24T14:26:00Z">
        <w:r>
          <w:t>an eight-element array, e, of transform coefficients.</w:t>
        </w:r>
      </w:ins>
    </w:p>
    <w:p w14:paraId="21530670" w14:textId="77777777" w:rsidR="00AE0F50" w:rsidRDefault="00AE0F50" w:rsidP="00AE0F50">
      <w:pPr>
        <w:rPr>
          <w:ins w:id="3797" w:author="David Flynn" w:date="2019-09-24T14:26:00Z"/>
        </w:rPr>
      </w:pPr>
      <w:ins w:id="3798" w:author="David Flynn" w:date="2019-09-24T14:26:00Z">
        <w:r>
          <w:t>The output of this process is an eight-element array, r, of inverse transformed values.</w:t>
        </w:r>
      </w:ins>
    </w:p>
    <w:p w14:paraId="497D8900" w14:textId="4D6B66B6" w:rsidR="00AE0F50" w:rsidRDefault="00AE0F50" w:rsidP="00AE0F50">
      <w:pPr>
        <w:rPr>
          <w:ins w:id="3799" w:author="David Flynn" w:date="2019-09-24T14:26:00Z"/>
        </w:rPr>
      </w:pPr>
      <w:ins w:id="3800" w:author="David Flynn" w:date="2019-09-24T14:26:00Z">
        <w:r>
          <w:t xml:space="preserve">The output array r is initialised as r[ t ] = e[ s ] with s = 0 .. 7 and the value of t derived from s according to </w:t>
        </w:r>
      </w:ins>
      <w:ins w:id="3801" w:author="David Flynn" w:date="2019-09-24T15:25:00Z">
        <w:r w:rsidR="00413C67">
          <w:fldChar w:fldCharType="begin"/>
        </w:r>
        <w:r w:rsidR="00413C67">
          <w:instrText xml:space="preserve"> REF _Ref20231126 \h </w:instrText>
        </w:r>
      </w:ins>
      <w:r w:rsidR="00413C67">
        <w:fldChar w:fldCharType="separate"/>
      </w:r>
      <w:ins w:id="3802" w:author="David Flynn" w:date="2019-09-24T15:25:00Z">
        <w:r w:rsidR="00413C67">
          <w:t xml:space="preserve">Table </w:t>
        </w:r>
        <w:r w:rsidR="00413C67">
          <w:rPr>
            <w:noProof/>
          </w:rPr>
          <w:t>12</w:t>
        </w:r>
        <w:r w:rsidR="00413C67">
          <w:fldChar w:fldCharType="end"/>
        </w:r>
      </w:ins>
      <w:ins w:id="3803" w:author="David Flynn" w:date="2019-09-24T14:26:00Z">
        <w:r>
          <w:t>.</w:t>
        </w:r>
      </w:ins>
    </w:p>
    <w:p w14:paraId="70E002F9" w14:textId="12B518B0" w:rsidR="00AE0F50" w:rsidRDefault="00AE0F50" w:rsidP="00AE0F50">
      <w:pPr>
        <w:rPr>
          <w:ins w:id="3804" w:author="David Flynn" w:date="2019-09-24T14:26:00Z"/>
        </w:rPr>
      </w:pPr>
      <w:ins w:id="3805" w:author="David Flynn" w:date="2019-09-24T14:26:00Z">
        <w:r>
          <w:lastRenderedPageBreak/>
          <w:t xml:space="preserve">For each row of </w:t>
        </w:r>
      </w:ins>
      <w:ins w:id="3806" w:author="David Flynn" w:date="2019-09-24T15:25:00Z">
        <w:r w:rsidR="00413C67">
          <w:fldChar w:fldCharType="begin"/>
        </w:r>
        <w:r w:rsidR="00413C67">
          <w:instrText xml:space="preserve"> REF _Ref20231114 \h </w:instrText>
        </w:r>
      </w:ins>
      <w:r w:rsidR="00413C67">
        <w:fldChar w:fldCharType="separate"/>
      </w:r>
      <w:ins w:id="3807" w:author="David Flynn" w:date="2019-09-24T15:25:00Z">
        <w:r w:rsidR="00413C67">
          <w:t xml:space="preserve">Table </w:t>
        </w:r>
        <w:r w:rsidR="00413C67">
          <w:rPr>
            <w:noProof/>
          </w:rPr>
          <w:t>11</w:t>
        </w:r>
        <w:r w:rsidR="00413C67">
          <w:fldChar w:fldCharType="end"/>
        </w:r>
      </w:ins>
      <w:ins w:id="3808" w:author="David Flynn" w:date="2019-09-24T14:26:00Z">
        <w:r>
          <w:t xml:space="preserve"> in reverse order, the array r is modified by transforming a pair of values by invoking the inverse two-point transform process with the input array x equal to { r[ i ], r[ j ] }, and the array w equal to { wi, wj }.  The output updates the array r[ i ] = y[ 0 ], r[ j ] = y[ 1 ].</w:t>
        </w:r>
      </w:ins>
    </w:p>
    <w:p w14:paraId="6FF431D1" w14:textId="77777777" w:rsidR="00AE0F50" w:rsidRDefault="00AE0F50">
      <w:pPr>
        <w:pStyle w:val="4"/>
        <w:numPr>
          <w:ilvl w:val="3"/>
          <w:numId w:val="1"/>
        </w:numPr>
        <w:rPr>
          <w:ins w:id="3809" w:author="David Flynn" w:date="2019-09-24T14:26:00Z"/>
        </w:rPr>
        <w:pPrChange w:id="3810" w:author="David Flynn" w:date="2019-09-24T14:58:00Z">
          <w:pPr>
            <w:pStyle w:val="3"/>
          </w:pPr>
        </w:pPrChange>
      </w:pPr>
      <w:ins w:id="3811" w:author="David Flynn" w:date="2019-09-24T14:26:00Z">
        <w:r>
          <w:t>Inverse two-point transform process</w:t>
        </w:r>
      </w:ins>
    </w:p>
    <w:p w14:paraId="06281085" w14:textId="77777777" w:rsidR="00AE0F50" w:rsidRDefault="00AE0F50" w:rsidP="00AE0F50">
      <w:pPr>
        <w:rPr>
          <w:ins w:id="3812" w:author="David Flynn" w:date="2019-09-24T14:26:00Z"/>
        </w:rPr>
      </w:pPr>
      <w:ins w:id="3813" w:author="David Flynn" w:date="2019-09-24T14:26:00Z">
        <w:r>
          <w:t>The inputs to this process are:</w:t>
        </w:r>
      </w:ins>
    </w:p>
    <w:p w14:paraId="4A0E7FE1" w14:textId="04F58CF4" w:rsidR="00AE0F50" w:rsidRDefault="00AE0F50">
      <w:pPr>
        <w:pStyle w:val="af7"/>
        <w:numPr>
          <w:ilvl w:val="0"/>
          <w:numId w:val="62"/>
        </w:numPr>
        <w:rPr>
          <w:ins w:id="3814" w:author="David Flynn" w:date="2019-09-24T14:26:00Z"/>
        </w:rPr>
        <w:pPrChange w:id="3815" w:author="David Flynn" w:date="2019-09-24T14:56:00Z">
          <w:pPr/>
        </w:pPrChange>
      </w:pPr>
      <w:ins w:id="3816" w:author="David Flynn" w:date="2019-09-24T14:26:00Z">
        <w:r>
          <w:t>a two-element array, x, of transform coefficient, and</w:t>
        </w:r>
      </w:ins>
    </w:p>
    <w:p w14:paraId="294CB21B" w14:textId="77DC4AC6" w:rsidR="00AE0F50" w:rsidRDefault="00AE0F50">
      <w:pPr>
        <w:pStyle w:val="af7"/>
        <w:numPr>
          <w:ilvl w:val="0"/>
          <w:numId w:val="62"/>
        </w:numPr>
        <w:rPr>
          <w:ins w:id="3817" w:author="David Flynn" w:date="2019-09-24T14:26:00Z"/>
        </w:rPr>
        <w:pPrChange w:id="3818" w:author="David Flynn" w:date="2019-09-24T14:56:00Z">
          <w:pPr/>
        </w:pPrChange>
      </w:pPr>
      <w:ins w:id="3819" w:author="David Flynn" w:date="2019-09-24T14:26:00Z">
        <w:r>
          <w:t>a two-element array, w, of corresponding weights.</w:t>
        </w:r>
      </w:ins>
    </w:p>
    <w:p w14:paraId="4BB7F2AF" w14:textId="77777777" w:rsidR="00AE0F50" w:rsidRDefault="00AE0F50" w:rsidP="00AE0F50">
      <w:pPr>
        <w:rPr>
          <w:ins w:id="3820" w:author="David Flynn" w:date="2019-09-24T14:26:00Z"/>
        </w:rPr>
      </w:pPr>
      <w:ins w:id="3821" w:author="David Flynn" w:date="2019-09-24T14:26:00Z">
        <w:r>
          <w:t>The output of this process is a two-element array, y, of inverse transformed values.</w:t>
        </w:r>
      </w:ins>
    </w:p>
    <w:p w14:paraId="6AE60BCC" w14:textId="77777777" w:rsidR="00AE0F50" w:rsidRDefault="00AE0F50" w:rsidP="00AE0F50">
      <w:pPr>
        <w:rPr>
          <w:ins w:id="3822" w:author="David Flynn" w:date="2019-09-24T14:26:00Z"/>
        </w:rPr>
      </w:pPr>
      <w:ins w:id="3823" w:author="David Flynn" w:date="2019-09-24T14:26:00Z">
        <w:r>
          <w:t>This process has no effect if both elements of w are equal to zero.</w:t>
        </w:r>
      </w:ins>
    </w:p>
    <w:p w14:paraId="69653241" w14:textId="0C475BC1" w:rsidR="00AE0F50" w:rsidRDefault="00AE0F50" w:rsidP="00AE0F50">
      <w:pPr>
        <w:rPr>
          <w:ins w:id="3824" w:author="David Flynn" w:date="2019-09-24T14:26:00Z"/>
        </w:rPr>
      </w:pPr>
      <w:ins w:id="3825" w:author="David Flynn" w:date="2019-09-24T14:26:00Z">
        <w:r>
          <w:t xml:space="preserve">The </w:t>
        </w:r>
      </w:ins>
      <w:ins w:id="3826" w:author="David Flynn" w:date="2019-09-24T14:57:00Z">
        <w:r w:rsidR="004F14B7">
          <w:t xml:space="preserve">transform coefficients </w:t>
        </w:r>
      </w:ins>
      <w:ins w:id="3827" w:author="David Flynn" w:date="2019-09-24T14:26:00Z">
        <w:r>
          <w:t xml:space="preserve"> a and b are derived as follows:</w:t>
        </w:r>
      </w:ins>
    </w:p>
    <w:p w14:paraId="6A45E557" w14:textId="58DF77A3" w:rsidR="00AE0F50" w:rsidRDefault="00AE0F50">
      <w:pPr>
        <w:pStyle w:val="Code"/>
        <w:rPr>
          <w:ins w:id="3828" w:author="David Flynn" w:date="2019-09-24T14:26:00Z"/>
        </w:rPr>
        <w:pPrChange w:id="3829" w:author="David Flynn" w:date="2019-09-24T14:57:00Z">
          <w:pPr/>
        </w:pPrChange>
      </w:pPr>
      <w:ins w:id="3830" w:author="David Flynn" w:date="2019-09-24T14:26:00Z">
        <w:r>
          <w:t>a = iSqrt( ( w[ 0 ] &lt;&lt; 30 ) / ( w[ 0 ] + w[ 1 ] ) )</w:t>
        </w:r>
      </w:ins>
    </w:p>
    <w:p w14:paraId="167C32DE" w14:textId="53901A18" w:rsidR="00AE0F50" w:rsidRDefault="00AE0F50">
      <w:pPr>
        <w:pStyle w:val="Code"/>
        <w:rPr>
          <w:ins w:id="3831" w:author="David Flynn" w:date="2019-09-24T14:26:00Z"/>
        </w:rPr>
        <w:pPrChange w:id="3832" w:author="David Flynn" w:date="2019-09-24T14:57:00Z">
          <w:pPr/>
        </w:pPrChange>
      </w:pPr>
      <w:ins w:id="3833" w:author="David Flynn" w:date="2019-09-24T14:26:00Z">
        <w:r>
          <w:t>b = iSqrt( ( w[ 1 ] &lt;&lt; 30 ) / ( w[ 0 ] + w[ 1 ] ) )</w:t>
        </w:r>
      </w:ins>
    </w:p>
    <w:p w14:paraId="7712B3FD" w14:textId="77777777" w:rsidR="00AE0F50" w:rsidRDefault="00AE0F50" w:rsidP="00AE0F50">
      <w:pPr>
        <w:rPr>
          <w:ins w:id="3834" w:author="David Flynn" w:date="2019-09-24T14:26:00Z"/>
        </w:rPr>
      </w:pPr>
      <w:ins w:id="3835" w:author="David Flynn" w:date="2019-09-24T14:26:00Z">
        <w:r>
          <w:t>The output is determined as follows:</w:t>
        </w:r>
      </w:ins>
    </w:p>
    <w:p w14:paraId="238FE427" w14:textId="77777777" w:rsidR="00AE0F50" w:rsidRDefault="00AE0F50">
      <w:pPr>
        <w:pStyle w:val="Code"/>
        <w:rPr>
          <w:ins w:id="3836" w:author="David Flynn" w:date="2019-09-24T14:26:00Z"/>
        </w:rPr>
        <w:pPrChange w:id="3837" w:author="David Flynn" w:date="2019-09-24T14:57:00Z">
          <w:pPr/>
        </w:pPrChange>
      </w:pPr>
      <w:ins w:id="3838" w:author="David Flynn" w:date="2019-09-24T14:26:00Z">
        <w:r>
          <w:t>y[ 0 ] = D</w:t>
        </w:r>
        <w:r w:rsidRPr="005E5E25">
          <w:t>ivExp2RoundHalfInf</w:t>
        </w:r>
        <w:r>
          <w:t>( x[ 0 ] × a, 15 ) − D</w:t>
        </w:r>
        <w:r w:rsidRPr="005E5E25">
          <w:t>ivExp2RoundHalfInf</w:t>
        </w:r>
        <w:r>
          <w:t>( x[ 1 ] × b, 15 )</w:t>
        </w:r>
      </w:ins>
    </w:p>
    <w:p w14:paraId="62306DBA" w14:textId="77777777" w:rsidR="00AE0F50" w:rsidRDefault="00AE0F50">
      <w:pPr>
        <w:pStyle w:val="Code"/>
        <w:rPr>
          <w:ins w:id="3839" w:author="David Flynn" w:date="2019-09-24T14:26:00Z"/>
        </w:rPr>
        <w:pPrChange w:id="3840" w:author="David Flynn" w:date="2019-09-24T14:57:00Z">
          <w:pPr/>
        </w:pPrChange>
      </w:pPr>
      <w:ins w:id="3841" w:author="David Flynn" w:date="2019-09-24T14:26:00Z">
        <w:r>
          <w:t>y[ 1 ] = Di</w:t>
        </w:r>
        <w:r w:rsidRPr="005E5E25">
          <w:t>vExp2RoundHalfInf</w:t>
        </w:r>
        <w:r>
          <w:t>( x[ 1 ] × a, 15 ) + D</w:t>
        </w:r>
        <w:r w:rsidRPr="005E5E25">
          <w:t>ivExp2RoundHalfInf</w:t>
        </w:r>
        <w:r>
          <w:t>( x[ 0 ] × b, 15 )</w:t>
        </w:r>
      </w:ins>
    </w:p>
    <w:p w14:paraId="2DA3002E" w14:textId="77777777" w:rsidR="00214EC7" w:rsidRPr="00D527DE" w:rsidRDefault="00214EC7">
      <w:pPr>
        <w:tabs>
          <w:tab w:val="clear" w:pos="403"/>
          <w:tab w:val="left" w:pos="180"/>
        </w:tabs>
        <w:rPr>
          <w:del w:id="3842" w:author="David Flynn" w:date="2019-09-24T14:25:00Z"/>
        </w:rPr>
        <w:pPrChange w:id="3843" w:author="Nakagami, Ohji (SONY)" w:date="2019-09-25T08:47:00Z">
          <w:pPr>
            <w:pStyle w:val="3"/>
          </w:pPr>
        </w:pPrChange>
      </w:pPr>
      <w:del w:id="3844" w:author="David Flynn" w:date="2019-09-24T14:25:00Z">
        <w:r w:rsidRPr="00D527DE">
          <w:delText>Inputs to the process are:</w:delText>
        </w:r>
      </w:del>
    </w:p>
    <w:p w14:paraId="614AB15C" w14:textId="109DEEF8" w:rsidR="00214EC7" w:rsidRPr="00D527DE" w:rsidRDefault="00214EC7">
      <w:pPr>
        <w:tabs>
          <w:tab w:val="clear" w:pos="403"/>
          <w:tab w:val="left" w:pos="180"/>
        </w:tabs>
        <w:rPr>
          <w:del w:id="3845" w:author="David Flynn" w:date="2019-09-24T14:25:00Z"/>
        </w:rPr>
        <w:pPrChange w:id="3846" w:author="Nakagami, Ohji (SONY)" w:date="2019-09-25T08:47:00Z">
          <w:pPr>
            <w:pStyle w:val="3"/>
          </w:pPr>
        </w:pPrChange>
      </w:pPr>
      <w:del w:id="3847" w:author="David Flynn" w:date="2019-09-24T14:25:00Z">
        <w:r w:rsidRPr="00D527DE">
          <w:tab/>
          <w:delText>a series of the decoded geometry point PointPos[ i ][ 3 ] with i = 0..</w:delText>
        </w:r>
        <w:r w:rsidR="002912E2" w:rsidRPr="00D527DE">
          <w:delText>PointNum</w:delText>
        </w:r>
        <w:r w:rsidRPr="00D527DE">
          <w:delText> – 1,</w:delText>
        </w:r>
      </w:del>
    </w:p>
    <w:p w14:paraId="6484DA2A" w14:textId="629089DE" w:rsidR="00214EC7" w:rsidRPr="00D527DE" w:rsidRDefault="00214EC7">
      <w:pPr>
        <w:tabs>
          <w:tab w:val="clear" w:pos="403"/>
          <w:tab w:val="left" w:pos="180"/>
        </w:tabs>
        <w:rPr>
          <w:del w:id="3848" w:author="David Flynn" w:date="2019-09-24T14:25:00Z"/>
        </w:rPr>
        <w:pPrChange w:id="3849" w:author="Nakagami, Ohji (SONY)" w:date="2019-09-25T08:47:00Z">
          <w:pPr>
            <w:pStyle w:val="3"/>
          </w:pPr>
        </w:pPrChange>
      </w:pPr>
      <w:del w:id="3850" w:author="David Flynn" w:date="2019-09-24T14:25:00Z">
        <w:r w:rsidRPr="00D527DE">
          <w:tab/>
          <w:delText>a variable attrCnt specifying the attribute_dimension derived from the active attribute parameter set.</w:delText>
        </w:r>
      </w:del>
    </w:p>
    <w:p w14:paraId="11CA2D23" w14:textId="5327F23F" w:rsidR="004F31F1" w:rsidRPr="00D527DE" w:rsidRDefault="003A2212">
      <w:pPr>
        <w:tabs>
          <w:tab w:val="clear" w:pos="403"/>
          <w:tab w:val="left" w:pos="180"/>
        </w:tabs>
        <w:rPr>
          <w:del w:id="3851" w:author="David Flynn" w:date="2019-09-24T14:25:00Z"/>
        </w:rPr>
        <w:pPrChange w:id="3852" w:author="Nakagami, Ohji (SONY)" w:date="2019-09-25T08:47:00Z">
          <w:pPr>
            <w:pStyle w:val="3"/>
          </w:pPr>
        </w:pPrChange>
      </w:pPr>
      <w:del w:id="3853" w:author="David Flynn" w:date="2019-09-24T14:25:00Z">
        <w:r w:rsidRPr="00D527DE">
          <w:delText xml:space="preserve">Output of </w:delText>
        </w:r>
        <w:r w:rsidR="00FE6B3C" w:rsidRPr="00D527DE">
          <w:delText>the process is</w:delText>
        </w:r>
        <w:r w:rsidR="00CA7099" w:rsidRPr="00D527DE">
          <w:delText xml:space="preserve"> </w:delText>
        </w:r>
        <w:r w:rsidRPr="00D527DE">
          <w:delText xml:space="preserve">a series of the decoded </w:delText>
        </w:r>
        <w:r w:rsidR="00080566" w:rsidRPr="00D527DE">
          <w:delText xml:space="preserve">point </w:delText>
        </w:r>
        <w:r w:rsidR="00A06B9A" w:rsidRPr="00D527DE">
          <w:delText xml:space="preserve">attribute </w:delText>
        </w:r>
        <w:r w:rsidRPr="00D527DE">
          <w:delText>Point</w:delText>
        </w:r>
        <w:r w:rsidR="00A775D0" w:rsidRPr="00D527DE">
          <w:delText>Attr</w:delText>
        </w:r>
        <w:r w:rsidRPr="00D527DE">
          <w:delText>[</w:delText>
        </w:r>
        <w:r w:rsidR="004F31F1" w:rsidRPr="00D527DE">
          <w:delText> </w:delText>
        </w:r>
        <w:r w:rsidRPr="00D527DE">
          <w:delText>i</w:delText>
        </w:r>
        <w:r w:rsidR="004F31F1" w:rsidRPr="00D527DE">
          <w:delText> </w:delText>
        </w:r>
        <w:r w:rsidRPr="00D527DE">
          <w:delText>]</w:delText>
        </w:r>
        <w:r w:rsidR="00677A42" w:rsidRPr="00D527DE">
          <w:delText>[</w:delText>
        </w:r>
        <w:r w:rsidR="004F31F1" w:rsidRPr="00D527DE">
          <w:delText> a </w:delText>
        </w:r>
        <w:r w:rsidRPr="00D527DE">
          <w:delText>]</w:delText>
        </w:r>
        <w:r w:rsidR="004F31F1" w:rsidRPr="00D527DE">
          <w:delText xml:space="preserve"> with i = 0.. </w:delText>
        </w:r>
        <w:r w:rsidR="002912E2" w:rsidRPr="00D527DE">
          <w:delText>PointNum</w:delText>
        </w:r>
        <w:r w:rsidR="004F31F1" w:rsidRPr="00D527DE">
          <w:delText xml:space="preserve"> – 1 and </w:delText>
        </w:r>
        <w:r w:rsidR="004F31F1" w:rsidRPr="00D527DE">
          <w:rPr>
            <w:lang w:val="en-CA" w:eastAsia="ja-JP"/>
          </w:rPr>
          <w:delText>a</w:delText>
        </w:r>
        <w:r w:rsidR="004F31F1" w:rsidRPr="00D527DE">
          <w:delText> = </w:delText>
        </w:r>
        <w:r w:rsidR="004F31F1" w:rsidRPr="00D527DE">
          <w:rPr>
            <w:lang w:val="en-CA" w:eastAsia="ja-JP"/>
          </w:rPr>
          <w:delText>0..</w:delText>
        </w:r>
        <w:r w:rsidR="004F31F1" w:rsidRPr="00D527DE">
          <w:delText>attrCnt − 1.</w:delText>
        </w:r>
      </w:del>
    </w:p>
    <w:p w14:paraId="09A8B1E3" w14:textId="046B5B7B" w:rsidR="001027CE" w:rsidRPr="00D527DE" w:rsidRDefault="001027CE">
      <w:pPr>
        <w:rPr>
          <w:del w:id="3854" w:author="David Flynn" w:date="2019-09-24T14:25:00Z"/>
          <w:lang w:val="en-CA"/>
        </w:rPr>
        <w:pPrChange w:id="3855" w:author="Nakagami, Ohji (SONY)" w:date="2019-09-25T08:47:00Z">
          <w:pPr>
            <w:pStyle w:val="3"/>
          </w:pPr>
        </w:pPrChange>
      </w:pPr>
      <w:del w:id="3856" w:author="David Flynn" w:date="2019-09-24T14:25:00Z">
        <w:r w:rsidRPr="00D527DE">
          <w:rPr>
            <w:lang w:val="en-CA" w:eastAsia="ja-JP"/>
          </w:rPr>
          <w:delText>This process invokes the sub-processes in the following order.</w:delText>
        </w:r>
      </w:del>
    </w:p>
    <w:p w14:paraId="25FEE42C" w14:textId="55D3B8D7" w:rsidR="001027CE" w:rsidRPr="00D527DE" w:rsidRDefault="0083113B">
      <w:pPr>
        <w:rPr>
          <w:del w:id="3857" w:author="David Flynn" w:date="2019-09-24T14:25:00Z"/>
          <w:lang w:val="en-CA"/>
        </w:rPr>
        <w:pPrChange w:id="3858" w:author="Nakagami, Ohji (SONY)" w:date="2019-09-25T08:47:00Z">
          <w:pPr>
            <w:pStyle w:val="3"/>
          </w:pPr>
        </w:pPrChange>
      </w:pPr>
      <w:del w:id="3859" w:author="David Flynn" w:date="2019-09-24T14:25:00Z">
        <w:r w:rsidRPr="00D527DE">
          <w:rPr>
            <w:lang w:val="en-CA" w:eastAsia="ja-JP"/>
          </w:rPr>
          <w:tab/>
        </w:r>
        <w:r w:rsidR="001027CE" w:rsidRPr="00D527DE">
          <w:rPr>
            <w:lang w:val="en-CA" w:eastAsia="ja-JP"/>
          </w:rPr>
          <w:delText>Point sorting process based on</w:delText>
        </w:r>
        <w:r w:rsidR="00E4641A" w:rsidRPr="00D527DE">
          <w:rPr>
            <w:lang w:val="en-CA" w:eastAsia="ja-JP"/>
          </w:rPr>
          <w:delText xml:space="preserve"> the</w:delText>
        </w:r>
        <w:r w:rsidR="00CC24CD" w:rsidRPr="00D527DE">
          <w:rPr>
            <w:lang w:val="en-CA" w:eastAsia="ja-JP"/>
          </w:rPr>
          <w:delText xml:space="preserve"> </w:delText>
        </w:r>
        <w:r w:rsidR="00CC24CD" w:rsidRPr="00D527DE">
          <w:rPr>
            <w:szCs w:val="24"/>
            <w:lang w:val="en-CA" w:eastAsia="ja-JP"/>
          </w:rPr>
          <w:delText>Morton</w:delText>
        </w:r>
        <w:r w:rsidR="001027CE" w:rsidRPr="00D527DE">
          <w:rPr>
            <w:lang w:val="en-CA" w:eastAsia="ja-JP"/>
          </w:rPr>
          <w:delText xml:space="preserve"> code in </w:delText>
        </w:r>
        <w:r w:rsidR="00DF6D9C" w:rsidRPr="00D527DE">
          <w:rPr>
            <w:lang w:val="en-CA" w:eastAsia="ja-JP"/>
          </w:rPr>
          <w:fldChar w:fldCharType="begin"/>
        </w:r>
        <w:r w:rsidR="00DF6D9C" w:rsidRPr="00D527DE">
          <w:rPr>
            <w:lang w:val="en-CA" w:eastAsia="ja-JP"/>
          </w:rPr>
          <w:delInstrText xml:space="preserve"> REF _Ref532565003 \n \h </w:delInstrText>
        </w:r>
        <w:r w:rsidR="00D527DE">
          <w:rPr>
            <w:lang w:val="en-CA" w:eastAsia="ja-JP"/>
          </w:rPr>
          <w:delInstrText xml:space="preserve"> \* MERGEFORMAT </w:delInstrText>
        </w:r>
        <w:r w:rsidR="00DF6D9C" w:rsidRPr="00D527DE">
          <w:rPr>
            <w:lang w:val="en-CA" w:eastAsia="ja-JP"/>
          </w:rPr>
        </w:r>
        <w:r w:rsidR="00DF6D9C" w:rsidRPr="00D527DE">
          <w:rPr>
            <w:lang w:val="en-CA" w:eastAsia="ja-JP"/>
          </w:rPr>
          <w:fldChar w:fldCharType="separate"/>
        </w:r>
        <w:r w:rsidR="00AD2E5E">
          <w:rPr>
            <w:lang w:val="en-CA" w:eastAsia="ja-JP"/>
          </w:rPr>
          <w:delText>8.3.1.1</w:delText>
        </w:r>
        <w:r w:rsidR="00DF6D9C" w:rsidRPr="00D527DE">
          <w:rPr>
            <w:lang w:val="en-CA" w:eastAsia="ja-JP"/>
          </w:rPr>
          <w:fldChar w:fldCharType="end"/>
        </w:r>
        <w:r w:rsidR="00DF6D9C" w:rsidRPr="00D527DE">
          <w:rPr>
            <w:lang w:val="en-CA" w:eastAsia="ja-JP"/>
          </w:rPr>
          <w:delText>.</w:delText>
        </w:r>
      </w:del>
    </w:p>
    <w:p w14:paraId="18CC4C49" w14:textId="27F57A63" w:rsidR="00AD522A" w:rsidRPr="00D527DE" w:rsidRDefault="00AD522A">
      <w:pPr>
        <w:rPr>
          <w:del w:id="3860" w:author="David Flynn" w:date="2019-09-24T14:25:00Z"/>
          <w:lang w:val="en-CA"/>
        </w:rPr>
        <w:pPrChange w:id="3861" w:author="Nakagami, Ohji (SONY)" w:date="2019-09-25T08:47:00Z">
          <w:pPr>
            <w:pStyle w:val="3"/>
          </w:pPr>
        </w:pPrChange>
      </w:pPr>
      <w:del w:id="3862" w:author="David Flynn" w:date="2019-09-24T14:25:00Z">
        <w:r w:rsidRPr="00D527DE">
          <w:rPr>
            <w:lang w:val="en-CA" w:eastAsia="ja-JP"/>
          </w:rPr>
          <w:tab/>
          <w:delText xml:space="preserve">Weight derivation process in </w:delText>
        </w:r>
        <w:r w:rsidRPr="00D527DE">
          <w:rPr>
            <w:lang w:val="en-CA" w:eastAsia="ja-JP"/>
          </w:rPr>
          <w:fldChar w:fldCharType="begin"/>
        </w:r>
        <w:r w:rsidRPr="00D527DE">
          <w:rPr>
            <w:lang w:val="en-CA" w:eastAsia="ja-JP"/>
          </w:rPr>
          <w:delInstrText xml:space="preserve"> REF _Ref430213 \n \h </w:delInstrText>
        </w:r>
        <w:r w:rsidR="00D527DE">
          <w:rPr>
            <w:lang w:val="en-CA" w:eastAsia="ja-JP"/>
          </w:rPr>
          <w:delInstrText xml:space="preserve"> \* MERGEFORMAT </w:delInstrText>
        </w:r>
        <w:r w:rsidRPr="00D527DE">
          <w:rPr>
            <w:lang w:val="en-CA" w:eastAsia="ja-JP"/>
          </w:rPr>
        </w:r>
        <w:r w:rsidRPr="00D527DE">
          <w:rPr>
            <w:lang w:val="en-CA" w:eastAsia="ja-JP"/>
          </w:rPr>
          <w:fldChar w:fldCharType="separate"/>
        </w:r>
        <w:r w:rsidR="00AD2E5E">
          <w:rPr>
            <w:lang w:val="en-CA" w:eastAsia="ja-JP"/>
          </w:rPr>
          <w:delText>8.3.1.2</w:delText>
        </w:r>
        <w:r w:rsidRPr="00D527DE">
          <w:rPr>
            <w:lang w:val="en-CA" w:eastAsia="ja-JP"/>
          </w:rPr>
          <w:fldChar w:fldCharType="end"/>
        </w:r>
      </w:del>
    </w:p>
    <w:p w14:paraId="4179966D" w14:textId="697AF062" w:rsidR="001027CE" w:rsidRDefault="0045079E">
      <w:pPr>
        <w:rPr>
          <w:ins w:id="3863" w:author="Nakagami, Ohji (SONY)" w:date="2019-09-24T09:29:00Z"/>
          <w:del w:id="3864" w:author="David Flynn" w:date="2019-09-24T14:25:00Z"/>
          <w:lang w:val="en-CA"/>
        </w:rPr>
        <w:pPrChange w:id="3865" w:author="Nakagami, Ohji (SONY)" w:date="2019-09-25T08:47:00Z">
          <w:pPr>
            <w:pStyle w:val="3"/>
          </w:pPr>
        </w:pPrChange>
      </w:pPr>
      <w:del w:id="3866" w:author="David Flynn" w:date="2019-09-24T14:25:00Z">
        <w:r w:rsidRPr="00D527DE">
          <w:rPr>
            <w:lang w:val="en-CA" w:eastAsia="ja-JP"/>
          </w:rPr>
          <w:tab/>
        </w:r>
        <w:r w:rsidR="001027CE" w:rsidRPr="00D527DE">
          <w:rPr>
            <w:lang w:val="en-CA" w:eastAsia="ja-JP"/>
          </w:rPr>
          <w:delText xml:space="preserve">Inverse RAHT process in </w:delText>
        </w:r>
        <w:r w:rsidR="00DF6D9C" w:rsidRPr="00D527DE">
          <w:rPr>
            <w:lang w:val="en-CA" w:eastAsia="ja-JP"/>
          </w:rPr>
          <w:fldChar w:fldCharType="begin"/>
        </w:r>
        <w:r w:rsidR="00DF6D9C" w:rsidRPr="00D527DE">
          <w:rPr>
            <w:lang w:val="en-CA" w:eastAsia="ja-JP"/>
          </w:rPr>
          <w:delInstrText xml:space="preserve"> REF _Ref532565049 \n \h </w:delInstrText>
        </w:r>
        <w:r w:rsidR="00D527DE">
          <w:rPr>
            <w:lang w:val="en-CA" w:eastAsia="ja-JP"/>
          </w:rPr>
          <w:delInstrText xml:space="preserve"> \* MERGEFORMAT </w:delInstrText>
        </w:r>
        <w:r w:rsidR="00DF6D9C" w:rsidRPr="00D527DE">
          <w:rPr>
            <w:lang w:val="en-CA" w:eastAsia="ja-JP"/>
          </w:rPr>
        </w:r>
        <w:r w:rsidR="00DF6D9C" w:rsidRPr="00D527DE">
          <w:rPr>
            <w:lang w:val="en-CA" w:eastAsia="ja-JP"/>
          </w:rPr>
          <w:fldChar w:fldCharType="separate"/>
        </w:r>
        <w:r w:rsidR="00AD2E5E">
          <w:rPr>
            <w:lang w:val="en-CA" w:eastAsia="ja-JP"/>
          </w:rPr>
          <w:delText>8.3.1.3</w:delText>
        </w:r>
        <w:r w:rsidR="00DF6D9C" w:rsidRPr="00D527DE">
          <w:rPr>
            <w:lang w:val="en-CA" w:eastAsia="ja-JP"/>
          </w:rPr>
          <w:fldChar w:fldCharType="end"/>
        </w:r>
        <w:r w:rsidR="00DF6D9C" w:rsidRPr="00D527DE">
          <w:rPr>
            <w:lang w:val="en-CA" w:eastAsia="ja-JP"/>
          </w:rPr>
          <w:delText>.</w:delText>
        </w:r>
      </w:del>
    </w:p>
    <w:p w14:paraId="2C64BEB0" w14:textId="65BF03AD" w:rsidR="0013104F" w:rsidRPr="00D527DE" w:rsidRDefault="0013104F">
      <w:pPr>
        <w:rPr>
          <w:del w:id="3867" w:author="David Flynn" w:date="2019-09-24T14:25:00Z"/>
          <w:lang w:val="en-CA"/>
        </w:rPr>
        <w:pPrChange w:id="3868" w:author="Nakagami, Ohji (SONY)" w:date="2019-09-25T08:47:00Z">
          <w:pPr>
            <w:pStyle w:val="3"/>
          </w:pPr>
        </w:pPrChange>
      </w:pPr>
      <w:ins w:id="3869" w:author="Nakagami, Ohji (SONY)" w:date="2019-09-24T09:30:00Z">
        <w:del w:id="3870" w:author="David Flynn" w:date="2019-09-24T14:25:00Z">
          <w:r w:rsidRPr="00AE0F50">
            <w:rPr>
              <w:rFonts w:ascii="Arial" w:hAnsi="Arial"/>
              <w:color w:val="000000"/>
              <w:highlight w:val="yellow"/>
              <w:rPrChange w:id="3871" w:author="David Flynn" w:date="2019-09-25T08:47:00Z">
                <w:rPr>
                  <w:rFonts w:ascii="Arial" w:hAnsi="Arial" w:cs="Arial"/>
                  <w:b w:val="0"/>
                  <w:color w:val="000000"/>
                  <w:highlight w:val="yellow"/>
                </w:rPr>
              </w:rPrChange>
            </w:rPr>
            <w:delText xml:space="preserve">[Ed(ON). </w:delText>
          </w:r>
        </w:del>
      </w:ins>
      <w:ins w:id="3872" w:author="Nakagami, Ohji (SONY)" w:date="2019-09-24T09:31:00Z">
        <w:del w:id="3873" w:author="David Flynn" w:date="2019-09-24T14:25:00Z">
          <w:r w:rsidRPr="00AE0F50">
            <w:rPr>
              <w:rFonts w:ascii="Arial" w:hAnsi="Arial"/>
              <w:color w:val="000000"/>
              <w:highlight w:val="yellow"/>
              <w:rPrChange w:id="3874" w:author="David Flynn" w:date="2019-09-25T08:47:00Z">
                <w:rPr>
                  <w:rFonts w:ascii="Arial" w:hAnsi="Arial" w:cs="Arial"/>
                  <w:b w:val="0"/>
                  <w:color w:val="000000"/>
                  <w:highlight w:val="yellow"/>
                </w:rPr>
              </w:rPrChange>
            </w:rPr>
            <w:delText xml:space="preserve">The process should be updated as in </w:delText>
          </w:r>
        </w:del>
      </w:ins>
      <w:ins w:id="3875" w:author="Nakagami, Ohji (SONY)" w:date="2019-09-24T09:30:00Z">
        <w:del w:id="3876" w:author="David Flynn" w:date="2019-09-24T14:25:00Z">
          <w:r w:rsidRPr="00AE0F50">
            <w:rPr>
              <w:rFonts w:ascii="Arial" w:hAnsi="Arial"/>
              <w:color w:val="000000"/>
              <w:highlight w:val="yellow"/>
              <w:rPrChange w:id="3877" w:author="David Flynn" w:date="2019-09-25T08:47:00Z">
                <w:rPr>
                  <w:rFonts w:ascii="Arial" w:hAnsi="Arial" w:cs="Arial"/>
                  <w:b w:val="0"/>
                  <w:color w:val="000000"/>
                  <w:highlight w:val="yellow"/>
                </w:rPr>
              </w:rPrChange>
            </w:rPr>
            <w:delText>m49380</w:delText>
          </w:r>
        </w:del>
      </w:ins>
      <w:ins w:id="3878" w:author="Nakagami, Ohji (SONY)" w:date="2019-09-24T09:31:00Z">
        <w:del w:id="3879" w:author="David Flynn" w:date="2019-09-24T14:25:00Z">
          <w:r w:rsidRPr="00AE0F50">
            <w:rPr>
              <w:rFonts w:ascii="Arial" w:hAnsi="Arial"/>
              <w:color w:val="000000"/>
              <w:highlight w:val="yellow"/>
              <w:rPrChange w:id="3880" w:author="David Flynn" w:date="2019-09-25T08:47:00Z">
                <w:rPr>
                  <w:rFonts w:ascii="Arial" w:hAnsi="Arial" w:cs="Arial"/>
                  <w:b w:val="0"/>
                  <w:color w:val="000000"/>
                  <w:highlight w:val="yellow"/>
                </w:rPr>
              </w:rPrChange>
            </w:rPr>
            <w:delText>]</w:delText>
          </w:r>
        </w:del>
      </w:ins>
    </w:p>
    <w:p w14:paraId="752AACB7" w14:textId="2622E684" w:rsidR="001027CE" w:rsidRPr="00D527DE" w:rsidRDefault="001027CE">
      <w:pPr>
        <w:pStyle w:val="4"/>
        <w:rPr>
          <w:del w:id="3881" w:author="David Flynn" w:date="2019-09-24T14:25:00Z"/>
          <w:lang w:val="en-CA"/>
        </w:rPr>
        <w:pPrChange w:id="3882" w:author="Nakagami, Ohji (SONY)" w:date="2019-09-25T08:47:00Z">
          <w:pPr>
            <w:pStyle w:val="3"/>
          </w:pPr>
        </w:pPrChange>
      </w:pPr>
      <w:bookmarkStart w:id="3883" w:name="_Ref532565003"/>
      <w:del w:id="3884" w:author="David Flynn" w:date="2019-09-24T14:25:00Z">
        <w:r w:rsidRPr="00D527DE">
          <w:rPr>
            <w:lang w:val="en-CA"/>
          </w:rPr>
          <w:delText xml:space="preserve">Point sorting process based on the </w:delText>
        </w:r>
        <w:r w:rsidR="00E4641A" w:rsidRPr="00D527DE">
          <w:rPr>
            <w:szCs w:val="24"/>
            <w:lang w:val="en-CA"/>
          </w:rPr>
          <w:delText>Morton</w:delText>
        </w:r>
        <w:r w:rsidR="00E4641A" w:rsidRPr="00D527DE">
          <w:rPr>
            <w:lang w:val="en-CA"/>
          </w:rPr>
          <w:delText xml:space="preserve"> </w:delText>
        </w:r>
        <w:r w:rsidRPr="00D527DE">
          <w:rPr>
            <w:lang w:val="en-CA"/>
          </w:rPr>
          <w:delText>code</w:delText>
        </w:r>
        <w:bookmarkEnd w:id="3883"/>
      </w:del>
    </w:p>
    <w:p w14:paraId="4C6B900E" w14:textId="2044A006" w:rsidR="001027CE" w:rsidRPr="00D527DE" w:rsidRDefault="001027CE">
      <w:pPr>
        <w:tabs>
          <w:tab w:val="clear" w:pos="403"/>
          <w:tab w:val="left" w:pos="180"/>
        </w:tabs>
        <w:rPr>
          <w:del w:id="3885" w:author="David Flynn" w:date="2019-09-24T14:25:00Z"/>
        </w:rPr>
        <w:pPrChange w:id="3886" w:author="Nakagami, Ohji (SONY)" w:date="2019-09-25T08:47:00Z">
          <w:pPr>
            <w:pStyle w:val="3"/>
          </w:pPr>
        </w:pPrChange>
      </w:pPr>
      <w:del w:id="3887" w:author="David Flynn" w:date="2019-09-24T14:25:00Z">
        <w:r w:rsidRPr="00D527DE">
          <w:delText xml:space="preserve">Input </w:delText>
        </w:r>
        <w:r w:rsidR="00CA7099" w:rsidRPr="00D527DE">
          <w:delText xml:space="preserve">to </w:delText>
        </w:r>
        <w:r w:rsidRPr="00D527DE">
          <w:delText xml:space="preserve">the process </w:delText>
        </w:r>
        <w:r w:rsidR="000A0A6D" w:rsidRPr="00D527DE">
          <w:delText>is</w:delText>
        </w:r>
        <w:r w:rsidRPr="00D527DE">
          <w:delText xml:space="preserve"> PointPos[</w:delText>
        </w:r>
        <w:r w:rsidR="00B20528" w:rsidRPr="00D527DE">
          <w:delText> </w:delText>
        </w:r>
        <w:r w:rsidRPr="00D527DE">
          <w:delText>i</w:delText>
        </w:r>
        <w:r w:rsidR="00B20528" w:rsidRPr="00D527DE">
          <w:delText> </w:delText>
        </w:r>
        <w:r w:rsidRPr="00D527DE">
          <w:delText>][</w:delText>
        </w:r>
        <w:r w:rsidR="00B20528" w:rsidRPr="00D527DE">
          <w:delText> </w:delText>
        </w:r>
        <w:r w:rsidRPr="00D527DE">
          <w:delText>3</w:delText>
        </w:r>
        <w:r w:rsidR="00B20528" w:rsidRPr="00D527DE">
          <w:delText> </w:delText>
        </w:r>
        <w:r w:rsidRPr="00D527DE">
          <w:delText>]</w:delText>
        </w:r>
        <w:r w:rsidR="00B20528" w:rsidRPr="00D527DE">
          <w:delText xml:space="preserve"> with</w:delText>
        </w:r>
        <w:r w:rsidRPr="00D527DE">
          <w:delText xml:space="preserve"> i</w:delText>
        </w:r>
        <w:r w:rsidR="00B20528" w:rsidRPr="00D527DE">
          <w:delText> = </w:delText>
        </w:r>
        <w:r w:rsidRPr="00D527DE">
          <w:delText>0</w:delText>
        </w:r>
        <w:r w:rsidR="00B20528" w:rsidRPr="00D527DE">
          <w:delText>..</w:delText>
        </w:r>
        <w:r w:rsidR="002912E2" w:rsidRPr="00D527DE">
          <w:delText>PointNum</w:delText>
        </w:r>
        <w:r w:rsidR="00B20528" w:rsidRPr="00D527DE">
          <w:delText> – </w:delText>
        </w:r>
        <w:r w:rsidR="00E827A7" w:rsidRPr="00D527DE">
          <w:delText>1</w:delText>
        </w:r>
        <w:r w:rsidR="00B20528" w:rsidRPr="00D527DE">
          <w:delText>.</w:delText>
        </w:r>
      </w:del>
    </w:p>
    <w:p w14:paraId="6CFABE29" w14:textId="1986FF64" w:rsidR="00B20528" w:rsidRPr="00D527DE" w:rsidRDefault="001027CE">
      <w:pPr>
        <w:rPr>
          <w:del w:id="3888" w:author="David Flynn" w:date="2019-09-24T14:25:00Z"/>
        </w:rPr>
        <w:pPrChange w:id="3889" w:author="Nakagami, Ohji (SONY)" w:date="2019-09-25T08:47:00Z">
          <w:pPr>
            <w:pStyle w:val="3"/>
          </w:pPr>
        </w:pPrChange>
      </w:pPr>
      <w:del w:id="3890" w:author="David Flynn" w:date="2019-09-24T14:25:00Z">
        <w:r w:rsidRPr="00D527DE">
          <w:delText xml:space="preserve">Output of the process </w:delText>
        </w:r>
        <w:r w:rsidR="003A2212" w:rsidRPr="00D527DE">
          <w:delText>is</w:delText>
        </w:r>
        <w:r w:rsidR="000A0A6D" w:rsidRPr="00D527DE">
          <w:delText xml:space="preserve"> </w:delText>
        </w:r>
        <w:r w:rsidR="007A5E5E" w:rsidRPr="00D527DE">
          <w:delText>a 1D array MCode[</w:delText>
        </w:r>
        <w:r w:rsidR="00686D87" w:rsidRPr="00D527DE">
          <w:delText> </w:delText>
        </w:r>
        <w:r w:rsidR="007A5E5E" w:rsidRPr="00D527DE">
          <w:delText>i</w:delText>
        </w:r>
        <w:r w:rsidR="00686D87" w:rsidRPr="00D527DE">
          <w:delText> </w:delText>
        </w:r>
        <w:r w:rsidR="007A5E5E" w:rsidRPr="00D527DE">
          <w:delText xml:space="preserve">] for the sorted </w:delText>
        </w:r>
        <w:r w:rsidR="00CC24CD" w:rsidRPr="00D527DE">
          <w:delText>Morton code</w:delText>
        </w:r>
        <w:r w:rsidR="00B20528" w:rsidRPr="00D527DE">
          <w:delText xml:space="preserve"> with i = 0..</w:delText>
        </w:r>
        <w:r w:rsidR="002912E2" w:rsidRPr="00D527DE">
          <w:delText>PointNum</w:delText>
        </w:r>
        <w:r w:rsidR="00B20528" w:rsidRPr="00D527DE">
          <w:delText> – 1.</w:delText>
        </w:r>
      </w:del>
    </w:p>
    <w:p w14:paraId="3CF444ED" w14:textId="098ED6D1" w:rsidR="00821D17" w:rsidRPr="00D527DE" w:rsidRDefault="00821D17">
      <w:pPr>
        <w:rPr>
          <w:del w:id="3891" w:author="David Flynn" w:date="2019-09-24T14:25:00Z"/>
          <w:szCs w:val="24"/>
          <w:lang w:val="en-CA"/>
        </w:rPr>
        <w:pPrChange w:id="3892" w:author="Nakagami, Ohji (SONY)" w:date="2019-09-25T08:47:00Z">
          <w:pPr>
            <w:pStyle w:val="3"/>
          </w:pPr>
        </w:pPrChange>
      </w:pPr>
      <w:del w:id="3893" w:author="David Flynn" w:date="2019-09-24T14:25:00Z">
        <w:r w:rsidRPr="00D527DE">
          <w:rPr>
            <w:szCs w:val="24"/>
            <w:lang w:val="en-CA" w:eastAsia="ja-JP"/>
          </w:rPr>
          <w:delText>A 1D array</w:delText>
        </w:r>
        <w:r w:rsidRPr="00D527DE">
          <w:delText xml:space="preserve"> McodeBeforeSort[ </w:delText>
        </w:r>
        <w:r w:rsidR="00F0521A" w:rsidRPr="00D527DE">
          <w:delText>i</w:delText>
        </w:r>
        <w:r w:rsidRPr="00D527DE">
          <w:delText xml:space="preserve"> ] </w:delText>
        </w:r>
        <w:r w:rsidR="00DD36FA" w:rsidRPr="00D527DE">
          <w:delText>with  </w:delText>
        </w:r>
        <w:r w:rsidR="00F0521A" w:rsidRPr="00D527DE">
          <w:delText>i</w:delText>
        </w:r>
        <w:r w:rsidR="00DD36FA" w:rsidRPr="00D527DE">
          <w:delText> = 0..</w:delText>
        </w:r>
        <w:r w:rsidR="002912E2" w:rsidRPr="00D527DE">
          <w:rPr>
            <w:szCs w:val="24"/>
            <w:lang w:val="en-CA" w:eastAsia="ja-JP"/>
          </w:rPr>
          <w:delText>PointNum</w:delText>
        </w:r>
        <w:r w:rsidR="00F0521A" w:rsidRPr="00D527DE">
          <w:rPr>
            <w:szCs w:val="24"/>
            <w:lang w:val="en-US" w:eastAsia="ja-JP"/>
          </w:rPr>
          <w:delText> </w:delText>
        </w:r>
        <w:r w:rsidR="00531C12" w:rsidRPr="00D527DE">
          <w:rPr>
            <w:lang w:val="en-CA" w:eastAsia="ja-JP"/>
          </w:rPr>
          <w:delText>–</w:delText>
        </w:r>
        <w:r w:rsidR="00F0521A" w:rsidRPr="00D527DE">
          <w:rPr>
            <w:lang w:val="en-US" w:eastAsia="ja-JP"/>
          </w:rPr>
          <w:delText> </w:delText>
        </w:r>
        <w:r w:rsidR="00DD36FA" w:rsidRPr="00D527DE">
          <w:rPr>
            <w:szCs w:val="24"/>
            <w:lang w:val="en-CA" w:eastAsia="ja-JP"/>
          </w:rPr>
          <w:delText>1</w:delText>
        </w:r>
        <w:r w:rsidR="00531C12" w:rsidRPr="00D527DE">
          <w:rPr>
            <w:szCs w:val="24"/>
            <w:lang w:val="en-US" w:eastAsia="ja-JP"/>
          </w:rPr>
          <w:delText> </w:delText>
        </w:r>
        <w:r w:rsidR="00AB3E0C" w:rsidRPr="00D527DE">
          <w:rPr>
            <w:szCs w:val="24"/>
            <w:lang w:val="en-US" w:eastAsia="ja-JP"/>
          </w:rPr>
          <w:delText xml:space="preserve"> </w:delText>
        </w:r>
        <w:r w:rsidR="00AB3E0C" w:rsidRPr="00D527DE">
          <w:delText>is initialized to 0</w:delText>
        </w:r>
        <w:r w:rsidR="00DD36FA" w:rsidRPr="00D527DE">
          <w:rPr>
            <w:szCs w:val="24"/>
            <w:lang w:val="en-CA" w:eastAsia="ja-JP"/>
          </w:rPr>
          <w:delText xml:space="preserve">, </w:delText>
        </w:r>
        <w:r w:rsidRPr="00D527DE">
          <w:delText xml:space="preserve">and </w:delText>
        </w:r>
        <w:r w:rsidRPr="00D527DE">
          <w:rPr>
            <w:szCs w:val="24"/>
            <w:lang w:val="en-CA" w:eastAsia="ja-JP"/>
          </w:rPr>
          <w:delText xml:space="preserve">a 1D array </w:delText>
        </w:r>
        <w:r w:rsidRPr="00D527DE">
          <w:delText>PointOrder</w:delText>
        </w:r>
        <w:r w:rsidRPr="00D527DE">
          <w:rPr>
            <w:szCs w:val="24"/>
            <w:lang w:val="en-CA" w:eastAsia="ja-JP"/>
          </w:rPr>
          <w:delText>[</w:delText>
        </w:r>
        <w:r w:rsidRPr="00D527DE">
          <w:rPr>
            <w:szCs w:val="24"/>
            <w:lang w:val="en-US" w:eastAsia="ja-JP"/>
          </w:rPr>
          <w:delText> </w:delText>
        </w:r>
        <w:r w:rsidR="00F0521A" w:rsidRPr="00D527DE">
          <w:rPr>
            <w:szCs w:val="24"/>
            <w:lang w:val="en-CA" w:eastAsia="ja-JP"/>
          </w:rPr>
          <w:delText>i</w:delText>
        </w:r>
        <w:r w:rsidRPr="00D527DE">
          <w:rPr>
            <w:szCs w:val="24"/>
            <w:lang w:val="en-US" w:eastAsia="ja-JP"/>
          </w:rPr>
          <w:delText> </w:delText>
        </w:r>
        <w:r w:rsidRPr="00D527DE">
          <w:rPr>
            <w:szCs w:val="24"/>
            <w:lang w:val="en-CA" w:eastAsia="ja-JP"/>
          </w:rPr>
          <w:delText>]</w:delText>
        </w:r>
        <w:r w:rsidR="00AB3E0C" w:rsidRPr="00D527DE">
          <w:delText xml:space="preserve"> with  i = 0..</w:delText>
        </w:r>
        <w:r w:rsidR="002912E2" w:rsidRPr="00D527DE">
          <w:rPr>
            <w:szCs w:val="24"/>
            <w:lang w:val="en-CA" w:eastAsia="ja-JP"/>
          </w:rPr>
          <w:delText>PointNum</w:delText>
        </w:r>
        <w:r w:rsidR="00AB3E0C" w:rsidRPr="00D527DE">
          <w:rPr>
            <w:szCs w:val="24"/>
            <w:lang w:val="en-US" w:eastAsia="ja-JP"/>
          </w:rPr>
          <w:delText> </w:delText>
        </w:r>
        <w:r w:rsidR="00AB3E0C" w:rsidRPr="00D527DE">
          <w:rPr>
            <w:lang w:val="en-CA" w:eastAsia="ja-JP"/>
          </w:rPr>
          <w:delText>−</w:delText>
        </w:r>
        <w:r w:rsidR="00AB3E0C" w:rsidRPr="00D527DE">
          <w:rPr>
            <w:lang w:val="en-US" w:eastAsia="ja-JP"/>
          </w:rPr>
          <w:delText> </w:delText>
        </w:r>
        <w:r w:rsidR="00AB3E0C" w:rsidRPr="00D527DE">
          <w:rPr>
            <w:szCs w:val="24"/>
            <w:lang w:val="en-CA" w:eastAsia="ja-JP"/>
          </w:rPr>
          <w:delText>1</w:delText>
        </w:r>
        <w:r w:rsidRPr="00D527DE">
          <w:rPr>
            <w:szCs w:val="24"/>
            <w:lang w:val="en-CA" w:eastAsia="ja-JP"/>
          </w:rPr>
          <w:delText xml:space="preserve"> is initialized to </w:delText>
        </w:r>
        <w:r w:rsidR="00F0521A" w:rsidRPr="00D527DE">
          <w:rPr>
            <w:szCs w:val="24"/>
            <w:lang w:val="en-CA" w:eastAsia="ja-JP"/>
          </w:rPr>
          <w:delText>i</w:delText>
        </w:r>
        <w:r w:rsidRPr="00D527DE">
          <w:delText>.</w:delText>
        </w:r>
      </w:del>
    </w:p>
    <w:p w14:paraId="00C37A15" w14:textId="1F8DA89D" w:rsidR="00C35D85" w:rsidRPr="00D527DE" w:rsidRDefault="00AB3E0C">
      <w:pPr>
        <w:rPr>
          <w:del w:id="3894" w:author="David Flynn" w:date="2019-09-24T14:25:00Z"/>
          <w:szCs w:val="24"/>
          <w:lang w:val="en-CA"/>
        </w:rPr>
        <w:pPrChange w:id="3895" w:author="Nakagami, Ohji (SONY)" w:date="2019-09-25T08:47:00Z">
          <w:pPr>
            <w:pStyle w:val="3"/>
          </w:pPr>
        </w:pPrChange>
      </w:pPr>
      <w:del w:id="3896" w:author="David Flynn" w:date="2019-09-24T14:25:00Z">
        <w:r w:rsidRPr="00D527DE">
          <w:rPr>
            <w:szCs w:val="24"/>
            <w:lang w:val="en-CA" w:eastAsia="ja-JP"/>
          </w:rPr>
          <w:delText xml:space="preserve">The array </w:delText>
        </w:r>
        <w:r w:rsidR="00903535" w:rsidRPr="00D527DE">
          <w:delText>McodeBeforeSort</w:delText>
        </w:r>
        <w:r w:rsidR="003F5C5E" w:rsidRPr="00D527DE">
          <w:rPr>
            <w:szCs w:val="24"/>
            <w:lang w:val="en-CA" w:eastAsia="ja-JP"/>
          </w:rPr>
          <w:delText>[</w:delText>
        </w:r>
        <w:r w:rsidR="00DD36FA" w:rsidRPr="00D527DE">
          <w:delText> </w:delText>
        </w:r>
        <w:r w:rsidR="003F5C5E" w:rsidRPr="00D527DE">
          <w:rPr>
            <w:szCs w:val="24"/>
            <w:lang w:val="en-CA" w:eastAsia="ja-JP"/>
          </w:rPr>
          <w:delText>i</w:delText>
        </w:r>
        <w:r w:rsidR="00DD36FA" w:rsidRPr="00D527DE">
          <w:delText> </w:delText>
        </w:r>
        <w:r w:rsidR="003F5C5E" w:rsidRPr="00D527DE">
          <w:rPr>
            <w:szCs w:val="24"/>
            <w:lang w:val="en-CA" w:eastAsia="ja-JP"/>
          </w:rPr>
          <w:delText>]</w:delText>
        </w:r>
        <w:r w:rsidR="00F0521A" w:rsidRPr="00D527DE">
          <w:rPr>
            <w:szCs w:val="24"/>
            <w:lang w:val="en-CA" w:eastAsia="ja-JP"/>
          </w:rPr>
          <w:delText xml:space="preserve"> </w:delText>
        </w:r>
        <w:r w:rsidR="00F0521A" w:rsidRPr="00D527DE">
          <w:delText>with  i = 0..</w:delText>
        </w:r>
        <w:r w:rsidR="002912E2" w:rsidRPr="00D527DE">
          <w:rPr>
            <w:szCs w:val="24"/>
            <w:lang w:val="en-CA" w:eastAsia="ja-JP"/>
          </w:rPr>
          <w:delText>PointNum</w:delText>
        </w:r>
        <w:r w:rsidR="00F0521A" w:rsidRPr="00D527DE">
          <w:rPr>
            <w:szCs w:val="24"/>
            <w:lang w:val="en-US" w:eastAsia="ja-JP"/>
          </w:rPr>
          <w:delText> </w:delText>
        </w:r>
        <w:r w:rsidR="00531C12" w:rsidRPr="00D527DE">
          <w:rPr>
            <w:lang w:val="en-CA" w:eastAsia="ja-JP"/>
          </w:rPr>
          <w:delText>–</w:delText>
        </w:r>
        <w:r w:rsidR="00F0521A" w:rsidRPr="00D527DE">
          <w:rPr>
            <w:lang w:val="en-US" w:eastAsia="ja-JP"/>
          </w:rPr>
          <w:delText> </w:delText>
        </w:r>
        <w:r w:rsidR="00F0521A" w:rsidRPr="00D527DE">
          <w:rPr>
            <w:szCs w:val="24"/>
            <w:lang w:val="en-CA" w:eastAsia="ja-JP"/>
          </w:rPr>
          <w:delText>1</w:delText>
        </w:r>
        <w:r w:rsidR="00531C12" w:rsidRPr="00D527DE">
          <w:rPr>
            <w:szCs w:val="24"/>
            <w:lang w:val="en-US" w:eastAsia="ja-JP"/>
          </w:rPr>
          <w:delText> </w:delText>
        </w:r>
        <w:r w:rsidR="00E827A7" w:rsidRPr="00D527DE">
          <w:rPr>
            <w:szCs w:val="24"/>
            <w:lang w:val="en-CA" w:eastAsia="ja-JP"/>
          </w:rPr>
          <w:delText xml:space="preserve"> </w:delText>
        </w:r>
        <w:r w:rsidR="00DD36FA" w:rsidRPr="00D527DE">
          <w:rPr>
            <w:szCs w:val="24"/>
            <w:lang w:val="en-CA" w:eastAsia="ja-JP"/>
          </w:rPr>
          <w:delText xml:space="preserve">is </w:delText>
        </w:r>
        <w:r w:rsidR="00C35D85" w:rsidRPr="00D527DE">
          <w:rPr>
            <w:szCs w:val="24"/>
            <w:lang w:val="en-CA" w:eastAsia="ja-JP"/>
          </w:rPr>
          <w:delText>derive</w:delText>
        </w:r>
        <w:r w:rsidR="000E09EC" w:rsidRPr="00D527DE">
          <w:rPr>
            <w:szCs w:val="24"/>
            <w:lang w:val="en-CA" w:eastAsia="ja-JP"/>
          </w:rPr>
          <w:delText xml:space="preserve">d </w:delText>
        </w:r>
        <w:r w:rsidR="00C35D85" w:rsidRPr="00D527DE">
          <w:rPr>
            <w:szCs w:val="24"/>
            <w:lang w:val="en-CA" w:eastAsia="ja-JP"/>
          </w:rPr>
          <w:delText>as follows:</w:delText>
        </w:r>
      </w:del>
    </w:p>
    <w:p w14:paraId="7CA9D4E5" w14:textId="66C03D78" w:rsidR="00C35D85" w:rsidRPr="00D527DE" w:rsidRDefault="00C35D85">
      <w:pPr>
        <w:rPr>
          <w:del w:id="3897" w:author="David Flynn" w:date="2019-09-24T14:25:00Z"/>
          <w:szCs w:val="24"/>
          <w:lang w:val="en-CA"/>
        </w:rPr>
        <w:pPrChange w:id="3898" w:author="Nakagami, Ohji (SONY)" w:date="2019-09-25T08:47:00Z">
          <w:pPr>
            <w:pStyle w:val="3"/>
          </w:pPr>
        </w:pPrChange>
      </w:pPr>
      <w:del w:id="3899" w:author="David Flynn" w:date="2019-09-24T14:25:00Z">
        <w:r w:rsidRPr="00D527DE">
          <w:rPr>
            <w:szCs w:val="24"/>
            <w:lang w:val="en-CA" w:eastAsia="ja-JP"/>
          </w:rPr>
          <w:tab/>
          <w:delText>for ( b=0; b&lt;</w:delText>
        </w:r>
        <w:r w:rsidRPr="00D527DE">
          <w:rPr>
            <w:lang w:val="en-CA"/>
          </w:rPr>
          <w:delText xml:space="preserve"> </w:delText>
        </w:r>
        <w:r w:rsidRPr="00D527DE">
          <w:rPr>
            <w:szCs w:val="24"/>
            <w:lang w:val="en-CA" w:eastAsia="ja-JP"/>
          </w:rPr>
          <w:delText>raht_depth; b++ ){</w:delText>
        </w:r>
      </w:del>
    </w:p>
    <w:p w14:paraId="47908DDC" w14:textId="188A46A2" w:rsidR="00C35D85" w:rsidRPr="00D527DE" w:rsidRDefault="00C35D85">
      <w:pPr>
        <w:rPr>
          <w:del w:id="3900" w:author="David Flynn" w:date="2019-09-24T14:25:00Z"/>
        </w:rPr>
        <w:pPrChange w:id="3901" w:author="Nakagami, Ohji (SONY)" w:date="2019-09-25T08:47:00Z">
          <w:pPr>
            <w:pStyle w:val="3"/>
          </w:pPr>
        </w:pPrChange>
      </w:pPr>
      <w:del w:id="3902" w:author="David Flynn" w:date="2019-09-24T14:25:00Z">
        <w:r w:rsidRPr="00D527DE">
          <w:tab/>
        </w:r>
        <w:r w:rsidRPr="00D527DE">
          <w:tab/>
          <w:delText>Mcode</w:delText>
        </w:r>
        <w:r w:rsidR="00903535" w:rsidRPr="00D527DE">
          <w:delText>BeforeS</w:delText>
        </w:r>
        <w:r w:rsidR="00884998" w:rsidRPr="00D527DE">
          <w:delText>ort</w:delText>
        </w:r>
        <w:r w:rsidR="00E827A7" w:rsidRPr="00D527DE">
          <w:delText>[</w:delText>
        </w:r>
        <w:r w:rsidR="003F57F6" w:rsidRPr="00D527DE">
          <w:delText> </w:delText>
        </w:r>
        <w:r w:rsidR="00E827A7" w:rsidRPr="00D527DE">
          <w:delText>i</w:delText>
        </w:r>
        <w:r w:rsidR="003F57F6" w:rsidRPr="00D527DE">
          <w:delText> </w:delText>
        </w:r>
        <w:r w:rsidR="00E827A7" w:rsidRPr="00D527DE">
          <w:delText>]</w:delText>
        </w:r>
        <w:r w:rsidR="00395E0A" w:rsidRPr="00D527DE">
          <w:delText xml:space="preserve">  </w:delText>
        </w:r>
        <w:r w:rsidRPr="00D527DE">
          <w:delText>|</w:delText>
        </w:r>
        <w:r w:rsidR="003D3D9D" w:rsidRPr="00D527DE">
          <w:delText> </w:delText>
        </w:r>
        <w:r w:rsidRPr="00D527DE">
          <w:delText>=</w:delText>
        </w:r>
        <w:r w:rsidR="0008361D" w:rsidRPr="00D527DE">
          <w:delText xml:space="preserve"> </w:delText>
        </w:r>
        <w:r w:rsidR="00395E0A" w:rsidRPr="00D527DE">
          <w:delText xml:space="preserve"> </w:delText>
        </w:r>
        <w:r w:rsidRPr="00D527DE">
          <w:delText>((PointPos[</w:delText>
        </w:r>
        <w:r w:rsidR="003F57F6" w:rsidRPr="00D527DE">
          <w:delText> </w:delText>
        </w:r>
        <w:r w:rsidRPr="00D527DE">
          <w:delText>i</w:delText>
        </w:r>
        <w:r w:rsidR="003F57F6" w:rsidRPr="00D527DE">
          <w:delText> </w:delText>
        </w:r>
        <w:r w:rsidRPr="00D527DE">
          <w:delText>][</w:delText>
        </w:r>
        <w:r w:rsidR="003F57F6" w:rsidRPr="00D527DE">
          <w:delText> </w:delText>
        </w:r>
        <w:r w:rsidRPr="00D527DE">
          <w:delText>0</w:delText>
        </w:r>
        <w:r w:rsidR="003F57F6" w:rsidRPr="00D527DE">
          <w:delText> </w:delText>
        </w:r>
        <w:r w:rsidRPr="00D527DE">
          <w:delText>]&gt;&gt;b) &amp; 1) &lt;&lt; (3</w:delText>
        </w:r>
        <w:r w:rsidR="007D6F11" w:rsidRPr="00D527DE">
          <w:delText xml:space="preserve"> × </w:delText>
        </w:r>
        <w:r w:rsidRPr="00D527DE">
          <w:delText>b+2)</w:delText>
        </w:r>
      </w:del>
    </w:p>
    <w:p w14:paraId="0F9F19E6" w14:textId="0BC48627" w:rsidR="00C35D85" w:rsidRPr="00D527DE" w:rsidRDefault="00C35D85">
      <w:pPr>
        <w:rPr>
          <w:del w:id="3903" w:author="David Flynn" w:date="2019-09-24T14:25:00Z"/>
        </w:rPr>
        <w:pPrChange w:id="3904" w:author="Nakagami, Ohji (SONY)" w:date="2019-09-25T08:47:00Z">
          <w:pPr>
            <w:pStyle w:val="3"/>
          </w:pPr>
        </w:pPrChange>
      </w:pPr>
      <w:del w:id="3905" w:author="David Flynn" w:date="2019-09-24T14:25:00Z">
        <w:r w:rsidRPr="00D527DE">
          <w:tab/>
        </w:r>
        <w:r w:rsidRPr="00D527DE">
          <w:tab/>
        </w:r>
        <w:r w:rsidR="00903535" w:rsidRPr="00D527DE">
          <w:delText>McodeBeforeSort</w:delText>
        </w:r>
        <w:r w:rsidR="00E827A7" w:rsidRPr="00D527DE">
          <w:delText>[</w:delText>
        </w:r>
        <w:r w:rsidR="003F57F6" w:rsidRPr="00D527DE">
          <w:delText> </w:delText>
        </w:r>
        <w:r w:rsidR="00E827A7" w:rsidRPr="00D527DE">
          <w:delText>i</w:delText>
        </w:r>
        <w:r w:rsidR="003F57F6" w:rsidRPr="00D527DE">
          <w:delText> </w:delText>
        </w:r>
        <w:r w:rsidR="00E827A7" w:rsidRPr="00D527DE">
          <w:delText>]</w:delText>
        </w:r>
        <w:r w:rsidR="00395E0A" w:rsidRPr="00D527DE">
          <w:delText xml:space="preserve">  </w:delText>
        </w:r>
        <w:r w:rsidRPr="00D527DE">
          <w:delText>|</w:delText>
        </w:r>
        <w:r w:rsidR="003D3D9D" w:rsidRPr="00D527DE">
          <w:delText> </w:delText>
        </w:r>
        <w:r w:rsidRPr="00D527DE">
          <w:delText>=</w:delText>
        </w:r>
        <w:r w:rsidR="0008361D" w:rsidRPr="00D527DE">
          <w:delText xml:space="preserve">  </w:delText>
        </w:r>
        <w:r w:rsidRPr="00D527DE">
          <w:delText>((PointPos[</w:delText>
        </w:r>
        <w:r w:rsidR="003F57F6" w:rsidRPr="00D527DE">
          <w:delText> </w:delText>
        </w:r>
        <w:r w:rsidRPr="00D527DE">
          <w:delText>i</w:delText>
        </w:r>
        <w:r w:rsidR="003F57F6" w:rsidRPr="00D527DE">
          <w:delText> </w:delText>
        </w:r>
        <w:r w:rsidRPr="00D527DE">
          <w:delText>][</w:delText>
        </w:r>
        <w:r w:rsidR="003F57F6" w:rsidRPr="00D527DE">
          <w:delText> </w:delText>
        </w:r>
        <w:r w:rsidRPr="00D527DE">
          <w:delText>1</w:delText>
        </w:r>
        <w:r w:rsidR="003F57F6" w:rsidRPr="00D527DE">
          <w:delText> </w:delText>
        </w:r>
        <w:r w:rsidRPr="00D527DE">
          <w:delText>]&gt;&gt;b) &amp; 1) &lt;&lt; (3</w:delText>
        </w:r>
        <w:r w:rsidR="007D6F11" w:rsidRPr="00D527DE">
          <w:delText xml:space="preserve"> × </w:delText>
        </w:r>
        <w:r w:rsidRPr="00D527DE">
          <w:delText>b+1)</w:delText>
        </w:r>
      </w:del>
    </w:p>
    <w:p w14:paraId="68ADA3BD" w14:textId="0D5B3CB8" w:rsidR="00C35D85" w:rsidRPr="00D527DE" w:rsidRDefault="00C35D85">
      <w:pPr>
        <w:rPr>
          <w:del w:id="3906" w:author="David Flynn" w:date="2019-09-24T14:25:00Z"/>
        </w:rPr>
        <w:pPrChange w:id="3907" w:author="Nakagami, Ohji (SONY)" w:date="2019-09-25T08:47:00Z">
          <w:pPr>
            <w:pStyle w:val="3"/>
          </w:pPr>
        </w:pPrChange>
      </w:pPr>
      <w:del w:id="3908" w:author="David Flynn" w:date="2019-09-24T14:25:00Z">
        <w:r w:rsidRPr="00D527DE">
          <w:tab/>
        </w:r>
        <w:r w:rsidRPr="00D527DE">
          <w:tab/>
        </w:r>
        <w:r w:rsidR="00903535" w:rsidRPr="00D527DE">
          <w:delText>McodeBeforeSort</w:delText>
        </w:r>
        <w:r w:rsidR="00E827A7" w:rsidRPr="00D527DE">
          <w:delText>[</w:delText>
        </w:r>
        <w:r w:rsidR="003F57F6" w:rsidRPr="00D527DE">
          <w:delText> </w:delText>
        </w:r>
        <w:r w:rsidR="00E827A7" w:rsidRPr="00D527DE">
          <w:delText>i</w:delText>
        </w:r>
        <w:r w:rsidR="003F57F6" w:rsidRPr="00D527DE">
          <w:delText> </w:delText>
        </w:r>
        <w:r w:rsidR="00E827A7" w:rsidRPr="00D527DE">
          <w:delText>]</w:delText>
        </w:r>
        <w:r w:rsidR="00395E0A" w:rsidRPr="00D527DE">
          <w:delText xml:space="preserve">  </w:delText>
        </w:r>
        <w:r w:rsidRPr="00D527DE">
          <w:delText>|</w:delText>
        </w:r>
        <w:r w:rsidR="003D3D9D" w:rsidRPr="00D527DE">
          <w:delText> </w:delText>
        </w:r>
        <w:r w:rsidRPr="00D527DE">
          <w:delText>=</w:delText>
        </w:r>
        <w:r w:rsidR="00395E0A" w:rsidRPr="00D527DE">
          <w:delText xml:space="preserve"> </w:delText>
        </w:r>
        <w:r w:rsidR="0008361D" w:rsidRPr="00D527DE">
          <w:delText xml:space="preserve"> </w:delText>
        </w:r>
        <w:r w:rsidRPr="00D527DE">
          <w:delText>((PointPos[</w:delText>
        </w:r>
        <w:r w:rsidR="003F57F6" w:rsidRPr="00D527DE">
          <w:delText> </w:delText>
        </w:r>
        <w:r w:rsidRPr="00D527DE">
          <w:delText>i</w:delText>
        </w:r>
        <w:r w:rsidR="003F57F6" w:rsidRPr="00D527DE">
          <w:delText> </w:delText>
        </w:r>
        <w:r w:rsidRPr="00D527DE">
          <w:delText>][</w:delText>
        </w:r>
        <w:r w:rsidR="003F57F6" w:rsidRPr="00D527DE">
          <w:delText> </w:delText>
        </w:r>
        <w:r w:rsidRPr="00D527DE">
          <w:delText>2</w:delText>
        </w:r>
        <w:r w:rsidR="003F57F6" w:rsidRPr="00D527DE">
          <w:delText> </w:delText>
        </w:r>
        <w:r w:rsidRPr="00D527DE">
          <w:delText>]&gt;&gt;b) &amp; 1) &lt;&lt; (3</w:delText>
        </w:r>
        <w:r w:rsidR="007D6F11" w:rsidRPr="00D527DE">
          <w:delText xml:space="preserve"> × </w:delText>
        </w:r>
        <w:r w:rsidRPr="00D527DE">
          <w:delText>b)</w:delText>
        </w:r>
      </w:del>
    </w:p>
    <w:p w14:paraId="160BBCDA" w14:textId="45C7D40B" w:rsidR="00C35D85" w:rsidRPr="00D527DE" w:rsidRDefault="00C35D85">
      <w:pPr>
        <w:rPr>
          <w:del w:id="3909" w:author="David Flynn" w:date="2019-09-24T14:25:00Z"/>
          <w:szCs w:val="24"/>
          <w:lang w:val="en-CA"/>
        </w:rPr>
        <w:pPrChange w:id="3910" w:author="Nakagami, Ohji (SONY)" w:date="2019-09-25T08:47:00Z">
          <w:pPr>
            <w:pStyle w:val="3"/>
          </w:pPr>
        </w:pPrChange>
      </w:pPr>
      <w:del w:id="3911" w:author="David Flynn" w:date="2019-09-24T14:25:00Z">
        <w:r w:rsidRPr="00D527DE">
          <w:rPr>
            <w:szCs w:val="24"/>
            <w:lang w:val="en-CA" w:eastAsia="ja-JP"/>
          </w:rPr>
          <w:tab/>
          <w:delText>}</w:delText>
        </w:r>
      </w:del>
    </w:p>
    <w:p w14:paraId="28ABDB6E" w14:textId="00351B51" w:rsidR="00543663" w:rsidRPr="00D527DE" w:rsidRDefault="00686D87">
      <w:pPr>
        <w:rPr>
          <w:del w:id="3912" w:author="David Flynn" w:date="2019-09-24T14:25:00Z"/>
          <w:lang w:val="en-CA"/>
        </w:rPr>
        <w:pPrChange w:id="3913" w:author="Nakagami, Ohji (SONY)" w:date="2019-09-25T08:47:00Z">
          <w:pPr>
            <w:pStyle w:val="3"/>
          </w:pPr>
        </w:pPrChange>
      </w:pPr>
      <w:del w:id="3914" w:author="David Flynn" w:date="2019-09-24T14:25:00Z">
        <w:r w:rsidRPr="00D527DE">
          <w:rPr>
            <w:szCs w:val="24"/>
            <w:lang w:val="en-CA" w:eastAsia="ja-JP"/>
          </w:rPr>
          <w:tab/>
        </w:r>
        <w:r w:rsidR="00DD36FA" w:rsidRPr="00D527DE">
          <w:rPr>
            <w:lang w:val="en-CA" w:eastAsia="ja-JP"/>
          </w:rPr>
          <w:delText>[Ed. raht_depth</w:delText>
        </w:r>
        <w:r w:rsidR="000E09EC" w:rsidRPr="00D527DE">
          <w:rPr>
            <w:lang w:val="en-CA" w:eastAsia="ja-JP"/>
          </w:rPr>
          <w:delText xml:space="preserve"> needs to be replaced</w:delText>
        </w:r>
        <w:r w:rsidR="00DD36FA" w:rsidRPr="00D527DE">
          <w:rPr>
            <w:lang w:val="en-CA" w:eastAsia="ja-JP"/>
          </w:rPr>
          <w:delText>]</w:delText>
        </w:r>
      </w:del>
    </w:p>
    <w:p w14:paraId="511A9CDE" w14:textId="6A9F277B" w:rsidR="00140EED" w:rsidRPr="00D527DE" w:rsidRDefault="003F5C5E">
      <w:pPr>
        <w:rPr>
          <w:del w:id="3915" w:author="David Flynn" w:date="2019-09-24T14:25:00Z"/>
        </w:rPr>
        <w:pPrChange w:id="3916" w:author="Nakagami, Ohji (SONY)" w:date="2019-09-25T08:47:00Z">
          <w:pPr>
            <w:pStyle w:val="3"/>
          </w:pPr>
        </w:pPrChange>
      </w:pPr>
      <w:del w:id="3917" w:author="David Flynn" w:date="2019-09-24T14:25:00Z">
        <w:r w:rsidRPr="00D527DE">
          <w:delText>T</w:delText>
        </w:r>
        <w:r w:rsidR="00884998" w:rsidRPr="00D527DE">
          <w:delText xml:space="preserve">he </w:delText>
        </w:r>
        <w:r w:rsidR="00150A52" w:rsidRPr="00D527DE">
          <w:delText xml:space="preserve">array </w:delText>
        </w:r>
        <w:r w:rsidR="00903535" w:rsidRPr="00D527DE">
          <w:delText>PointOrder</w:delText>
        </w:r>
        <w:r w:rsidR="00E827A7" w:rsidRPr="00D527DE">
          <w:delText>[</w:delText>
        </w:r>
        <w:r w:rsidR="00F0521A" w:rsidRPr="00D527DE">
          <w:delText> </w:delText>
        </w:r>
        <w:r w:rsidR="00E827A7" w:rsidRPr="00D527DE">
          <w:delText>i</w:delText>
        </w:r>
        <w:r w:rsidR="00F0521A" w:rsidRPr="00D527DE">
          <w:delText> </w:delText>
        </w:r>
        <w:r w:rsidR="00E827A7" w:rsidRPr="00D527DE">
          <w:delText>]</w:delText>
        </w:r>
        <w:r w:rsidR="00F0521A" w:rsidRPr="00D527DE">
          <w:delText xml:space="preserve"> with  i = 0..</w:delText>
        </w:r>
        <w:r w:rsidR="002912E2" w:rsidRPr="00D527DE">
          <w:delText>PointNum</w:delText>
        </w:r>
        <w:r w:rsidR="00F0521A" w:rsidRPr="00D527DE">
          <w:delText> − 1</w:delText>
        </w:r>
        <w:r w:rsidR="00E827A7" w:rsidRPr="00D527DE">
          <w:delText xml:space="preserve"> is </w:delText>
        </w:r>
        <w:r w:rsidR="00884998" w:rsidRPr="00D527DE">
          <w:delText>sorted</w:delText>
        </w:r>
        <w:r w:rsidR="00E827A7" w:rsidRPr="00D527DE">
          <w:delText xml:space="preserve"> </w:delText>
        </w:r>
        <w:r w:rsidR="00F0521A" w:rsidRPr="00D527DE">
          <w:delText>b</w:delText>
        </w:r>
        <w:r w:rsidR="00E827A7" w:rsidRPr="00D527DE">
          <w:delText xml:space="preserve">ased on the </w:delText>
        </w:r>
        <w:r w:rsidR="004B722A" w:rsidRPr="00D527DE">
          <w:delText xml:space="preserve">value </w:delText>
        </w:r>
        <w:r w:rsidR="00E827A7" w:rsidRPr="00D527DE">
          <w:delText xml:space="preserve">of </w:delText>
        </w:r>
        <w:r w:rsidR="00982921" w:rsidRPr="00D527DE">
          <w:delText>McodeBeforeSort</w:delText>
        </w:r>
        <w:r w:rsidR="00E827A7" w:rsidRPr="00D527DE">
          <w:delText>[</w:delText>
        </w:r>
        <w:r w:rsidR="00F0521A" w:rsidRPr="00D527DE">
          <w:delText> </w:delText>
        </w:r>
        <w:r w:rsidR="00E827A7" w:rsidRPr="00D527DE">
          <w:delText>i</w:delText>
        </w:r>
        <w:r w:rsidR="00F0521A" w:rsidRPr="00D527DE">
          <w:delText> </w:delText>
        </w:r>
        <w:r w:rsidR="00E827A7" w:rsidRPr="00D527DE">
          <w:delText>]</w:delText>
        </w:r>
        <w:r w:rsidR="00686D87" w:rsidRPr="00D527DE">
          <w:delText xml:space="preserve"> with  i = 0..</w:delText>
        </w:r>
        <w:r w:rsidR="002912E2" w:rsidRPr="00D527DE">
          <w:delText>PointNum</w:delText>
        </w:r>
        <w:r w:rsidR="00686D87" w:rsidRPr="00D527DE">
          <w:delText> − 1</w:delText>
        </w:r>
        <w:r w:rsidR="004B722A" w:rsidRPr="00D527DE">
          <w:delText>.</w:delText>
        </w:r>
      </w:del>
    </w:p>
    <w:p w14:paraId="640DDA02" w14:textId="4D15FB31" w:rsidR="00543663" w:rsidRPr="00D527DE" w:rsidRDefault="00543663">
      <w:pPr>
        <w:rPr>
          <w:del w:id="3918" w:author="David Flynn" w:date="2019-09-24T14:25:00Z"/>
          <w:lang w:val="en-CA"/>
        </w:rPr>
        <w:pPrChange w:id="3919" w:author="Nakagami, Ohji (SONY)" w:date="2019-09-25T08:47:00Z">
          <w:pPr>
            <w:pStyle w:val="3"/>
          </w:pPr>
        </w:pPrChange>
      </w:pPr>
      <w:del w:id="3920" w:author="David Flynn" w:date="2019-09-24T14:25:00Z">
        <w:r w:rsidRPr="00D527DE">
          <w:rPr>
            <w:lang w:val="en-CA" w:eastAsia="ja-JP"/>
          </w:rPr>
          <w:tab/>
          <w:delText>sort(</w:delText>
        </w:r>
        <w:r w:rsidR="00444CDE" w:rsidRPr="00D527DE">
          <w:rPr>
            <w:lang w:val="en-CA" w:eastAsia="ja-JP"/>
          </w:rPr>
          <w:delText xml:space="preserve"> </w:delText>
        </w:r>
        <w:r w:rsidR="00903535" w:rsidRPr="00D527DE">
          <w:delText>PointOrder</w:delText>
        </w:r>
        <w:r w:rsidRPr="00D527DE">
          <w:rPr>
            <w:lang w:val="en-CA" w:eastAsia="ja-JP"/>
          </w:rPr>
          <w:delText>[</w:delText>
        </w:r>
        <w:r w:rsidR="00444CDE" w:rsidRPr="00D527DE">
          <w:rPr>
            <w:lang w:val="en-US" w:eastAsia="ja-JP"/>
          </w:rPr>
          <w:delText> </w:delText>
        </w:r>
        <w:r w:rsidRPr="00D527DE">
          <w:rPr>
            <w:lang w:val="en-CA" w:eastAsia="ja-JP"/>
          </w:rPr>
          <w:delText>i</w:delText>
        </w:r>
        <w:r w:rsidR="00444CDE" w:rsidRPr="00D527DE">
          <w:rPr>
            <w:lang w:val="en-US" w:eastAsia="ja-JP"/>
          </w:rPr>
          <w:delText> </w:delText>
        </w:r>
        <w:r w:rsidRPr="00D527DE">
          <w:rPr>
            <w:lang w:val="en-CA" w:eastAsia="ja-JP"/>
          </w:rPr>
          <w:delText>]</w:delText>
        </w:r>
        <w:r w:rsidR="00A22537" w:rsidRPr="00D527DE">
          <w:rPr>
            <w:lang w:val="en-CA" w:eastAsia="ja-JP"/>
          </w:rPr>
          <w:delText xml:space="preserve">, </w:delText>
        </w:r>
        <w:r w:rsidR="00903535" w:rsidRPr="00D527DE">
          <w:delText>McodeBeforeSort</w:delText>
        </w:r>
        <w:r w:rsidR="00A22537" w:rsidRPr="00D527DE">
          <w:rPr>
            <w:lang w:val="en-CA" w:eastAsia="ja-JP"/>
          </w:rPr>
          <w:delText>[</w:delText>
        </w:r>
        <w:r w:rsidR="00444CDE" w:rsidRPr="00D527DE">
          <w:rPr>
            <w:lang w:val="en-US" w:eastAsia="ja-JP"/>
          </w:rPr>
          <w:delText> </w:delText>
        </w:r>
        <w:r w:rsidR="00A22537" w:rsidRPr="00D527DE">
          <w:rPr>
            <w:lang w:val="en-CA" w:eastAsia="ja-JP"/>
          </w:rPr>
          <w:delText>i</w:delText>
        </w:r>
        <w:r w:rsidR="00444CDE" w:rsidRPr="00D527DE">
          <w:rPr>
            <w:lang w:val="en-US" w:eastAsia="ja-JP"/>
          </w:rPr>
          <w:delText> </w:delText>
        </w:r>
        <w:r w:rsidR="00A22537" w:rsidRPr="00D527DE">
          <w:rPr>
            <w:lang w:val="en-CA" w:eastAsia="ja-JP"/>
          </w:rPr>
          <w:delText>]</w:delText>
        </w:r>
        <w:r w:rsidR="00444CDE" w:rsidRPr="00D527DE">
          <w:rPr>
            <w:lang w:val="en-CA" w:eastAsia="ja-JP"/>
          </w:rPr>
          <w:delText xml:space="preserve"> </w:delText>
        </w:r>
        <w:r w:rsidRPr="00D527DE">
          <w:rPr>
            <w:lang w:val="en-CA" w:eastAsia="ja-JP"/>
          </w:rPr>
          <w:delText>)</w:delText>
        </w:r>
      </w:del>
    </w:p>
    <w:p w14:paraId="1169AE38" w14:textId="4EFF455E" w:rsidR="00DB2B25" w:rsidRPr="00D527DE" w:rsidRDefault="00EB696A">
      <w:pPr>
        <w:rPr>
          <w:del w:id="3921" w:author="David Flynn" w:date="2019-09-24T14:25:00Z"/>
          <w:noProof/>
          <w:lang w:val="en-CA"/>
        </w:rPr>
        <w:pPrChange w:id="3922" w:author="Nakagami, Ohji (SONY)" w:date="2019-09-25T08:47:00Z">
          <w:pPr>
            <w:pStyle w:val="3"/>
          </w:pPr>
        </w:pPrChange>
      </w:pPr>
      <w:del w:id="3923" w:author="David Flynn" w:date="2019-09-24T14:25:00Z">
        <w:r w:rsidRPr="00D527DE">
          <w:rPr>
            <w:szCs w:val="24"/>
            <w:lang w:val="en-CA" w:eastAsia="ja-JP"/>
          </w:rPr>
          <w:delText>where</w:delText>
        </w:r>
        <w:r w:rsidR="00A22537" w:rsidRPr="00D527DE">
          <w:rPr>
            <w:szCs w:val="24"/>
            <w:lang w:val="en-CA" w:eastAsia="ja-JP"/>
          </w:rPr>
          <w:delText xml:space="preserve"> sort(</w:delText>
        </w:r>
        <w:r w:rsidR="00444CDE" w:rsidRPr="00D527DE">
          <w:rPr>
            <w:szCs w:val="24"/>
            <w:lang w:val="en-CA" w:eastAsia="ja-JP"/>
          </w:rPr>
          <w:delText xml:space="preserve"> </w:delText>
        </w:r>
        <w:r w:rsidR="00A22537" w:rsidRPr="00D527DE">
          <w:rPr>
            <w:szCs w:val="24"/>
            <w:lang w:val="en-CA" w:eastAsia="ja-JP"/>
          </w:rPr>
          <w:delText>a[</w:delText>
        </w:r>
        <w:r w:rsidR="00444CDE" w:rsidRPr="00D527DE">
          <w:rPr>
            <w:szCs w:val="24"/>
            <w:lang w:val="en-US" w:eastAsia="ja-JP"/>
          </w:rPr>
          <w:delText> </w:delText>
        </w:r>
        <w:r w:rsidR="00A22537" w:rsidRPr="00D527DE">
          <w:rPr>
            <w:szCs w:val="24"/>
            <w:lang w:val="en-CA" w:eastAsia="ja-JP"/>
          </w:rPr>
          <w:delText>], b[</w:delText>
        </w:r>
        <w:r w:rsidR="00444CDE" w:rsidRPr="00D527DE">
          <w:rPr>
            <w:szCs w:val="24"/>
            <w:lang w:val="en-US" w:eastAsia="ja-JP"/>
          </w:rPr>
          <w:delText> </w:delText>
        </w:r>
        <w:r w:rsidR="00A22537" w:rsidRPr="00D527DE">
          <w:rPr>
            <w:szCs w:val="24"/>
            <w:lang w:val="en-CA" w:eastAsia="ja-JP"/>
          </w:rPr>
          <w:delText>]</w:delText>
        </w:r>
        <w:r w:rsidR="00444CDE" w:rsidRPr="00D527DE">
          <w:rPr>
            <w:szCs w:val="24"/>
            <w:lang w:val="en-CA" w:eastAsia="ja-JP"/>
          </w:rPr>
          <w:delText xml:space="preserve"> </w:delText>
        </w:r>
        <w:r w:rsidR="00A22537" w:rsidRPr="00D527DE">
          <w:rPr>
            <w:szCs w:val="24"/>
            <w:lang w:val="en-CA" w:eastAsia="ja-JP"/>
          </w:rPr>
          <w:delText xml:space="preserve">) is a process to reorder the content of the </w:delText>
        </w:r>
        <w:r w:rsidR="00444CDE" w:rsidRPr="00D527DE">
          <w:rPr>
            <w:szCs w:val="24"/>
            <w:lang w:val="en-CA" w:eastAsia="ja-JP"/>
          </w:rPr>
          <w:delText xml:space="preserve">1D </w:delText>
        </w:r>
        <w:r w:rsidR="00A22537" w:rsidRPr="00D527DE">
          <w:rPr>
            <w:szCs w:val="24"/>
            <w:lang w:val="en-CA" w:eastAsia="ja-JP"/>
          </w:rPr>
          <w:delText>array a[</w:delText>
        </w:r>
        <w:r w:rsidR="00444CDE" w:rsidRPr="00D527DE">
          <w:rPr>
            <w:szCs w:val="24"/>
            <w:lang w:val="en-US" w:eastAsia="ja-JP"/>
          </w:rPr>
          <w:delText> </w:delText>
        </w:r>
        <w:r w:rsidR="00A22537" w:rsidRPr="00D527DE">
          <w:rPr>
            <w:szCs w:val="24"/>
            <w:lang w:val="en-CA" w:eastAsia="ja-JP"/>
          </w:rPr>
          <w:delText xml:space="preserve">] depending </w:delText>
        </w:r>
        <w:r w:rsidR="00AB3E0C" w:rsidRPr="00D527DE">
          <w:rPr>
            <w:szCs w:val="24"/>
            <w:lang w:val="en-CA" w:eastAsia="ja-JP"/>
          </w:rPr>
          <w:delText xml:space="preserve">on </w:delText>
        </w:r>
        <w:r w:rsidR="00A22537" w:rsidRPr="00D527DE">
          <w:rPr>
            <w:szCs w:val="24"/>
            <w:lang w:val="en-CA" w:eastAsia="ja-JP"/>
          </w:rPr>
          <w:delText xml:space="preserve">the value of </w:delText>
        </w:r>
        <w:r w:rsidR="00444CDE" w:rsidRPr="00D527DE">
          <w:rPr>
            <w:szCs w:val="24"/>
            <w:lang w:val="en-CA" w:eastAsia="ja-JP"/>
          </w:rPr>
          <w:delText xml:space="preserve">1D array </w:delText>
        </w:r>
        <w:r w:rsidR="00A22537" w:rsidRPr="00D527DE">
          <w:rPr>
            <w:szCs w:val="24"/>
            <w:lang w:val="en-CA" w:eastAsia="ja-JP"/>
          </w:rPr>
          <w:delText>b[</w:delText>
        </w:r>
        <w:r w:rsidR="00444CDE" w:rsidRPr="00D527DE">
          <w:rPr>
            <w:szCs w:val="24"/>
            <w:lang w:val="en-US" w:eastAsia="ja-JP"/>
          </w:rPr>
          <w:delText> </w:delText>
        </w:r>
        <w:r w:rsidR="00A22537" w:rsidRPr="00D527DE">
          <w:rPr>
            <w:szCs w:val="24"/>
            <w:lang w:val="en-CA" w:eastAsia="ja-JP"/>
          </w:rPr>
          <w:delText>] in the ascending order.</w:delText>
        </w:r>
      </w:del>
    </w:p>
    <w:p w14:paraId="673B986A" w14:textId="6A1EA3BA" w:rsidR="00E827A7" w:rsidRPr="00D527DE" w:rsidRDefault="004B722A">
      <w:pPr>
        <w:rPr>
          <w:del w:id="3924" w:author="David Flynn" w:date="2019-09-24T14:25:00Z"/>
          <w:lang w:val="en-CA"/>
        </w:rPr>
        <w:pPrChange w:id="3925" w:author="Nakagami, Ohji (SONY)" w:date="2019-09-25T08:47:00Z">
          <w:pPr>
            <w:pStyle w:val="3"/>
          </w:pPr>
        </w:pPrChange>
      </w:pPr>
      <w:del w:id="3926" w:author="David Flynn" w:date="2019-09-24T14:25:00Z">
        <w:r w:rsidRPr="00D527DE">
          <w:rPr>
            <w:lang w:val="en-CA" w:eastAsia="ja-JP"/>
          </w:rPr>
          <w:delText xml:space="preserve">Finally, </w:delText>
        </w:r>
        <w:r w:rsidR="00AB3E0C" w:rsidRPr="00D527DE">
          <w:rPr>
            <w:lang w:val="en-CA" w:eastAsia="ja-JP"/>
          </w:rPr>
          <w:delText xml:space="preserve">the array </w:delText>
        </w:r>
        <w:r w:rsidRPr="00D527DE">
          <w:rPr>
            <w:lang w:val="en-CA" w:eastAsia="ja-JP"/>
          </w:rPr>
          <w:delText>Mcode[</w:delText>
        </w:r>
        <w:r w:rsidR="00884CA0" w:rsidRPr="00D527DE">
          <w:rPr>
            <w:lang w:val="en-US" w:eastAsia="ja-JP"/>
          </w:rPr>
          <w:delText> </w:delText>
        </w:r>
        <w:r w:rsidRPr="00D527DE">
          <w:rPr>
            <w:lang w:val="en-CA" w:eastAsia="ja-JP"/>
          </w:rPr>
          <w:delText>i</w:delText>
        </w:r>
        <w:r w:rsidR="00884CA0" w:rsidRPr="00D527DE">
          <w:rPr>
            <w:lang w:val="en-US" w:eastAsia="ja-JP"/>
          </w:rPr>
          <w:delText> </w:delText>
        </w:r>
        <w:r w:rsidRPr="00D527DE">
          <w:rPr>
            <w:lang w:val="en-CA" w:eastAsia="ja-JP"/>
          </w:rPr>
          <w:delText>]</w:delText>
        </w:r>
        <w:r w:rsidR="00884CA0" w:rsidRPr="00D527DE">
          <w:delText xml:space="preserve"> with  i = 0..</w:delText>
        </w:r>
        <w:r w:rsidR="002912E2" w:rsidRPr="00D527DE">
          <w:rPr>
            <w:szCs w:val="24"/>
            <w:lang w:val="en-CA" w:eastAsia="ja-JP"/>
          </w:rPr>
          <w:delText>PointNum</w:delText>
        </w:r>
        <w:r w:rsidR="00884CA0" w:rsidRPr="00D527DE">
          <w:rPr>
            <w:szCs w:val="24"/>
            <w:lang w:val="en-US" w:eastAsia="ja-JP"/>
          </w:rPr>
          <w:delText> </w:delText>
        </w:r>
        <w:r w:rsidR="00884CA0" w:rsidRPr="00D527DE">
          <w:rPr>
            <w:lang w:val="en-CA" w:eastAsia="ja-JP"/>
          </w:rPr>
          <w:delText>−</w:delText>
        </w:r>
        <w:r w:rsidR="00884CA0" w:rsidRPr="00D527DE">
          <w:rPr>
            <w:lang w:val="en-US" w:eastAsia="ja-JP"/>
          </w:rPr>
          <w:delText> </w:delText>
        </w:r>
        <w:r w:rsidR="00884CA0" w:rsidRPr="00D527DE">
          <w:rPr>
            <w:szCs w:val="24"/>
            <w:lang w:val="en-CA" w:eastAsia="ja-JP"/>
          </w:rPr>
          <w:delText>1</w:delText>
        </w:r>
        <w:r w:rsidRPr="00D527DE">
          <w:rPr>
            <w:lang w:val="en-CA" w:eastAsia="ja-JP"/>
          </w:rPr>
          <w:delText xml:space="preserve"> is </w:delText>
        </w:r>
        <w:r w:rsidR="00884998" w:rsidRPr="00D527DE">
          <w:rPr>
            <w:lang w:val="en-CA" w:eastAsia="ja-JP"/>
          </w:rPr>
          <w:delText>derived as follows</w:delText>
        </w:r>
        <w:r w:rsidR="00150A52" w:rsidRPr="00D527DE">
          <w:rPr>
            <w:lang w:val="en-CA" w:eastAsia="ja-JP"/>
          </w:rPr>
          <w:delText>:</w:delText>
        </w:r>
      </w:del>
    </w:p>
    <w:p w14:paraId="35140EAC" w14:textId="229145DB" w:rsidR="004B722A" w:rsidRPr="00D527DE" w:rsidRDefault="004B722A">
      <w:pPr>
        <w:rPr>
          <w:del w:id="3927" w:author="David Flynn" w:date="2019-09-24T14:25:00Z"/>
        </w:rPr>
        <w:pPrChange w:id="3928" w:author="Nakagami, Ohji (SONY)" w:date="2019-09-25T08:47:00Z">
          <w:pPr>
            <w:pStyle w:val="3"/>
          </w:pPr>
        </w:pPrChange>
      </w:pPr>
      <w:del w:id="3929" w:author="David Flynn" w:date="2019-09-24T14:25:00Z">
        <w:r w:rsidRPr="00D527DE">
          <w:tab/>
          <w:delText>Mcode[</w:delText>
        </w:r>
        <w:r w:rsidR="00DB2B25" w:rsidRPr="00D527DE">
          <w:delText> </w:delText>
        </w:r>
        <w:r w:rsidRPr="00D527DE">
          <w:delText>i</w:delText>
        </w:r>
        <w:r w:rsidR="00DB2B25" w:rsidRPr="00D527DE">
          <w:delText> </w:delText>
        </w:r>
        <w:r w:rsidRPr="00D527DE">
          <w:delText>]</w:delText>
        </w:r>
        <w:r w:rsidR="00DB2B25" w:rsidRPr="00D527DE">
          <w:delText> </w:delText>
        </w:r>
        <w:r w:rsidRPr="00D527DE">
          <w:delText>=</w:delText>
        </w:r>
        <w:r w:rsidR="00DB2B25" w:rsidRPr="00D527DE">
          <w:delText> </w:delText>
        </w:r>
        <w:r w:rsidR="00B10738" w:rsidRPr="00D527DE">
          <w:delText>McodeBeforeSort</w:delText>
        </w:r>
        <w:r w:rsidRPr="00D527DE">
          <w:delText>[</w:delText>
        </w:r>
        <w:r w:rsidR="00402FB2" w:rsidRPr="00D527DE">
          <w:delText> PointOrder</w:delText>
        </w:r>
        <w:r w:rsidRPr="00D527DE">
          <w:delText>[</w:delText>
        </w:r>
        <w:r w:rsidR="00402FB2" w:rsidRPr="00D527DE">
          <w:delText> </w:delText>
        </w:r>
        <w:r w:rsidRPr="00D527DE">
          <w:delText>i</w:delText>
        </w:r>
        <w:r w:rsidR="00402FB2" w:rsidRPr="00D527DE">
          <w:delText> </w:delText>
        </w:r>
        <w:r w:rsidRPr="00D527DE">
          <w:delText>]</w:delText>
        </w:r>
        <w:r w:rsidR="00402FB2" w:rsidRPr="00D527DE">
          <w:delText> </w:delText>
        </w:r>
        <w:r w:rsidRPr="00D527DE">
          <w:delText>]</w:delText>
        </w:r>
      </w:del>
    </w:p>
    <w:p w14:paraId="1D62E5ED" w14:textId="7D295519" w:rsidR="00AD522A" w:rsidRPr="00D527DE" w:rsidRDefault="00AD522A">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del w:id="3930" w:author="David Flynn" w:date="2019-09-24T14:25:00Z"/>
          <w:noProof/>
          <w:lang w:val="en-CA"/>
        </w:rPr>
        <w:pPrChange w:id="3931" w:author="Nakagami, Ohji (SONY)" w:date="2019-09-25T08:47:00Z">
          <w:pPr>
            <w:pStyle w:val="3"/>
          </w:pPr>
        </w:pPrChange>
      </w:pPr>
      <w:bookmarkStart w:id="3932" w:name="_Ref430213"/>
      <w:del w:id="3933" w:author="David Flynn" w:date="2019-09-24T14:25:00Z">
        <w:r w:rsidRPr="00D527DE">
          <w:rPr>
            <w:lang w:val="en-CA"/>
          </w:rPr>
          <w:delText>Weight derivation</w:delText>
        </w:r>
        <w:r w:rsidRPr="00D527DE">
          <w:rPr>
            <w:noProof/>
            <w:lang w:val="en-CA"/>
          </w:rPr>
          <w:delText xml:space="preserve"> process</w:delText>
        </w:r>
        <w:bookmarkEnd w:id="3932"/>
      </w:del>
    </w:p>
    <w:p w14:paraId="563435DA" w14:textId="39ED2CEB" w:rsidR="00686D87" w:rsidRPr="00D527DE" w:rsidRDefault="00AD522A">
      <w:pPr>
        <w:rPr>
          <w:del w:id="3934" w:author="David Flynn" w:date="2019-09-24T14:25:00Z"/>
          <w:szCs w:val="24"/>
          <w:lang w:val="en-CA"/>
        </w:rPr>
        <w:pPrChange w:id="3935" w:author="Nakagami, Ohji (SONY)" w:date="2019-09-25T08:47:00Z">
          <w:pPr>
            <w:pStyle w:val="3"/>
          </w:pPr>
        </w:pPrChange>
      </w:pPr>
      <w:bookmarkStart w:id="3936" w:name="_Toc505790520"/>
      <w:bookmarkStart w:id="3937" w:name="_Toc528915293"/>
      <w:bookmarkStart w:id="3938" w:name="_Ref532565008"/>
      <w:bookmarkStart w:id="3939" w:name="_Ref532565043"/>
      <w:del w:id="3940" w:author="David Flynn" w:date="2019-09-24T14:25:00Z">
        <w:r w:rsidRPr="00D527DE">
          <w:rPr>
            <w:szCs w:val="24"/>
            <w:lang w:val="en-CA" w:eastAsia="ja-JP"/>
          </w:rPr>
          <w:delText xml:space="preserve">Input </w:delText>
        </w:r>
        <w:r w:rsidR="00FB2205" w:rsidRPr="00D527DE">
          <w:rPr>
            <w:szCs w:val="24"/>
            <w:lang w:val="en-CA" w:eastAsia="ja-JP"/>
          </w:rPr>
          <w:delText xml:space="preserve">to </w:delText>
        </w:r>
        <w:r w:rsidRPr="00D527DE">
          <w:rPr>
            <w:szCs w:val="24"/>
            <w:lang w:val="en-CA" w:eastAsia="ja-JP"/>
          </w:rPr>
          <w:delText xml:space="preserve">the process </w:delText>
        </w:r>
        <w:r w:rsidR="00FB2205" w:rsidRPr="00D527DE">
          <w:rPr>
            <w:szCs w:val="24"/>
            <w:lang w:val="en-CA" w:eastAsia="ja-JP"/>
          </w:rPr>
          <w:delText>is</w:delText>
        </w:r>
        <w:r w:rsidR="00315F20" w:rsidRPr="00D527DE">
          <w:rPr>
            <w:szCs w:val="24"/>
            <w:lang w:val="en-CA" w:eastAsia="ja-JP"/>
          </w:rPr>
          <w:delText xml:space="preserve"> the</w:delText>
        </w:r>
        <w:r w:rsidR="001636E9" w:rsidRPr="00D527DE">
          <w:rPr>
            <w:szCs w:val="24"/>
            <w:lang w:val="en-CA" w:eastAsia="ja-JP"/>
          </w:rPr>
          <w:delText xml:space="preserve"> </w:delText>
        </w:r>
        <w:r w:rsidRPr="00D527DE">
          <w:rPr>
            <w:szCs w:val="24"/>
            <w:lang w:val="en-CA" w:eastAsia="ja-JP"/>
          </w:rPr>
          <w:delText>1D array MCode[</w:delText>
        </w:r>
        <w:r w:rsidR="0036560D" w:rsidRPr="00D527DE">
          <w:rPr>
            <w:szCs w:val="24"/>
            <w:lang w:val="en-US" w:eastAsia="ja-JP"/>
          </w:rPr>
          <w:delText> </w:delText>
        </w:r>
        <w:r w:rsidRPr="00D527DE">
          <w:rPr>
            <w:szCs w:val="24"/>
            <w:lang w:val="en-CA" w:eastAsia="ja-JP"/>
          </w:rPr>
          <w:delText>i</w:delText>
        </w:r>
        <w:r w:rsidR="0036560D" w:rsidRPr="00D527DE">
          <w:rPr>
            <w:szCs w:val="24"/>
            <w:lang w:val="en-US" w:eastAsia="ja-JP"/>
          </w:rPr>
          <w:delText> </w:delText>
        </w:r>
        <w:r w:rsidRPr="00D527DE">
          <w:rPr>
            <w:szCs w:val="24"/>
            <w:lang w:val="en-CA" w:eastAsia="ja-JP"/>
          </w:rPr>
          <w:delText>]</w:delText>
        </w:r>
        <w:r w:rsidRPr="00D527DE">
          <w:rPr>
            <w:lang w:val="en-CA" w:eastAsia="ja-JP"/>
          </w:rPr>
          <w:delText xml:space="preserve"> </w:delText>
        </w:r>
        <w:r w:rsidR="00686D87" w:rsidRPr="00D527DE">
          <w:rPr>
            <w:lang w:val="en-CA" w:eastAsia="ja-JP"/>
          </w:rPr>
          <w:delText>with</w:delText>
        </w:r>
        <w:r w:rsidR="00686D87" w:rsidRPr="00D527DE">
          <w:delText xml:space="preserve"> i = 0..</w:delText>
        </w:r>
        <w:r w:rsidR="002912E2" w:rsidRPr="00D527DE">
          <w:delText>PointNum</w:delText>
        </w:r>
        <w:r w:rsidR="00686D87" w:rsidRPr="00D527DE">
          <w:delText> </w:delText>
        </w:r>
        <w:r w:rsidR="00BA0139" w:rsidRPr="00D527DE">
          <w:delText>–</w:delText>
        </w:r>
        <w:r w:rsidR="00686D87" w:rsidRPr="00D527DE">
          <w:delText> 1</w:delText>
        </w:r>
        <w:r w:rsidR="00BA0139" w:rsidRPr="00D527DE">
          <w:delText>.</w:delText>
        </w:r>
      </w:del>
    </w:p>
    <w:p w14:paraId="1CE4D019" w14:textId="2441B609" w:rsidR="00AD522A" w:rsidRPr="00D527DE" w:rsidRDefault="00405602">
      <w:pPr>
        <w:rPr>
          <w:del w:id="3941" w:author="David Flynn" w:date="2019-09-24T14:25:00Z"/>
          <w:noProof/>
          <w:lang w:val="en-CA"/>
        </w:rPr>
        <w:pPrChange w:id="3942" w:author="Nakagami, Ohji (SONY)" w:date="2019-09-25T08:47:00Z">
          <w:pPr>
            <w:pStyle w:val="3"/>
          </w:pPr>
        </w:pPrChange>
      </w:pPr>
      <w:del w:id="3943" w:author="David Flynn" w:date="2019-09-24T14:25:00Z">
        <w:r w:rsidRPr="00D527DE">
          <w:rPr>
            <w:noProof/>
            <w:lang w:val="en-CA" w:eastAsia="ja-JP"/>
          </w:rPr>
          <w:delText>Output</w:delText>
        </w:r>
        <w:r w:rsidR="00FB2205" w:rsidRPr="00D527DE">
          <w:rPr>
            <w:noProof/>
            <w:lang w:val="en-CA" w:eastAsia="ja-JP"/>
          </w:rPr>
          <w:delText>s</w:delText>
        </w:r>
        <w:r w:rsidRPr="00D527DE">
          <w:rPr>
            <w:noProof/>
            <w:lang w:val="en-CA" w:eastAsia="ja-JP"/>
          </w:rPr>
          <w:delText xml:space="preserve"> </w:delText>
        </w:r>
        <w:r w:rsidR="00315F20" w:rsidRPr="00D527DE">
          <w:rPr>
            <w:noProof/>
            <w:lang w:val="en-CA" w:eastAsia="ja-JP"/>
          </w:rPr>
          <w:delText>of</w:delText>
        </w:r>
        <w:r w:rsidRPr="00D527DE">
          <w:rPr>
            <w:noProof/>
            <w:lang w:val="en-CA" w:eastAsia="ja-JP"/>
          </w:rPr>
          <w:delText xml:space="preserve"> the process are:</w:delText>
        </w:r>
        <w:r w:rsidR="00AD522A" w:rsidRPr="00D527DE">
          <w:rPr>
            <w:noProof/>
            <w:lang w:val="en-CA" w:eastAsia="ja-JP"/>
          </w:rPr>
          <w:delText xml:space="preserve"> </w:delText>
        </w:r>
      </w:del>
    </w:p>
    <w:p w14:paraId="0D4F9D3C" w14:textId="07F13C0F" w:rsidR="00264956" w:rsidRPr="00D527DE" w:rsidRDefault="00264956">
      <w:pPr>
        <w:rPr>
          <w:del w:id="3944" w:author="David Flynn" w:date="2019-09-24T14:25:00Z"/>
          <w:noProof/>
          <w:lang w:val="en-CA"/>
        </w:rPr>
        <w:pPrChange w:id="3945" w:author="Nakagami, Ohji (SONY)" w:date="2019-09-25T08:47:00Z">
          <w:pPr>
            <w:pStyle w:val="3"/>
          </w:pPr>
        </w:pPrChange>
      </w:pPr>
      <w:del w:id="3946" w:author="David Flynn" w:date="2019-09-24T14:25:00Z">
        <w:r w:rsidRPr="00D527DE">
          <w:rPr>
            <w:noProof/>
            <w:lang w:val="en-CA" w:eastAsia="ja-JP"/>
          </w:rPr>
          <w:tab/>
        </w:r>
        <w:r w:rsidR="008A3F89" w:rsidRPr="00D527DE">
          <w:rPr>
            <w:noProof/>
            <w:lang w:val="en-CA" w:eastAsia="ja-JP"/>
          </w:rPr>
          <w:delText xml:space="preserve">a </w:delText>
        </w:r>
        <w:r w:rsidRPr="00D527DE">
          <w:rPr>
            <w:noProof/>
            <w:lang w:val="en-CA" w:eastAsia="ja-JP"/>
          </w:rPr>
          <w:delText>variable MaxDepth specifying the maximum depth of RAHT</w:delText>
        </w:r>
        <w:r w:rsidR="007B4CDC" w:rsidRPr="00D527DE">
          <w:rPr>
            <w:noProof/>
            <w:lang w:val="en-CA" w:eastAsia="ja-JP"/>
          </w:rPr>
          <w:delText>,</w:delText>
        </w:r>
      </w:del>
    </w:p>
    <w:p w14:paraId="746147B7" w14:textId="38D867D8" w:rsidR="000B1659" w:rsidRPr="00D527DE" w:rsidRDefault="000B1659">
      <w:pPr>
        <w:rPr>
          <w:del w:id="3947" w:author="David Flynn" w:date="2019-09-24T14:25:00Z"/>
          <w:szCs w:val="24"/>
          <w:lang w:val="en-CA"/>
        </w:rPr>
        <w:pPrChange w:id="3948" w:author="Nakagami, Ohji (SONY)" w:date="2019-09-25T08:47:00Z">
          <w:pPr>
            <w:pStyle w:val="3"/>
          </w:pPr>
        </w:pPrChange>
      </w:pPr>
      <w:del w:id="3949" w:author="David Flynn" w:date="2019-09-24T14:25:00Z">
        <w:r w:rsidRPr="00D527DE">
          <w:rPr>
            <w:szCs w:val="24"/>
            <w:lang w:val="en-CA" w:eastAsia="ja-JP"/>
          </w:rPr>
          <w:tab/>
          <w:delText>a 1D array RAHTnode[</w:delText>
        </w:r>
        <w:r w:rsidRPr="00D527DE">
          <w:rPr>
            <w:szCs w:val="24"/>
            <w:lang w:val="en-US" w:eastAsia="ja-JP"/>
          </w:rPr>
          <w:delText> </w:delText>
        </w:r>
        <w:r w:rsidRPr="00D527DE">
          <w:rPr>
            <w:szCs w:val="24"/>
            <w:lang w:val="en-CA" w:eastAsia="ja-JP"/>
          </w:rPr>
          <w:delText>d</w:delText>
        </w:r>
        <w:r w:rsidRPr="00D527DE">
          <w:rPr>
            <w:szCs w:val="24"/>
            <w:lang w:val="en-US" w:eastAsia="ja-JP"/>
          </w:rPr>
          <w:delText> </w:delText>
        </w:r>
        <w:r w:rsidRPr="00D527DE">
          <w:rPr>
            <w:szCs w:val="24"/>
            <w:lang w:val="en-CA" w:eastAsia="ja-JP"/>
          </w:rPr>
          <w:delText>] specifying the number of nodes at depth d,</w:delText>
        </w:r>
      </w:del>
    </w:p>
    <w:p w14:paraId="5A50E1D3" w14:textId="4C99B52F" w:rsidR="00686D87" w:rsidRPr="00D527DE" w:rsidRDefault="000B1659">
      <w:pPr>
        <w:rPr>
          <w:del w:id="3950" w:author="David Flynn" w:date="2019-09-24T14:25:00Z"/>
          <w:szCs w:val="24"/>
          <w:lang w:val="en-CA"/>
        </w:rPr>
        <w:pPrChange w:id="3951" w:author="Nakagami, Ohji (SONY)" w:date="2019-09-25T08:47:00Z">
          <w:pPr>
            <w:pStyle w:val="3"/>
          </w:pPr>
        </w:pPrChange>
      </w:pPr>
      <w:del w:id="3952" w:author="David Flynn" w:date="2019-09-24T14:25:00Z">
        <w:r w:rsidRPr="00D527DE">
          <w:rPr>
            <w:szCs w:val="24"/>
            <w:lang w:val="en-CA" w:eastAsia="ja-JP"/>
          </w:rPr>
          <w:tab/>
          <w:delText xml:space="preserve">a 2D array </w:delText>
        </w:r>
        <w:r w:rsidR="00D07037" w:rsidRPr="00D527DE">
          <w:rPr>
            <w:szCs w:val="24"/>
            <w:lang w:val="en-CA" w:eastAsia="ja-JP"/>
          </w:rPr>
          <w:delText>McodeAtDepth</w:delText>
        </w:r>
        <w:r w:rsidRPr="00D527DE">
          <w:rPr>
            <w:szCs w:val="24"/>
            <w:lang w:val="en-CA" w:eastAsia="ja-JP"/>
          </w:rPr>
          <w:delText>[</w:delText>
        </w:r>
        <w:r w:rsidRPr="00D527DE">
          <w:rPr>
            <w:szCs w:val="24"/>
            <w:lang w:val="en-US" w:eastAsia="ja-JP"/>
          </w:rPr>
          <w:delText> </w:delText>
        </w:r>
        <w:r w:rsidRPr="00D527DE">
          <w:rPr>
            <w:szCs w:val="24"/>
            <w:lang w:val="en-CA" w:eastAsia="ja-JP"/>
          </w:rPr>
          <w:delText>d</w:delText>
        </w:r>
        <w:r w:rsidRPr="00D527DE">
          <w:rPr>
            <w:szCs w:val="24"/>
            <w:lang w:val="en-US" w:eastAsia="ja-JP"/>
          </w:rPr>
          <w:delText> </w:delText>
        </w:r>
        <w:r w:rsidRPr="00D527DE">
          <w:rPr>
            <w:szCs w:val="24"/>
            <w:lang w:val="en-CA" w:eastAsia="ja-JP"/>
          </w:rPr>
          <w:delText>][</w:delText>
        </w:r>
        <w:r w:rsidRPr="00D527DE">
          <w:rPr>
            <w:szCs w:val="24"/>
            <w:lang w:val="en-US" w:eastAsia="ja-JP"/>
          </w:rPr>
          <w:delText> </w:delText>
        </w:r>
        <w:r w:rsidRPr="00D527DE">
          <w:rPr>
            <w:szCs w:val="24"/>
            <w:lang w:val="en-CA" w:eastAsia="ja-JP"/>
          </w:rPr>
          <w:delText>i</w:delText>
        </w:r>
        <w:r w:rsidRPr="00D527DE">
          <w:rPr>
            <w:szCs w:val="24"/>
            <w:lang w:val="en-US" w:eastAsia="ja-JP"/>
          </w:rPr>
          <w:delText> </w:delText>
        </w:r>
        <w:r w:rsidRPr="00D527DE">
          <w:rPr>
            <w:szCs w:val="24"/>
            <w:lang w:val="en-CA" w:eastAsia="ja-JP"/>
          </w:rPr>
          <w:delText xml:space="preserve">] </w:delText>
        </w:r>
        <w:r w:rsidR="00686D87" w:rsidRPr="00D527DE">
          <w:rPr>
            <w:lang w:val="en-CA" w:eastAsia="ja-JP"/>
          </w:rPr>
          <w:delText>with</w:delText>
        </w:r>
        <w:r w:rsidR="00686D87" w:rsidRPr="00D527DE">
          <w:delText xml:space="preserve"> </w:delText>
        </w:r>
        <w:r w:rsidR="00686D87" w:rsidRPr="00D527DE">
          <w:rPr>
            <w:lang w:val="en-CA" w:eastAsia="ja-JP"/>
          </w:rPr>
          <w:delText>d</w:delText>
        </w:r>
        <w:r w:rsidR="00686D87" w:rsidRPr="00D527DE">
          <w:delText> = </w:delText>
        </w:r>
        <w:r w:rsidR="00686D87" w:rsidRPr="00D527DE">
          <w:rPr>
            <w:lang w:val="en-CA" w:eastAsia="ja-JP"/>
          </w:rPr>
          <w:delText>0..</w:delText>
        </w:r>
        <w:r w:rsidR="00686D87" w:rsidRPr="00D527DE">
          <w:rPr>
            <w:noProof/>
            <w:lang w:val="en-CA" w:eastAsia="ja-JP"/>
          </w:rPr>
          <w:delText>Max</w:delText>
        </w:r>
        <w:r w:rsidR="00686D87" w:rsidRPr="00D527DE">
          <w:delText>Depth</w:delText>
        </w:r>
        <w:r w:rsidR="00D87976" w:rsidRPr="00D527DE">
          <w:delText> –</w:delText>
        </w:r>
        <w:r w:rsidR="00686D87" w:rsidRPr="00D527DE">
          <w:delText> 1</w:delText>
        </w:r>
        <w:r w:rsidR="00D87976" w:rsidRPr="00D527DE">
          <w:delText>  and i = 0..</w:delText>
        </w:r>
        <w:r w:rsidR="002912E2" w:rsidRPr="00D527DE">
          <w:delText>PointNum</w:delText>
        </w:r>
        <w:r w:rsidR="00D87976" w:rsidRPr="00D527DE">
          <w:delText xml:space="preserve"> − 1  </w:delText>
        </w:r>
        <w:r w:rsidR="00D87976" w:rsidRPr="00D527DE">
          <w:rPr>
            <w:szCs w:val="24"/>
            <w:lang w:val="en-CA" w:eastAsia="ja-JP"/>
          </w:rPr>
          <w:delText>specifying the Morton code for the specified depth level</w:delText>
        </w:r>
        <w:r w:rsidR="00686D87" w:rsidRPr="00D527DE">
          <w:rPr>
            <w:szCs w:val="24"/>
            <w:lang w:val="en-CA" w:eastAsia="ja-JP"/>
          </w:rPr>
          <w:delText>,</w:delText>
        </w:r>
      </w:del>
    </w:p>
    <w:p w14:paraId="424546B4" w14:textId="739B58FD" w:rsidR="00686D87" w:rsidRPr="00D527DE" w:rsidRDefault="005007B8">
      <w:pPr>
        <w:rPr>
          <w:del w:id="3953" w:author="David Flynn" w:date="2019-09-24T14:25:00Z"/>
          <w:szCs w:val="24"/>
          <w:lang w:val="en-CA"/>
        </w:rPr>
        <w:pPrChange w:id="3954" w:author="Nakagami, Ohji (SONY)" w:date="2019-09-25T08:47:00Z">
          <w:pPr>
            <w:pStyle w:val="3"/>
          </w:pPr>
        </w:pPrChange>
      </w:pPr>
      <w:del w:id="3955" w:author="David Flynn" w:date="2019-09-24T14:25:00Z">
        <w:r w:rsidRPr="00D527DE">
          <w:rPr>
            <w:szCs w:val="24"/>
            <w:lang w:val="en-CA" w:eastAsia="ja-JP"/>
          </w:rPr>
          <w:tab/>
        </w:r>
        <w:r w:rsidR="008A3F89" w:rsidRPr="00D527DE">
          <w:rPr>
            <w:szCs w:val="24"/>
            <w:lang w:val="en-CA" w:eastAsia="ja-JP"/>
          </w:rPr>
          <w:delText>a</w:delText>
        </w:r>
        <w:r w:rsidRPr="00D527DE">
          <w:rPr>
            <w:szCs w:val="24"/>
            <w:lang w:val="en-CA" w:eastAsia="ja-JP"/>
          </w:rPr>
          <w:delText xml:space="preserve"> </w:delText>
        </w:r>
        <w:r w:rsidR="001636E9" w:rsidRPr="00D527DE">
          <w:rPr>
            <w:szCs w:val="24"/>
            <w:lang w:val="en-CA" w:eastAsia="ja-JP"/>
          </w:rPr>
          <w:delText xml:space="preserve">2D </w:delText>
        </w:r>
        <w:r w:rsidRPr="00D527DE">
          <w:rPr>
            <w:szCs w:val="24"/>
            <w:lang w:val="en-CA" w:eastAsia="ja-JP"/>
          </w:rPr>
          <w:delText>array Weight[</w:delText>
        </w:r>
        <w:r w:rsidR="0036560D" w:rsidRPr="00D527DE">
          <w:rPr>
            <w:szCs w:val="24"/>
            <w:lang w:val="en-US" w:eastAsia="ja-JP"/>
          </w:rPr>
          <w:delText> </w:delText>
        </w:r>
        <w:r w:rsidRPr="00D527DE">
          <w:rPr>
            <w:szCs w:val="24"/>
            <w:lang w:val="en-CA" w:eastAsia="ja-JP"/>
          </w:rPr>
          <w:delText>d</w:delText>
        </w:r>
        <w:r w:rsidR="0036560D" w:rsidRPr="00D527DE">
          <w:rPr>
            <w:szCs w:val="24"/>
            <w:lang w:val="en-US" w:eastAsia="ja-JP"/>
          </w:rPr>
          <w:delText> </w:delText>
        </w:r>
        <w:r w:rsidRPr="00D527DE">
          <w:rPr>
            <w:szCs w:val="24"/>
            <w:lang w:val="en-CA" w:eastAsia="ja-JP"/>
          </w:rPr>
          <w:delText>][</w:delText>
        </w:r>
        <w:r w:rsidR="0036560D" w:rsidRPr="00D527DE">
          <w:rPr>
            <w:szCs w:val="24"/>
            <w:lang w:val="en-US" w:eastAsia="ja-JP"/>
          </w:rPr>
          <w:delText> </w:delText>
        </w:r>
        <w:r w:rsidRPr="00D527DE">
          <w:rPr>
            <w:szCs w:val="24"/>
            <w:lang w:val="en-CA" w:eastAsia="ja-JP"/>
          </w:rPr>
          <w:delText>i</w:delText>
        </w:r>
        <w:r w:rsidR="0036560D" w:rsidRPr="00D527DE">
          <w:rPr>
            <w:szCs w:val="24"/>
            <w:lang w:val="en-US" w:eastAsia="ja-JP"/>
          </w:rPr>
          <w:delText> </w:delText>
        </w:r>
        <w:r w:rsidRPr="00D527DE">
          <w:rPr>
            <w:szCs w:val="24"/>
            <w:lang w:val="en-CA" w:eastAsia="ja-JP"/>
          </w:rPr>
          <w:delText>]</w:delText>
        </w:r>
        <w:r w:rsidR="00D87976" w:rsidRPr="00D527DE">
          <w:rPr>
            <w:szCs w:val="24"/>
            <w:lang w:val="en-CA" w:eastAsia="ja-JP"/>
          </w:rPr>
          <w:delText xml:space="preserve"> </w:delText>
        </w:r>
        <w:r w:rsidR="00D87976" w:rsidRPr="00D527DE">
          <w:rPr>
            <w:lang w:val="en-CA" w:eastAsia="ja-JP"/>
          </w:rPr>
          <w:delText>with</w:delText>
        </w:r>
        <w:r w:rsidR="00D87976" w:rsidRPr="00D527DE">
          <w:delText xml:space="preserve"> </w:delText>
        </w:r>
        <w:r w:rsidR="00D87976" w:rsidRPr="00D527DE">
          <w:rPr>
            <w:lang w:val="en-CA" w:eastAsia="ja-JP"/>
          </w:rPr>
          <w:delText>d</w:delText>
        </w:r>
        <w:r w:rsidR="00D87976" w:rsidRPr="00D527DE">
          <w:delText> = </w:delText>
        </w:r>
        <w:r w:rsidR="00D87976" w:rsidRPr="00D527DE">
          <w:rPr>
            <w:lang w:val="en-CA" w:eastAsia="ja-JP"/>
          </w:rPr>
          <w:delText>0..</w:delText>
        </w:r>
        <w:r w:rsidR="00D87976" w:rsidRPr="00D527DE">
          <w:rPr>
            <w:noProof/>
            <w:lang w:val="en-CA" w:eastAsia="ja-JP"/>
          </w:rPr>
          <w:delText>Max</w:delText>
        </w:r>
        <w:r w:rsidR="00D87976" w:rsidRPr="00D527DE">
          <w:delText>Depth – 1  and i = 0..</w:delText>
        </w:r>
        <w:r w:rsidR="002912E2" w:rsidRPr="00D527DE">
          <w:delText>PointNum</w:delText>
        </w:r>
        <w:r w:rsidR="00D87976" w:rsidRPr="00D527DE">
          <w:delText> − 1 </w:delText>
        </w:r>
        <w:r w:rsidRPr="00D527DE">
          <w:rPr>
            <w:szCs w:val="24"/>
            <w:lang w:val="en-CA" w:eastAsia="ja-JP"/>
          </w:rPr>
          <w:delText xml:space="preserve"> specifying the weight value</w:delText>
        </w:r>
        <w:r w:rsidR="00D87976" w:rsidRPr="00D527DE">
          <w:rPr>
            <w:szCs w:val="24"/>
            <w:lang w:val="en-CA" w:eastAsia="ja-JP"/>
          </w:rPr>
          <w:delText>.</w:delText>
        </w:r>
      </w:del>
    </w:p>
    <w:p w14:paraId="60F78D82" w14:textId="4E649DF6" w:rsidR="00BB70A3" w:rsidRPr="00D527DE" w:rsidRDefault="00754E64">
      <w:pPr>
        <w:rPr>
          <w:del w:id="3956" w:author="David Flynn" w:date="2019-09-24T14:25:00Z"/>
          <w:szCs w:val="24"/>
          <w:lang w:val="en-CA"/>
        </w:rPr>
        <w:pPrChange w:id="3957" w:author="Nakagami, Ohji (SONY)" w:date="2019-09-25T08:47:00Z">
          <w:pPr>
            <w:pStyle w:val="3"/>
          </w:pPr>
        </w:pPrChange>
      </w:pPr>
      <w:del w:id="3958" w:author="David Flynn" w:date="2019-09-24T14:25:00Z">
        <w:r w:rsidRPr="00D527DE">
          <w:rPr>
            <w:noProof/>
            <w:lang w:val="en-CA" w:eastAsia="ja-JP"/>
          </w:rPr>
          <w:delText xml:space="preserve">A </w:delText>
        </w:r>
        <w:r w:rsidR="008C205C" w:rsidRPr="00D527DE">
          <w:rPr>
            <w:noProof/>
            <w:lang w:val="en-CA" w:eastAsia="ja-JP"/>
          </w:rPr>
          <w:delText>variable</w:delText>
        </w:r>
        <w:r w:rsidR="0086291B" w:rsidRPr="00D527DE">
          <w:rPr>
            <w:noProof/>
            <w:lang w:val="en-CA" w:eastAsia="ja-JP"/>
          </w:rPr>
          <w:delText xml:space="preserve"> d</w:delText>
        </w:r>
        <w:r w:rsidR="00131557" w:rsidRPr="00D527DE">
          <w:rPr>
            <w:noProof/>
            <w:lang w:val="en-CA" w:eastAsia="ja-JP"/>
          </w:rPr>
          <w:delText>,</w:delText>
        </w:r>
        <w:r w:rsidRPr="00D527DE">
          <w:rPr>
            <w:noProof/>
            <w:lang w:val="en-CA" w:eastAsia="ja-JP"/>
          </w:rPr>
          <w:delText xml:space="preserve"> i,</w:delText>
        </w:r>
        <w:r w:rsidR="0086291B" w:rsidRPr="00D527DE">
          <w:rPr>
            <w:szCs w:val="24"/>
            <w:lang w:val="en-CA" w:eastAsia="ja-JP"/>
          </w:rPr>
          <w:delText xml:space="preserve"> </w:delText>
        </w:r>
        <w:r w:rsidR="00210FA0" w:rsidRPr="00D527DE">
          <w:rPr>
            <w:szCs w:val="24"/>
            <w:lang w:val="en-CA" w:eastAsia="ja-JP"/>
          </w:rPr>
          <w:delText xml:space="preserve">M </w:delText>
        </w:r>
        <w:r w:rsidRPr="00D527DE">
          <w:rPr>
            <w:szCs w:val="24"/>
            <w:lang w:val="en-CA" w:eastAsia="ja-JP"/>
          </w:rPr>
          <w:delText xml:space="preserve">and </w:delText>
        </w:r>
        <w:r w:rsidR="00D96D1D" w:rsidRPr="00D527DE">
          <w:rPr>
            <w:szCs w:val="24"/>
            <w:lang w:val="en-CA" w:eastAsia="ja-JP"/>
          </w:rPr>
          <w:delText xml:space="preserve">N </w:delText>
        </w:r>
        <w:r w:rsidR="00BB70A3" w:rsidRPr="00D527DE">
          <w:rPr>
            <w:szCs w:val="24"/>
            <w:lang w:val="en-CA" w:eastAsia="ja-JP"/>
          </w:rPr>
          <w:delText>and</w:delText>
        </w:r>
        <w:r w:rsidR="00EB0ACE" w:rsidRPr="00D527DE">
          <w:rPr>
            <w:szCs w:val="24"/>
            <w:lang w:val="en-CA" w:eastAsia="ja-JP"/>
          </w:rPr>
          <w:delText xml:space="preserve"> </w:delText>
        </w:r>
        <w:r w:rsidRPr="00D527DE">
          <w:rPr>
            <w:szCs w:val="24"/>
            <w:lang w:val="en-CA" w:eastAsia="ja-JP"/>
          </w:rPr>
          <w:delText>a 2D</w:delText>
        </w:r>
        <w:r w:rsidR="00131557" w:rsidRPr="00D527DE">
          <w:rPr>
            <w:szCs w:val="24"/>
            <w:lang w:val="en-CA" w:eastAsia="ja-JP"/>
          </w:rPr>
          <w:delText xml:space="preserve"> array </w:delText>
        </w:r>
        <w:r w:rsidR="00BB70A3" w:rsidRPr="00D527DE">
          <w:rPr>
            <w:szCs w:val="24"/>
            <w:lang w:val="en-CA" w:eastAsia="ja-JP"/>
          </w:rPr>
          <w:delText>Weight[</w:delText>
        </w:r>
        <w:r w:rsidR="0036560D" w:rsidRPr="00D527DE">
          <w:rPr>
            <w:szCs w:val="24"/>
            <w:lang w:val="en-US" w:eastAsia="ja-JP"/>
          </w:rPr>
          <w:delText> </w:delText>
        </w:r>
        <w:r w:rsidR="00BB70A3" w:rsidRPr="00D527DE">
          <w:rPr>
            <w:szCs w:val="24"/>
            <w:lang w:val="en-CA" w:eastAsia="ja-JP"/>
          </w:rPr>
          <w:delText>]</w:delText>
        </w:r>
        <w:r w:rsidR="0036560D" w:rsidRPr="00D527DE">
          <w:rPr>
            <w:szCs w:val="24"/>
            <w:lang w:val="en-CA" w:eastAsia="ja-JP"/>
          </w:rPr>
          <w:delText>[</w:delText>
        </w:r>
        <w:r w:rsidR="0036560D" w:rsidRPr="00D527DE">
          <w:rPr>
            <w:szCs w:val="24"/>
            <w:lang w:val="en-US" w:eastAsia="ja-JP"/>
          </w:rPr>
          <w:delText> ]</w:delText>
        </w:r>
        <w:r w:rsidRPr="00D527DE">
          <w:rPr>
            <w:szCs w:val="24"/>
            <w:lang w:val="en-CA" w:eastAsia="ja-JP"/>
          </w:rPr>
          <w:delText xml:space="preserve"> and</w:delText>
        </w:r>
        <w:r w:rsidR="0036560D" w:rsidRPr="00D527DE">
          <w:rPr>
            <w:szCs w:val="24"/>
            <w:lang w:val="en-CA" w:eastAsia="ja-JP"/>
          </w:rPr>
          <w:delText xml:space="preserve"> </w:delText>
        </w:r>
        <w:r w:rsidR="003E4AB3" w:rsidRPr="00D527DE">
          <w:rPr>
            <w:szCs w:val="24"/>
            <w:lang w:val="en-CA" w:eastAsia="ja-JP"/>
          </w:rPr>
          <w:delText>RAHT</w:delText>
        </w:r>
        <w:r w:rsidR="0036560D" w:rsidRPr="00D527DE">
          <w:rPr>
            <w:szCs w:val="24"/>
            <w:lang w:val="en-CA" w:eastAsia="ja-JP"/>
          </w:rPr>
          <w:delText>node</w:delText>
        </w:r>
        <w:r w:rsidR="008C205C" w:rsidRPr="00D527DE">
          <w:rPr>
            <w:noProof/>
            <w:lang w:val="en-CA" w:eastAsia="ja-JP"/>
          </w:rPr>
          <w:delText>[</w:delText>
        </w:r>
        <w:r w:rsidR="0036560D" w:rsidRPr="00D527DE">
          <w:rPr>
            <w:noProof/>
            <w:lang w:val="en-US" w:eastAsia="ja-JP"/>
          </w:rPr>
          <w:delText> </w:delText>
        </w:r>
        <w:r w:rsidR="008C205C" w:rsidRPr="00D527DE">
          <w:rPr>
            <w:noProof/>
            <w:lang w:val="en-CA" w:eastAsia="ja-JP"/>
          </w:rPr>
          <w:delText>]</w:delText>
        </w:r>
        <w:r w:rsidR="00D96D1D" w:rsidRPr="00D527DE">
          <w:rPr>
            <w:noProof/>
            <w:lang w:val="en-CA" w:eastAsia="ja-JP"/>
          </w:rPr>
          <w:delText xml:space="preserve"> </w:delText>
        </w:r>
        <w:r w:rsidR="008C205C" w:rsidRPr="00D527DE">
          <w:rPr>
            <w:szCs w:val="24"/>
            <w:lang w:val="en-CA" w:eastAsia="ja-JP"/>
          </w:rPr>
          <w:delText>are</w:delText>
        </w:r>
        <w:r w:rsidR="0086291B" w:rsidRPr="00D527DE">
          <w:rPr>
            <w:szCs w:val="24"/>
            <w:lang w:val="en-CA" w:eastAsia="ja-JP"/>
          </w:rPr>
          <w:delText xml:space="preserve"> initialized as follows:</w:delText>
        </w:r>
      </w:del>
    </w:p>
    <w:p w14:paraId="477DF082" w14:textId="6DF58134" w:rsidR="000A0A6D" w:rsidRPr="00D527DE" w:rsidRDefault="000A0A6D">
      <w:pPr>
        <w:rPr>
          <w:del w:id="3959" w:author="David Flynn" w:date="2019-09-24T14:25:00Z"/>
        </w:rPr>
        <w:pPrChange w:id="3960" w:author="Nakagami, Ohji (SONY)" w:date="2019-09-25T08:47:00Z">
          <w:pPr>
            <w:pStyle w:val="3"/>
          </w:pPr>
        </w:pPrChange>
      </w:pPr>
      <w:del w:id="3961" w:author="David Flynn" w:date="2019-09-24T14:25:00Z">
        <w:r w:rsidRPr="00D527DE">
          <w:tab/>
          <w:delText>d = i = </w:delText>
        </w:r>
        <w:r w:rsidR="00210FA0" w:rsidRPr="00D527DE">
          <w:delText>M= </w:delText>
        </w:r>
        <w:r w:rsidRPr="00D527DE">
          <w:delText>0</w:delText>
        </w:r>
      </w:del>
    </w:p>
    <w:p w14:paraId="322B0A63" w14:textId="4915FA4C" w:rsidR="0086291B" w:rsidRPr="00D527DE" w:rsidRDefault="0086291B">
      <w:pPr>
        <w:rPr>
          <w:del w:id="3962" w:author="David Flynn" w:date="2019-09-24T14:25:00Z"/>
        </w:rPr>
        <w:pPrChange w:id="3963" w:author="Nakagami, Ohji (SONY)" w:date="2019-09-25T08:47:00Z">
          <w:pPr>
            <w:pStyle w:val="3"/>
          </w:pPr>
        </w:pPrChange>
      </w:pPr>
      <w:del w:id="3964" w:author="David Flynn" w:date="2019-09-24T14:25:00Z">
        <w:r w:rsidRPr="00D527DE">
          <w:tab/>
          <w:delText>N</w:delText>
        </w:r>
        <w:r w:rsidR="005721B6" w:rsidRPr="00D527DE">
          <w:delText> </w:delText>
        </w:r>
        <w:r w:rsidRPr="00D527DE">
          <w:delText>=</w:delText>
        </w:r>
        <w:r w:rsidR="005721B6" w:rsidRPr="00D527DE">
          <w:delText> </w:delText>
        </w:r>
        <w:r w:rsidR="003E4AB3" w:rsidRPr="00D527DE">
          <w:rPr>
            <w:szCs w:val="24"/>
            <w:lang w:val="en-CA" w:eastAsia="ja-JP"/>
          </w:rPr>
          <w:delText>RAHT</w:delText>
        </w:r>
        <w:r w:rsidR="000A0A6D" w:rsidRPr="00D527DE">
          <w:rPr>
            <w:szCs w:val="24"/>
            <w:lang w:val="en-CA" w:eastAsia="ja-JP"/>
          </w:rPr>
          <w:delText>node</w:delText>
        </w:r>
        <w:r w:rsidR="000A0A6D" w:rsidRPr="00D527DE">
          <w:delText>[ 0 ] = </w:delText>
        </w:r>
        <w:r w:rsidR="002912E2" w:rsidRPr="00D527DE">
          <w:delText>PointNum</w:delText>
        </w:r>
      </w:del>
    </w:p>
    <w:p w14:paraId="1718932B" w14:textId="3D0782A0" w:rsidR="0086291B" w:rsidRPr="00D527DE" w:rsidRDefault="0086291B">
      <w:pPr>
        <w:rPr>
          <w:del w:id="3965" w:author="David Flynn" w:date="2019-09-24T14:25:00Z"/>
        </w:rPr>
        <w:pPrChange w:id="3966" w:author="Nakagami, Ohji (SONY)" w:date="2019-09-25T08:47:00Z">
          <w:pPr>
            <w:pStyle w:val="3"/>
          </w:pPr>
        </w:pPrChange>
      </w:pPr>
      <w:del w:id="3967" w:author="David Flynn" w:date="2019-09-24T14:25:00Z">
        <w:r w:rsidRPr="00D527DE">
          <w:tab/>
          <w:delText>Weight</w:delText>
        </w:r>
        <w:r w:rsidR="00A11CF2" w:rsidRPr="00D527DE">
          <w:delText>[ 0 ]</w:delText>
        </w:r>
        <w:r w:rsidRPr="00D527DE">
          <w:delText>[</w:delText>
        </w:r>
        <w:r w:rsidR="005721B6" w:rsidRPr="00D527DE">
          <w:delText> </w:delText>
        </w:r>
        <w:r w:rsidR="0089771C" w:rsidRPr="00D527DE">
          <w:delText>k</w:delText>
        </w:r>
        <w:r w:rsidR="005721B6" w:rsidRPr="00D527DE">
          <w:delText> </w:delText>
        </w:r>
        <w:r w:rsidRPr="00D527DE">
          <w:delText>]</w:delText>
        </w:r>
        <w:r w:rsidR="00DB5FEC" w:rsidRPr="00D527DE">
          <w:delText> </w:delText>
        </w:r>
        <w:r w:rsidRPr="00D527DE">
          <w:delText>=</w:delText>
        </w:r>
        <w:r w:rsidR="00DB5FEC" w:rsidRPr="00D527DE">
          <w:delText> </w:delText>
        </w:r>
        <w:r w:rsidRPr="00D527DE">
          <w:delText>1</w:delText>
        </w:r>
        <w:r w:rsidR="00531C12" w:rsidRPr="00D527DE">
          <w:delText xml:space="preserve"> with</w:delText>
        </w:r>
        <w:r w:rsidRPr="00D527DE">
          <w:delText xml:space="preserve"> </w:delText>
        </w:r>
        <w:r w:rsidR="00531C12" w:rsidRPr="00D527DE">
          <w:delText>k = 0.</w:delText>
        </w:r>
        <w:r w:rsidR="00DB2B25" w:rsidRPr="00D527DE">
          <w:delText>.</w:delText>
        </w:r>
        <w:r w:rsidR="002912E2" w:rsidRPr="00D527DE">
          <w:delText>PointNum</w:delText>
        </w:r>
        <w:r w:rsidR="00DB5FEC" w:rsidRPr="00D527DE">
          <w:delText> </w:delText>
        </w:r>
        <w:r w:rsidRPr="00D527DE">
          <w:delText>–</w:delText>
        </w:r>
        <w:r w:rsidR="00DB5FEC" w:rsidRPr="00D527DE">
          <w:delText> </w:delText>
        </w:r>
        <w:r w:rsidRPr="00D527DE">
          <w:delText>1</w:delText>
        </w:r>
      </w:del>
    </w:p>
    <w:p w14:paraId="432C97AE" w14:textId="24361C24" w:rsidR="0086291B" w:rsidRPr="00D527DE" w:rsidRDefault="0086291B">
      <w:pPr>
        <w:rPr>
          <w:del w:id="3968" w:author="David Flynn" w:date="2019-09-24T14:25:00Z"/>
          <w:szCs w:val="24"/>
          <w:lang w:val="en-CA"/>
        </w:rPr>
        <w:pPrChange w:id="3969" w:author="Nakagami, Ohji (SONY)" w:date="2019-09-25T08:47:00Z">
          <w:pPr>
            <w:pStyle w:val="3"/>
          </w:pPr>
        </w:pPrChange>
      </w:pPr>
      <w:del w:id="3970" w:author="David Flynn" w:date="2019-09-24T14:25:00Z">
        <w:r w:rsidRPr="00D527DE">
          <w:rPr>
            <w:szCs w:val="24"/>
            <w:lang w:val="en-CA" w:eastAsia="ja-JP"/>
          </w:rPr>
          <w:delText xml:space="preserve">Then, </w:delText>
        </w:r>
        <w:r w:rsidR="004E68B2" w:rsidRPr="00D527DE">
          <w:rPr>
            <w:szCs w:val="24"/>
            <w:lang w:val="en-CA" w:eastAsia="ja-JP"/>
          </w:rPr>
          <w:delText xml:space="preserve">the </w:delText>
        </w:r>
        <w:r w:rsidRPr="00D527DE">
          <w:rPr>
            <w:szCs w:val="24"/>
            <w:lang w:val="en-CA" w:eastAsia="ja-JP"/>
          </w:rPr>
          <w:delText xml:space="preserve">following </w:delText>
        </w:r>
        <w:r w:rsidR="00644DB2" w:rsidRPr="00D527DE">
          <w:rPr>
            <w:szCs w:val="24"/>
            <w:lang w:val="en-CA" w:eastAsia="ja-JP"/>
          </w:rPr>
          <w:delText>appl</w:delText>
        </w:r>
        <w:r w:rsidR="007C0655" w:rsidRPr="00D527DE">
          <w:rPr>
            <w:szCs w:val="24"/>
            <w:lang w:val="en-CA" w:eastAsia="ja-JP"/>
          </w:rPr>
          <w:delText>ies</w:delText>
        </w:r>
        <w:r w:rsidR="00DB5FEC" w:rsidRPr="00D527DE">
          <w:rPr>
            <w:szCs w:val="24"/>
            <w:lang w:val="en-CA" w:eastAsia="ja-JP"/>
          </w:rPr>
          <w:delText>:</w:delText>
        </w:r>
      </w:del>
    </w:p>
    <w:p w14:paraId="2F9B520B" w14:textId="634AA852" w:rsidR="00BB70A3" w:rsidRPr="00D527DE" w:rsidRDefault="001C15DB">
      <w:pPr>
        <w:rPr>
          <w:del w:id="3971" w:author="David Flynn" w:date="2019-09-24T14:25:00Z"/>
          <w:szCs w:val="24"/>
          <w:lang w:val="en-CA"/>
        </w:rPr>
        <w:pPrChange w:id="3972" w:author="Nakagami, Ohji (SONY)" w:date="2019-09-25T08:47:00Z">
          <w:pPr>
            <w:pStyle w:val="3"/>
          </w:pPr>
        </w:pPrChange>
      </w:pPr>
      <w:del w:id="3973" w:author="David Flynn" w:date="2019-09-24T14:25:00Z">
        <w:r w:rsidRPr="00D527DE">
          <w:rPr>
            <w:szCs w:val="24"/>
            <w:lang w:val="en-CA" w:eastAsia="ja-JP"/>
          </w:rPr>
          <w:tab/>
        </w:r>
        <w:r w:rsidR="00BB70A3" w:rsidRPr="00D527DE">
          <w:rPr>
            <w:szCs w:val="24"/>
            <w:lang w:val="en-CA" w:eastAsia="ja-JP"/>
          </w:rPr>
          <w:delText>while (</w:delText>
        </w:r>
        <w:r w:rsidR="00415EF8" w:rsidRPr="00D527DE">
          <w:rPr>
            <w:szCs w:val="24"/>
            <w:lang w:val="en-CA" w:eastAsia="ja-JP"/>
          </w:rPr>
          <w:delText xml:space="preserve"> </w:delText>
        </w:r>
        <w:r w:rsidR="00BB70A3" w:rsidRPr="00D527DE">
          <w:rPr>
            <w:szCs w:val="24"/>
            <w:lang w:val="en-CA" w:eastAsia="ja-JP"/>
          </w:rPr>
          <w:delText>N &gt; 1</w:delText>
        </w:r>
        <w:r w:rsidR="00415EF8" w:rsidRPr="00D527DE">
          <w:rPr>
            <w:szCs w:val="24"/>
            <w:lang w:val="en-CA" w:eastAsia="ja-JP"/>
          </w:rPr>
          <w:delText xml:space="preserve"> </w:delText>
        </w:r>
        <w:r w:rsidR="00BB70A3" w:rsidRPr="00D527DE">
          <w:rPr>
            <w:szCs w:val="24"/>
            <w:lang w:val="en-CA" w:eastAsia="ja-JP"/>
          </w:rPr>
          <w:delText>)</w:delText>
        </w:r>
        <w:r w:rsidR="0086291B" w:rsidRPr="00D527DE">
          <w:rPr>
            <w:szCs w:val="24"/>
            <w:lang w:val="en-CA" w:eastAsia="ja-JP"/>
          </w:rPr>
          <w:delText xml:space="preserve"> {</w:delText>
        </w:r>
      </w:del>
    </w:p>
    <w:p w14:paraId="519996BD" w14:textId="5DB98C17" w:rsidR="00D96D1D" w:rsidRPr="00D527DE" w:rsidRDefault="00D96D1D">
      <w:pPr>
        <w:rPr>
          <w:del w:id="3974" w:author="David Flynn" w:date="2019-09-24T14:25:00Z"/>
          <w:szCs w:val="24"/>
          <w:lang w:val="en-CA"/>
        </w:rPr>
        <w:pPrChange w:id="3975" w:author="Nakagami, Ohji (SONY)" w:date="2019-09-25T08:47:00Z">
          <w:pPr>
            <w:pStyle w:val="3"/>
          </w:pPr>
        </w:pPrChange>
      </w:pPr>
      <w:del w:id="3976" w:author="David Flynn" w:date="2019-09-24T14:25:00Z">
        <w:r w:rsidRPr="00D527DE">
          <w:rPr>
            <w:szCs w:val="24"/>
            <w:lang w:val="en-CA" w:eastAsia="ja-JP"/>
          </w:rPr>
          <w:tab/>
        </w:r>
        <w:r w:rsidR="001C15DB" w:rsidRPr="00D527DE">
          <w:rPr>
            <w:szCs w:val="24"/>
            <w:lang w:val="en-CA" w:eastAsia="ja-JP"/>
          </w:rPr>
          <w:tab/>
        </w:r>
        <w:r w:rsidR="003E4AB3" w:rsidRPr="00D527DE">
          <w:rPr>
            <w:szCs w:val="24"/>
            <w:lang w:val="en-CA" w:eastAsia="ja-JP"/>
          </w:rPr>
          <w:delText>RAHT</w:delText>
        </w:r>
        <w:r w:rsidR="0036560D" w:rsidRPr="00D527DE">
          <w:rPr>
            <w:szCs w:val="24"/>
            <w:lang w:val="en-CA" w:eastAsia="ja-JP"/>
          </w:rPr>
          <w:delText>node</w:delText>
        </w:r>
        <w:r w:rsidRPr="00D527DE">
          <w:rPr>
            <w:szCs w:val="24"/>
            <w:lang w:val="en-CA" w:eastAsia="ja-JP"/>
          </w:rPr>
          <w:delText>[</w:delText>
        </w:r>
        <w:r w:rsidR="00415EF8" w:rsidRPr="00D527DE">
          <w:delText> </w:delText>
        </w:r>
        <w:r w:rsidRPr="00D527DE">
          <w:rPr>
            <w:szCs w:val="24"/>
            <w:lang w:val="en-CA" w:eastAsia="ja-JP"/>
          </w:rPr>
          <w:delText>d+1</w:delText>
        </w:r>
        <w:r w:rsidR="00415EF8" w:rsidRPr="00D527DE">
          <w:delText> </w:delText>
        </w:r>
        <w:r w:rsidRPr="00D527DE">
          <w:rPr>
            <w:szCs w:val="24"/>
            <w:lang w:val="en-CA" w:eastAsia="ja-JP"/>
          </w:rPr>
          <w:delText>]</w:delText>
        </w:r>
        <w:r w:rsidR="00BD60FE" w:rsidRPr="00D527DE">
          <w:rPr>
            <w:szCs w:val="24"/>
            <w:lang w:val="en-US" w:eastAsia="ja-JP"/>
          </w:rPr>
          <w:delText> </w:delText>
        </w:r>
        <w:r w:rsidRPr="00D527DE">
          <w:rPr>
            <w:szCs w:val="24"/>
            <w:lang w:val="en-CA" w:eastAsia="ja-JP"/>
          </w:rPr>
          <w:delText>=</w:delText>
        </w:r>
        <w:r w:rsidR="00BD60FE" w:rsidRPr="00D527DE">
          <w:rPr>
            <w:szCs w:val="24"/>
            <w:lang w:val="en-US" w:eastAsia="ja-JP"/>
          </w:rPr>
          <w:delText> </w:delText>
        </w:r>
        <w:r w:rsidRPr="00D527DE">
          <w:rPr>
            <w:szCs w:val="24"/>
            <w:lang w:val="en-CA" w:eastAsia="ja-JP"/>
          </w:rPr>
          <w:delText>0</w:delText>
        </w:r>
      </w:del>
    </w:p>
    <w:p w14:paraId="582FFDBB" w14:textId="223EE014" w:rsidR="00B5549D" w:rsidRPr="00D527DE" w:rsidRDefault="00B5549D">
      <w:pPr>
        <w:rPr>
          <w:del w:id="3977" w:author="David Flynn" w:date="2019-09-24T14:25:00Z"/>
        </w:rPr>
        <w:pPrChange w:id="3978" w:author="Nakagami, Ohji (SONY)" w:date="2019-09-25T08:47:00Z">
          <w:pPr>
            <w:pStyle w:val="3"/>
          </w:pPr>
        </w:pPrChange>
      </w:pPr>
      <w:del w:id="3979" w:author="David Flynn" w:date="2019-09-24T14:25:00Z">
        <w:r w:rsidRPr="00D527DE">
          <w:tab/>
        </w:r>
        <w:r w:rsidRPr="00D527DE">
          <w:tab/>
          <w:delText>M = 0</w:delText>
        </w:r>
      </w:del>
    </w:p>
    <w:p w14:paraId="19B655AB" w14:textId="7E99975F" w:rsidR="00BB70A3" w:rsidRPr="00D527DE" w:rsidRDefault="001C15DB">
      <w:pPr>
        <w:rPr>
          <w:del w:id="3980" w:author="David Flynn" w:date="2019-09-24T14:25:00Z"/>
          <w:szCs w:val="24"/>
          <w:lang w:val="en-CA"/>
        </w:rPr>
        <w:pPrChange w:id="3981" w:author="Nakagami, Ohji (SONY)" w:date="2019-09-25T08:47:00Z">
          <w:pPr>
            <w:pStyle w:val="3"/>
          </w:pPr>
        </w:pPrChange>
      </w:pPr>
      <w:del w:id="3982" w:author="David Flynn" w:date="2019-09-24T14:25:00Z">
        <w:r w:rsidRPr="00D527DE">
          <w:rPr>
            <w:szCs w:val="24"/>
            <w:lang w:val="en-CA" w:eastAsia="ja-JP"/>
          </w:rPr>
          <w:tab/>
        </w:r>
        <w:r w:rsidR="00BB70A3" w:rsidRPr="00D527DE">
          <w:rPr>
            <w:szCs w:val="24"/>
            <w:lang w:val="en-CA" w:eastAsia="ja-JP"/>
          </w:rPr>
          <w:tab/>
        </w:r>
        <w:r w:rsidR="00BA032A" w:rsidRPr="00D527DE">
          <w:rPr>
            <w:szCs w:val="24"/>
            <w:lang w:val="en-CA" w:eastAsia="ja-JP"/>
          </w:rPr>
          <w:delText xml:space="preserve">for </w:delText>
        </w:r>
        <w:r w:rsidR="00BB70A3" w:rsidRPr="00D527DE">
          <w:rPr>
            <w:szCs w:val="24"/>
            <w:lang w:val="en-CA" w:eastAsia="ja-JP"/>
          </w:rPr>
          <w:delText>(</w:delText>
        </w:r>
        <w:r w:rsidR="00415EF8" w:rsidRPr="00D527DE">
          <w:delText> </w:delText>
        </w:r>
        <w:r w:rsidR="00BA032A" w:rsidRPr="00D527DE">
          <w:delText>i</w:delText>
        </w:r>
        <w:r w:rsidR="00754E64" w:rsidRPr="00D527DE">
          <w:delText xml:space="preserve"> </w:delText>
        </w:r>
        <w:r w:rsidR="00BA032A" w:rsidRPr="00D527DE">
          <w:delText>=</w:delText>
        </w:r>
        <w:r w:rsidR="00754E64" w:rsidRPr="00D527DE">
          <w:delText xml:space="preserve"> </w:delText>
        </w:r>
        <w:r w:rsidR="00BA032A" w:rsidRPr="00D527DE">
          <w:delText xml:space="preserve">0; </w:delText>
        </w:r>
        <w:r w:rsidR="00BB70A3" w:rsidRPr="00D527DE">
          <w:rPr>
            <w:szCs w:val="24"/>
            <w:lang w:val="en-CA" w:eastAsia="ja-JP"/>
          </w:rPr>
          <w:delText>i</w:delText>
        </w:r>
        <w:r w:rsidR="00415EF8" w:rsidRPr="00D527DE">
          <w:delText xml:space="preserve"> </w:delText>
        </w:r>
        <w:r w:rsidR="00BB70A3" w:rsidRPr="00D527DE">
          <w:rPr>
            <w:szCs w:val="24"/>
            <w:lang w:val="en-CA" w:eastAsia="ja-JP"/>
          </w:rPr>
          <w:delText>&lt;</w:delText>
        </w:r>
        <w:r w:rsidR="00415EF8" w:rsidRPr="00D527DE">
          <w:rPr>
            <w:szCs w:val="24"/>
            <w:lang w:val="en-CA" w:eastAsia="ja-JP"/>
          </w:rPr>
          <w:delText xml:space="preserve"> </w:delText>
        </w:r>
        <w:r w:rsidR="003E4AB3" w:rsidRPr="00D527DE">
          <w:rPr>
            <w:szCs w:val="24"/>
            <w:lang w:val="en-CA" w:eastAsia="ja-JP"/>
          </w:rPr>
          <w:delText>RAHT</w:delText>
        </w:r>
        <w:r w:rsidR="0036560D" w:rsidRPr="00D527DE">
          <w:rPr>
            <w:szCs w:val="24"/>
            <w:lang w:val="en-CA" w:eastAsia="ja-JP"/>
          </w:rPr>
          <w:delText>node</w:delText>
        </w:r>
        <w:r w:rsidR="00D96D1D" w:rsidRPr="00D527DE">
          <w:rPr>
            <w:szCs w:val="24"/>
            <w:lang w:val="en-CA" w:eastAsia="ja-JP"/>
          </w:rPr>
          <w:delText>[</w:delText>
        </w:r>
        <w:r w:rsidR="00415EF8" w:rsidRPr="00D527DE">
          <w:delText> </w:delText>
        </w:r>
        <w:r w:rsidR="00D96D1D" w:rsidRPr="00D527DE">
          <w:rPr>
            <w:szCs w:val="24"/>
            <w:lang w:val="en-CA" w:eastAsia="ja-JP"/>
          </w:rPr>
          <w:delText>d</w:delText>
        </w:r>
        <w:r w:rsidR="00415EF8" w:rsidRPr="00D527DE">
          <w:delText> </w:delText>
        </w:r>
        <w:r w:rsidR="00D96D1D" w:rsidRPr="00D527DE">
          <w:rPr>
            <w:szCs w:val="24"/>
            <w:lang w:val="en-CA" w:eastAsia="ja-JP"/>
          </w:rPr>
          <w:delText>]</w:delText>
        </w:r>
        <w:r w:rsidR="00BA032A" w:rsidRPr="00D527DE">
          <w:delText>;</w:delText>
        </w:r>
        <w:r w:rsidR="00EE54C3" w:rsidRPr="00D527DE">
          <w:delText xml:space="preserve"> </w:delText>
        </w:r>
        <w:r w:rsidR="003E4AB3" w:rsidRPr="00D527DE">
          <w:rPr>
            <w:szCs w:val="24"/>
            <w:lang w:val="en-CA" w:eastAsia="ja-JP"/>
          </w:rPr>
          <w:delText>RAHT</w:delText>
        </w:r>
        <w:r w:rsidR="0036560D" w:rsidRPr="00D527DE">
          <w:rPr>
            <w:szCs w:val="24"/>
            <w:lang w:val="en-CA" w:eastAsia="ja-JP"/>
          </w:rPr>
          <w:delText>node</w:delText>
        </w:r>
        <w:r w:rsidR="00EE54C3" w:rsidRPr="00D527DE">
          <w:rPr>
            <w:szCs w:val="24"/>
            <w:lang w:val="en-CA" w:eastAsia="ja-JP"/>
          </w:rPr>
          <w:delText>[</w:delText>
        </w:r>
        <w:r w:rsidR="00EE54C3" w:rsidRPr="00D527DE">
          <w:delText> </w:delText>
        </w:r>
        <w:r w:rsidR="00EE54C3" w:rsidRPr="00D527DE">
          <w:rPr>
            <w:szCs w:val="24"/>
            <w:lang w:val="en-CA" w:eastAsia="ja-JP"/>
          </w:rPr>
          <w:delText>d+1</w:delText>
        </w:r>
        <w:r w:rsidR="00EE54C3" w:rsidRPr="00D527DE">
          <w:delText> </w:delText>
        </w:r>
        <w:r w:rsidR="00EE54C3" w:rsidRPr="00D527DE">
          <w:rPr>
            <w:szCs w:val="24"/>
            <w:lang w:val="en-CA" w:eastAsia="ja-JP"/>
          </w:rPr>
          <w:delText>]+</w:delText>
        </w:r>
        <w:r w:rsidR="000A0A6D" w:rsidRPr="00D527DE">
          <w:rPr>
            <w:szCs w:val="24"/>
            <w:lang w:val="en-CA" w:eastAsia="ja-JP"/>
          </w:rPr>
          <w:delText>+</w:delText>
        </w:r>
        <w:r w:rsidR="00415EF8" w:rsidRPr="00D527DE">
          <w:delText> </w:delText>
        </w:r>
        <w:r w:rsidR="00BB70A3" w:rsidRPr="00D527DE">
          <w:rPr>
            <w:szCs w:val="24"/>
            <w:lang w:val="en-CA" w:eastAsia="ja-JP"/>
          </w:rPr>
          <w:delText>)</w:delText>
        </w:r>
        <w:r w:rsidR="00DA10AC" w:rsidRPr="00D527DE">
          <w:rPr>
            <w:szCs w:val="24"/>
            <w:lang w:val="en-CA" w:eastAsia="ja-JP"/>
          </w:rPr>
          <w:delText xml:space="preserve"> {</w:delText>
        </w:r>
      </w:del>
    </w:p>
    <w:p w14:paraId="5CECBF26" w14:textId="30F150A0" w:rsidR="000A0A6D" w:rsidRPr="00D527DE" w:rsidRDefault="000A0A6D">
      <w:pPr>
        <w:rPr>
          <w:del w:id="3983" w:author="David Flynn" w:date="2019-09-24T14:25:00Z"/>
          <w:szCs w:val="24"/>
          <w:lang w:val="en-CA"/>
        </w:rPr>
        <w:pPrChange w:id="3984" w:author="Nakagami, Ohji (SONY)" w:date="2019-09-25T08:47:00Z">
          <w:pPr>
            <w:pStyle w:val="3"/>
          </w:pPr>
        </w:pPrChange>
      </w:pPr>
      <w:del w:id="3985"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00D07037" w:rsidRPr="00D527DE">
          <w:rPr>
            <w:szCs w:val="24"/>
            <w:lang w:val="en-CA" w:eastAsia="ja-JP"/>
          </w:rPr>
          <w:delText>McodeAtDepth</w:delText>
        </w:r>
        <w:r w:rsidRPr="00D527DE">
          <w:rPr>
            <w:szCs w:val="24"/>
            <w:lang w:val="en-CA" w:eastAsia="ja-JP"/>
          </w:rPr>
          <w:delText>[</w:delText>
        </w:r>
        <w:r w:rsidRPr="00D527DE">
          <w:rPr>
            <w:szCs w:val="24"/>
            <w:lang w:val="en-US" w:eastAsia="ja-JP"/>
          </w:rPr>
          <w:delText> </w:delText>
        </w:r>
        <w:r w:rsidRPr="00D527DE">
          <w:rPr>
            <w:szCs w:val="24"/>
            <w:lang w:val="en-CA" w:eastAsia="ja-JP"/>
          </w:rPr>
          <w:delText>d</w:delText>
        </w:r>
        <w:r w:rsidRPr="00D527DE">
          <w:rPr>
            <w:szCs w:val="24"/>
            <w:lang w:val="en-US" w:eastAsia="ja-JP"/>
          </w:rPr>
          <w:delText> </w:delText>
        </w:r>
        <w:r w:rsidRPr="00D527DE">
          <w:rPr>
            <w:szCs w:val="24"/>
            <w:lang w:val="en-CA" w:eastAsia="ja-JP"/>
          </w:rPr>
          <w:delText>][</w:delText>
        </w:r>
        <w:r w:rsidRPr="00D527DE">
          <w:rPr>
            <w:szCs w:val="24"/>
            <w:lang w:val="en-US" w:eastAsia="ja-JP"/>
          </w:rPr>
          <w:delText> </w:delText>
        </w:r>
        <w:r w:rsidR="00F65B0C" w:rsidRPr="00D527DE">
          <w:rPr>
            <w:szCs w:val="24"/>
            <w:lang w:val="en-CA" w:eastAsia="ja-JP"/>
          </w:rPr>
          <w:delText>M</w:delText>
        </w:r>
        <w:r w:rsidRPr="00D527DE">
          <w:rPr>
            <w:szCs w:val="24"/>
            <w:lang w:val="en-US" w:eastAsia="ja-JP"/>
          </w:rPr>
          <w:delText> </w:delText>
        </w:r>
        <w:r w:rsidRPr="00D527DE">
          <w:rPr>
            <w:szCs w:val="24"/>
            <w:lang w:val="en-CA" w:eastAsia="ja-JP"/>
          </w:rPr>
          <w:delText>]</w:delText>
        </w:r>
        <w:r w:rsidR="004A0305" w:rsidRPr="00D527DE">
          <w:rPr>
            <w:szCs w:val="24"/>
            <w:lang w:val="en-US" w:eastAsia="ja-JP"/>
          </w:rPr>
          <w:delText> </w:delText>
        </w:r>
        <w:r w:rsidRPr="00D527DE">
          <w:rPr>
            <w:szCs w:val="24"/>
            <w:lang w:val="en-CA" w:eastAsia="ja-JP"/>
          </w:rPr>
          <w:delText>=</w:delText>
        </w:r>
        <w:r w:rsidR="004A0305" w:rsidRPr="00D527DE">
          <w:rPr>
            <w:szCs w:val="24"/>
            <w:lang w:val="en-US" w:eastAsia="ja-JP"/>
          </w:rPr>
          <w:delText> </w:delText>
        </w:r>
        <w:r w:rsidRPr="00D527DE">
          <w:rPr>
            <w:lang w:val="en-CA" w:eastAsia="ja-JP"/>
          </w:rPr>
          <w:delText>Mcode[</w:delText>
        </w:r>
        <w:r w:rsidRPr="00D527DE">
          <w:delText> </w:delText>
        </w:r>
        <w:r w:rsidRPr="00D527DE">
          <w:rPr>
            <w:lang w:val="en-CA" w:eastAsia="ja-JP"/>
          </w:rPr>
          <w:delText>i</w:delText>
        </w:r>
        <w:r w:rsidRPr="00D527DE">
          <w:delText> </w:delText>
        </w:r>
        <w:r w:rsidRPr="00D527DE">
          <w:rPr>
            <w:lang w:val="en-CA" w:eastAsia="ja-JP"/>
          </w:rPr>
          <w:delText>] &gt;&gt; (d+1)</w:delText>
        </w:r>
      </w:del>
    </w:p>
    <w:p w14:paraId="0F450BBC" w14:textId="03172B31" w:rsidR="00DA10AC" w:rsidRPr="00D527DE" w:rsidRDefault="00DA10AC">
      <w:pPr>
        <w:rPr>
          <w:del w:id="3986" w:author="David Flynn" w:date="2019-09-24T14:25:00Z"/>
          <w:szCs w:val="24"/>
          <w:lang w:val="en-CA"/>
        </w:rPr>
        <w:pPrChange w:id="3987" w:author="Nakagami, Ohji (SONY)" w:date="2019-09-25T08:47:00Z">
          <w:pPr>
            <w:pStyle w:val="3"/>
          </w:pPr>
        </w:pPrChange>
      </w:pPr>
      <w:del w:id="3988" w:author="David Flynn" w:date="2019-09-24T14:25:00Z">
        <w:r w:rsidRPr="00D527DE">
          <w:rPr>
            <w:szCs w:val="24"/>
            <w:lang w:val="en-CA" w:eastAsia="ja-JP"/>
          </w:rPr>
          <w:tab/>
        </w:r>
        <w:r w:rsidR="001C15DB" w:rsidRPr="00D527DE">
          <w:rPr>
            <w:szCs w:val="24"/>
            <w:lang w:val="en-CA" w:eastAsia="ja-JP"/>
          </w:rPr>
          <w:tab/>
        </w:r>
        <w:r w:rsidRPr="00D527DE">
          <w:rPr>
            <w:szCs w:val="24"/>
            <w:lang w:val="en-CA" w:eastAsia="ja-JP"/>
          </w:rPr>
          <w:tab/>
          <w:delText>if( (i+1)&lt;</w:delText>
        </w:r>
        <w:r w:rsidR="00D96D1D" w:rsidRPr="00D527DE">
          <w:rPr>
            <w:szCs w:val="24"/>
            <w:lang w:val="en-CA" w:eastAsia="ja-JP"/>
          </w:rPr>
          <w:delText xml:space="preserve"> </w:delText>
        </w:r>
        <w:r w:rsidR="003E4AB3" w:rsidRPr="00D527DE">
          <w:rPr>
            <w:szCs w:val="24"/>
            <w:lang w:val="en-CA" w:eastAsia="ja-JP"/>
          </w:rPr>
          <w:delText>RAHT</w:delText>
        </w:r>
        <w:r w:rsidR="0036560D" w:rsidRPr="00D527DE">
          <w:rPr>
            <w:szCs w:val="24"/>
            <w:lang w:val="en-CA" w:eastAsia="ja-JP"/>
          </w:rPr>
          <w:delText>node</w:delText>
        </w:r>
        <w:r w:rsidR="00D96D1D" w:rsidRPr="00D527DE">
          <w:rPr>
            <w:szCs w:val="24"/>
            <w:lang w:val="en-CA" w:eastAsia="ja-JP"/>
          </w:rPr>
          <w:delText>[</w:delText>
        </w:r>
        <w:r w:rsidR="00415EF8" w:rsidRPr="00D527DE">
          <w:delText> </w:delText>
        </w:r>
        <w:r w:rsidR="00D96D1D" w:rsidRPr="00D527DE">
          <w:rPr>
            <w:szCs w:val="24"/>
            <w:lang w:val="en-CA" w:eastAsia="ja-JP"/>
          </w:rPr>
          <w:delText>d</w:delText>
        </w:r>
        <w:r w:rsidR="00415EF8" w:rsidRPr="00D527DE">
          <w:delText> </w:delText>
        </w:r>
        <w:r w:rsidR="00D96D1D" w:rsidRPr="00D527DE">
          <w:rPr>
            <w:szCs w:val="24"/>
            <w:lang w:val="en-CA" w:eastAsia="ja-JP"/>
          </w:rPr>
          <w:delText>]</w:delText>
        </w:r>
        <w:r w:rsidR="00415EF8" w:rsidRPr="00D527DE">
          <w:delText xml:space="preserve">  </w:delText>
        </w:r>
        <w:r w:rsidRPr="00D527DE">
          <w:rPr>
            <w:szCs w:val="24"/>
            <w:lang w:val="en-CA" w:eastAsia="ja-JP"/>
          </w:rPr>
          <w:delText>&amp;&amp;</w:delText>
        </w:r>
        <w:r w:rsidR="00415EF8" w:rsidRPr="00D527DE">
          <w:delText> </w:delText>
        </w:r>
        <w:r w:rsidR="00415EF8" w:rsidRPr="00D527DE">
          <w:rPr>
            <w:lang w:val="en-CA" w:eastAsia="ja-JP"/>
          </w:rPr>
          <w:delText xml:space="preserve"> </w:delText>
        </w:r>
        <w:r w:rsidR="00140F3C" w:rsidRPr="00D527DE">
          <w:rPr>
            <w:lang w:val="en-CA" w:eastAsia="ja-JP"/>
          </w:rPr>
          <w:delText>(</w:delText>
        </w:r>
        <w:r w:rsidR="00415EF8" w:rsidRPr="00D527DE">
          <w:rPr>
            <w:lang w:val="en-CA" w:eastAsia="ja-JP"/>
          </w:rPr>
          <w:delText xml:space="preserve"> </w:delText>
        </w:r>
        <w:r w:rsidR="00D07037" w:rsidRPr="00D527DE">
          <w:rPr>
            <w:szCs w:val="24"/>
            <w:lang w:val="en-CA" w:eastAsia="ja-JP"/>
          </w:rPr>
          <w:delText>McodeAtDepth</w:delText>
        </w:r>
        <w:r w:rsidR="00D77458" w:rsidRPr="00D527DE">
          <w:rPr>
            <w:szCs w:val="24"/>
            <w:lang w:val="en-CA" w:eastAsia="ja-JP"/>
          </w:rPr>
          <w:delText>[</w:delText>
        </w:r>
        <w:r w:rsidR="002F69B6" w:rsidRPr="00D527DE">
          <w:rPr>
            <w:szCs w:val="24"/>
            <w:lang w:val="en-US" w:eastAsia="ja-JP"/>
          </w:rPr>
          <w:delText> </w:delText>
        </w:r>
        <w:r w:rsidR="00D77458" w:rsidRPr="00D527DE">
          <w:rPr>
            <w:szCs w:val="24"/>
            <w:lang w:val="en-CA" w:eastAsia="ja-JP"/>
          </w:rPr>
          <w:delText>d</w:delText>
        </w:r>
        <w:r w:rsidR="002F69B6" w:rsidRPr="00D527DE">
          <w:rPr>
            <w:szCs w:val="24"/>
            <w:lang w:val="en-US" w:eastAsia="ja-JP"/>
          </w:rPr>
          <w:delText> </w:delText>
        </w:r>
        <w:r w:rsidR="00D77458" w:rsidRPr="00D527DE">
          <w:rPr>
            <w:szCs w:val="24"/>
            <w:lang w:val="en-CA" w:eastAsia="ja-JP"/>
          </w:rPr>
          <w:delText>][</w:delText>
        </w:r>
        <w:r w:rsidR="002F69B6" w:rsidRPr="00D527DE">
          <w:rPr>
            <w:szCs w:val="24"/>
            <w:lang w:val="en-US" w:eastAsia="ja-JP"/>
          </w:rPr>
          <w:delText> </w:delText>
        </w:r>
        <w:r w:rsidR="00D77458" w:rsidRPr="00D527DE">
          <w:rPr>
            <w:szCs w:val="24"/>
            <w:lang w:val="en-CA" w:eastAsia="ja-JP"/>
          </w:rPr>
          <w:delText>i</w:delText>
        </w:r>
        <w:r w:rsidR="002F69B6" w:rsidRPr="00D527DE">
          <w:rPr>
            <w:szCs w:val="24"/>
            <w:lang w:val="en-US" w:eastAsia="ja-JP"/>
          </w:rPr>
          <w:delText> </w:delText>
        </w:r>
        <w:r w:rsidR="00D77458" w:rsidRPr="00D527DE">
          <w:rPr>
            <w:szCs w:val="24"/>
            <w:lang w:val="en-CA" w:eastAsia="ja-JP"/>
          </w:rPr>
          <w:delText>]</w:delText>
        </w:r>
        <w:r w:rsidR="00415EF8" w:rsidRPr="00D527DE">
          <w:rPr>
            <w:lang w:val="en-CA" w:eastAsia="ja-JP"/>
          </w:rPr>
          <w:delText xml:space="preserve"> </w:delText>
        </w:r>
        <w:r w:rsidR="00140F3C" w:rsidRPr="00D527DE">
          <w:rPr>
            <w:lang w:val="en-CA" w:eastAsia="ja-JP"/>
          </w:rPr>
          <w:delText>)</w:delText>
        </w:r>
        <w:r w:rsidR="00140F3C" w:rsidRPr="00D527DE">
          <w:rPr>
            <w:szCs w:val="24"/>
            <w:lang w:val="en-CA" w:eastAsia="ja-JP"/>
          </w:rPr>
          <w:delText xml:space="preserve"> </w:delText>
        </w:r>
        <w:r w:rsidR="00415EF8" w:rsidRPr="00D527DE">
          <w:rPr>
            <w:szCs w:val="24"/>
            <w:lang w:val="en-CA" w:eastAsia="ja-JP"/>
          </w:rPr>
          <w:delText xml:space="preserve"> </w:delText>
        </w:r>
        <w:r w:rsidRPr="00D527DE">
          <w:rPr>
            <w:szCs w:val="24"/>
            <w:lang w:val="en-CA" w:eastAsia="ja-JP"/>
          </w:rPr>
          <w:delText>=</w:delText>
        </w:r>
        <w:r w:rsidR="00415EF8" w:rsidRPr="00D527DE">
          <w:delText> </w:delText>
        </w:r>
        <w:r w:rsidRPr="00D527DE">
          <w:rPr>
            <w:szCs w:val="24"/>
            <w:lang w:val="en-CA" w:eastAsia="ja-JP"/>
          </w:rPr>
          <w:delText>=</w:delText>
        </w:r>
        <w:r w:rsidR="00415EF8" w:rsidRPr="00D527DE">
          <w:rPr>
            <w:szCs w:val="24"/>
            <w:lang w:val="en-CA" w:eastAsia="ja-JP"/>
          </w:rPr>
          <w:delText xml:space="preserve"> </w:delText>
        </w:r>
        <w:r w:rsidRPr="00D527DE">
          <w:rPr>
            <w:szCs w:val="24"/>
            <w:lang w:val="en-CA" w:eastAsia="ja-JP"/>
          </w:rPr>
          <w:delText xml:space="preserve"> </w:delText>
        </w:r>
        <w:r w:rsidR="00140F3C" w:rsidRPr="00D527DE">
          <w:rPr>
            <w:szCs w:val="24"/>
            <w:lang w:val="en-CA" w:eastAsia="ja-JP"/>
          </w:rPr>
          <w:delText>(</w:delText>
        </w:r>
        <w:r w:rsidR="00D07037" w:rsidRPr="00D527DE">
          <w:rPr>
            <w:szCs w:val="24"/>
            <w:lang w:val="en-CA" w:eastAsia="ja-JP"/>
          </w:rPr>
          <w:delText>McodeAtDepth</w:delText>
        </w:r>
        <w:r w:rsidR="00D77458" w:rsidRPr="00D527DE">
          <w:rPr>
            <w:szCs w:val="24"/>
            <w:lang w:val="en-CA" w:eastAsia="ja-JP"/>
          </w:rPr>
          <w:delText>[</w:delText>
        </w:r>
        <w:r w:rsidR="00570FD4" w:rsidRPr="00D527DE">
          <w:rPr>
            <w:szCs w:val="24"/>
            <w:lang w:val="en-US" w:eastAsia="ja-JP"/>
          </w:rPr>
          <w:delText> </w:delText>
        </w:r>
        <w:r w:rsidR="00D77458" w:rsidRPr="00D527DE">
          <w:rPr>
            <w:szCs w:val="24"/>
            <w:lang w:val="en-CA" w:eastAsia="ja-JP"/>
          </w:rPr>
          <w:delText>d</w:delText>
        </w:r>
        <w:r w:rsidR="00570FD4" w:rsidRPr="00D527DE">
          <w:rPr>
            <w:szCs w:val="24"/>
            <w:lang w:val="en-US" w:eastAsia="ja-JP"/>
          </w:rPr>
          <w:delText> </w:delText>
        </w:r>
        <w:r w:rsidR="00D77458" w:rsidRPr="00D527DE">
          <w:rPr>
            <w:szCs w:val="24"/>
            <w:lang w:val="en-CA" w:eastAsia="ja-JP"/>
          </w:rPr>
          <w:delText>][</w:delText>
        </w:r>
        <w:r w:rsidR="00570FD4" w:rsidRPr="00D527DE">
          <w:rPr>
            <w:szCs w:val="24"/>
            <w:lang w:val="en-US" w:eastAsia="ja-JP"/>
          </w:rPr>
          <w:delText> </w:delText>
        </w:r>
        <w:r w:rsidR="00D77458" w:rsidRPr="00D527DE">
          <w:rPr>
            <w:szCs w:val="24"/>
            <w:lang w:val="en-CA" w:eastAsia="ja-JP"/>
          </w:rPr>
          <w:delText>i+1</w:delText>
        </w:r>
        <w:r w:rsidR="00570FD4" w:rsidRPr="00D527DE">
          <w:rPr>
            <w:szCs w:val="24"/>
            <w:lang w:val="en-US" w:eastAsia="ja-JP"/>
          </w:rPr>
          <w:delText> </w:delText>
        </w:r>
        <w:r w:rsidR="00D77458" w:rsidRPr="00D527DE">
          <w:rPr>
            <w:szCs w:val="24"/>
            <w:lang w:val="en-CA" w:eastAsia="ja-JP"/>
          </w:rPr>
          <w:delText>]</w:delText>
        </w:r>
        <w:r w:rsidR="00415EF8" w:rsidRPr="00D527DE">
          <w:rPr>
            <w:lang w:val="en-CA" w:eastAsia="ja-JP"/>
          </w:rPr>
          <w:delText xml:space="preserve"> </w:delText>
        </w:r>
        <w:r w:rsidR="00140F3C" w:rsidRPr="00D527DE">
          <w:rPr>
            <w:lang w:val="en-CA" w:eastAsia="ja-JP"/>
          </w:rPr>
          <w:delText>)</w:delText>
        </w:r>
        <w:r w:rsidR="009E2420" w:rsidRPr="00D527DE">
          <w:rPr>
            <w:szCs w:val="24"/>
            <w:lang w:val="en-CA" w:eastAsia="ja-JP"/>
          </w:rPr>
          <w:delText xml:space="preserve"> </w:delText>
        </w:r>
        <w:r w:rsidRPr="00D527DE">
          <w:rPr>
            <w:szCs w:val="24"/>
            <w:lang w:val="en-CA" w:eastAsia="ja-JP"/>
          </w:rPr>
          <w:delText>) {</w:delText>
        </w:r>
      </w:del>
    </w:p>
    <w:p w14:paraId="46FF60AC" w14:textId="23B0FC01" w:rsidR="00DA10AC" w:rsidRPr="00D527DE" w:rsidRDefault="001C15DB">
      <w:pPr>
        <w:rPr>
          <w:del w:id="3989" w:author="David Flynn" w:date="2019-09-24T14:25:00Z"/>
          <w:lang w:val="en-CA"/>
        </w:rPr>
        <w:pPrChange w:id="3990" w:author="Nakagami, Ohji (SONY)" w:date="2019-09-25T08:47:00Z">
          <w:pPr>
            <w:pStyle w:val="3"/>
          </w:pPr>
        </w:pPrChange>
      </w:pPr>
      <w:del w:id="3991" w:author="David Flynn" w:date="2019-09-24T14:25:00Z">
        <w:r w:rsidRPr="00D527DE">
          <w:rPr>
            <w:szCs w:val="24"/>
            <w:lang w:val="en-CA" w:eastAsia="ja-JP"/>
          </w:rPr>
          <w:tab/>
        </w:r>
        <w:r w:rsidR="00DA10AC" w:rsidRPr="00D527DE">
          <w:rPr>
            <w:szCs w:val="24"/>
            <w:lang w:val="en-CA" w:eastAsia="ja-JP"/>
          </w:rPr>
          <w:tab/>
        </w:r>
        <w:r w:rsidR="00DA10AC" w:rsidRPr="00D527DE">
          <w:rPr>
            <w:szCs w:val="24"/>
            <w:lang w:val="en-CA" w:eastAsia="ja-JP"/>
          </w:rPr>
          <w:tab/>
        </w:r>
        <w:r w:rsidR="00DA10AC" w:rsidRPr="00D527DE">
          <w:rPr>
            <w:szCs w:val="24"/>
            <w:lang w:val="en-CA" w:eastAsia="ja-JP"/>
          </w:rPr>
          <w:tab/>
        </w:r>
        <w:r w:rsidR="0089771C" w:rsidRPr="00D527DE">
          <w:rPr>
            <w:szCs w:val="24"/>
            <w:lang w:val="en-CA" w:eastAsia="ja-JP"/>
          </w:rPr>
          <w:delText>Weight[</w:delText>
        </w:r>
        <w:r w:rsidR="0089771C" w:rsidRPr="00D527DE">
          <w:delText> d+1 ]</w:delText>
        </w:r>
        <w:r w:rsidR="00DA10AC" w:rsidRPr="00D527DE">
          <w:rPr>
            <w:szCs w:val="24"/>
            <w:lang w:val="en-CA" w:eastAsia="ja-JP"/>
          </w:rPr>
          <w:delText>[</w:delText>
        </w:r>
        <w:r w:rsidR="00415EF8" w:rsidRPr="00D527DE">
          <w:delText> </w:delText>
        </w:r>
        <w:r w:rsidR="003E4AB3" w:rsidRPr="00D527DE">
          <w:rPr>
            <w:szCs w:val="24"/>
            <w:lang w:val="en-CA" w:eastAsia="ja-JP"/>
          </w:rPr>
          <w:delText>RAHT</w:delText>
        </w:r>
        <w:r w:rsidR="0036560D" w:rsidRPr="00D527DE">
          <w:rPr>
            <w:szCs w:val="24"/>
            <w:lang w:val="en-CA" w:eastAsia="ja-JP"/>
          </w:rPr>
          <w:delText>node</w:delText>
        </w:r>
        <w:r w:rsidR="00021C2A" w:rsidRPr="00D527DE">
          <w:rPr>
            <w:szCs w:val="24"/>
            <w:lang w:val="en-CA" w:eastAsia="ja-JP"/>
          </w:rPr>
          <w:delText>[</w:delText>
        </w:r>
        <w:r w:rsidR="00415EF8" w:rsidRPr="00D527DE">
          <w:delText> </w:delText>
        </w:r>
        <w:r w:rsidR="00021C2A" w:rsidRPr="00D527DE">
          <w:rPr>
            <w:szCs w:val="24"/>
            <w:lang w:val="en-CA" w:eastAsia="ja-JP"/>
          </w:rPr>
          <w:delText>d+1</w:delText>
        </w:r>
        <w:r w:rsidR="00415EF8" w:rsidRPr="00D527DE">
          <w:delText> </w:delText>
        </w:r>
        <w:r w:rsidR="00021C2A" w:rsidRPr="00D527DE">
          <w:rPr>
            <w:szCs w:val="24"/>
            <w:lang w:val="en-CA" w:eastAsia="ja-JP"/>
          </w:rPr>
          <w:delText>]</w:delText>
        </w:r>
        <w:r w:rsidR="00415EF8" w:rsidRPr="00D527DE">
          <w:delText> </w:delText>
        </w:r>
        <w:r w:rsidR="00DA10AC" w:rsidRPr="00D527DE">
          <w:rPr>
            <w:szCs w:val="24"/>
            <w:lang w:val="en-CA" w:eastAsia="ja-JP"/>
          </w:rPr>
          <w:delText>]</w:delText>
        </w:r>
        <w:r w:rsidR="00415EF8" w:rsidRPr="00D527DE">
          <w:delText> </w:delText>
        </w:r>
        <w:r w:rsidR="009E2420" w:rsidRPr="00D527DE">
          <w:rPr>
            <w:szCs w:val="24"/>
            <w:lang w:val="en-CA" w:eastAsia="ja-JP"/>
          </w:rPr>
          <w:delText>=</w:delText>
        </w:r>
        <w:r w:rsidR="00415EF8" w:rsidRPr="00D527DE">
          <w:delText> </w:delText>
        </w:r>
        <w:r w:rsidR="009E2420" w:rsidRPr="00D527DE">
          <w:rPr>
            <w:lang w:val="en-CA" w:eastAsia="ja-JP"/>
          </w:rPr>
          <w:delText>Weight</w:delText>
        </w:r>
        <w:r w:rsidR="0089771C" w:rsidRPr="00D527DE">
          <w:rPr>
            <w:lang w:val="en-CA" w:eastAsia="ja-JP"/>
          </w:rPr>
          <w:delText>[</w:delText>
        </w:r>
        <w:r w:rsidR="0089771C" w:rsidRPr="00D527DE">
          <w:delText> d ]</w:delText>
        </w:r>
        <w:r w:rsidR="009E2420" w:rsidRPr="00D527DE">
          <w:rPr>
            <w:lang w:val="en-CA" w:eastAsia="ja-JP"/>
          </w:rPr>
          <w:delText>[</w:delText>
        </w:r>
        <w:r w:rsidR="00415EF8" w:rsidRPr="00D527DE">
          <w:delText> </w:delText>
        </w:r>
        <w:r w:rsidR="009E2420" w:rsidRPr="00D527DE">
          <w:rPr>
            <w:lang w:val="en-CA" w:eastAsia="ja-JP"/>
          </w:rPr>
          <w:delText>i</w:delText>
        </w:r>
        <w:r w:rsidR="00415EF8" w:rsidRPr="00D527DE">
          <w:delText> </w:delText>
        </w:r>
        <w:r w:rsidR="009E2420" w:rsidRPr="00D527DE">
          <w:rPr>
            <w:lang w:val="en-CA" w:eastAsia="ja-JP"/>
          </w:rPr>
          <w:delText>] + Weight</w:delText>
        </w:r>
        <w:r w:rsidR="0089771C" w:rsidRPr="00D527DE">
          <w:delText>[ d ]</w:delText>
        </w:r>
        <w:r w:rsidR="009E2420" w:rsidRPr="00D527DE">
          <w:rPr>
            <w:lang w:val="en-CA" w:eastAsia="ja-JP"/>
          </w:rPr>
          <w:delText>[</w:delText>
        </w:r>
        <w:r w:rsidR="00415EF8" w:rsidRPr="00D527DE">
          <w:delText> </w:delText>
        </w:r>
        <w:r w:rsidR="009E2420" w:rsidRPr="00D527DE">
          <w:rPr>
            <w:lang w:val="en-CA" w:eastAsia="ja-JP"/>
          </w:rPr>
          <w:delText>i+1</w:delText>
        </w:r>
        <w:r w:rsidR="00415EF8" w:rsidRPr="00D527DE">
          <w:delText> </w:delText>
        </w:r>
        <w:r w:rsidR="009E2420" w:rsidRPr="00D527DE">
          <w:rPr>
            <w:lang w:val="en-CA" w:eastAsia="ja-JP"/>
          </w:rPr>
          <w:delText>]</w:delText>
        </w:r>
      </w:del>
    </w:p>
    <w:p w14:paraId="0FF2B536" w14:textId="57C07DE4" w:rsidR="00E17EBF" w:rsidRPr="00D527DE" w:rsidRDefault="009E2420">
      <w:pPr>
        <w:rPr>
          <w:del w:id="3992" w:author="David Flynn" w:date="2019-09-24T14:25:00Z"/>
          <w:szCs w:val="24"/>
          <w:lang w:val="en-CA"/>
        </w:rPr>
        <w:pPrChange w:id="3993" w:author="Nakagami, Ohji (SONY)" w:date="2019-09-25T08:47:00Z">
          <w:pPr>
            <w:pStyle w:val="3"/>
          </w:pPr>
        </w:pPrChange>
      </w:pPr>
      <w:del w:id="3994" w:author="David Flynn" w:date="2019-09-24T14:25:00Z">
        <w:r w:rsidRPr="00D527DE">
          <w:rPr>
            <w:szCs w:val="24"/>
            <w:lang w:val="en-CA" w:eastAsia="ja-JP"/>
          </w:rPr>
          <w:tab/>
        </w:r>
        <w:r w:rsidR="001C15DB" w:rsidRPr="00D527DE">
          <w:rPr>
            <w:szCs w:val="24"/>
            <w:lang w:val="en-CA" w:eastAsia="ja-JP"/>
          </w:rPr>
          <w:tab/>
        </w:r>
        <w:r w:rsidRPr="00D527DE">
          <w:rPr>
            <w:szCs w:val="24"/>
            <w:lang w:val="en-CA" w:eastAsia="ja-JP"/>
          </w:rPr>
          <w:tab/>
        </w:r>
        <w:r w:rsidRPr="00D527DE">
          <w:rPr>
            <w:szCs w:val="24"/>
            <w:lang w:val="en-CA" w:eastAsia="ja-JP"/>
          </w:rPr>
          <w:tab/>
          <w:delText>N</w:delText>
        </w:r>
        <w:r w:rsidR="0089771C" w:rsidRPr="00D527DE">
          <w:delText> </w:delText>
        </w:r>
        <w:r w:rsidRPr="00D527DE">
          <w:rPr>
            <w:szCs w:val="24"/>
            <w:lang w:val="en-CA" w:eastAsia="ja-JP"/>
          </w:rPr>
          <w:delText>−=</w:delText>
        </w:r>
        <w:r w:rsidR="0089771C" w:rsidRPr="00D527DE">
          <w:delText> </w:delText>
        </w:r>
        <w:r w:rsidRPr="00D527DE">
          <w:rPr>
            <w:szCs w:val="24"/>
            <w:lang w:val="en-CA" w:eastAsia="ja-JP"/>
          </w:rPr>
          <w:delText>1</w:delText>
        </w:r>
      </w:del>
    </w:p>
    <w:p w14:paraId="085967B6" w14:textId="0364C1E4" w:rsidR="009E2420" w:rsidRPr="00D527DE" w:rsidRDefault="00E17EBF">
      <w:pPr>
        <w:rPr>
          <w:del w:id="3995" w:author="David Flynn" w:date="2019-09-24T14:25:00Z"/>
          <w:szCs w:val="24"/>
          <w:lang w:val="en-CA"/>
        </w:rPr>
        <w:pPrChange w:id="3996" w:author="Nakagami, Ohji (SONY)" w:date="2019-09-25T08:47:00Z">
          <w:pPr>
            <w:pStyle w:val="3"/>
          </w:pPr>
        </w:pPrChange>
      </w:pPr>
      <w:del w:id="3997" w:author="David Flynn" w:date="2019-09-24T14:25:00Z">
        <w:r w:rsidRPr="00D527DE">
          <w:rPr>
            <w:szCs w:val="24"/>
            <w:lang w:val="en-CA" w:eastAsia="ja-JP"/>
          </w:rPr>
          <w:tab/>
        </w:r>
        <w:r w:rsidRPr="00D527DE">
          <w:rPr>
            <w:szCs w:val="24"/>
            <w:lang w:val="en-CA" w:eastAsia="ja-JP"/>
          </w:rPr>
          <w:tab/>
        </w:r>
        <w:r w:rsidR="001C15DB" w:rsidRPr="00D527DE">
          <w:rPr>
            <w:szCs w:val="24"/>
            <w:lang w:val="en-CA" w:eastAsia="ja-JP"/>
          </w:rPr>
          <w:tab/>
        </w:r>
        <w:r w:rsidRPr="00D527DE">
          <w:rPr>
            <w:szCs w:val="24"/>
            <w:lang w:val="en-CA" w:eastAsia="ja-JP"/>
          </w:rPr>
          <w:tab/>
        </w:r>
        <w:r w:rsidR="009E2420" w:rsidRPr="00D527DE">
          <w:rPr>
            <w:lang w:val="en-CA" w:eastAsia="ja-JP"/>
          </w:rPr>
          <w:delText>i</w:delText>
        </w:r>
        <w:r w:rsidR="0089771C" w:rsidRPr="00D527DE">
          <w:delText> </w:delText>
        </w:r>
        <w:r w:rsidR="009E2420" w:rsidRPr="00D527DE">
          <w:rPr>
            <w:lang w:val="en-CA" w:eastAsia="ja-JP"/>
          </w:rPr>
          <w:delText>+=</w:delText>
        </w:r>
        <w:r w:rsidR="0089771C" w:rsidRPr="00D527DE">
          <w:delText> </w:delText>
        </w:r>
        <w:r w:rsidR="009E2420" w:rsidRPr="00D527DE">
          <w:rPr>
            <w:lang w:val="en-CA" w:eastAsia="ja-JP"/>
          </w:rPr>
          <w:delText>2</w:delText>
        </w:r>
      </w:del>
    </w:p>
    <w:p w14:paraId="32662EC2" w14:textId="62E06D92" w:rsidR="00DA10AC" w:rsidRPr="00D527DE" w:rsidRDefault="001C15DB">
      <w:pPr>
        <w:rPr>
          <w:del w:id="3998" w:author="David Flynn" w:date="2019-09-24T14:25:00Z"/>
          <w:szCs w:val="24"/>
          <w:lang w:val="en-CA"/>
        </w:rPr>
        <w:pPrChange w:id="3999" w:author="Nakagami, Ohji (SONY)" w:date="2019-09-25T08:47:00Z">
          <w:pPr>
            <w:pStyle w:val="3"/>
          </w:pPr>
        </w:pPrChange>
      </w:pPr>
      <w:del w:id="4000" w:author="David Flynn" w:date="2019-09-24T14:25:00Z">
        <w:r w:rsidRPr="00D527DE">
          <w:rPr>
            <w:szCs w:val="24"/>
            <w:lang w:val="en-CA" w:eastAsia="ja-JP"/>
          </w:rPr>
          <w:tab/>
        </w:r>
        <w:r w:rsidR="00DA10AC" w:rsidRPr="00D527DE">
          <w:rPr>
            <w:szCs w:val="24"/>
            <w:lang w:val="en-CA" w:eastAsia="ja-JP"/>
          </w:rPr>
          <w:tab/>
        </w:r>
        <w:r w:rsidR="00DA10AC" w:rsidRPr="00D527DE">
          <w:rPr>
            <w:szCs w:val="24"/>
            <w:lang w:val="en-CA" w:eastAsia="ja-JP"/>
          </w:rPr>
          <w:tab/>
          <w:delText>}</w:delText>
        </w:r>
      </w:del>
    </w:p>
    <w:p w14:paraId="783901DB" w14:textId="56D85E11" w:rsidR="009E2420" w:rsidRPr="00D527DE" w:rsidRDefault="009E2420">
      <w:pPr>
        <w:rPr>
          <w:del w:id="4001" w:author="David Flynn" w:date="2019-09-24T14:25:00Z"/>
          <w:szCs w:val="24"/>
          <w:lang w:val="en-CA"/>
        </w:rPr>
        <w:pPrChange w:id="4002" w:author="Nakagami, Ohji (SONY)" w:date="2019-09-25T08:47:00Z">
          <w:pPr>
            <w:pStyle w:val="3"/>
          </w:pPr>
        </w:pPrChange>
      </w:pPr>
      <w:del w:id="4003" w:author="David Flynn" w:date="2019-09-24T14:25:00Z">
        <w:r w:rsidRPr="00D527DE">
          <w:rPr>
            <w:szCs w:val="24"/>
            <w:lang w:val="en-CA" w:eastAsia="ja-JP"/>
          </w:rPr>
          <w:tab/>
        </w:r>
        <w:r w:rsidR="001C15DB" w:rsidRPr="00D527DE">
          <w:rPr>
            <w:szCs w:val="24"/>
            <w:lang w:val="en-CA" w:eastAsia="ja-JP"/>
          </w:rPr>
          <w:tab/>
        </w:r>
        <w:r w:rsidRPr="00D527DE">
          <w:rPr>
            <w:szCs w:val="24"/>
            <w:lang w:val="en-CA" w:eastAsia="ja-JP"/>
          </w:rPr>
          <w:tab/>
          <w:delText>else {</w:delText>
        </w:r>
      </w:del>
    </w:p>
    <w:p w14:paraId="4F056320" w14:textId="22139BD3" w:rsidR="009E2420" w:rsidRPr="00D527DE" w:rsidRDefault="009E2420">
      <w:pPr>
        <w:rPr>
          <w:del w:id="4004" w:author="David Flynn" w:date="2019-09-24T14:25:00Z"/>
          <w:lang w:val="en-CA"/>
        </w:rPr>
        <w:pPrChange w:id="4005" w:author="Nakagami, Ohji (SONY)" w:date="2019-09-25T08:47:00Z">
          <w:pPr>
            <w:pStyle w:val="3"/>
          </w:pPr>
        </w:pPrChange>
      </w:pPr>
      <w:del w:id="4006" w:author="David Flynn" w:date="2019-09-24T14:25:00Z">
        <w:r w:rsidRPr="00D527DE">
          <w:rPr>
            <w:szCs w:val="24"/>
            <w:lang w:val="en-CA" w:eastAsia="ja-JP"/>
          </w:rPr>
          <w:tab/>
        </w:r>
        <w:r w:rsidRPr="00D527DE">
          <w:rPr>
            <w:szCs w:val="24"/>
            <w:lang w:val="en-CA" w:eastAsia="ja-JP"/>
          </w:rPr>
          <w:tab/>
        </w:r>
        <w:r w:rsidR="001C15DB" w:rsidRPr="00D527DE">
          <w:rPr>
            <w:szCs w:val="24"/>
            <w:lang w:val="en-CA" w:eastAsia="ja-JP"/>
          </w:rPr>
          <w:tab/>
        </w:r>
        <w:r w:rsidRPr="00D527DE">
          <w:rPr>
            <w:szCs w:val="24"/>
            <w:lang w:val="en-CA" w:eastAsia="ja-JP"/>
          </w:rPr>
          <w:tab/>
          <w:delText>Weight</w:delText>
        </w:r>
        <w:r w:rsidR="00021C2A" w:rsidRPr="00D527DE">
          <w:rPr>
            <w:szCs w:val="24"/>
            <w:lang w:val="en-CA" w:eastAsia="ja-JP"/>
          </w:rPr>
          <w:delText>[</w:delText>
        </w:r>
        <w:r w:rsidR="00415EF8" w:rsidRPr="00D527DE">
          <w:delText> </w:delText>
        </w:r>
        <w:r w:rsidR="00021C2A" w:rsidRPr="00D527DE">
          <w:rPr>
            <w:szCs w:val="24"/>
            <w:lang w:val="en-CA" w:eastAsia="ja-JP"/>
          </w:rPr>
          <w:delText>d+1</w:delText>
        </w:r>
        <w:r w:rsidR="00415EF8" w:rsidRPr="00D527DE">
          <w:delText> </w:delText>
        </w:r>
        <w:r w:rsidR="00021C2A" w:rsidRPr="00D527DE">
          <w:rPr>
            <w:szCs w:val="24"/>
            <w:lang w:val="en-CA" w:eastAsia="ja-JP"/>
          </w:rPr>
          <w:delText>][</w:delText>
        </w:r>
        <w:r w:rsidR="00415EF8" w:rsidRPr="00D527DE">
          <w:delText> </w:delText>
        </w:r>
        <w:r w:rsidR="003E4AB3" w:rsidRPr="00D527DE">
          <w:rPr>
            <w:szCs w:val="24"/>
            <w:lang w:val="en-CA" w:eastAsia="ja-JP"/>
          </w:rPr>
          <w:delText>RAHT</w:delText>
        </w:r>
        <w:r w:rsidR="0036560D" w:rsidRPr="00D527DE">
          <w:rPr>
            <w:szCs w:val="24"/>
            <w:lang w:val="en-CA" w:eastAsia="ja-JP"/>
          </w:rPr>
          <w:delText>node</w:delText>
        </w:r>
        <w:r w:rsidR="00021C2A" w:rsidRPr="00D527DE">
          <w:rPr>
            <w:szCs w:val="24"/>
            <w:lang w:val="en-CA" w:eastAsia="ja-JP"/>
          </w:rPr>
          <w:delText>[</w:delText>
        </w:r>
        <w:r w:rsidR="00415EF8" w:rsidRPr="00D527DE">
          <w:delText> </w:delText>
        </w:r>
        <w:r w:rsidR="00021C2A" w:rsidRPr="00D527DE">
          <w:rPr>
            <w:szCs w:val="24"/>
            <w:lang w:val="en-CA" w:eastAsia="ja-JP"/>
          </w:rPr>
          <w:delText>d+1</w:delText>
        </w:r>
        <w:r w:rsidR="00415EF8" w:rsidRPr="00D527DE">
          <w:delText> </w:delText>
        </w:r>
        <w:r w:rsidR="00021C2A" w:rsidRPr="00D527DE">
          <w:rPr>
            <w:szCs w:val="24"/>
            <w:lang w:val="en-CA" w:eastAsia="ja-JP"/>
          </w:rPr>
          <w:delText>]</w:delText>
        </w:r>
        <w:r w:rsidR="00415EF8" w:rsidRPr="00D527DE">
          <w:delText> </w:delText>
        </w:r>
        <w:r w:rsidR="00021C2A" w:rsidRPr="00D527DE">
          <w:rPr>
            <w:szCs w:val="24"/>
            <w:lang w:val="en-CA" w:eastAsia="ja-JP"/>
          </w:rPr>
          <w:delText>]</w:delText>
        </w:r>
        <w:r w:rsidR="00EE54C3" w:rsidRPr="00D527DE">
          <w:delText> </w:delText>
        </w:r>
        <w:r w:rsidRPr="00D527DE">
          <w:delText>=</w:delText>
        </w:r>
        <w:r w:rsidR="00EE54C3" w:rsidRPr="00D527DE">
          <w:delText> </w:delText>
        </w:r>
        <w:r w:rsidRPr="00D527DE">
          <w:rPr>
            <w:lang w:val="en-CA" w:eastAsia="ja-JP"/>
          </w:rPr>
          <w:delText>Weight</w:delText>
        </w:r>
        <w:r w:rsidR="00021C2A" w:rsidRPr="00D527DE">
          <w:rPr>
            <w:lang w:val="en-CA" w:eastAsia="ja-JP"/>
          </w:rPr>
          <w:delText>[</w:delText>
        </w:r>
        <w:r w:rsidR="00415EF8" w:rsidRPr="00D527DE">
          <w:delText> </w:delText>
        </w:r>
        <w:r w:rsidR="00021C2A" w:rsidRPr="00D527DE">
          <w:rPr>
            <w:lang w:val="en-CA" w:eastAsia="ja-JP"/>
          </w:rPr>
          <w:delText>d</w:delText>
        </w:r>
        <w:r w:rsidR="00415EF8" w:rsidRPr="00D527DE">
          <w:delText> </w:delText>
        </w:r>
        <w:r w:rsidR="00021C2A" w:rsidRPr="00D527DE">
          <w:rPr>
            <w:lang w:val="en-CA" w:eastAsia="ja-JP"/>
          </w:rPr>
          <w:delText>]</w:delText>
        </w:r>
        <w:r w:rsidRPr="00D527DE">
          <w:rPr>
            <w:lang w:val="en-CA" w:eastAsia="ja-JP"/>
          </w:rPr>
          <w:delText>[</w:delText>
        </w:r>
        <w:r w:rsidR="00415EF8" w:rsidRPr="00D527DE">
          <w:delText> </w:delText>
        </w:r>
        <w:r w:rsidRPr="00D527DE">
          <w:rPr>
            <w:lang w:val="en-CA" w:eastAsia="ja-JP"/>
          </w:rPr>
          <w:delText>i</w:delText>
        </w:r>
        <w:r w:rsidR="00415EF8" w:rsidRPr="00D527DE">
          <w:delText> </w:delText>
        </w:r>
        <w:r w:rsidRPr="00D527DE">
          <w:rPr>
            <w:lang w:val="en-CA" w:eastAsia="ja-JP"/>
          </w:rPr>
          <w:delText>]</w:delText>
        </w:r>
      </w:del>
    </w:p>
    <w:p w14:paraId="76367479" w14:textId="654DB582" w:rsidR="009E2420" w:rsidRPr="00D527DE" w:rsidRDefault="009E2420">
      <w:pPr>
        <w:rPr>
          <w:del w:id="4007" w:author="David Flynn" w:date="2019-09-24T14:25:00Z"/>
          <w:szCs w:val="24"/>
          <w:lang w:val="en-CA"/>
        </w:rPr>
        <w:pPrChange w:id="4008" w:author="Nakagami, Ohji (SONY)" w:date="2019-09-25T08:47:00Z">
          <w:pPr>
            <w:pStyle w:val="3"/>
          </w:pPr>
        </w:pPrChange>
      </w:pPr>
      <w:del w:id="4009"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001C15DB" w:rsidRPr="00D527DE">
          <w:rPr>
            <w:szCs w:val="24"/>
            <w:lang w:val="en-CA" w:eastAsia="ja-JP"/>
          </w:rPr>
          <w:tab/>
        </w:r>
        <w:r w:rsidRPr="00D527DE">
          <w:rPr>
            <w:lang w:val="en-CA" w:eastAsia="ja-JP"/>
          </w:rPr>
          <w:delText>i</w:delText>
        </w:r>
        <w:r w:rsidR="0089771C" w:rsidRPr="00D527DE">
          <w:delText> </w:delText>
        </w:r>
        <w:r w:rsidRPr="00D527DE">
          <w:rPr>
            <w:lang w:val="en-CA" w:eastAsia="ja-JP"/>
          </w:rPr>
          <w:delText>+=</w:delText>
        </w:r>
        <w:r w:rsidR="0089771C" w:rsidRPr="00D527DE">
          <w:delText> </w:delText>
        </w:r>
        <w:r w:rsidRPr="00D527DE">
          <w:rPr>
            <w:lang w:val="en-CA" w:eastAsia="ja-JP"/>
          </w:rPr>
          <w:delText>1</w:delText>
        </w:r>
      </w:del>
    </w:p>
    <w:p w14:paraId="32FEA43F" w14:textId="34AED7AD" w:rsidR="009E2420" w:rsidRPr="00D527DE" w:rsidRDefault="001C15DB">
      <w:pPr>
        <w:rPr>
          <w:del w:id="4010" w:author="David Flynn" w:date="2019-09-24T14:25:00Z"/>
          <w:szCs w:val="24"/>
          <w:lang w:val="en-CA"/>
        </w:rPr>
        <w:pPrChange w:id="4011" w:author="Nakagami, Ohji (SONY)" w:date="2019-09-25T08:47:00Z">
          <w:pPr>
            <w:pStyle w:val="3"/>
          </w:pPr>
        </w:pPrChange>
      </w:pPr>
      <w:del w:id="4012" w:author="David Flynn" w:date="2019-09-24T14:25:00Z">
        <w:r w:rsidRPr="00D527DE">
          <w:rPr>
            <w:szCs w:val="24"/>
            <w:lang w:val="en-CA" w:eastAsia="ja-JP"/>
          </w:rPr>
          <w:tab/>
        </w:r>
        <w:r w:rsidR="009E2420" w:rsidRPr="00D527DE">
          <w:rPr>
            <w:szCs w:val="24"/>
            <w:lang w:val="en-CA" w:eastAsia="ja-JP"/>
          </w:rPr>
          <w:tab/>
        </w:r>
        <w:r w:rsidR="009E2420" w:rsidRPr="00D527DE">
          <w:rPr>
            <w:szCs w:val="24"/>
            <w:lang w:val="en-CA" w:eastAsia="ja-JP"/>
          </w:rPr>
          <w:tab/>
          <w:delText>}</w:delText>
        </w:r>
      </w:del>
    </w:p>
    <w:p w14:paraId="3294E19D" w14:textId="3D26F079" w:rsidR="00F65B0C" w:rsidRPr="009334E7" w:rsidRDefault="00F65B0C">
      <w:pPr>
        <w:rPr>
          <w:del w:id="4013" w:author="David Flynn" w:date="2019-09-24T14:25:00Z"/>
          <w:szCs w:val="24"/>
          <w:lang w:val="en-US"/>
        </w:rPr>
        <w:pPrChange w:id="4014" w:author="Nakagami, Ohji (SONY)" w:date="2019-09-25T08:47:00Z">
          <w:pPr>
            <w:pStyle w:val="3"/>
          </w:pPr>
        </w:pPrChange>
      </w:pPr>
      <w:del w:id="4015"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delText>M</w:delText>
        </w:r>
        <w:r w:rsidRPr="00D527DE">
          <w:delText> += 1</w:delText>
        </w:r>
      </w:del>
    </w:p>
    <w:p w14:paraId="5CA872AA" w14:textId="3B7C63A8" w:rsidR="00DA10AC" w:rsidRPr="00D527DE" w:rsidRDefault="001C15DB">
      <w:pPr>
        <w:rPr>
          <w:del w:id="4016" w:author="David Flynn" w:date="2019-09-24T14:25:00Z"/>
          <w:szCs w:val="24"/>
          <w:lang w:val="en-CA"/>
        </w:rPr>
        <w:pPrChange w:id="4017" w:author="Nakagami, Ohji (SONY)" w:date="2019-09-25T08:47:00Z">
          <w:pPr>
            <w:pStyle w:val="3"/>
          </w:pPr>
        </w:pPrChange>
      </w:pPr>
      <w:del w:id="4018" w:author="David Flynn" w:date="2019-09-24T14:25:00Z">
        <w:r w:rsidRPr="00D527DE">
          <w:rPr>
            <w:szCs w:val="24"/>
            <w:lang w:val="en-CA" w:eastAsia="ja-JP"/>
          </w:rPr>
          <w:tab/>
        </w:r>
        <w:r w:rsidR="00DA10AC" w:rsidRPr="00D527DE">
          <w:rPr>
            <w:szCs w:val="24"/>
            <w:lang w:val="en-CA" w:eastAsia="ja-JP"/>
          </w:rPr>
          <w:tab/>
          <w:delText>}</w:delText>
        </w:r>
      </w:del>
    </w:p>
    <w:p w14:paraId="113890CA" w14:textId="6F7D7B20" w:rsidR="0086291B" w:rsidRPr="00D527DE" w:rsidRDefault="0086291B">
      <w:pPr>
        <w:rPr>
          <w:del w:id="4019" w:author="David Flynn" w:date="2019-09-24T14:25:00Z"/>
          <w:szCs w:val="24"/>
          <w:lang w:val="en-CA"/>
        </w:rPr>
        <w:pPrChange w:id="4020" w:author="Nakagami, Ohji (SONY)" w:date="2019-09-25T08:47:00Z">
          <w:pPr>
            <w:pStyle w:val="3"/>
          </w:pPr>
        </w:pPrChange>
      </w:pPr>
      <w:del w:id="4021" w:author="David Flynn" w:date="2019-09-24T14:25:00Z">
        <w:r w:rsidRPr="00D527DE">
          <w:rPr>
            <w:szCs w:val="24"/>
            <w:lang w:val="en-CA" w:eastAsia="ja-JP"/>
          </w:rPr>
          <w:tab/>
        </w:r>
        <w:r w:rsidR="001C15DB" w:rsidRPr="00D527DE">
          <w:rPr>
            <w:szCs w:val="24"/>
            <w:lang w:val="en-CA" w:eastAsia="ja-JP"/>
          </w:rPr>
          <w:tab/>
        </w:r>
        <w:r w:rsidR="00A11CF2" w:rsidRPr="00D527DE">
          <w:rPr>
            <w:noProof/>
            <w:lang w:val="en-CA" w:eastAsia="ja-JP"/>
          </w:rPr>
          <w:delText>d</w:delText>
        </w:r>
        <w:r w:rsidR="00415EF8" w:rsidRPr="00D527DE">
          <w:delText> </w:delText>
        </w:r>
        <w:r w:rsidRPr="00D527DE">
          <w:rPr>
            <w:szCs w:val="24"/>
            <w:lang w:val="en-CA" w:eastAsia="ja-JP"/>
          </w:rPr>
          <w:delText>+=</w:delText>
        </w:r>
        <w:r w:rsidR="00415EF8" w:rsidRPr="00D527DE">
          <w:delText> </w:delText>
        </w:r>
        <w:r w:rsidRPr="00D527DE">
          <w:rPr>
            <w:szCs w:val="24"/>
            <w:lang w:val="en-CA" w:eastAsia="ja-JP"/>
          </w:rPr>
          <w:delText>1</w:delText>
        </w:r>
      </w:del>
    </w:p>
    <w:p w14:paraId="4DDFE9E9" w14:textId="2802C7D4" w:rsidR="00BB70A3" w:rsidRPr="00D527DE" w:rsidRDefault="001C15DB">
      <w:pPr>
        <w:rPr>
          <w:del w:id="4022" w:author="David Flynn" w:date="2019-09-24T14:25:00Z"/>
          <w:szCs w:val="24"/>
          <w:lang w:val="en-CA"/>
        </w:rPr>
        <w:pPrChange w:id="4023" w:author="Nakagami, Ohji (SONY)" w:date="2019-09-25T08:47:00Z">
          <w:pPr>
            <w:pStyle w:val="3"/>
          </w:pPr>
        </w:pPrChange>
      </w:pPr>
      <w:del w:id="4024" w:author="David Flynn" w:date="2019-09-24T14:25:00Z">
        <w:r w:rsidRPr="00D527DE">
          <w:rPr>
            <w:szCs w:val="24"/>
            <w:lang w:val="en-CA" w:eastAsia="ja-JP"/>
          </w:rPr>
          <w:tab/>
        </w:r>
        <w:r w:rsidR="00BB70A3" w:rsidRPr="00D527DE">
          <w:rPr>
            <w:szCs w:val="24"/>
            <w:lang w:val="en-CA" w:eastAsia="ja-JP"/>
          </w:rPr>
          <w:delText>}</w:delText>
        </w:r>
      </w:del>
    </w:p>
    <w:p w14:paraId="60F40705" w14:textId="0DB8D21B" w:rsidR="00964888" w:rsidRPr="00D527DE" w:rsidRDefault="00DB5FEC">
      <w:pPr>
        <w:rPr>
          <w:del w:id="4025" w:author="David Flynn" w:date="2019-09-24T14:25:00Z"/>
          <w:szCs w:val="24"/>
          <w:lang w:val="en-CA"/>
        </w:rPr>
        <w:pPrChange w:id="4026" w:author="Nakagami, Ohji (SONY)" w:date="2019-09-25T08:47:00Z">
          <w:pPr>
            <w:pStyle w:val="3"/>
          </w:pPr>
        </w:pPrChange>
      </w:pPr>
      <w:del w:id="4027" w:author="David Flynn" w:date="2019-09-24T14:25:00Z">
        <w:r w:rsidRPr="00D527DE">
          <w:rPr>
            <w:szCs w:val="24"/>
            <w:lang w:val="en-CA" w:eastAsia="ja-JP"/>
          </w:rPr>
          <w:delText>Finally,</w:delText>
        </w:r>
        <w:r w:rsidR="00964888" w:rsidRPr="00D527DE">
          <w:rPr>
            <w:szCs w:val="24"/>
            <w:lang w:val="en-CA" w:eastAsia="ja-JP"/>
          </w:rPr>
          <w:delText xml:space="preserve"> the variable MaxDepth is derived as follows.</w:delText>
        </w:r>
      </w:del>
    </w:p>
    <w:p w14:paraId="7C5B1A11" w14:textId="54DEB97B" w:rsidR="0015223D" w:rsidRPr="00D527DE" w:rsidRDefault="00964888">
      <w:pPr>
        <w:rPr>
          <w:del w:id="4028" w:author="David Flynn" w:date="2019-09-24T14:25:00Z"/>
          <w:szCs w:val="24"/>
          <w:lang w:val="en-CA"/>
        </w:rPr>
        <w:pPrChange w:id="4029" w:author="Nakagami, Ohji (SONY)" w:date="2019-09-25T08:47:00Z">
          <w:pPr>
            <w:pStyle w:val="3"/>
          </w:pPr>
        </w:pPrChange>
      </w:pPr>
      <w:del w:id="4030" w:author="David Flynn" w:date="2019-09-24T14:25:00Z">
        <w:r w:rsidRPr="00D527DE">
          <w:rPr>
            <w:noProof/>
            <w:lang w:val="en-CA" w:eastAsia="ja-JP"/>
          </w:rPr>
          <w:tab/>
        </w:r>
        <w:r w:rsidR="0015223D" w:rsidRPr="00D527DE">
          <w:rPr>
            <w:noProof/>
            <w:lang w:val="en-CA" w:eastAsia="ja-JP"/>
          </w:rPr>
          <w:delText>MaxDepth</w:delText>
        </w:r>
        <w:r w:rsidR="003C500D" w:rsidRPr="00D527DE">
          <w:rPr>
            <w:noProof/>
            <w:lang w:val="en-US" w:eastAsia="ja-JP"/>
          </w:rPr>
          <w:delText> </w:delText>
        </w:r>
        <w:r w:rsidR="0015223D" w:rsidRPr="00D527DE">
          <w:rPr>
            <w:noProof/>
            <w:lang w:val="en-CA" w:eastAsia="ja-JP"/>
          </w:rPr>
          <w:delText>=</w:delText>
        </w:r>
        <w:r w:rsidR="003C500D" w:rsidRPr="00D527DE">
          <w:rPr>
            <w:noProof/>
            <w:lang w:val="en-US" w:eastAsia="ja-JP"/>
          </w:rPr>
          <w:delText> </w:delText>
        </w:r>
        <w:r w:rsidR="0015223D" w:rsidRPr="00D527DE">
          <w:rPr>
            <w:noProof/>
            <w:lang w:val="en-CA" w:eastAsia="ja-JP"/>
          </w:rPr>
          <w:delText>d</w:delText>
        </w:r>
      </w:del>
    </w:p>
    <w:p w14:paraId="55A09778" w14:textId="109559CC" w:rsidR="009414EA" w:rsidRPr="00D527DE" w:rsidRDefault="009414EA">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del w:id="4031" w:author="David Flynn" w:date="2019-09-24T14:25:00Z"/>
          <w:noProof/>
          <w:lang w:val="en-CA"/>
        </w:rPr>
        <w:pPrChange w:id="4032" w:author="Nakagami, Ohji (SONY)" w:date="2019-09-25T08:47:00Z">
          <w:pPr>
            <w:pStyle w:val="3"/>
          </w:pPr>
        </w:pPrChange>
      </w:pPr>
      <w:bookmarkStart w:id="4033" w:name="_Toc505790521"/>
      <w:bookmarkStart w:id="4034" w:name="_Toc528915294"/>
      <w:bookmarkStart w:id="4035" w:name="_Ref532565049"/>
      <w:bookmarkEnd w:id="3936"/>
      <w:bookmarkEnd w:id="3937"/>
      <w:bookmarkEnd w:id="3938"/>
      <w:bookmarkEnd w:id="3939"/>
      <w:del w:id="4036" w:author="David Flynn" w:date="2019-09-24T14:25:00Z">
        <w:r w:rsidRPr="00D527DE">
          <w:rPr>
            <w:noProof/>
            <w:lang w:val="en-CA"/>
          </w:rPr>
          <w:delText xml:space="preserve">Inverse </w:delText>
        </w:r>
        <w:r w:rsidR="00E44967" w:rsidRPr="00D527DE">
          <w:rPr>
            <w:noProof/>
            <w:lang w:val="en-CA"/>
          </w:rPr>
          <w:delText>RAHT process</w:delText>
        </w:r>
        <w:bookmarkEnd w:id="4033"/>
        <w:bookmarkEnd w:id="4034"/>
        <w:bookmarkEnd w:id="4035"/>
      </w:del>
    </w:p>
    <w:p w14:paraId="3494E1D8" w14:textId="5AFE9D69" w:rsidR="00087EC2" w:rsidRPr="00D527DE" w:rsidRDefault="00087EC2">
      <w:pPr>
        <w:rPr>
          <w:del w:id="4037" w:author="David Flynn" w:date="2019-09-24T14:25:00Z"/>
          <w:lang w:val="en-CA"/>
        </w:rPr>
        <w:pPrChange w:id="4038" w:author="Nakagami, Ohji (SONY)" w:date="2019-09-25T08:47:00Z">
          <w:pPr>
            <w:pStyle w:val="3"/>
          </w:pPr>
        </w:pPrChange>
      </w:pPr>
      <w:del w:id="4039" w:author="David Flynn" w:date="2019-09-24T14:25:00Z">
        <w:r w:rsidRPr="00D527DE">
          <w:rPr>
            <w:lang w:val="en-CA" w:eastAsia="ja-JP"/>
          </w:rPr>
          <w:delText>Input</w:delText>
        </w:r>
        <w:r w:rsidR="00BB70A3" w:rsidRPr="00D527DE">
          <w:rPr>
            <w:lang w:val="en-CA" w:eastAsia="ja-JP"/>
          </w:rPr>
          <w:delText>s</w:delText>
        </w:r>
        <w:r w:rsidRPr="00D527DE">
          <w:rPr>
            <w:lang w:val="en-CA" w:eastAsia="ja-JP"/>
          </w:rPr>
          <w:delText xml:space="preserve"> </w:delText>
        </w:r>
        <w:r w:rsidR="003C500D" w:rsidRPr="00D527DE">
          <w:rPr>
            <w:lang w:val="en-CA" w:eastAsia="ja-JP"/>
          </w:rPr>
          <w:delText xml:space="preserve">to </w:delText>
        </w:r>
        <w:r w:rsidRPr="00D527DE">
          <w:rPr>
            <w:lang w:val="en-CA" w:eastAsia="ja-JP"/>
          </w:rPr>
          <w:delText xml:space="preserve">the process </w:delText>
        </w:r>
        <w:r w:rsidR="00BB70A3" w:rsidRPr="00D527DE">
          <w:rPr>
            <w:lang w:val="en-CA" w:eastAsia="ja-JP"/>
          </w:rPr>
          <w:delText>are</w:delText>
        </w:r>
        <w:r w:rsidRPr="00D527DE">
          <w:rPr>
            <w:lang w:val="en-CA" w:eastAsia="ja-JP"/>
          </w:rPr>
          <w:delText xml:space="preserve"> </w:delText>
        </w:r>
        <w:r w:rsidR="005674E8" w:rsidRPr="00D527DE">
          <w:rPr>
            <w:lang w:val="en-CA" w:eastAsia="ja-JP"/>
          </w:rPr>
          <w:delText>:</w:delText>
        </w:r>
      </w:del>
    </w:p>
    <w:p w14:paraId="325408D7" w14:textId="3CF6A636" w:rsidR="005674E8" w:rsidRDefault="005674E8">
      <w:pPr>
        <w:rPr>
          <w:ins w:id="4040" w:author="Sugio Toshiyasu" w:date="2019-07-25T17:45:00Z"/>
          <w:del w:id="4041" w:author="David Flynn" w:date="2019-09-24T14:25:00Z"/>
          <w:szCs w:val="24"/>
          <w:lang w:val="en-CA"/>
        </w:rPr>
        <w:pPrChange w:id="4042" w:author="Nakagami, Ohji (SONY)" w:date="2019-09-25T08:47:00Z">
          <w:pPr>
            <w:pStyle w:val="3"/>
          </w:pPr>
        </w:pPrChange>
      </w:pPr>
      <w:del w:id="4043" w:author="David Flynn" w:date="2019-09-24T14:25:00Z">
        <w:r w:rsidRPr="00D527DE">
          <w:rPr>
            <w:szCs w:val="24"/>
            <w:lang w:val="en-CA" w:eastAsia="ja-JP"/>
          </w:rPr>
          <w:tab/>
        </w:r>
        <w:r w:rsidR="008A3F89" w:rsidRPr="00D527DE">
          <w:rPr>
            <w:szCs w:val="24"/>
            <w:lang w:val="en-CA" w:eastAsia="ja-JP"/>
          </w:rPr>
          <w:delText xml:space="preserve">a </w:delText>
        </w:r>
        <w:r w:rsidRPr="00D527DE">
          <w:rPr>
            <w:szCs w:val="24"/>
            <w:lang w:val="en-CA" w:eastAsia="ja-JP"/>
          </w:rPr>
          <w:delText xml:space="preserve">variable </w:delText>
        </w:r>
        <w:r w:rsidR="00C666BB" w:rsidRPr="00D527DE">
          <w:rPr>
            <w:rFonts w:eastAsia="ＭＳ 明朝"/>
            <w:lang w:val="en-CA" w:eastAsia="ja-JP"/>
          </w:rPr>
          <w:delText>SliceQstepY</w:delText>
        </w:r>
      </w:del>
      <w:ins w:id="4044" w:author="Sugio Toshiyasu" w:date="2019-07-25T17:44:00Z">
        <w:del w:id="4045" w:author="David Flynn" w:date="2019-09-24T14:25:00Z">
          <w:r w:rsidR="00CB51D0">
            <w:rPr>
              <w:rFonts w:eastAsia="ＭＳ 明朝"/>
              <w:lang w:val="en-CA" w:eastAsia="ja-JP"/>
            </w:rPr>
            <w:delText>[ l</w:delText>
          </w:r>
        </w:del>
      </w:ins>
      <w:ins w:id="4046" w:author="Sugio Toshiyasu" w:date="2019-07-25T17:45:00Z">
        <w:del w:id="4047" w:author="David Flynn" w:date="2019-09-24T14:25:00Z">
          <w:r w:rsidR="00CB51D0">
            <w:rPr>
              <w:rFonts w:eastAsia="ＭＳ 明朝"/>
              <w:lang w:val="en-CA" w:eastAsia="ja-JP"/>
            </w:rPr>
            <w:delText xml:space="preserve"> </w:delText>
          </w:r>
        </w:del>
      </w:ins>
      <w:ins w:id="4048" w:author="Sugio Toshiyasu" w:date="2019-07-25T17:44:00Z">
        <w:del w:id="4049" w:author="David Flynn" w:date="2019-09-24T14:25:00Z">
          <w:r w:rsidR="00CB51D0">
            <w:rPr>
              <w:rFonts w:eastAsia="ＭＳ 明朝"/>
              <w:lang w:val="en-CA" w:eastAsia="ja-JP"/>
            </w:rPr>
            <w:delText>]</w:delText>
          </w:r>
          <w:r w:rsidR="00CB51D0" w:rsidRPr="00D527DE" w:rsidDel="00C666BB">
            <w:rPr>
              <w:szCs w:val="24"/>
              <w:lang w:val="en-CA" w:eastAsia="ja-JP"/>
            </w:rPr>
            <w:delText xml:space="preserve"> </w:delText>
          </w:r>
          <w:r w:rsidR="00CB51D0">
            <w:rPr>
              <w:szCs w:val="24"/>
              <w:lang w:val="en-CA" w:eastAsia="ja-JP"/>
            </w:rPr>
            <w:delText>with l</w:delText>
          </w:r>
        </w:del>
      </w:ins>
      <w:ins w:id="4050" w:author="Sugio Toshiyasu" w:date="2019-07-25T17:45:00Z">
        <w:del w:id="4051" w:author="David Flynn" w:date="2019-09-24T14:25:00Z">
          <w:r w:rsidR="00CB51D0">
            <w:rPr>
              <w:szCs w:val="24"/>
              <w:lang w:val="en-CA" w:eastAsia="ja-JP"/>
            </w:rPr>
            <w:delText xml:space="preserve"> </w:delText>
          </w:r>
        </w:del>
      </w:ins>
      <w:ins w:id="4052" w:author="Sugio Toshiyasu" w:date="2019-07-25T17:44:00Z">
        <w:del w:id="4053" w:author="David Flynn" w:date="2019-09-24T14:25:00Z">
          <w:r w:rsidR="00CB51D0">
            <w:rPr>
              <w:szCs w:val="24"/>
              <w:lang w:val="en-CA" w:eastAsia="ja-JP"/>
            </w:rPr>
            <w:delText>=</w:delText>
          </w:r>
        </w:del>
      </w:ins>
      <w:ins w:id="4054" w:author="Sugio Toshiyasu" w:date="2019-07-25T17:45:00Z">
        <w:del w:id="4055" w:author="David Flynn" w:date="2019-09-24T14:25:00Z">
          <w:r w:rsidR="00CB51D0">
            <w:rPr>
              <w:szCs w:val="24"/>
              <w:lang w:val="en-CA" w:eastAsia="ja-JP"/>
            </w:rPr>
            <w:delText xml:space="preserve"> </w:delText>
          </w:r>
        </w:del>
      </w:ins>
      <w:ins w:id="4056" w:author="Sugio Toshiyasu" w:date="2019-07-25T17:44:00Z">
        <w:del w:id="4057" w:author="David Flynn" w:date="2019-09-24T14:25:00Z">
          <w:r w:rsidR="00CB51D0">
            <w:rPr>
              <w:szCs w:val="24"/>
              <w:lang w:val="en-CA" w:eastAsia="ja-JP"/>
            </w:rPr>
            <w:delText xml:space="preserve">0..num_layer </w:delText>
          </w:r>
        </w:del>
      </w:ins>
      <w:ins w:id="4058" w:author="Sugio Toshiyasu" w:date="2019-07-25T17:45:00Z">
        <w:del w:id="4059" w:author="David Flynn" w:date="2019-09-24T14:25:00Z">
          <w:r w:rsidR="00CB51D0" w:rsidRPr="00D527DE">
            <w:delText>−</w:delText>
          </w:r>
        </w:del>
      </w:ins>
      <w:ins w:id="4060" w:author="Sugio Toshiyasu" w:date="2019-07-25T17:44:00Z">
        <w:del w:id="4061" w:author="David Flynn" w:date="2019-09-24T14:25:00Z">
          <w:r w:rsidR="00CB51D0">
            <w:rPr>
              <w:szCs w:val="24"/>
              <w:lang w:val="en-CA" w:eastAsia="ja-JP"/>
            </w:rPr>
            <w:delText xml:space="preserve"> 1</w:delText>
          </w:r>
        </w:del>
      </w:ins>
      <w:del w:id="4062" w:author="David Flynn" w:date="2019-09-24T14:25:00Z">
        <w:r w:rsidR="00C666BB" w:rsidRPr="00D527DE" w:rsidDel="00C666BB">
          <w:rPr>
            <w:szCs w:val="24"/>
            <w:lang w:val="en-CA" w:eastAsia="ja-JP"/>
          </w:rPr>
          <w:delText xml:space="preserve"> </w:delText>
        </w:r>
        <w:r w:rsidRPr="00D527DE">
          <w:rPr>
            <w:szCs w:val="24"/>
            <w:lang w:val="en-CA" w:eastAsia="ja-JP"/>
          </w:rPr>
          <w:delText>specifying the inverse quantization step for the RAHT coefficient,</w:delText>
        </w:r>
      </w:del>
    </w:p>
    <w:p w14:paraId="5D5329BA" w14:textId="4791CC72" w:rsidR="00CB51D0" w:rsidRPr="00D527DE" w:rsidRDefault="00CB51D0">
      <w:pPr>
        <w:rPr>
          <w:del w:id="4063" w:author="David Flynn" w:date="2019-09-24T14:25:00Z"/>
          <w:szCs w:val="24"/>
          <w:lang w:val="en-CA"/>
        </w:rPr>
        <w:pPrChange w:id="4064" w:author="Nakagami, Ohji (SONY)" w:date="2019-09-25T08:47:00Z">
          <w:pPr>
            <w:pStyle w:val="3"/>
          </w:pPr>
        </w:pPrChange>
      </w:pPr>
      <w:ins w:id="4065" w:author="Sugio Toshiyasu" w:date="2019-07-25T17:45:00Z">
        <w:del w:id="4066" w:author="David Flynn" w:date="2019-09-24T14:25:00Z">
          <w:r>
            <w:rPr>
              <w:szCs w:val="24"/>
              <w:lang w:val="en-CA" w:eastAsia="ja-JP"/>
            </w:rPr>
            <w:tab/>
            <w:delText>a variable num_layer specifying the number of SliceQstepY,</w:delText>
          </w:r>
        </w:del>
      </w:ins>
    </w:p>
    <w:p w14:paraId="279C095D" w14:textId="7C63DAA2" w:rsidR="005674E8" w:rsidRPr="00D527DE" w:rsidRDefault="005674E8">
      <w:pPr>
        <w:rPr>
          <w:del w:id="4067" w:author="David Flynn" w:date="2019-09-24T14:25:00Z"/>
          <w:szCs w:val="24"/>
          <w:lang w:val="en-CA"/>
        </w:rPr>
        <w:pPrChange w:id="4068" w:author="Nakagami, Ohji (SONY)" w:date="2019-09-25T08:47:00Z">
          <w:pPr>
            <w:pStyle w:val="3"/>
          </w:pPr>
        </w:pPrChange>
      </w:pPr>
      <w:del w:id="4069" w:author="David Flynn" w:date="2019-09-24T14:25:00Z">
        <w:r w:rsidRPr="00D527DE">
          <w:rPr>
            <w:szCs w:val="24"/>
            <w:lang w:val="en-CA" w:eastAsia="ja-JP"/>
          </w:rPr>
          <w:tab/>
        </w:r>
        <w:r w:rsidR="006A0DDA" w:rsidRPr="00D527DE">
          <w:rPr>
            <w:szCs w:val="24"/>
            <w:lang w:val="en-CA" w:eastAsia="ja-JP"/>
          </w:rPr>
          <w:delText>a 2D</w:delText>
        </w:r>
        <w:r w:rsidR="008A3F89" w:rsidRPr="00D527DE">
          <w:rPr>
            <w:szCs w:val="24"/>
            <w:lang w:val="en-CA" w:eastAsia="ja-JP"/>
          </w:rPr>
          <w:delText xml:space="preserve"> </w:delText>
        </w:r>
        <w:r w:rsidRPr="00D527DE">
          <w:rPr>
            <w:szCs w:val="24"/>
            <w:lang w:val="en-CA" w:eastAsia="ja-JP"/>
          </w:rPr>
          <w:delText xml:space="preserve">array </w:delText>
        </w:r>
        <w:r w:rsidR="00D07037" w:rsidRPr="00D527DE">
          <w:rPr>
            <w:szCs w:val="24"/>
            <w:lang w:val="en-CA" w:eastAsia="ja-JP"/>
          </w:rPr>
          <w:delText>QuantValues</w:delText>
        </w:r>
        <w:r w:rsidRPr="00D527DE">
          <w:rPr>
            <w:szCs w:val="24"/>
            <w:lang w:val="en-CA" w:eastAsia="ja-JP"/>
          </w:rPr>
          <w:delText>[</w:delText>
        </w:r>
        <w:r w:rsidR="0084458B" w:rsidRPr="009334E7">
          <w:rPr>
            <w:szCs w:val="24"/>
            <w:lang w:val="en-US" w:eastAsia="ja-JP"/>
          </w:rPr>
          <w:delText> </w:delText>
        </w:r>
        <w:r w:rsidRPr="00D527DE">
          <w:rPr>
            <w:szCs w:val="24"/>
            <w:lang w:val="en-CA" w:eastAsia="ja-JP"/>
          </w:rPr>
          <w:delText>i</w:delText>
        </w:r>
        <w:r w:rsidR="0084458B" w:rsidRPr="009334E7">
          <w:rPr>
            <w:szCs w:val="24"/>
            <w:lang w:val="en-US" w:eastAsia="ja-JP"/>
          </w:rPr>
          <w:delText> </w:delText>
        </w:r>
        <w:r w:rsidRPr="00D527DE">
          <w:rPr>
            <w:szCs w:val="24"/>
            <w:lang w:val="en-CA" w:eastAsia="ja-JP"/>
          </w:rPr>
          <w:delText>]</w:delText>
        </w:r>
        <w:r w:rsidR="00F47E44" w:rsidRPr="00D527DE">
          <w:rPr>
            <w:lang w:val="en-CA" w:eastAsia="ja-JP"/>
          </w:rPr>
          <w:delText>[</w:delText>
        </w:r>
        <w:r w:rsidR="0084458B" w:rsidRPr="009334E7">
          <w:rPr>
            <w:lang w:val="en-US" w:eastAsia="ja-JP"/>
          </w:rPr>
          <w:delText> </w:delText>
        </w:r>
        <w:r w:rsidR="00020CCA" w:rsidRPr="00D527DE">
          <w:rPr>
            <w:szCs w:val="24"/>
            <w:lang w:val="en-CA" w:eastAsia="ja-JP"/>
          </w:rPr>
          <w:delText>a</w:delText>
        </w:r>
        <w:r w:rsidR="0084458B" w:rsidRPr="009334E7">
          <w:rPr>
            <w:szCs w:val="24"/>
            <w:lang w:val="en-US" w:eastAsia="ja-JP"/>
          </w:rPr>
          <w:delText> </w:delText>
        </w:r>
        <w:r w:rsidR="00F47E44" w:rsidRPr="00D527DE">
          <w:rPr>
            <w:szCs w:val="24"/>
            <w:lang w:val="en-CA" w:eastAsia="ja-JP"/>
          </w:rPr>
          <w:delText>]</w:delText>
        </w:r>
        <w:r w:rsidRPr="00D527DE">
          <w:rPr>
            <w:szCs w:val="24"/>
            <w:lang w:val="en-CA" w:eastAsia="ja-JP"/>
          </w:rPr>
          <w:delText xml:space="preserve"> </w:delText>
        </w:r>
        <w:r w:rsidR="00531C12" w:rsidRPr="00D527DE">
          <w:rPr>
            <w:lang w:val="en-CA" w:eastAsia="ja-JP"/>
          </w:rPr>
          <w:delText>with</w:delText>
        </w:r>
        <w:r w:rsidR="00531C12" w:rsidRPr="00D527DE">
          <w:delText xml:space="preserve"> </w:delText>
        </w:r>
        <w:r w:rsidRPr="00D527DE">
          <w:delText>i</w:delText>
        </w:r>
        <w:r w:rsidR="00531C12" w:rsidRPr="00D527DE">
          <w:delText> = </w:delText>
        </w:r>
        <w:r w:rsidRPr="00D527DE">
          <w:delText>0</w:delText>
        </w:r>
        <w:r w:rsidR="00531C12" w:rsidRPr="00D527DE">
          <w:delText>..</w:delText>
        </w:r>
        <w:r w:rsidR="002912E2" w:rsidRPr="00D527DE">
          <w:delText>PointNum</w:delText>
        </w:r>
        <w:r w:rsidR="00531C12" w:rsidRPr="00D527DE">
          <w:delText> </w:delText>
        </w:r>
        <w:r w:rsidRPr="00D527DE">
          <w:delText>−</w:delText>
        </w:r>
        <w:r w:rsidR="00531C12" w:rsidRPr="00D527DE">
          <w:delText> </w:delText>
        </w:r>
        <w:r w:rsidRPr="00D527DE">
          <w:delText>1</w:delText>
        </w:r>
        <w:r w:rsidR="00531C12" w:rsidRPr="00D527DE">
          <w:delText> </w:delText>
        </w:r>
        <w:r w:rsidRPr="00D527DE">
          <w:rPr>
            <w:szCs w:val="24"/>
            <w:lang w:val="en-CA" w:eastAsia="ja-JP"/>
          </w:rPr>
          <w:delText xml:space="preserve"> and </w:delText>
        </w:r>
        <w:r w:rsidR="00020CCA" w:rsidRPr="00D527DE">
          <w:rPr>
            <w:lang w:val="en-CA" w:eastAsia="ja-JP"/>
          </w:rPr>
          <w:delText>a</w:delText>
        </w:r>
        <w:r w:rsidR="00020CCA" w:rsidRPr="00D527DE">
          <w:delText> </w:delText>
        </w:r>
        <w:r w:rsidR="00531C12" w:rsidRPr="00D527DE">
          <w:delText>= </w:delText>
        </w:r>
        <w:r w:rsidRPr="00D527DE">
          <w:rPr>
            <w:lang w:val="en-CA" w:eastAsia="ja-JP"/>
          </w:rPr>
          <w:delText>0</w:delText>
        </w:r>
        <w:r w:rsidR="00531C12" w:rsidRPr="00D527DE">
          <w:rPr>
            <w:lang w:val="en-CA" w:eastAsia="ja-JP"/>
          </w:rPr>
          <w:delText>..</w:delText>
        </w:r>
        <w:r w:rsidRPr="00D527DE">
          <w:delText>attrCnt</w:delText>
        </w:r>
        <w:r w:rsidR="00531C12" w:rsidRPr="00D527DE">
          <w:delText> </w:delText>
        </w:r>
        <w:r w:rsidRPr="00D527DE">
          <w:delText>−</w:delText>
        </w:r>
        <w:r w:rsidR="00531C12" w:rsidRPr="00D527DE">
          <w:delText> </w:delText>
        </w:r>
        <w:r w:rsidRPr="00D527DE">
          <w:delText>1</w:delText>
        </w:r>
        <w:r w:rsidR="00DB2B25" w:rsidRPr="00D527DE">
          <w:rPr>
            <w:szCs w:val="24"/>
            <w:lang w:val="en-CA" w:eastAsia="ja-JP"/>
          </w:rPr>
          <w:delText xml:space="preserve"> specifying the quantized value of RAHT</w:delText>
        </w:r>
        <w:r w:rsidR="00C666BB" w:rsidRPr="00D527DE">
          <w:rPr>
            <w:szCs w:val="24"/>
            <w:lang w:val="en-CA" w:eastAsia="ja-JP"/>
          </w:rPr>
          <w:delText>,</w:delText>
        </w:r>
      </w:del>
    </w:p>
    <w:p w14:paraId="2753A32A" w14:textId="2D12DC0E" w:rsidR="00644DB2" w:rsidRPr="00D527DE" w:rsidRDefault="00644DB2">
      <w:pPr>
        <w:rPr>
          <w:del w:id="4070" w:author="David Flynn" w:date="2019-09-24T14:25:00Z"/>
          <w:noProof/>
          <w:lang w:val="en-CA"/>
        </w:rPr>
        <w:pPrChange w:id="4071" w:author="Nakagami, Ohji (SONY)" w:date="2019-09-25T08:47:00Z">
          <w:pPr>
            <w:pStyle w:val="3"/>
          </w:pPr>
        </w:pPrChange>
      </w:pPr>
      <w:del w:id="4072" w:author="David Flynn" w:date="2019-09-24T14:25:00Z">
        <w:r w:rsidRPr="00D527DE">
          <w:rPr>
            <w:noProof/>
            <w:lang w:val="en-CA" w:eastAsia="ja-JP"/>
          </w:rPr>
          <w:tab/>
        </w:r>
        <w:r w:rsidR="00DB2B25" w:rsidRPr="00D527DE">
          <w:rPr>
            <w:szCs w:val="24"/>
            <w:lang w:val="en-CA" w:eastAsia="ja-JP"/>
          </w:rPr>
          <w:delText>the</w:delText>
        </w:r>
        <w:r w:rsidRPr="00D527DE">
          <w:rPr>
            <w:noProof/>
            <w:lang w:val="en-CA" w:eastAsia="ja-JP"/>
          </w:rPr>
          <w:delText xml:space="preserve"> variable MaxDepth</w:delText>
        </w:r>
        <w:r w:rsidR="00C666BB" w:rsidRPr="00D527DE">
          <w:rPr>
            <w:noProof/>
            <w:lang w:val="en-CA" w:eastAsia="ja-JP"/>
          </w:rPr>
          <w:delText>,</w:delText>
        </w:r>
      </w:del>
    </w:p>
    <w:p w14:paraId="61E754D0" w14:textId="1220748D" w:rsidR="00531C12" w:rsidRPr="00D527DE" w:rsidRDefault="00644DB2">
      <w:pPr>
        <w:rPr>
          <w:del w:id="4073" w:author="David Flynn" w:date="2019-09-24T14:25:00Z"/>
          <w:szCs w:val="24"/>
          <w:lang w:val="en-CA"/>
        </w:rPr>
        <w:pPrChange w:id="4074" w:author="Nakagami, Ohji (SONY)" w:date="2019-09-25T08:47:00Z">
          <w:pPr>
            <w:pStyle w:val="3"/>
          </w:pPr>
        </w:pPrChange>
      </w:pPr>
      <w:del w:id="4075" w:author="David Flynn" w:date="2019-09-24T14:25:00Z">
        <w:r w:rsidRPr="00D527DE">
          <w:rPr>
            <w:szCs w:val="24"/>
            <w:lang w:val="en-CA" w:eastAsia="ja-JP"/>
          </w:rPr>
          <w:tab/>
        </w:r>
        <w:r w:rsidR="00DB2B25" w:rsidRPr="00D527DE">
          <w:rPr>
            <w:szCs w:val="24"/>
            <w:lang w:val="en-CA" w:eastAsia="ja-JP"/>
          </w:rPr>
          <w:delText>the</w:delText>
        </w:r>
        <w:r w:rsidR="005F7BF5" w:rsidRPr="00D527DE">
          <w:rPr>
            <w:szCs w:val="24"/>
            <w:lang w:val="en-CA" w:eastAsia="ja-JP"/>
          </w:rPr>
          <w:delText xml:space="preserve"> 2D</w:delText>
        </w:r>
        <w:r w:rsidRPr="00D527DE">
          <w:rPr>
            <w:szCs w:val="24"/>
            <w:lang w:val="en-CA" w:eastAsia="ja-JP"/>
          </w:rPr>
          <w:delText xml:space="preserve"> array Weight[</w:delText>
        </w:r>
        <w:r w:rsidR="0084458B" w:rsidRPr="009334E7">
          <w:rPr>
            <w:szCs w:val="24"/>
            <w:lang w:val="en-US" w:eastAsia="ja-JP"/>
          </w:rPr>
          <w:delText> </w:delText>
        </w:r>
        <w:r w:rsidRPr="00D527DE">
          <w:rPr>
            <w:szCs w:val="24"/>
            <w:lang w:val="en-CA" w:eastAsia="ja-JP"/>
          </w:rPr>
          <w:delText>d</w:delText>
        </w:r>
        <w:r w:rsidR="0084458B" w:rsidRPr="009334E7">
          <w:rPr>
            <w:szCs w:val="24"/>
            <w:lang w:val="en-US" w:eastAsia="ja-JP"/>
          </w:rPr>
          <w:delText> </w:delText>
        </w:r>
        <w:r w:rsidRPr="00D527DE">
          <w:rPr>
            <w:szCs w:val="24"/>
            <w:lang w:val="en-CA" w:eastAsia="ja-JP"/>
          </w:rPr>
          <w:delText>][</w:delText>
        </w:r>
        <w:r w:rsidR="0084458B" w:rsidRPr="009334E7">
          <w:rPr>
            <w:szCs w:val="24"/>
            <w:lang w:val="en-US" w:eastAsia="ja-JP"/>
          </w:rPr>
          <w:delText> </w:delText>
        </w:r>
        <w:r w:rsidRPr="00D527DE">
          <w:rPr>
            <w:szCs w:val="24"/>
            <w:lang w:val="en-CA" w:eastAsia="ja-JP"/>
          </w:rPr>
          <w:delText>i</w:delText>
        </w:r>
        <w:r w:rsidR="0084458B" w:rsidRPr="009334E7">
          <w:rPr>
            <w:szCs w:val="24"/>
            <w:lang w:val="en-US" w:eastAsia="ja-JP"/>
          </w:rPr>
          <w:delText> </w:delText>
        </w:r>
        <w:r w:rsidRPr="00D527DE">
          <w:rPr>
            <w:szCs w:val="24"/>
            <w:lang w:val="en-CA" w:eastAsia="ja-JP"/>
          </w:rPr>
          <w:delText>]</w:delText>
        </w:r>
        <w:r w:rsidRPr="00D527DE">
          <w:rPr>
            <w:lang w:val="en-CA" w:eastAsia="ja-JP"/>
          </w:rPr>
          <w:delText xml:space="preserve"> </w:delText>
        </w:r>
        <w:r w:rsidR="00531C12" w:rsidRPr="00D527DE">
          <w:rPr>
            <w:lang w:val="en-CA" w:eastAsia="ja-JP"/>
          </w:rPr>
          <w:delText>with</w:delText>
        </w:r>
        <w:r w:rsidR="00531C12" w:rsidRPr="00D527DE">
          <w:delText xml:space="preserve"> </w:delText>
        </w:r>
        <w:r w:rsidR="00BA0139" w:rsidRPr="00D527DE">
          <w:rPr>
            <w:lang w:val="en-CA" w:eastAsia="ja-JP"/>
          </w:rPr>
          <w:delText>d</w:delText>
        </w:r>
        <w:r w:rsidR="00BA0139" w:rsidRPr="00D527DE">
          <w:delText> = </w:delText>
        </w:r>
        <w:r w:rsidR="00BA0139" w:rsidRPr="00D527DE">
          <w:rPr>
            <w:lang w:val="en-CA" w:eastAsia="ja-JP"/>
          </w:rPr>
          <w:delText>0..</w:delText>
        </w:r>
        <w:r w:rsidR="00BA0139" w:rsidRPr="00D527DE">
          <w:rPr>
            <w:noProof/>
            <w:lang w:val="en-CA" w:eastAsia="ja-JP"/>
          </w:rPr>
          <w:delText>MaxDepth</w:delText>
        </w:r>
        <w:r w:rsidR="00BA0139" w:rsidRPr="00D527DE">
          <w:delText xml:space="preserve">− 1 and </w:delText>
        </w:r>
        <w:r w:rsidR="00531C12" w:rsidRPr="00D527DE">
          <w:delText>i = 0..</w:delText>
        </w:r>
        <w:r w:rsidR="002912E2" w:rsidRPr="00D527DE">
          <w:delText>PointNum</w:delText>
        </w:r>
        <w:r w:rsidR="00531C12" w:rsidRPr="00D527DE">
          <w:delText> − 1</w:delText>
        </w:r>
        <w:r w:rsidR="00531C12" w:rsidRPr="00D527DE">
          <w:rPr>
            <w:szCs w:val="24"/>
            <w:lang w:val="en-CA" w:eastAsia="ja-JP"/>
          </w:rPr>
          <w:delText>,</w:delText>
        </w:r>
      </w:del>
    </w:p>
    <w:p w14:paraId="1EA59AEC" w14:textId="67F4E277" w:rsidR="00531C12" w:rsidRPr="00D527DE" w:rsidRDefault="004A0305">
      <w:pPr>
        <w:rPr>
          <w:del w:id="4076" w:author="David Flynn" w:date="2019-09-24T14:25:00Z"/>
          <w:szCs w:val="24"/>
          <w:lang w:val="en-CA"/>
        </w:rPr>
        <w:pPrChange w:id="4077" w:author="Nakagami, Ohji (SONY)" w:date="2019-09-25T08:47:00Z">
          <w:pPr>
            <w:pStyle w:val="3"/>
          </w:pPr>
        </w:pPrChange>
      </w:pPr>
      <w:del w:id="4078" w:author="David Flynn" w:date="2019-09-24T14:25:00Z">
        <w:r w:rsidRPr="00D527DE">
          <w:rPr>
            <w:szCs w:val="24"/>
            <w:lang w:val="en-CA" w:eastAsia="ja-JP"/>
          </w:rPr>
          <w:tab/>
        </w:r>
        <w:r w:rsidR="00DB2B25" w:rsidRPr="00D527DE">
          <w:rPr>
            <w:szCs w:val="24"/>
            <w:lang w:val="en-CA" w:eastAsia="ja-JP"/>
          </w:rPr>
          <w:delText>the</w:delText>
        </w:r>
        <w:r w:rsidRPr="00D527DE">
          <w:rPr>
            <w:szCs w:val="24"/>
            <w:lang w:val="en-CA" w:eastAsia="ja-JP"/>
          </w:rPr>
          <w:delText xml:space="preserve"> 2D array </w:delText>
        </w:r>
        <w:r w:rsidR="00D07037" w:rsidRPr="00D527DE">
          <w:rPr>
            <w:szCs w:val="24"/>
            <w:lang w:val="en-CA" w:eastAsia="ja-JP"/>
          </w:rPr>
          <w:delText>McodeAtDepth</w:delText>
        </w:r>
        <w:r w:rsidRPr="00D527DE">
          <w:rPr>
            <w:szCs w:val="24"/>
            <w:lang w:val="en-CA" w:eastAsia="ja-JP"/>
          </w:rPr>
          <w:delText>[</w:delText>
        </w:r>
        <w:r w:rsidRPr="00D527DE">
          <w:rPr>
            <w:szCs w:val="24"/>
            <w:lang w:val="en-US" w:eastAsia="ja-JP"/>
          </w:rPr>
          <w:delText> </w:delText>
        </w:r>
        <w:r w:rsidRPr="00D527DE">
          <w:rPr>
            <w:szCs w:val="24"/>
            <w:lang w:val="en-CA" w:eastAsia="ja-JP"/>
          </w:rPr>
          <w:delText>d</w:delText>
        </w:r>
        <w:r w:rsidRPr="00D527DE">
          <w:rPr>
            <w:szCs w:val="24"/>
            <w:lang w:val="en-US" w:eastAsia="ja-JP"/>
          </w:rPr>
          <w:delText> </w:delText>
        </w:r>
        <w:r w:rsidRPr="00D527DE">
          <w:rPr>
            <w:szCs w:val="24"/>
            <w:lang w:val="en-CA" w:eastAsia="ja-JP"/>
          </w:rPr>
          <w:delText>][</w:delText>
        </w:r>
        <w:r w:rsidRPr="00D527DE">
          <w:rPr>
            <w:szCs w:val="24"/>
            <w:lang w:val="en-US" w:eastAsia="ja-JP"/>
          </w:rPr>
          <w:delText> </w:delText>
        </w:r>
        <w:r w:rsidRPr="00D527DE">
          <w:rPr>
            <w:szCs w:val="24"/>
            <w:lang w:val="en-CA" w:eastAsia="ja-JP"/>
          </w:rPr>
          <w:delText>i</w:delText>
        </w:r>
        <w:r w:rsidRPr="00D527DE">
          <w:rPr>
            <w:szCs w:val="24"/>
            <w:lang w:val="en-US" w:eastAsia="ja-JP"/>
          </w:rPr>
          <w:delText> </w:delText>
        </w:r>
        <w:r w:rsidRPr="00D527DE">
          <w:rPr>
            <w:szCs w:val="24"/>
            <w:lang w:val="en-CA" w:eastAsia="ja-JP"/>
          </w:rPr>
          <w:delText xml:space="preserve">] </w:delText>
        </w:r>
        <w:r w:rsidR="00531C12" w:rsidRPr="00D527DE">
          <w:rPr>
            <w:lang w:val="en-CA" w:eastAsia="ja-JP"/>
          </w:rPr>
          <w:delText>with</w:delText>
        </w:r>
        <w:r w:rsidR="00531C12" w:rsidRPr="00D527DE">
          <w:delText xml:space="preserve"> </w:delText>
        </w:r>
        <w:r w:rsidR="00BA0139" w:rsidRPr="00D527DE">
          <w:rPr>
            <w:lang w:val="en-CA" w:eastAsia="ja-JP"/>
          </w:rPr>
          <w:delText>d</w:delText>
        </w:r>
        <w:r w:rsidR="00BA0139" w:rsidRPr="00D527DE">
          <w:delText> = </w:delText>
        </w:r>
        <w:r w:rsidR="00BA0139" w:rsidRPr="00D527DE">
          <w:rPr>
            <w:lang w:val="en-CA" w:eastAsia="ja-JP"/>
          </w:rPr>
          <w:delText>0..</w:delText>
        </w:r>
        <w:r w:rsidR="00BA0139" w:rsidRPr="00D527DE">
          <w:rPr>
            <w:noProof/>
            <w:lang w:val="en-CA" w:eastAsia="ja-JP"/>
          </w:rPr>
          <w:delText>MaxDepth</w:delText>
        </w:r>
        <w:r w:rsidR="00BA0139" w:rsidRPr="00D527DE">
          <w:delText xml:space="preserve">− 1  and </w:delText>
        </w:r>
        <w:r w:rsidR="00531C12" w:rsidRPr="00D527DE">
          <w:delText>i = 0..</w:delText>
        </w:r>
        <w:r w:rsidR="002912E2" w:rsidRPr="00D527DE">
          <w:delText>PointNum</w:delText>
        </w:r>
        <w:r w:rsidR="00531C12" w:rsidRPr="00D527DE">
          <w:delText> − 1 </w:delText>
        </w:r>
        <w:r w:rsidR="00BA0139" w:rsidRPr="00D527DE">
          <w:rPr>
            <w:lang w:val="en-CA" w:eastAsia="ja-JP"/>
          </w:rPr>
          <w:delText>,</w:delText>
        </w:r>
      </w:del>
    </w:p>
    <w:p w14:paraId="127B8F00" w14:textId="7009A450" w:rsidR="00DF48A5" w:rsidRPr="00D527DE" w:rsidRDefault="00DF48A5">
      <w:pPr>
        <w:rPr>
          <w:del w:id="4079" w:author="David Flynn" w:date="2019-09-24T14:25:00Z"/>
          <w:szCs w:val="24"/>
          <w:lang w:val="en-CA"/>
        </w:rPr>
        <w:pPrChange w:id="4080" w:author="Nakagami, Ohji (SONY)" w:date="2019-09-25T08:47:00Z">
          <w:pPr>
            <w:pStyle w:val="3"/>
          </w:pPr>
        </w:pPrChange>
      </w:pPr>
      <w:del w:id="4081" w:author="David Flynn" w:date="2019-09-24T14:25:00Z">
        <w:r w:rsidRPr="00D527DE">
          <w:rPr>
            <w:szCs w:val="24"/>
            <w:lang w:val="en-CA" w:eastAsia="ja-JP"/>
          </w:rPr>
          <w:tab/>
        </w:r>
        <w:r w:rsidR="00DB2B25" w:rsidRPr="00D527DE">
          <w:rPr>
            <w:szCs w:val="24"/>
            <w:lang w:val="en-CA" w:eastAsia="ja-JP"/>
          </w:rPr>
          <w:delText>the</w:delText>
        </w:r>
        <w:r w:rsidRPr="00D527DE">
          <w:rPr>
            <w:szCs w:val="24"/>
            <w:lang w:val="en-CA" w:eastAsia="ja-JP"/>
          </w:rPr>
          <w:delText xml:space="preserve"> 1D array </w:delText>
        </w:r>
        <w:r w:rsidR="003E4AB3" w:rsidRPr="00D527DE">
          <w:rPr>
            <w:szCs w:val="24"/>
            <w:lang w:val="en-CA" w:eastAsia="ja-JP"/>
          </w:rPr>
          <w:delText>RAHT</w:delText>
        </w:r>
        <w:r w:rsidRPr="00D527DE">
          <w:rPr>
            <w:szCs w:val="24"/>
            <w:lang w:val="en-CA" w:eastAsia="ja-JP"/>
          </w:rPr>
          <w:delText>node[</w:delText>
        </w:r>
        <w:r w:rsidRPr="00D527DE">
          <w:rPr>
            <w:szCs w:val="24"/>
            <w:lang w:val="en-US" w:eastAsia="ja-JP"/>
          </w:rPr>
          <w:delText> </w:delText>
        </w:r>
        <w:r w:rsidRPr="00D527DE">
          <w:rPr>
            <w:szCs w:val="24"/>
            <w:lang w:val="en-CA" w:eastAsia="ja-JP"/>
          </w:rPr>
          <w:delText>d</w:delText>
        </w:r>
        <w:r w:rsidRPr="00D527DE">
          <w:rPr>
            <w:szCs w:val="24"/>
            <w:lang w:val="en-US" w:eastAsia="ja-JP"/>
          </w:rPr>
          <w:delText> </w:delText>
        </w:r>
        <w:r w:rsidRPr="00D527DE">
          <w:rPr>
            <w:szCs w:val="24"/>
            <w:lang w:val="en-CA" w:eastAsia="ja-JP"/>
          </w:rPr>
          <w:delText>]</w:delText>
        </w:r>
        <w:r w:rsidR="00BA0139" w:rsidRPr="00D527DE">
          <w:rPr>
            <w:szCs w:val="24"/>
            <w:lang w:val="en-CA" w:eastAsia="ja-JP"/>
          </w:rPr>
          <w:delText xml:space="preserve"> with</w:delText>
        </w:r>
        <w:r w:rsidRPr="00D527DE">
          <w:rPr>
            <w:szCs w:val="24"/>
            <w:lang w:val="en-CA" w:eastAsia="ja-JP"/>
          </w:rPr>
          <w:delText xml:space="preserve"> </w:delText>
        </w:r>
        <w:r w:rsidR="00BA0139" w:rsidRPr="00D527DE">
          <w:rPr>
            <w:lang w:val="en-CA" w:eastAsia="ja-JP"/>
          </w:rPr>
          <w:delText>d</w:delText>
        </w:r>
        <w:r w:rsidR="00BA0139" w:rsidRPr="00D527DE">
          <w:delText> = </w:delText>
        </w:r>
        <w:r w:rsidR="00BA0139" w:rsidRPr="00D527DE">
          <w:rPr>
            <w:lang w:val="en-CA" w:eastAsia="ja-JP"/>
          </w:rPr>
          <w:delText>0..</w:delText>
        </w:r>
        <w:r w:rsidR="00BA0139" w:rsidRPr="00D527DE">
          <w:rPr>
            <w:noProof/>
            <w:lang w:val="en-CA" w:eastAsia="ja-JP"/>
          </w:rPr>
          <w:delText>MaxDepth</w:delText>
        </w:r>
        <w:r w:rsidR="00BA0139" w:rsidRPr="00D527DE">
          <w:delText>− 1</w:delText>
        </w:r>
        <w:r w:rsidRPr="00D527DE">
          <w:rPr>
            <w:szCs w:val="24"/>
            <w:lang w:val="en-CA" w:eastAsia="ja-JP"/>
          </w:rPr>
          <w:delText>.</w:delText>
        </w:r>
      </w:del>
    </w:p>
    <w:p w14:paraId="3CF1764B" w14:textId="61DAD652" w:rsidR="0014508F" w:rsidRPr="00D527DE" w:rsidRDefault="0014508F">
      <w:pPr>
        <w:rPr>
          <w:del w:id="4082" w:author="David Flynn" w:date="2019-09-24T14:25:00Z"/>
          <w:szCs w:val="24"/>
          <w:lang w:val="en-CA"/>
        </w:rPr>
        <w:pPrChange w:id="4083" w:author="Nakagami, Ohji (SONY)" w:date="2019-09-25T08:47:00Z">
          <w:pPr>
            <w:pStyle w:val="3"/>
          </w:pPr>
        </w:pPrChange>
      </w:pPr>
      <w:del w:id="4084" w:author="David Flynn" w:date="2019-09-24T14:25:00Z">
        <w:r w:rsidRPr="00D527DE">
          <w:rPr>
            <w:lang w:val="en-CA" w:eastAsia="ja-JP"/>
          </w:rPr>
          <w:tab/>
          <w:delText>[</w:delText>
        </w:r>
        <w:r w:rsidRPr="00D527DE">
          <w:rPr>
            <w:highlight w:val="yellow"/>
            <w:lang w:val="en-CA" w:eastAsia="ja-JP"/>
          </w:rPr>
          <w:delText>Ed</w:delText>
        </w:r>
        <w:r w:rsidRPr="00D527DE">
          <w:rPr>
            <w:lang w:val="en-CA" w:eastAsia="ja-JP"/>
          </w:rPr>
          <w:delText>. AttrCnt should be defined as a global variable for the active aps]</w:delText>
        </w:r>
      </w:del>
    </w:p>
    <w:p w14:paraId="451B677E" w14:textId="2CE9C371" w:rsidR="00531C12" w:rsidRPr="00D527DE" w:rsidRDefault="00087EC2">
      <w:pPr>
        <w:rPr>
          <w:del w:id="4085" w:author="David Flynn" w:date="2019-09-24T14:25:00Z"/>
          <w:szCs w:val="24"/>
          <w:lang w:val="en-CA"/>
        </w:rPr>
        <w:pPrChange w:id="4086" w:author="Nakagami, Ohji (SONY)" w:date="2019-09-25T08:47:00Z">
          <w:pPr>
            <w:pStyle w:val="3"/>
          </w:pPr>
        </w:pPrChange>
      </w:pPr>
      <w:del w:id="4087" w:author="David Flynn" w:date="2019-09-24T14:25:00Z">
        <w:r w:rsidRPr="00D527DE">
          <w:rPr>
            <w:szCs w:val="24"/>
            <w:lang w:val="en-CA" w:eastAsia="ja-JP"/>
          </w:rPr>
          <w:delText>Output of the process is</w:delText>
        </w:r>
        <w:r w:rsidR="00AB3E0C" w:rsidRPr="00D527DE">
          <w:rPr>
            <w:szCs w:val="24"/>
            <w:lang w:val="en-CA" w:eastAsia="ja-JP"/>
          </w:rPr>
          <w:delText xml:space="preserve"> </w:delText>
        </w:r>
        <w:r w:rsidR="00BB0534" w:rsidRPr="00D527DE">
          <w:rPr>
            <w:lang w:val="en-CA" w:eastAsia="ja-JP"/>
          </w:rPr>
          <w:delText>the decoded</w:delText>
        </w:r>
        <w:r w:rsidR="00F313FF" w:rsidRPr="00D527DE">
          <w:rPr>
            <w:lang w:val="en-CA" w:eastAsia="ja-JP"/>
          </w:rPr>
          <w:delText xml:space="preserve"> </w:delText>
        </w:r>
        <w:r w:rsidR="004878B7" w:rsidRPr="00D527DE">
          <w:rPr>
            <w:lang w:val="en-CA" w:eastAsia="ja-JP"/>
          </w:rPr>
          <w:delText xml:space="preserve">point cloud </w:delText>
        </w:r>
        <w:r w:rsidR="00F313FF" w:rsidRPr="00D527DE">
          <w:rPr>
            <w:lang w:val="en-CA" w:eastAsia="ja-JP"/>
          </w:rPr>
          <w:delText xml:space="preserve">attribute </w:delText>
        </w:r>
        <w:r w:rsidR="001636E9" w:rsidRPr="00D527DE">
          <w:rPr>
            <w:lang w:val="en-CA"/>
          </w:rPr>
          <w:delText>PointAttr</w:delText>
        </w:r>
        <w:r w:rsidR="001636E9" w:rsidRPr="00D527DE">
          <w:rPr>
            <w:lang w:val="en-CA" w:eastAsia="ja-JP"/>
          </w:rPr>
          <w:delText>[</w:delText>
        </w:r>
        <w:r w:rsidR="00041F73" w:rsidRPr="009334E7">
          <w:rPr>
            <w:lang w:val="en-US" w:eastAsia="ja-JP"/>
          </w:rPr>
          <w:delText> </w:delText>
        </w:r>
        <w:r w:rsidR="001636E9" w:rsidRPr="00D527DE">
          <w:rPr>
            <w:lang w:val="en-CA" w:eastAsia="ja-JP"/>
          </w:rPr>
          <w:delText>i</w:delText>
        </w:r>
        <w:r w:rsidR="00041F73" w:rsidRPr="009334E7">
          <w:rPr>
            <w:lang w:val="en-US" w:eastAsia="ja-JP"/>
          </w:rPr>
          <w:delText> </w:delText>
        </w:r>
        <w:r w:rsidR="001636E9" w:rsidRPr="00D527DE">
          <w:rPr>
            <w:lang w:val="en-CA" w:eastAsia="ja-JP"/>
          </w:rPr>
          <w:delText>]</w:delText>
        </w:r>
        <w:r w:rsidR="00F313FF" w:rsidRPr="00D527DE">
          <w:rPr>
            <w:lang w:val="en-CA" w:eastAsia="ja-JP"/>
          </w:rPr>
          <w:delText>[</w:delText>
        </w:r>
        <w:r w:rsidR="00041F73" w:rsidRPr="009334E7">
          <w:rPr>
            <w:lang w:val="en-US" w:eastAsia="ja-JP"/>
          </w:rPr>
          <w:delText> </w:delText>
        </w:r>
        <w:r w:rsidR="00020CCA" w:rsidRPr="00D527DE">
          <w:rPr>
            <w:szCs w:val="24"/>
            <w:lang w:val="en-CA" w:eastAsia="ja-JP"/>
          </w:rPr>
          <w:delText>a</w:delText>
        </w:r>
        <w:r w:rsidR="00041F73" w:rsidRPr="009334E7">
          <w:rPr>
            <w:szCs w:val="24"/>
            <w:lang w:val="en-US" w:eastAsia="ja-JP"/>
          </w:rPr>
          <w:delText> </w:delText>
        </w:r>
        <w:r w:rsidR="00F313FF" w:rsidRPr="00D527DE">
          <w:rPr>
            <w:lang w:val="en-CA" w:eastAsia="ja-JP"/>
          </w:rPr>
          <w:delText>],</w:delText>
        </w:r>
        <w:r w:rsidR="00041F73" w:rsidRPr="00D527DE">
          <w:rPr>
            <w:lang w:val="en-CA" w:eastAsia="ja-JP"/>
          </w:rPr>
          <w:delText xml:space="preserve"> </w:delText>
        </w:r>
        <w:r w:rsidR="00531C12" w:rsidRPr="00D527DE">
          <w:rPr>
            <w:lang w:val="en-CA" w:eastAsia="ja-JP"/>
          </w:rPr>
          <w:delText>with</w:delText>
        </w:r>
        <w:r w:rsidR="00531C12" w:rsidRPr="00D527DE">
          <w:delText xml:space="preserve"> i = 0..</w:delText>
        </w:r>
        <w:r w:rsidR="002912E2" w:rsidRPr="00D527DE">
          <w:delText>PointNum</w:delText>
        </w:r>
        <w:r w:rsidR="00531C12" w:rsidRPr="00D527DE">
          <w:delText> − 1 </w:delText>
        </w:r>
        <w:r w:rsidR="00531C12" w:rsidRPr="00D527DE">
          <w:rPr>
            <w:szCs w:val="24"/>
            <w:lang w:val="en-CA" w:eastAsia="ja-JP"/>
          </w:rPr>
          <w:delText xml:space="preserve"> and </w:delText>
        </w:r>
        <w:r w:rsidR="00020CCA" w:rsidRPr="00D527DE">
          <w:rPr>
            <w:lang w:val="en-CA" w:eastAsia="ja-JP"/>
          </w:rPr>
          <w:delText>a</w:delText>
        </w:r>
        <w:r w:rsidR="00531C12" w:rsidRPr="00D527DE">
          <w:delText> = </w:delText>
        </w:r>
        <w:r w:rsidR="00531C12" w:rsidRPr="00D527DE">
          <w:rPr>
            <w:lang w:val="en-CA" w:eastAsia="ja-JP"/>
          </w:rPr>
          <w:delText>0..</w:delText>
        </w:r>
        <w:r w:rsidR="00BA0139" w:rsidRPr="00D527DE">
          <w:rPr>
            <w:noProof/>
            <w:lang w:val="en-CA" w:eastAsia="ja-JP"/>
          </w:rPr>
          <w:delText>attrCnt</w:delText>
        </w:r>
        <w:r w:rsidR="00BA0139" w:rsidRPr="00D527DE">
          <w:delText> </w:delText>
        </w:r>
        <w:r w:rsidR="00531C12" w:rsidRPr="00D527DE">
          <w:delText>− 1</w:delText>
        </w:r>
      </w:del>
    </w:p>
    <w:p w14:paraId="29872CF1" w14:textId="618D65AF" w:rsidR="00036FAA" w:rsidRPr="00D527DE" w:rsidRDefault="00036FAA">
      <w:pPr>
        <w:rPr>
          <w:del w:id="4088" w:author="David Flynn" w:date="2019-09-24T14:25:00Z"/>
          <w:szCs w:val="24"/>
          <w:lang w:val="en-CA"/>
        </w:rPr>
        <w:pPrChange w:id="4089" w:author="Nakagami, Ohji (SONY)" w:date="2019-09-25T08:47:00Z">
          <w:pPr>
            <w:pStyle w:val="3"/>
          </w:pPr>
        </w:pPrChange>
      </w:pPr>
      <w:del w:id="4090" w:author="David Flynn" w:date="2019-09-24T14:25:00Z">
        <w:r w:rsidRPr="00D527DE">
          <w:rPr>
            <w:szCs w:val="24"/>
            <w:lang w:val="en-CA" w:eastAsia="ja-JP"/>
          </w:rPr>
          <w:delText>A variable N is initialized to RAHTnode[</w:delText>
        </w:r>
        <w:r w:rsidRPr="00D527DE">
          <w:rPr>
            <w:szCs w:val="24"/>
            <w:lang w:val="en-US" w:eastAsia="ja-JP"/>
          </w:rPr>
          <w:delText> </w:delText>
        </w:r>
        <w:r w:rsidRPr="00D527DE">
          <w:rPr>
            <w:noProof/>
            <w:lang w:val="en-CA" w:eastAsia="ja-JP"/>
          </w:rPr>
          <w:delText>MaxDepth</w:delText>
        </w:r>
        <w:r w:rsidRPr="00D527DE">
          <w:rPr>
            <w:szCs w:val="24"/>
            <w:lang w:val="en-US" w:eastAsia="ja-JP"/>
          </w:rPr>
          <w:delText> </w:delText>
        </w:r>
        <w:r w:rsidRPr="00D527DE">
          <w:rPr>
            <w:szCs w:val="24"/>
            <w:lang w:val="en-CA" w:eastAsia="ja-JP"/>
          </w:rPr>
          <w:delText>].</w:delText>
        </w:r>
      </w:del>
    </w:p>
    <w:p w14:paraId="6393BC13" w14:textId="2A1C7F67" w:rsidR="00A65E4C" w:rsidRPr="00D527DE" w:rsidRDefault="00A65E4C">
      <w:pPr>
        <w:rPr>
          <w:del w:id="4091" w:author="David Flynn" w:date="2019-09-24T14:25:00Z"/>
          <w:szCs w:val="24"/>
          <w:lang w:val="en-CA"/>
        </w:rPr>
        <w:pPrChange w:id="4092" w:author="Nakagami, Ohji (SONY)" w:date="2019-09-25T08:47:00Z">
          <w:pPr>
            <w:pStyle w:val="3"/>
          </w:pPr>
        </w:pPrChange>
      </w:pPr>
      <w:del w:id="4093" w:author="David Flynn" w:date="2019-09-24T14:25:00Z">
        <w:r w:rsidRPr="00D527DE">
          <w:rPr>
            <w:szCs w:val="24"/>
            <w:lang w:val="en-CA" w:eastAsia="ja-JP"/>
          </w:rPr>
          <w:delText xml:space="preserve">A 2D array </w:delText>
        </w:r>
        <w:r w:rsidR="00D03C04" w:rsidRPr="00D527DE">
          <w:rPr>
            <w:lang w:val="en-CA" w:eastAsia="ja-JP"/>
          </w:rPr>
          <w:delText>AttributeBuffer</w:delText>
        </w:r>
        <w:r w:rsidRPr="00D527DE">
          <w:rPr>
            <w:szCs w:val="24"/>
            <w:lang w:val="en-CA" w:eastAsia="ja-JP"/>
          </w:rPr>
          <w:delText>[</w:delText>
        </w:r>
        <w:r w:rsidRPr="00D527DE">
          <w:rPr>
            <w:szCs w:val="24"/>
            <w:lang w:val="en-US" w:eastAsia="ja-JP"/>
          </w:rPr>
          <w:delText> </w:delText>
        </w:r>
        <w:r w:rsidR="00531C12" w:rsidRPr="00D527DE">
          <w:rPr>
            <w:szCs w:val="24"/>
            <w:lang w:val="en-US" w:eastAsia="ja-JP"/>
          </w:rPr>
          <w:delText>i</w:delText>
        </w:r>
        <w:r w:rsidR="00531C12" w:rsidRPr="00D527DE">
          <w:delText> </w:delText>
        </w:r>
        <w:r w:rsidRPr="00D527DE">
          <w:rPr>
            <w:szCs w:val="24"/>
            <w:lang w:val="en-CA" w:eastAsia="ja-JP"/>
          </w:rPr>
          <w:delText>][</w:delText>
        </w:r>
        <w:r w:rsidRPr="00D527DE">
          <w:rPr>
            <w:szCs w:val="24"/>
            <w:lang w:val="en-US" w:eastAsia="ja-JP"/>
          </w:rPr>
          <w:delText> </w:delText>
        </w:r>
        <w:r w:rsidR="00531C12" w:rsidRPr="00D527DE">
          <w:rPr>
            <w:szCs w:val="24"/>
            <w:lang w:val="en-US" w:eastAsia="ja-JP"/>
          </w:rPr>
          <w:delText>a </w:delText>
        </w:r>
        <w:r w:rsidRPr="00D527DE">
          <w:rPr>
            <w:szCs w:val="24"/>
            <w:lang w:val="en-CA" w:eastAsia="ja-JP"/>
          </w:rPr>
          <w:delText>]</w:delText>
        </w:r>
        <w:r w:rsidR="00531C12" w:rsidRPr="00D527DE">
          <w:rPr>
            <w:lang w:val="en-CA" w:eastAsia="ja-JP"/>
          </w:rPr>
          <w:delText xml:space="preserve"> with</w:delText>
        </w:r>
        <w:r w:rsidR="00531C12" w:rsidRPr="00D527DE">
          <w:delText xml:space="preserve">  i = 0..</w:delText>
        </w:r>
        <w:r w:rsidR="002912E2" w:rsidRPr="00D527DE">
          <w:delText>PointNum</w:delText>
        </w:r>
        <w:r w:rsidR="00531C12" w:rsidRPr="00D527DE">
          <w:delText> – 1 and a = 0..attrCnt</w:delText>
        </w:r>
        <w:r w:rsidR="004F31F1" w:rsidRPr="00D527DE">
          <w:delText> − 1</w:delText>
        </w:r>
        <w:r w:rsidR="00531C12" w:rsidRPr="00D527DE">
          <w:delText> </w:delText>
        </w:r>
        <w:r w:rsidRPr="00D527DE">
          <w:rPr>
            <w:szCs w:val="24"/>
            <w:lang w:val="en-CA" w:eastAsia="ja-JP"/>
          </w:rPr>
          <w:delText xml:space="preserve"> is initialized as follows:</w:delText>
        </w:r>
      </w:del>
    </w:p>
    <w:p w14:paraId="5B5984D4" w14:textId="221166EB" w:rsidR="00A65E4C" w:rsidRPr="00D527DE" w:rsidRDefault="00A65E4C">
      <w:pPr>
        <w:rPr>
          <w:del w:id="4094" w:author="David Flynn" w:date="2019-09-24T14:25:00Z"/>
        </w:rPr>
        <w:pPrChange w:id="4095" w:author="Nakagami, Ohji (SONY)" w:date="2019-09-25T08:47:00Z">
          <w:pPr>
            <w:pStyle w:val="3"/>
          </w:pPr>
        </w:pPrChange>
      </w:pPr>
      <w:del w:id="4096" w:author="David Flynn" w:date="2019-09-24T14:25:00Z">
        <w:r w:rsidRPr="00D527DE">
          <w:rPr>
            <w:szCs w:val="24"/>
            <w:lang w:val="en-CA" w:eastAsia="ja-JP"/>
          </w:rPr>
          <w:tab/>
        </w:r>
        <w:r w:rsidR="00D03C04" w:rsidRPr="00D527DE">
          <w:rPr>
            <w:lang w:val="en-CA" w:eastAsia="ja-JP"/>
          </w:rPr>
          <w:delText>AttributeBuffer</w:delText>
        </w:r>
        <w:r w:rsidRPr="00D527DE">
          <w:rPr>
            <w:lang w:val="en-CA"/>
          </w:rPr>
          <w:delText>[</w:delText>
        </w:r>
        <w:r w:rsidR="000A0A6D" w:rsidRPr="00D527DE">
          <w:rPr>
            <w:lang w:val="en-CA"/>
          </w:rPr>
          <w:delText> </w:delText>
        </w:r>
        <w:r w:rsidR="009F76F7" w:rsidRPr="00D527DE">
          <w:rPr>
            <w:lang w:val="en-CA"/>
          </w:rPr>
          <w:delText>i</w:delText>
        </w:r>
        <w:r w:rsidR="000A0A6D" w:rsidRPr="00D527DE">
          <w:rPr>
            <w:lang w:val="en-CA"/>
          </w:rPr>
          <w:delText> </w:delText>
        </w:r>
        <w:r w:rsidRPr="00D527DE">
          <w:rPr>
            <w:lang w:val="en-CA"/>
          </w:rPr>
          <w:delText>][</w:delText>
        </w:r>
        <w:r w:rsidR="000A0A6D" w:rsidRPr="00D527DE">
          <w:rPr>
            <w:lang w:val="en-CA"/>
          </w:rPr>
          <w:delText> </w:delText>
        </w:r>
        <w:r w:rsidR="009F76F7" w:rsidRPr="00D527DE">
          <w:rPr>
            <w:lang w:val="en-CA"/>
          </w:rPr>
          <w:delText>a</w:delText>
        </w:r>
        <w:r w:rsidR="000A0A6D" w:rsidRPr="00D527DE">
          <w:rPr>
            <w:lang w:val="en-CA"/>
          </w:rPr>
          <w:delText> </w:delText>
        </w:r>
        <w:r w:rsidRPr="00D527DE">
          <w:rPr>
            <w:lang w:val="en-CA"/>
          </w:rPr>
          <w:delText>]</w:delText>
        </w:r>
        <w:r w:rsidR="000A0A6D" w:rsidRPr="00D527DE">
          <w:delText> </w:delText>
        </w:r>
        <w:r w:rsidRPr="00D527DE">
          <w:delText>=</w:delText>
        </w:r>
        <w:r w:rsidR="000A0A6D" w:rsidRPr="00D527DE">
          <w:delText> </w:delText>
        </w:r>
        <w:r w:rsidR="00D07037" w:rsidRPr="00D527DE">
          <w:rPr>
            <w:szCs w:val="24"/>
            <w:lang w:val="en-CA" w:eastAsia="ja-JP"/>
          </w:rPr>
          <w:delText>QuantValues</w:delText>
        </w:r>
        <w:r w:rsidR="000A0A6D" w:rsidRPr="00D527DE">
          <w:rPr>
            <w:lang w:val="en-CA"/>
          </w:rPr>
          <w:delText>[ i ][ a ]</w:delText>
        </w:r>
      </w:del>
    </w:p>
    <w:p w14:paraId="3AEDB927" w14:textId="37CC90E1" w:rsidR="00531C12" w:rsidRPr="00D527DE" w:rsidRDefault="00531C12">
      <w:pPr>
        <w:rPr>
          <w:del w:id="4097" w:author="David Flynn" w:date="2019-09-24T14:25:00Z"/>
          <w:szCs w:val="24"/>
          <w:lang w:val="en-CA"/>
        </w:rPr>
        <w:pPrChange w:id="4098" w:author="Nakagami, Ohji (SONY)" w:date="2019-09-25T08:47:00Z">
          <w:pPr>
            <w:pStyle w:val="3"/>
          </w:pPr>
        </w:pPrChange>
      </w:pPr>
      <w:del w:id="4099" w:author="David Flynn" w:date="2019-09-24T14:25:00Z">
        <w:r w:rsidRPr="00D527DE">
          <w:rPr>
            <w:szCs w:val="24"/>
            <w:lang w:val="en-CA" w:eastAsia="ja-JP"/>
          </w:rPr>
          <w:delText xml:space="preserve">The DC component </w:delText>
        </w:r>
        <w:r w:rsidRPr="00D527DE">
          <w:rPr>
            <w:lang w:val="en-CA" w:eastAsia="ja-JP"/>
          </w:rPr>
          <w:delText>AttributeBuffer[</w:delText>
        </w:r>
        <w:r w:rsidRPr="00D527DE">
          <w:rPr>
            <w:lang w:val="en-US" w:eastAsia="ja-JP"/>
          </w:rPr>
          <w:delText> </w:delText>
        </w:r>
        <w:r w:rsidRPr="00D527DE">
          <w:rPr>
            <w:lang w:val="en-CA" w:eastAsia="ja-JP"/>
          </w:rPr>
          <w:delText>0</w:delText>
        </w:r>
        <w:r w:rsidRPr="00D527DE">
          <w:rPr>
            <w:lang w:val="en-US" w:eastAsia="ja-JP"/>
          </w:rPr>
          <w:delText> </w:delText>
        </w:r>
        <w:r w:rsidRPr="00D527DE">
          <w:rPr>
            <w:lang w:val="en-CA" w:eastAsia="ja-JP"/>
          </w:rPr>
          <w:delText>][</w:delText>
        </w:r>
        <w:r w:rsidRPr="00D527DE">
          <w:rPr>
            <w:lang w:val="en-US" w:eastAsia="ja-JP"/>
          </w:rPr>
          <w:delText> </w:delText>
        </w:r>
        <w:r w:rsidRPr="00D527DE">
          <w:rPr>
            <w:lang w:val="en-CA" w:eastAsia="ja-JP"/>
          </w:rPr>
          <w:delText>a</w:delText>
        </w:r>
        <w:r w:rsidRPr="00D527DE">
          <w:rPr>
            <w:lang w:val="en-US" w:eastAsia="ja-JP"/>
          </w:rPr>
          <w:delText> </w:delText>
        </w:r>
        <w:r w:rsidRPr="00D527DE">
          <w:rPr>
            <w:lang w:val="en-CA" w:eastAsia="ja-JP"/>
          </w:rPr>
          <w:delText>]</w:delText>
        </w:r>
        <w:r w:rsidRPr="00D527DE">
          <w:rPr>
            <w:szCs w:val="24"/>
            <w:lang w:val="en-CA" w:eastAsia="ja-JP"/>
          </w:rPr>
          <w:delText xml:space="preserve"> with </w:delText>
        </w:r>
        <w:r w:rsidRPr="00D527DE">
          <w:delText>a = 0..attrCnt</w:delText>
        </w:r>
        <w:r w:rsidR="004878B7" w:rsidRPr="00D527DE">
          <w:delText> − 1</w:delText>
        </w:r>
        <w:r w:rsidRPr="00D527DE">
          <w:delText> </w:delText>
        </w:r>
        <w:r w:rsidRPr="00D527DE">
          <w:rPr>
            <w:szCs w:val="24"/>
            <w:lang w:val="en-CA" w:eastAsia="ja-JP"/>
          </w:rPr>
          <w:delText xml:space="preserve"> is scaled as follows:</w:delText>
        </w:r>
      </w:del>
    </w:p>
    <w:p w14:paraId="33CBF790" w14:textId="01A17B1E" w:rsidR="009F76F7" w:rsidRPr="00D527DE" w:rsidRDefault="009F76F7">
      <w:pPr>
        <w:rPr>
          <w:del w:id="4100" w:author="David Flynn" w:date="2019-09-24T14:25:00Z"/>
          <w:lang w:val="en-CA"/>
        </w:rPr>
        <w:pPrChange w:id="4101" w:author="Nakagami, Ohji (SONY)" w:date="2019-09-25T08:47:00Z">
          <w:pPr>
            <w:pStyle w:val="3"/>
          </w:pPr>
        </w:pPrChange>
      </w:pPr>
      <w:del w:id="4102" w:author="David Flynn" w:date="2019-09-24T14:25:00Z">
        <w:r w:rsidRPr="00D527DE">
          <w:rPr>
            <w:szCs w:val="24"/>
            <w:lang w:val="en-CA" w:eastAsia="ja-JP"/>
          </w:rPr>
          <w:tab/>
        </w:r>
        <w:r w:rsidR="00D03C04" w:rsidRPr="00D527DE">
          <w:rPr>
            <w:lang w:val="en-CA" w:eastAsia="ja-JP"/>
          </w:rPr>
          <w:delText>AttributeBuffer</w:delText>
        </w:r>
        <w:r w:rsidRPr="00D527DE">
          <w:rPr>
            <w:lang w:val="en-CA" w:eastAsia="ja-JP"/>
          </w:rPr>
          <w:delText>[</w:delText>
        </w:r>
        <w:r w:rsidR="000A0A6D" w:rsidRPr="00D527DE">
          <w:rPr>
            <w:lang w:val="en-US" w:eastAsia="ja-JP"/>
          </w:rPr>
          <w:delText> </w:delText>
        </w:r>
        <w:r w:rsidRPr="00D527DE">
          <w:rPr>
            <w:lang w:val="en-CA" w:eastAsia="ja-JP"/>
          </w:rPr>
          <w:delText>0</w:delText>
        </w:r>
        <w:r w:rsidR="000A0A6D" w:rsidRPr="00D527DE">
          <w:rPr>
            <w:lang w:val="en-US" w:eastAsia="ja-JP"/>
          </w:rPr>
          <w:delText> </w:delText>
        </w:r>
        <w:r w:rsidRPr="00D527DE">
          <w:rPr>
            <w:lang w:val="en-CA" w:eastAsia="ja-JP"/>
          </w:rPr>
          <w:delText>][</w:delText>
        </w:r>
        <w:r w:rsidR="000A0A6D" w:rsidRPr="00D527DE">
          <w:rPr>
            <w:lang w:val="en-US" w:eastAsia="ja-JP"/>
          </w:rPr>
          <w:delText> </w:delText>
        </w:r>
        <w:r w:rsidRPr="00D527DE">
          <w:rPr>
            <w:lang w:val="en-CA" w:eastAsia="ja-JP"/>
          </w:rPr>
          <w:delText>a</w:delText>
        </w:r>
        <w:r w:rsidR="000A0A6D" w:rsidRPr="00D527DE">
          <w:rPr>
            <w:lang w:val="en-US" w:eastAsia="ja-JP"/>
          </w:rPr>
          <w:delText> </w:delText>
        </w:r>
        <w:r w:rsidRPr="00D527DE">
          <w:rPr>
            <w:lang w:val="en-CA" w:eastAsia="ja-JP"/>
          </w:rPr>
          <w:delText>]</w:delText>
        </w:r>
        <w:r w:rsidR="00D07037" w:rsidRPr="00D527DE">
          <w:rPr>
            <w:lang w:val="en-US" w:eastAsia="ja-JP"/>
          </w:rPr>
          <w:delText xml:space="preserve">  </w:delText>
        </w:r>
        <w:r w:rsidR="00D07037" w:rsidRPr="00D527DE">
          <w:rPr>
            <w:lang w:val="en-CA" w:eastAsia="ja-JP"/>
          </w:rPr>
          <w:delText>*</w:delText>
        </w:r>
        <w:r w:rsidR="00D07037" w:rsidRPr="00D527DE">
          <w:delText> </w:delText>
        </w:r>
        <w:r w:rsidRPr="00D527DE">
          <w:rPr>
            <w:lang w:val="en-CA" w:eastAsia="ja-JP"/>
          </w:rPr>
          <w:delText>=</w:delText>
        </w:r>
        <w:r w:rsidR="00D07037" w:rsidRPr="00D527DE">
          <w:rPr>
            <w:lang w:val="en-US" w:eastAsia="ja-JP"/>
          </w:rPr>
          <w:delText xml:space="preserve">  </w:delText>
        </w:r>
        <w:r w:rsidR="00793408" w:rsidRPr="00D527DE">
          <w:rPr>
            <w:rFonts w:eastAsia="ＭＳ 明朝"/>
            <w:lang w:val="en-CA" w:eastAsia="ja-JP"/>
          </w:rPr>
          <w:delText>SliceQstepY</w:delText>
        </w:r>
      </w:del>
      <w:ins w:id="4103" w:author="Sugio Toshiyasu" w:date="2019-07-25T17:53:00Z">
        <w:del w:id="4104" w:author="David Flynn" w:date="2019-09-24T14:25:00Z">
          <w:r w:rsidR="00425349">
            <w:rPr>
              <w:rFonts w:eastAsia="ＭＳ 明朝"/>
              <w:lang w:val="en-CA" w:eastAsia="ja-JP"/>
            </w:rPr>
            <w:delText>[ 0 ]</w:delText>
          </w:r>
        </w:del>
      </w:ins>
      <w:del w:id="4105" w:author="David Flynn" w:date="2019-09-24T14:25:00Z">
        <w:r w:rsidR="00793408" w:rsidRPr="00D527DE" w:rsidDel="00793408">
          <w:rPr>
            <w:rFonts w:eastAsia="ＭＳ 明朝"/>
            <w:lang w:val="en-CA" w:eastAsia="ja-JP"/>
          </w:rPr>
          <w:delText xml:space="preserve"> </w:delText>
        </w:r>
      </w:del>
    </w:p>
    <w:p w14:paraId="3A0AE97E" w14:textId="7E3FA0B8" w:rsidR="00286C8F" w:rsidRPr="00D527DE" w:rsidRDefault="00286C8F">
      <w:pPr>
        <w:rPr>
          <w:del w:id="4106" w:author="David Flynn" w:date="2019-09-24T14:25:00Z"/>
          <w:szCs w:val="24"/>
          <w:lang w:val="en-CA"/>
        </w:rPr>
        <w:pPrChange w:id="4107" w:author="Nakagami, Ohji (SONY)" w:date="2019-09-25T08:47:00Z">
          <w:pPr>
            <w:pStyle w:val="3"/>
          </w:pPr>
        </w:pPrChange>
      </w:pPr>
      <w:del w:id="4108" w:author="David Flynn" w:date="2019-09-24T14:25:00Z">
        <w:r w:rsidRPr="00D527DE">
          <w:rPr>
            <w:lang w:val="en-CA" w:eastAsia="ja-JP"/>
          </w:rPr>
          <w:delText xml:space="preserve">If </w:delText>
        </w:r>
        <w:r w:rsidR="002912E2" w:rsidRPr="00D527DE">
          <w:rPr>
            <w:szCs w:val="24"/>
            <w:lang w:val="en-CA" w:eastAsia="ja-JP"/>
          </w:rPr>
          <w:delText>PointNum</w:delText>
        </w:r>
        <w:r w:rsidRPr="00D527DE">
          <w:rPr>
            <w:szCs w:val="24"/>
            <w:lang w:val="en-CA" w:eastAsia="ja-JP"/>
          </w:rPr>
          <w:delText xml:space="preserve"> is equal to 1, </w:delText>
        </w:r>
        <w:r w:rsidR="00073E5A" w:rsidRPr="00D527DE">
          <w:rPr>
            <w:lang w:val="en-CA"/>
          </w:rPr>
          <w:delText>PointAttr</w:delText>
        </w:r>
        <w:r w:rsidR="00073E5A" w:rsidRPr="00D527DE">
          <w:rPr>
            <w:lang w:val="en-CA" w:eastAsia="ja-JP"/>
          </w:rPr>
          <w:delText>[</w:delText>
        </w:r>
        <w:r w:rsidR="00073E5A" w:rsidRPr="00D527DE">
          <w:rPr>
            <w:lang w:val="en-US" w:eastAsia="ja-JP"/>
          </w:rPr>
          <w:delText> </w:delText>
        </w:r>
        <w:r w:rsidR="00073E5A" w:rsidRPr="00D527DE">
          <w:rPr>
            <w:lang w:val="en-CA" w:eastAsia="ja-JP"/>
          </w:rPr>
          <w:delText>0</w:delText>
        </w:r>
        <w:r w:rsidR="00073E5A" w:rsidRPr="00D527DE">
          <w:rPr>
            <w:lang w:val="en-US" w:eastAsia="ja-JP"/>
          </w:rPr>
          <w:delText> </w:delText>
        </w:r>
        <w:r w:rsidR="00073E5A" w:rsidRPr="00D527DE">
          <w:rPr>
            <w:lang w:val="en-CA" w:eastAsia="ja-JP"/>
          </w:rPr>
          <w:delText>][</w:delText>
        </w:r>
        <w:r w:rsidR="00073E5A" w:rsidRPr="00D527DE">
          <w:rPr>
            <w:lang w:val="en-US" w:eastAsia="ja-JP"/>
          </w:rPr>
          <w:delText> </w:delText>
        </w:r>
        <w:r w:rsidR="00073E5A" w:rsidRPr="00D527DE">
          <w:rPr>
            <w:lang w:val="en-CA" w:eastAsia="ja-JP"/>
          </w:rPr>
          <w:delText>a</w:delText>
        </w:r>
        <w:r w:rsidR="00073E5A" w:rsidRPr="00D527DE">
          <w:rPr>
            <w:lang w:val="en-US" w:eastAsia="ja-JP"/>
          </w:rPr>
          <w:delText> </w:delText>
        </w:r>
        <w:r w:rsidR="00073E5A" w:rsidRPr="00D527DE">
          <w:rPr>
            <w:lang w:val="en-CA" w:eastAsia="ja-JP"/>
          </w:rPr>
          <w:delText>] with</w:delText>
        </w:r>
        <w:r w:rsidR="00073E5A" w:rsidRPr="00D527DE">
          <w:delText xml:space="preserve"> a = 0..attrCnt</w:delText>
        </w:r>
        <w:r w:rsidR="004F31F1" w:rsidRPr="00D527DE">
          <w:delText> − 1</w:delText>
        </w:r>
        <w:r w:rsidR="00073E5A" w:rsidRPr="00D527DE">
          <w:delText xml:space="preserve"> </w:delText>
        </w:r>
        <w:r w:rsidR="00AB3E0C" w:rsidRPr="00D527DE">
          <w:delText xml:space="preserve">is derived </w:delText>
        </w:r>
        <w:r w:rsidRPr="00D527DE">
          <w:rPr>
            <w:szCs w:val="24"/>
            <w:lang w:val="en-CA" w:eastAsia="ja-JP"/>
          </w:rPr>
          <w:delText>as follows:</w:delText>
        </w:r>
      </w:del>
    </w:p>
    <w:p w14:paraId="22D81AA6" w14:textId="6EDBB68E" w:rsidR="00286C8F" w:rsidRPr="00D527DE" w:rsidRDefault="00286C8F">
      <w:pPr>
        <w:rPr>
          <w:del w:id="4109" w:author="David Flynn" w:date="2019-09-24T14:25:00Z"/>
          <w:lang w:val="en-CA"/>
        </w:rPr>
        <w:pPrChange w:id="4110" w:author="Nakagami, Ohji (SONY)" w:date="2019-09-25T08:47:00Z">
          <w:pPr>
            <w:pStyle w:val="3"/>
          </w:pPr>
        </w:pPrChange>
      </w:pPr>
      <w:del w:id="4111" w:author="David Flynn" w:date="2019-09-24T14:25:00Z">
        <w:r w:rsidRPr="00D527DE">
          <w:rPr>
            <w:lang w:val="en-CA" w:eastAsia="ja-JP"/>
          </w:rPr>
          <w:tab/>
        </w:r>
        <w:r w:rsidRPr="00D527DE">
          <w:rPr>
            <w:lang w:val="en-CA"/>
          </w:rPr>
          <w:delText>PointAttr</w:delText>
        </w:r>
        <w:r w:rsidRPr="00D527DE">
          <w:rPr>
            <w:lang w:val="en-CA" w:eastAsia="ja-JP"/>
          </w:rPr>
          <w:delText>[</w:delText>
        </w:r>
        <w:r w:rsidRPr="00D527DE">
          <w:rPr>
            <w:lang w:val="en-US" w:eastAsia="ja-JP"/>
          </w:rPr>
          <w:delText> </w:delText>
        </w:r>
        <w:r w:rsidRPr="00D527DE">
          <w:rPr>
            <w:lang w:val="en-CA" w:eastAsia="ja-JP"/>
          </w:rPr>
          <w:delText>0</w:delText>
        </w:r>
        <w:r w:rsidRPr="00D527DE">
          <w:rPr>
            <w:lang w:val="en-US" w:eastAsia="ja-JP"/>
          </w:rPr>
          <w:delText> </w:delText>
        </w:r>
        <w:r w:rsidRPr="00D527DE">
          <w:rPr>
            <w:lang w:val="en-CA" w:eastAsia="ja-JP"/>
          </w:rPr>
          <w:delText>][</w:delText>
        </w:r>
        <w:r w:rsidRPr="00D527DE">
          <w:rPr>
            <w:lang w:val="en-US" w:eastAsia="ja-JP"/>
          </w:rPr>
          <w:delText> </w:delText>
        </w:r>
        <w:r w:rsidRPr="00D527DE">
          <w:rPr>
            <w:lang w:val="en-CA" w:eastAsia="ja-JP"/>
          </w:rPr>
          <w:delText>a</w:delText>
        </w:r>
        <w:r w:rsidRPr="00D527DE">
          <w:rPr>
            <w:lang w:val="en-US" w:eastAsia="ja-JP"/>
          </w:rPr>
          <w:delText> </w:delText>
        </w:r>
        <w:r w:rsidRPr="00D527DE">
          <w:rPr>
            <w:lang w:val="en-CA" w:eastAsia="ja-JP"/>
          </w:rPr>
          <w:delText>] = AttributeBuffer[</w:delText>
        </w:r>
        <w:r w:rsidRPr="00D527DE">
          <w:rPr>
            <w:lang w:val="en-US" w:eastAsia="ja-JP"/>
          </w:rPr>
          <w:delText> </w:delText>
        </w:r>
        <w:r w:rsidRPr="00D527DE">
          <w:rPr>
            <w:lang w:val="en-CA" w:eastAsia="ja-JP"/>
          </w:rPr>
          <w:delText>0</w:delText>
        </w:r>
        <w:r w:rsidRPr="00D527DE">
          <w:rPr>
            <w:lang w:val="en-US" w:eastAsia="ja-JP"/>
          </w:rPr>
          <w:delText> </w:delText>
        </w:r>
        <w:r w:rsidRPr="00D527DE">
          <w:rPr>
            <w:lang w:val="en-CA" w:eastAsia="ja-JP"/>
          </w:rPr>
          <w:delText>][</w:delText>
        </w:r>
        <w:r w:rsidRPr="00D527DE">
          <w:rPr>
            <w:lang w:val="en-US" w:eastAsia="ja-JP"/>
          </w:rPr>
          <w:delText> </w:delText>
        </w:r>
        <w:r w:rsidRPr="00D527DE">
          <w:rPr>
            <w:lang w:val="en-CA" w:eastAsia="ja-JP"/>
          </w:rPr>
          <w:delText>a</w:delText>
        </w:r>
        <w:r w:rsidRPr="00D527DE">
          <w:delText> </w:delText>
        </w:r>
        <w:r w:rsidRPr="00D527DE">
          <w:rPr>
            <w:lang w:val="en-CA" w:eastAsia="ja-JP"/>
          </w:rPr>
          <w:delText>]</w:delText>
        </w:r>
      </w:del>
    </w:p>
    <w:p w14:paraId="5BF413A0" w14:textId="4F125462" w:rsidR="00286C8F" w:rsidRPr="00D527DE" w:rsidRDefault="00041F73">
      <w:pPr>
        <w:rPr>
          <w:del w:id="4112" w:author="David Flynn" w:date="2019-09-24T14:25:00Z"/>
          <w:szCs w:val="24"/>
          <w:lang w:val="en-CA"/>
        </w:rPr>
        <w:pPrChange w:id="4113" w:author="Nakagami, Ohji (SONY)" w:date="2019-09-25T08:47:00Z">
          <w:pPr>
            <w:pStyle w:val="3"/>
          </w:pPr>
        </w:pPrChange>
      </w:pPr>
      <w:del w:id="4114" w:author="David Flynn" w:date="2019-09-24T14:25:00Z">
        <w:r w:rsidRPr="00D527DE">
          <w:rPr>
            <w:szCs w:val="24"/>
            <w:lang w:val="en-CA" w:eastAsia="ja-JP"/>
          </w:rPr>
          <w:tab/>
        </w:r>
        <w:r w:rsidR="00286C8F" w:rsidRPr="00D527DE">
          <w:rPr>
            <w:szCs w:val="24"/>
            <w:lang w:val="en-CA" w:eastAsia="ja-JP"/>
          </w:rPr>
          <w:delText xml:space="preserve">[Ed. </w:delText>
        </w:r>
        <w:r w:rsidR="00286C8F" w:rsidRPr="00D527DE">
          <w:rPr>
            <w:rFonts w:eastAsia="ＭＳ 明朝"/>
            <w:lang w:val="en-CA" w:eastAsia="ja-JP"/>
          </w:rPr>
          <w:delText>SliceQstepC is currently not used for the chroma component]</w:delText>
        </w:r>
      </w:del>
    </w:p>
    <w:p w14:paraId="4CD59D93" w14:textId="6A05B67E" w:rsidR="00286C8F" w:rsidRPr="00D527DE" w:rsidRDefault="00286C8F">
      <w:pPr>
        <w:rPr>
          <w:del w:id="4115" w:author="David Flynn" w:date="2019-09-24T14:25:00Z"/>
          <w:szCs w:val="24"/>
          <w:lang w:val="en-CA"/>
        </w:rPr>
        <w:pPrChange w:id="4116" w:author="Nakagami, Ohji (SONY)" w:date="2019-09-25T08:47:00Z">
          <w:pPr>
            <w:pStyle w:val="3"/>
          </w:pPr>
        </w:pPrChange>
      </w:pPr>
      <w:del w:id="4117" w:author="David Flynn" w:date="2019-09-24T14:25:00Z">
        <w:r w:rsidRPr="00D527DE">
          <w:rPr>
            <w:szCs w:val="24"/>
            <w:lang w:val="en-CA" w:eastAsia="ja-JP"/>
          </w:rPr>
          <w:delText>Otherwise (</w:delText>
        </w:r>
        <w:r w:rsidR="002912E2" w:rsidRPr="00D527DE">
          <w:rPr>
            <w:szCs w:val="24"/>
            <w:lang w:val="en-CA" w:eastAsia="ja-JP"/>
          </w:rPr>
          <w:delText>PointNum</w:delText>
        </w:r>
        <w:r w:rsidRPr="00D527DE">
          <w:rPr>
            <w:szCs w:val="24"/>
            <w:lang w:val="en-CA" w:eastAsia="ja-JP"/>
          </w:rPr>
          <w:delText xml:space="preserve"> is greater than 1), </w:delText>
        </w:r>
        <w:r w:rsidR="00C51EE0" w:rsidRPr="00D527DE">
          <w:rPr>
            <w:lang w:val="en-CA"/>
          </w:rPr>
          <w:delText>PointAttr</w:delText>
        </w:r>
        <w:r w:rsidR="00C51EE0" w:rsidRPr="00D527DE">
          <w:rPr>
            <w:szCs w:val="24"/>
            <w:lang w:val="en-CA" w:eastAsia="ja-JP"/>
          </w:rPr>
          <w:delText>[</w:delText>
        </w:r>
        <w:r w:rsidR="00C51EE0" w:rsidRPr="00D527DE">
          <w:rPr>
            <w:szCs w:val="24"/>
            <w:lang w:val="en-US" w:eastAsia="ja-JP"/>
          </w:rPr>
          <w:delText xml:space="preserve"> ][ a ] </w:delText>
        </w:r>
        <w:r w:rsidR="00C51EE0" w:rsidRPr="00D527DE">
          <w:rPr>
            <w:szCs w:val="24"/>
            <w:lang w:val="en-CA" w:eastAsia="ja-JP"/>
          </w:rPr>
          <w:delText xml:space="preserve">with </w:delText>
        </w:r>
        <w:r w:rsidR="00C51EE0" w:rsidRPr="00D527DE">
          <w:delText xml:space="preserve">a = 0..attrCnt – 1  is derived as </w:delText>
        </w:r>
        <w:r w:rsidRPr="00D527DE">
          <w:rPr>
            <w:szCs w:val="24"/>
            <w:lang w:val="en-CA" w:eastAsia="ja-JP"/>
          </w:rPr>
          <w:delText>follows</w:delText>
        </w:r>
        <w:r w:rsidR="00C51EE0" w:rsidRPr="00D527DE">
          <w:rPr>
            <w:szCs w:val="24"/>
            <w:lang w:val="en-CA" w:eastAsia="ja-JP"/>
          </w:rPr>
          <w:delText>:</w:delText>
        </w:r>
      </w:del>
    </w:p>
    <w:p w14:paraId="29612469" w14:textId="45E0A474" w:rsidR="0079583B" w:rsidRDefault="00F47E44">
      <w:pPr>
        <w:rPr>
          <w:ins w:id="4118" w:author="Sugio Toshiyasu" w:date="2019-07-25T17:51:00Z"/>
          <w:del w:id="4119" w:author="David Flynn" w:date="2019-09-24T14:25:00Z"/>
          <w:szCs w:val="24"/>
          <w:lang w:val="en-CA"/>
        </w:rPr>
        <w:pPrChange w:id="4120" w:author="Nakagami, Ohji (SONY)" w:date="2019-09-25T08:47:00Z">
          <w:pPr>
            <w:pStyle w:val="3"/>
          </w:pPr>
        </w:pPrChange>
      </w:pPr>
      <w:del w:id="4121" w:author="David Flynn" w:date="2019-09-24T14:25:00Z">
        <w:r w:rsidRPr="00D527DE">
          <w:rPr>
            <w:szCs w:val="24"/>
            <w:lang w:val="en-CA" w:eastAsia="ja-JP"/>
          </w:rPr>
          <w:tab/>
        </w:r>
        <w:r w:rsidR="0036560D" w:rsidRPr="00D527DE">
          <w:rPr>
            <w:szCs w:val="24"/>
            <w:lang w:val="en-CA" w:eastAsia="ja-JP"/>
          </w:rPr>
          <w:delText xml:space="preserve">for </w:delText>
        </w:r>
        <w:r w:rsidR="0079583B" w:rsidRPr="00D527DE">
          <w:rPr>
            <w:szCs w:val="24"/>
            <w:lang w:val="en-CA" w:eastAsia="ja-JP"/>
          </w:rPr>
          <w:delText>(</w:delText>
        </w:r>
        <w:r w:rsidR="00E63E0F" w:rsidRPr="00D527DE">
          <w:rPr>
            <w:szCs w:val="24"/>
            <w:lang w:val="en-CA" w:eastAsia="ja-JP"/>
          </w:rPr>
          <w:delText>d</w:delText>
        </w:r>
        <w:r w:rsidR="003C500D" w:rsidRPr="00D527DE">
          <w:rPr>
            <w:szCs w:val="24"/>
            <w:lang w:val="en-US" w:eastAsia="ja-JP"/>
          </w:rPr>
          <w:delText> </w:delText>
        </w:r>
        <w:r w:rsidR="0036560D" w:rsidRPr="00D527DE">
          <w:rPr>
            <w:szCs w:val="24"/>
            <w:lang w:val="en-CA" w:eastAsia="ja-JP"/>
          </w:rPr>
          <w:delText>=</w:delText>
        </w:r>
        <w:r w:rsidR="003C500D" w:rsidRPr="00D527DE">
          <w:rPr>
            <w:szCs w:val="24"/>
            <w:lang w:val="en-US" w:eastAsia="ja-JP"/>
          </w:rPr>
          <w:delText> </w:delText>
        </w:r>
        <w:r w:rsidR="0036560D" w:rsidRPr="00D527DE">
          <w:rPr>
            <w:szCs w:val="24"/>
            <w:lang w:val="en-CA" w:eastAsia="ja-JP"/>
          </w:rPr>
          <w:delText>Maxdepth</w:delText>
        </w:r>
      </w:del>
      <w:ins w:id="4122" w:author="Sugio Toshiyasu" w:date="2019-07-25T17:54:00Z">
        <w:del w:id="4123" w:author="David Flynn" w:date="2019-09-24T14:25:00Z">
          <w:r w:rsidR="00425349">
            <w:rPr>
              <w:szCs w:val="24"/>
              <w:lang w:val="en-CA" w:eastAsia="ja-JP"/>
            </w:rPr>
            <w:delText xml:space="preserve"> </w:delText>
          </w:r>
          <w:r w:rsidR="00425349" w:rsidRPr="00D527DE">
            <w:rPr>
              <w:szCs w:val="24"/>
              <w:lang w:val="en-CA" w:eastAsia="ja-JP"/>
            </w:rPr>
            <w:delText>−</w:delText>
          </w:r>
          <w:r w:rsidR="00425349">
            <w:rPr>
              <w:szCs w:val="24"/>
              <w:lang w:val="en-CA" w:eastAsia="ja-JP"/>
            </w:rPr>
            <w:delText xml:space="preserve"> 1</w:delText>
          </w:r>
        </w:del>
      </w:ins>
      <w:del w:id="4124" w:author="David Flynn" w:date="2019-09-24T14:25:00Z">
        <w:r w:rsidR="0036560D" w:rsidRPr="00D527DE">
          <w:rPr>
            <w:szCs w:val="24"/>
            <w:lang w:val="en-CA" w:eastAsia="ja-JP"/>
          </w:rPr>
          <w:delText>; d</w:delText>
        </w:r>
        <w:r w:rsidR="00DF48A5" w:rsidRPr="00D527DE">
          <w:rPr>
            <w:szCs w:val="24"/>
            <w:lang w:val="en-CA" w:eastAsia="ja-JP"/>
          </w:rPr>
          <w:delText xml:space="preserve"> </w:delText>
        </w:r>
        <w:r w:rsidR="0079583B" w:rsidRPr="00D527DE">
          <w:rPr>
            <w:szCs w:val="24"/>
            <w:lang w:val="en-CA" w:eastAsia="ja-JP"/>
          </w:rPr>
          <w:delText>&gt;</w:delText>
        </w:r>
      </w:del>
      <w:ins w:id="4125" w:author="Sugio Toshiyasu" w:date="2019-07-25T17:54:00Z">
        <w:del w:id="4126" w:author="David Flynn" w:date="2019-09-24T14:25:00Z">
          <w:r w:rsidR="00425349">
            <w:rPr>
              <w:szCs w:val="24"/>
              <w:lang w:val="en-CA" w:eastAsia="ja-JP"/>
            </w:rPr>
            <w:delText>=</w:delText>
          </w:r>
        </w:del>
      </w:ins>
      <w:del w:id="4127" w:author="David Flynn" w:date="2019-09-24T14:25:00Z">
        <w:r w:rsidR="0079583B" w:rsidRPr="00D527DE">
          <w:rPr>
            <w:szCs w:val="24"/>
            <w:lang w:val="en-CA" w:eastAsia="ja-JP"/>
          </w:rPr>
          <w:delText xml:space="preserve"> 0</w:delText>
        </w:r>
        <w:r w:rsidR="0036560D" w:rsidRPr="00D527DE">
          <w:rPr>
            <w:szCs w:val="24"/>
            <w:lang w:val="en-CA" w:eastAsia="ja-JP"/>
          </w:rPr>
          <w:delText>; d−</w:delText>
        </w:r>
        <w:r w:rsidR="0036560D" w:rsidRPr="00D527DE">
          <w:delText> </w:delText>
        </w:r>
        <w:r w:rsidR="0036560D" w:rsidRPr="00D527DE">
          <w:rPr>
            <w:szCs w:val="24"/>
            <w:lang w:val="en-CA" w:eastAsia="ja-JP"/>
          </w:rPr>
          <w:delText>−</w:delText>
        </w:r>
        <w:r w:rsidR="0079583B" w:rsidRPr="00D527DE">
          <w:rPr>
            <w:szCs w:val="24"/>
            <w:lang w:val="en-CA" w:eastAsia="ja-JP"/>
          </w:rPr>
          <w:delText xml:space="preserve">) </w:delText>
        </w:r>
        <w:r w:rsidR="00094D91" w:rsidRPr="00D527DE">
          <w:rPr>
            <w:szCs w:val="24"/>
            <w:lang w:val="en-CA" w:eastAsia="ja-JP"/>
          </w:rPr>
          <w:delText>{</w:delText>
        </w:r>
      </w:del>
    </w:p>
    <w:p w14:paraId="419627D0" w14:textId="1E48920E" w:rsidR="00425349" w:rsidRPr="00D24025" w:rsidRDefault="00425349">
      <w:pPr>
        <w:rPr>
          <w:ins w:id="4128" w:author="Sugio Toshiyasu" w:date="2019-07-25T17:51:00Z"/>
          <w:del w:id="4129" w:author="David Flynn" w:date="2019-09-24T14:25:00Z"/>
          <w:lang w:val="en-CA"/>
        </w:rPr>
        <w:pPrChange w:id="4130" w:author="Nakagami, Ohji (SONY)" w:date="2019-09-25T08:47:00Z">
          <w:pPr>
            <w:pStyle w:val="3"/>
          </w:pPr>
        </w:pPrChange>
      </w:pPr>
      <w:ins w:id="4131" w:author="Sugio Toshiyasu" w:date="2019-07-25T17:51:00Z">
        <w:del w:id="4132" w:author="David Flynn" w:date="2019-09-24T14:25:00Z">
          <w:r>
            <w:rPr>
              <w:szCs w:val="24"/>
              <w:lang w:val="en-CA" w:eastAsia="ja-JP"/>
            </w:rPr>
            <w:tab/>
          </w:r>
          <w:r>
            <w:rPr>
              <w:szCs w:val="24"/>
              <w:lang w:val="en-CA" w:eastAsia="ja-JP"/>
            </w:rPr>
            <w:tab/>
          </w:r>
          <w:r w:rsidRPr="00D24025">
            <w:rPr>
              <w:rFonts w:eastAsia="ＭＳ 明朝"/>
              <w:lang w:val="en-CA" w:eastAsia="ja-JP"/>
            </w:rPr>
            <w:delText>if (</w:delText>
          </w:r>
        </w:del>
      </w:ins>
      <w:ins w:id="4133" w:author="Sugio Toshiyasu" w:date="2019-07-25T17:59:00Z">
        <w:del w:id="4134" w:author="David Flynn" w:date="2019-09-24T14:25:00Z">
          <w:r w:rsidR="00486127">
            <w:rPr>
              <w:rFonts w:eastAsia="ＭＳ 明朝"/>
              <w:lang w:val="en-CA" w:eastAsia="ja-JP"/>
            </w:rPr>
            <w:delText xml:space="preserve"> </w:delText>
          </w:r>
        </w:del>
      </w:ins>
      <w:ins w:id="4135" w:author="Sugio Toshiyasu" w:date="2019-07-25T17:51:00Z">
        <w:del w:id="4136" w:author="David Flynn" w:date="2019-09-24T14:25:00Z">
          <w:r w:rsidRPr="00D24025">
            <w:rPr>
              <w:rFonts w:eastAsia="ＭＳ 明朝"/>
              <w:lang w:val="en-CA" w:eastAsia="ja-JP"/>
            </w:rPr>
            <w:delText>(</w:delText>
          </w:r>
        </w:del>
      </w:ins>
      <w:ins w:id="4137" w:author="Sugio Toshiyasu" w:date="2019-07-25T17:59:00Z">
        <w:del w:id="4138" w:author="David Flynn" w:date="2019-09-24T14:25:00Z">
          <w:r w:rsidR="00486127">
            <w:rPr>
              <w:rFonts w:eastAsia="ＭＳ 明朝"/>
              <w:lang w:val="en-CA" w:eastAsia="ja-JP"/>
            </w:rPr>
            <w:delText xml:space="preserve"> </w:delText>
          </w:r>
        </w:del>
      </w:ins>
      <w:ins w:id="4139" w:author="Sugio Toshiyasu" w:date="2019-07-25T17:51:00Z">
        <w:del w:id="4140" w:author="David Flynn" w:date="2019-09-24T14:25:00Z">
          <w:r>
            <w:rPr>
              <w:rFonts w:eastAsia="ＭＳ 明朝"/>
              <w:lang w:val="en-CA" w:eastAsia="ja-JP"/>
            </w:rPr>
            <w:delText>MaxD</w:delText>
          </w:r>
          <w:r w:rsidR="00486127">
            <w:rPr>
              <w:rFonts w:eastAsia="ＭＳ 明朝"/>
              <w:lang w:val="en-CA" w:eastAsia="ja-JP"/>
            </w:rPr>
            <w:delText xml:space="preserve">epth </w:delText>
          </w:r>
        </w:del>
      </w:ins>
      <w:ins w:id="4141" w:author="Sugio Toshiyasu" w:date="2019-07-25T17:59:00Z">
        <w:del w:id="4142" w:author="David Flynn" w:date="2019-09-24T14:25:00Z">
          <w:r w:rsidR="00486127">
            <w:rPr>
              <w:szCs w:val="24"/>
              <w:lang w:val="en-CA" w:eastAsia="ja-JP"/>
            </w:rPr>
            <w:delText>–</w:delText>
          </w:r>
        </w:del>
      </w:ins>
      <w:ins w:id="4143" w:author="Sugio Toshiyasu" w:date="2019-07-25T17:51:00Z">
        <w:del w:id="4144" w:author="David Flynn" w:date="2019-09-24T14:25:00Z">
          <w:r w:rsidRPr="00D24025">
            <w:rPr>
              <w:rFonts w:eastAsia="ＭＳ 明朝"/>
              <w:lang w:val="en-CA" w:eastAsia="ja-JP"/>
            </w:rPr>
            <w:delText xml:space="preserve"> d</w:delText>
          </w:r>
        </w:del>
      </w:ins>
      <w:ins w:id="4145" w:author="Sugio Toshiyasu" w:date="2019-07-25T17:59:00Z">
        <w:del w:id="4146" w:author="David Flynn" w:date="2019-09-24T14:25:00Z">
          <w:r w:rsidR="00486127">
            <w:rPr>
              <w:rFonts w:eastAsia="ＭＳ 明朝"/>
              <w:lang w:val="en-CA" w:eastAsia="ja-JP"/>
            </w:rPr>
            <w:delText xml:space="preserve"> </w:delText>
          </w:r>
        </w:del>
      </w:ins>
      <w:ins w:id="4147" w:author="Sugio Toshiyasu" w:date="2019-07-25T17:51:00Z">
        <w:del w:id="4148" w:author="David Flynn" w:date="2019-09-24T14:25:00Z">
          <w:r w:rsidRPr="00D24025">
            <w:rPr>
              <w:rFonts w:eastAsia="ＭＳ 明朝"/>
              <w:lang w:val="en-CA" w:eastAsia="ja-JP"/>
            </w:rPr>
            <w:delText xml:space="preserve">) &lt; </w:delText>
          </w:r>
          <w:r>
            <w:rPr>
              <w:rFonts w:eastAsia="ＭＳ 明朝"/>
              <w:lang w:val="en-CA" w:eastAsia="ja-JP"/>
            </w:rPr>
            <w:delText>num_layer</w:delText>
          </w:r>
        </w:del>
      </w:ins>
      <w:ins w:id="4149" w:author="Sugio Toshiyasu" w:date="2019-07-25T17:59:00Z">
        <w:del w:id="4150" w:author="David Flynn" w:date="2019-09-24T14:25:00Z">
          <w:r w:rsidR="00486127">
            <w:rPr>
              <w:rFonts w:eastAsia="ＭＳ 明朝"/>
              <w:lang w:val="en-CA" w:eastAsia="ja-JP"/>
            </w:rPr>
            <w:delText xml:space="preserve"> </w:delText>
          </w:r>
        </w:del>
      </w:ins>
      <w:ins w:id="4151" w:author="Sugio Toshiyasu" w:date="2019-07-25T17:51:00Z">
        <w:del w:id="4152" w:author="David Flynn" w:date="2019-09-24T14:25:00Z">
          <w:r>
            <w:rPr>
              <w:rFonts w:eastAsia="ＭＳ 明朝"/>
              <w:lang w:val="en-CA" w:eastAsia="ja-JP"/>
            </w:rPr>
            <w:delText>)</w:delText>
          </w:r>
        </w:del>
      </w:ins>
    </w:p>
    <w:p w14:paraId="38823473" w14:textId="54C1735F" w:rsidR="00425349" w:rsidRPr="00D24025" w:rsidRDefault="00425349">
      <w:pPr>
        <w:rPr>
          <w:ins w:id="4153" w:author="Sugio Toshiyasu" w:date="2019-07-25T17:51:00Z"/>
          <w:del w:id="4154" w:author="David Flynn" w:date="2019-09-24T14:25:00Z"/>
          <w:lang w:val="en-CA"/>
        </w:rPr>
        <w:pPrChange w:id="4155" w:author="Nakagami, Ohji (SONY)" w:date="2019-09-25T08:47:00Z">
          <w:pPr>
            <w:pStyle w:val="3"/>
          </w:pPr>
        </w:pPrChange>
      </w:pPr>
      <w:ins w:id="4156" w:author="Sugio Toshiyasu" w:date="2019-07-25T17:51:00Z">
        <w:del w:id="4157" w:author="David Flynn" w:date="2019-09-24T14:25:00Z">
          <w:r>
            <w:rPr>
              <w:rFonts w:eastAsia="ＭＳ 明朝"/>
              <w:lang w:val="en-CA" w:eastAsia="ja-JP"/>
            </w:rPr>
            <w:tab/>
          </w:r>
          <w:r w:rsidRPr="00D24025">
            <w:rPr>
              <w:rFonts w:eastAsia="ＭＳ 明朝"/>
              <w:lang w:val="en-CA" w:eastAsia="ja-JP"/>
            </w:rPr>
            <w:tab/>
          </w:r>
          <w:r>
            <w:rPr>
              <w:rFonts w:eastAsia="ＭＳ 明朝"/>
              <w:lang w:val="en-CA" w:eastAsia="ja-JP"/>
            </w:rPr>
            <w:delText xml:space="preserve">    QstepY = SliceQ</w:delText>
          </w:r>
          <w:r w:rsidRPr="00D24025">
            <w:rPr>
              <w:rFonts w:eastAsia="ＭＳ 明朝"/>
              <w:lang w:val="en-CA" w:eastAsia="ja-JP"/>
            </w:rPr>
            <w:delText>step</w:delText>
          </w:r>
          <w:r>
            <w:rPr>
              <w:rFonts w:eastAsia="ＭＳ 明朝"/>
              <w:lang w:val="en-CA" w:eastAsia="ja-JP"/>
            </w:rPr>
            <w:delText>Y</w:delText>
          </w:r>
          <w:r w:rsidRPr="00D24025">
            <w:rPr>
              <w:rFonts w:eastAsia="ＭＳ 明朝"/>
              <w:lang w:val="en-CA" w:eastAsia="ja-JP"/>
            </w:rPr>
            <w:delText>[</w:delText>
          </w:r>
        </w:del>
      </w:ins>
      <w:ins w:id="4158" w:author="Sugio Toshiyasu" w:date="2019-07-25T17:59:00Z">
        <w:del w:id="4159" w:author="David Flynn" w:date="2019-09-24T14:25:00Z">
          <w:r w:rsidR="00486127">
            <w:rPr>
              <w:rFonts w:eastAsia="ＭＳ 明朝"/>
              <w:lang w:val="en-CA" w:eastAsia="ja-JP"/>
            </w:rPr>
            <w:delText xml:space="preserve"> </w:delText>
          </w:r>
        </w:del>
      </w:ins>
      <w:ins w:id="4160" w:author="Sugio Toshiyasu" w:date="2019-07-25T17:51:00Z">
        <w:del w:id="4161" w:author="David Flynn" w:date="2019-09-24T14:25:00Z">
          <w:r>
            <w:rPr>
              <w:rFonts w:eastAsia="ＭＳ 明朝"/>
              <w:lang w:val="en-CA" w:eastAsia="ja-JP"/>
            </w:rPr>
            <w:delText>MaxD</w:delText>
          </w:r>
          <w:r w:rsidR="00486127">
            <w:rPr>
              <w:rFonts w:eastAsia="ＭＳ 明朝"/>
              <w:lang w:val="en-CA" w:eastAsia="ja-JP"/>
            </w:rPr>
            <w:delText xml:space="preserve">epth </w:delText>
          </w:r>
        </w:del>
      </w:ins>
      <w:ins w:id="4162" w:author="Sugio Toshiyasu" w:date="2019-07-25T17:59:00Z">
        <w:del w:id="4163" w:author="David Flynn" w:date="2019-09-24T14:25:00Z">
          <w:r w:rsidR="00486127">
            <w:rPr>
              <w:szCs w:val="24"/>
              <w:lang w:val="en-CA" w:eastAsia="ja-JP"/>
            </w:rPr>
            <w:delText>–</w:delText>
          </w:r>
        </w:del>
      </w:ins>
      <w:ins w:id="4164" w:author="Sugio Toshiyasu" w:date="2019-07-25T17:51:00Z">
        <w:del w:id="4165" w:author="David Flynn" w:date="2019-09-24T14:25:00Z">
          <w:r>
            <w:rPr>
              <w:rFonts w:eastAsia="ＭＳ 明朝"/>
              <w:lang w:val="en-CA" w:eastAsia="ja-JP"/>
            </w:rPr>
            <w:delText xml:space="preserve"> d</w:delText>
          </w:r>
        </w:del>
      </w:ins>
      <w:ins w:id="4166" w:author="Sugio Toshiyasu" w:date="2019-07-25T17:59:00Z">
        <w:del w:id="4167" w:author="David Flynn" w:date="2019-09-24T14:25:00Z">
          <w:r w:rsidR="00486127">
            <w:rPr>
              <w:rFonts w:eastAsia="ＭＳ 明朝"/>
              <w:lang w:val="en-CA" w:eastAsia="ja-JP"/>
            </w:rPr>
            <w:delText xml:space="preserve"> </w:delText>
          </w:r>
        </w:del>
      </w:ins>
      <w:ins w:id="4168" w:author="Sugio Toshiyasu" w:date="2019-07-25T17:51:00Z">
        <w:del w:id="4169" w:author="David Flynn" w:date="2019-09-24T14:25:00Z">
          <w:r>
            <w:rPr>
              <w:rFonts w:eastAsia="ＭＳ 明朝"/>
              <w:lang w:val="en-CA" w:eastAsia="ja-JP"/>
            </w:rPr>
            <w:delText>];</w:delText>
          </w:r>
        </w:del>
      </w:ins>
    </w:p>
    <w:p w14:paraId="7622EA1A" w14:textId="3E75C114" w:rsidR="00425349" w:rsidRPr="00D24025" w:rsidRDefault="00425349">
      <w:pPr>
        <w:tabs>
          <w:tab w:val="clear" w:pos="403"/>
          <w:tab w:val="left" w:pos="725"/>
        </w:tabs>
        <w:rPr>
          <w:ins w:id="4170" w:author="Sugio Toshiyasu" w:date="2019-07-25T17:51:00Z"/>
          <w:del w:id="4171" w:author="David Flynn" w:date="2019-09-24T14:25:00Z"/>
          <w:lang w:val="en-CA"/>
        </w:rPr>
        <w:pPrChange w:id="4172" w:author="Nakagami, Ohji (SONY)" w:date="2019-09-25T08:47:00Z">
          <w:pPr>
            <w:pStyle w:val="3"/>
          </w:pPr>
        </w:pPrChange>
      </w:pPr>
      <w:ins w:id="4173" w:author="Sugio Toshiyasu" w:date="2019-07-25T17:51:00Z">
        <w:del w:id="4174" w:author="David Flynn" w:date="2019-09-24T14:25:00Z">
          <w:r>
            <w:rPr>
              <w:rFonts w:eastAsia="ＭＳ 明朝"/>
              <w:lang w:val="en-CA" w:eastAsia="ja-JP"/>
            </w:rPr>
            <w:tab/>
          </w:r>
          <w:r>
            <w:rPr>
              <w:rFonts w:eastAsia="ＭＳ 明朝"/>
              <w:lang w:val="en-CA" w:eastAsia="ja-JP"/>
            </w:rPr>
            <w:tab/>
            <w:delText xml:space="preserve">e lse </w:delText>
          </w:r>
        </w:del>
      </w:ins>
    </w:p>
    <w:p w14:paraId="44AF9543" w14:textId="01D494A7" w:rsidR="00425349" w:rsidRPr="00D527DE" w:rsidRDefault="00425349">
      <w:pPr>
        <w:rPr>
          <w:del w:id="4175" w:author="David Flynn" w:date="2019-09-24T14:25:00Z"/>
          <w:szCs w:val="24"/>
          <w:lang w:val="en-CA"/>
        </w:rPr>
        <w:pPrChange w:id="4176" w:author="Nakagami, Ohji (SONY)" w:date="2019-09-25T08:47:00Z">
          <w:pPr>
            <w:pStyle w:val="3"/>
          </w:pPr>
        </w:pPrChange>
      </w:pPr>
      <w:ins w:id="4177" w:author="Sugio Toshiyasu" w:date="2019-07-25T17:51:00Z">
        <w:del w:id="4178" w:author="David Flynn" w:date="2019-09-24T14:25:00Z">
          <w:r>
            <w:rPr>
              <w:rFonts w:eastAsia="ＭＳ 明朝"/>
              <w:lang w:val="en-CA" w:eastAsia="ja-JP"/>
            </w:rPr>
            <w:tab/>
          </w:r>
          <w:r w:rsidRPr="00D24025">
            <w:rPr>
              <w:rFonts w:eastAsia="ＭＳ 明朝"/>
              <w:lang w:val="en-CA" w:eastAsia="ja-JP"/>
            </w:rPr>
            <w:tab/>
          </w:r>
        </w:del>
      </w:ins>
      <w:ins w:id="4179" w:author="Sugio Toshiyasu" w:date="2019-07-25T17:52:00Z">
        <w:del w:id="4180" w:author="David Flynn" w:date="2019-09-24T14:25:00Z">
          <w:r>
            <w:rPr>
              <w:rFonts w:eastAsia="ＭＳ 明朝"/>
              <w:lang w:val="en-CA" w:eastAsia="ja-JP"/>
            </w:rPr>
            <w:delText xml:space="preserve">    </w:delText>
          </w:r>
        </w:del>
      </w:ins>
      <w:ins w:id="4181" w:author="Sugio Toshiyasu" w:date="2019-07-25T17:51:00Z">
        <w:del w:id="4182" w:author="David Flynn" w:date="2019-09-24T14:25:00Z">
          <w:r>
            <w:rPr>
              <w:rFonts w:eastAsia="ＭＳ 明朝"/>
              <w:lang w:val="en-CA" w:eastAsia="ja-JP"/>
            </w:rPr>
            <w:delText>QstepY = SliceQstepY</w:delText>
          </w:r>
          <w:r w:rsidRPr="00D24025">
            <w:rPr>
              <w:rFonts w:eastAsia="ＭＳ 明朝"/>
              <w:lang w:val="en-CA" w:eastAsia="ja-JP"/>
            </w:rPr>
            <w:delText>[</w:delText>
          </w:r>
        </w:del>
      </w:ins>
      <w:ins w:id="4183" w:author="Sugio Toshiyasu" w:date="2019-07-25T18:00:00Z">
        <w:del w:id="4184" w:author="David Flynn" w:date="2019-09-24T14:25:00Z">
          <w:r w:rsidR="00FE32D3">
            <w:rPr>
              <w:rFonts w:eastAsia="ＭＳ 明朝"/>
              <w:lang w:val="en-CA" w:eastAsia="ja-JP"/>
            </w:rPr>
            <w:delText xml:space="preserve"> </w:delText>
          </w:r>
        </w:del>
      </w:ins>
      <w:ins w:id="4185" w:author="Sugio Toshiyasu" w:date="2019-07-25T17:51:00Z">
        <w:del w:id="4186" w:author="David Flynn" w:date="2019-09-24T14:25:00Z">
          <w:r>
            <w:rPr>
              <w:rFonts w:eastAsia="ＭＳ 明朝"/>
              <w:lang w:val="en-CA" w:eastAsia="ja-JP"/>
            </w:rPr>
            <w:delText>num_layer</w:delText>
          </w:r>
          <w:r w:rsidR="00486127">
            <w:rPr>
              <w:rFonts w:eastAsia="ＭＳ 明朝"/>
              <w:lang w:val="en-CA" w:eastAsia="ja-JP"/>
            </w:rPr>
            <w:delText xml:space="preserve"> </w:delText>
          </w:r>
        </w:del>
      </w:ins>
      <w:ins w:id="4187" w:author="Sugio Toshiyasu" w:date="2019-07-25T18:00:00Z">
        <w:del w:id="4188" w:author="David Flynn" w:date="2019-09-24T14:25:00Z">
          <w:r w:rsidR="00FE32D3">
            <w:rPr>
              <w:szCs w:val="24"/>
              <w:lang w:val="en-CA" w:eastAsia="ja-JP"/>
            </w:rPr>
            <w:delText>–</w:delText>
          </w:r>
        </w:del>
      </w:ins>
      <w:ins w:id="4189" w:author="Sugio Toshiyasu" w:date="2019-07-25T17:51:00Z">
        <w:del w:id="4190" w:author="David Flynn" w:date="2019-09-24T14:25:00Z">
          <w:r>
            <w:rPr>
              <w:rFonts w:eastAsia="ＭＳ 明朝"/>
              <w:lang w:val="en-CA" w:eastAsia="ja-JP"/>
            </w:rPr>
            <w:delText xml:space="preserve"> 1</w:delText>
          </w:r>
        </w:del>
      </w:ins>
      <w:ins w:id="4191" w:author="Sugio Toshiyasu" w:date="2019-07-25T18:00:00Z">
        <w:del w:id="4192" w:author="David Flynn" w:date="2019-09-24T14:25:00Z">
          <w:r w:rsidR="00FE32D3">
            <w:rPr>
              <w:rFonts w:eastAsia="ＭＳ 明朝"/>
              <w:lang w:val="en-CA" w:eastAsia="ja-JP"/>
            </w:rPr>
            <w:delText xml:space="preserve"> </w:delText>
          </w:r>
        </w:del>
      </w:ins>
      <w:ins w:id="4193" w:author="Sugio Toshiyasu" w:date="2019-07-25T17:51:00Z">
        <w:del w:id="4194" w:author="David Flynn" w:date="2019-09-24T14:25:00Z">
          <w:r>
            <w:rPr>
              <w:rFonts w:eastAsia="ＭＳ 明朝"/>
              <w:lang w:val="en-CA" w:eastAsia="ja-JP"/>
            </w:rPr>
            <w:delText>]</w:delText>
          </w:r>
          <w:r w:rsidRPr="00D24025">
            <w:rPr>
              <w:rFonts w:eastAsia="ＭＳ 明朝"/>
              <w:lang w:val="en-CA" w:eastAsia="ja-JP"/>
            </w:rPr>
            <w:delText>;</w:delText>
          </w:r>
        </w:del>
      </w:ins>
    </w:p>
    <w:p w14:paraId="6710F6FB" w14:textId="652DC182" w:rsidR="000A1BA7" w:rsidRPr="00D527DE" w:rsidRDefault="00EE22C6">
      <w:pPr>
        <w:rPr>
          <w:del w:id="4195" w:author="David Flynn" w:date="2019-09-24T14:25:00Z"/>
          <w:szCs w:val="24"/>
          <w:lang w:val="en-CA"/>
        </w:rPr>
        <w:pPrChange w:id="4196" w:author="Nakagami, Ohji (SONY)" w:date="2019-09-25T08:47:00Z">
          <w:pPr>
            <w:pStyle w:val="3"/>
          </w:pPr>
        </w:pPrChange>
      </w:pPr>
      <w:del w:id="4197" w:author="David Flynn" w:date="2019-09-24T14:25:00Z">
        <w:r w:rsidRPr="00D527DE">
          <w:rPr>
            <w:szCs w:val="24"/>
            <w:lang w:val="en-CA" w:eastAsia="ja-JP"/>
          </w:rPr>
          <w:tab/>
        </w:r>
        <w:r w:rsidRPr="00D527DE">
          <w:rPr>
            <w:szCs w:val="24"/>
            <w:lang w:val="en-CA" w:eastAsia="ja-JP"/>
          </w:rPr>
          <w:tab/>
        </w:r>
        <w:r w:rsidR="008F003B" w:rsidRPr="00D527DE">
          <w:rPr>
            <w:szCs w:val="24"/>
            <w:lang w:val="en-CA" w:eastAsia="ja-JP"/>
          </w:rPr>
          <w:delText>for</w:delText>
        </w:r>
        <w:r w:rsidR="009B762B" w:rsidRPr="00D527DE">
          <w:rPr>
            <w:szCs w:val="24"/>
            <w:lang w:val="en-CA" w:eastAsia="ja-JP"/>
          </w:rPr>
          <w:delText>(</w:delText>
        </w:r>
        <w:r w:rsidR="003C500D" w:rsidRPr="00D527DE">
          <w:rPr>
            <w:szCs w:val="24"/>
            <w:lang w:val="en-CA" w:eastAsia="ja-JP"/>
          </w:rPr>
          <w:delText>i</w:delText>
        </w:r>
        <w:r w:rsidR="003C500D" w:rsidRPr="00D527DE">
          <w:rPr>
            <w:szCs w:val="24"/>
            <w:lang w:val="en-US" w:eastAsia="ja-JP"/>
          </w:rPr>
          <w:delText> </w:delText>
        </w:r>
        <w:r w:rsidR="003C500D" w:rsidRPr="00D527DE">
          <w:rPr>
            <w:szCs w:val="24"/>
            <w:lang w:val="en-CA" w:eastAsia="ja-JP"/>
          </w:rPr>
          <w:delText>=</w:delText>
        </w:r>
        <w:r w:rsidR="003C500D" w:rsidRPr="00D527DE">
          <w:rPr>
            <w:szCs w:val="24"/>
            <w:lang w:val="en-US" w:eastAsia="ja-JP"/>
          </w:rPr>
          <w:delText> </w:delText>
        </w:r>
        <w:r w:rsidR="003C500D" w:rsidRPr="00D527DE">
          <w:rPr>
            <w:szCs w:val="24"/>
            <w:lang w:val="en-CA" w:eastAsia="ja-JP"/>
          </w:rPr>
          <w:delText xml:space="preserve">0, </w:delText>
        </w:r>
        <w:r w:rsidR="008F003B" w:rsidRPr="00D527DE">
          <w:rPr>
            <w:szCs w:val="24"/>
            <w:lang w:val="en-CA" w:eastAsia="ja-JP"/>
          </w:rPr>
          <w:delText>M</w:delText>
        </w:r>
        <w:r w:rsidR="003C500D" w:rsidRPr="00D527DE">
          <w:rPr>
            <w:szCs w:val="24"/>
            <w:lang w:val="en-US" w:eastAsia="ja-JP"/>
          </w:rPr>
          <w:delText> </w:delText>
        </w:r>
        <w:r w:rsidR="008F003B" w:rsidRPr="00D527DE">
          <w:rPr>
            <w:szCs w:val="24"/>
            <w:lang w:val="en-CA" w:eastAsia="ja-JP"/>
          </w:rPr>
          <w:delText>=</w:delText>
        </w:r>
        <w:r w:rsidR="003C500D" w:rsidRPr="00D527DE">
          <w:rPr>
            <w:szCs w:val="24"/>
            <w:lang w:val="en-US" w:eastAsia="ja-JP"/>
          </w:rPr>
          <w:delText> </w:delText>
        </w:r>
        <w:r w:rsidR="008F003B" w:rsidRPr="00D527DE">
          <w:rPr>
            <w:szCs w:val="24"/>
            <w:lang w:val="en-CA" w:eastAsia="ja-JP"/>
          </w:rPr>
          <w:delText>0</w:delText>
        </w:r>
        <w:r w:rsidR="003C500D" w:rsidRPr="00D527DE">
          <w:rPr>
            <w:szCs w:val="24"/>
            <w:lang w:val="en-CA" w:eastAsia="ja-JP"/>
          </w:rPr>
          <w:delText>, N</w:delText>
        </w:r>
        <w:r w:rsidR="003C500D" w:rsidRPr="00D527DE">
          <w:rPr>
            <w:szCs w:val="24"/>
            <w:lang w:val="en-US" w:eastAsia="ja-JP"/>
          </w:rPr>
          <w:delText> </w:delText>
        </w:r>
        <w:r w:rsidR="003C500D" w:rsidRPr="00D527DE">
          <w:rPr>
            <w:szCs w:val="24"/>
            <w:lang w:val="en-CA" w:eastAsia="ja-JP"/>
          </w:rPr>
          <w:delText>=</w:delText>
        </w:r>
        <w:r w:rsidR="003C500D" w:rsidRPr="00D527DE">
          <w:rPr>
            <w:szCs w:val="24"/>
            <w:lang w:val="en-US" w:eastAsia="ja-JP"/>
          </w:rPr>
          <w:delText> </w:delText>
        </w:r>
        <w:r w:rsidR="003E4AB3" w:rsidRPr="00D527DE">
          <w:rPr>
            <w:szCs w:val="24"/>
            <w:lang w:val="en-CA" w:eastAsia="ja-JP"/>
          </w:rPr>
          <w:delText>RAHT</w:delText>
        </w:r>
        <w:r w:rsidR="003C500D" w:rsidRPr="00D527DE">
          <w:rPr>
            <w:szCs w:val="24"/>
            <w:lang w:val="en-CA" w:eastAsia="ja-JP"/>
          </w:rPr>
          <w:delText>node[</w:delText>
        </w:r>
        <w:r w:rsidR="003C500D" w:rsidRPr="00D527DE">
          <w:rPr>
            <w:szCs w:val="24"/>
            <w:lang w:val="en-US" w:eastAsia="ja-JP"/>
          </w:rPr>
          <w:delText> </w:delText>
        </w:r>
        <w:r w:rsidR="003C500D" w:rsidRPr="00D527DE">
          <w:rPr>
            <w:szCs w:val="24"/>
            <w:lang w:val="en-CA" w:eastAsia="ja-JP"/>
          </w:rPr>
          <w:delText>d</w:delText>
        </w:r>
        <w:r w:rsidR="003C500D" w:rsidRPr="00D527DE">
          <w:rPr>
            <w:szCs w:val="24"/>
            <w:lang w:val="en-US" w:eastAsia="ja-JP"/>
          </w:rPr>
          <w:delText> </w:delText>
        </w:r>
        <w:r w:rsidR="003C500D" w:rsidRPr="00D527DE">
          <w:rPr>
            <w:szCs w:val="24"/>
            <w:lang w:val="en-CA" w:eastAsia="ja-JP"/>
          </w:rPr>
          <w:delText>]</w:delText>
        </w:r>
        <w:r w:rsidR="008F003B" w:rsidRPr="00D527DE">
          <w:rPr>
            <w:szCs w:val="24"/>
            <w:lang w:val="en-CA" w:eastAsia="ja-JP"/>
          </w:rPr>
          <w:delText>;</w:delText>
        </w:r>
        <w:r w:rsidR="009B762B" w:rsidRPr="00D527DE">
          <w:rPr>
            <w:szCs w:val="24"/>
            <w:lang w:val="en-CA" w:eastAsia="ja-JP"/>
          </w:rPr>
          <w:delText xml:space="preserve"> i &lt; </w:delText>
        </w:r>
        <w:r w:rsidR="003E4AB3" w:rsidRPr="00D527DE">
          <w:rPr>
            <w:szCs w:val="24"/>
            <w:lang w:val="en-CA" w:eastAsia="ja-JP"/>
          </w:rPr>
          <w:delText>RAHT</w:delText>
        </w:r>
        <w:r w:rsidR="009B762B" w:rsidRPr="00D527DE">
          <w:rPr>
            <w:szCs w:val="24"/>
            <w:lang w:val="en-CA" w:eastAsia="ja-JP"/>
          </w:rPr>
          <w:delText>node[</w:delText>
        </w:r>
        <w:r w:rsidR="009B762B" w:rsidRPr="00D527DE">
          <w:rPr>
            <w:szCs w:val="24"/>
            <w:lang w:val="en-US" w:eastAsia="ja-JP"/>
          </w:rPr>
          <w:delText> </w:delText>
        </w:r>
        <w:r w:rsidR="009B762B" w:rsidRPr="00D527DE">
          <w:rPr>
            <w:szCs w:val="24"/>
            <w:lang w:val="en-CA" w:eastAsia="ja-JP"/>
          </w:rPr>
          <w:delText>d</w:delText>
        </w:r>
        <w:r w:rsidR="009B762B" w:rsidRPr="00D527DE">
          <w:rPr>
            <w:szCs w:val="24"/>
            <w:lang w:val="en-US" w:eastAsia="ja-JP"/>
          </w:rPr>
          <w:delText> </w:delText>
        </w:r>
        <w:r w:rsidR="009B762B" w:rsidRPr="00D527DE">
          <w:rPr>
            <w:szCs w:val="24"/>
            <w:lang w:val="en-CA" w:eastAsia="ja-JP"/>
          </w:rPr>
          <w:delText>]</w:delText>
        </w:r>
        <w:r w:rsidR="008F003B" w:rsidRPr="00D527DE">
          <w:rPr>
            <w:szCs w:val="24"/>
            <w:lang w:val="en-CA" w:eastAsia="ja-JP"/>
          </w:rPr>
          <w:delText>; M+</w:delText>
        </w:r>
        <w:r w:rsidR="00036FAA" w:rsidRPr="00D527DE">
          <w:rPr>
            <w:szCs w:val="24"/>
            <w:lang w:val="en-US" w:eastAsia="ja-JP"/>
          </w:rPr>
          <w:delText> </w:delText>
        </w:r>
        <w:r w:rsidR="008F003B" w:rsidRPr="00D527DE">
          <w:rPr>
            <w:szCs w:val="24"/>
            <w:lang w:val="en-CA" w:eastAsia="ja-JP"/>
          </w:rPr>
          <w:delText>+</w:delText>
        </w:r>
        <w:r w:rsidR="009B762B" w:rsidRPr="00D527DE">
          <w:rPr>
            <w:szCs w:val="24"/>
            <w:lang w:val="en-CA" w:eastAsia="ja-JP"/>
          </w:rPr>
          <w:delText xml:space="preserve"> ){</w:delText>
        </w:r>
      </w:del>
    </w:p>
    <w:p w14:paraId="2CA7E994" w14:textId="19426FE8" w:rsidR="00094D91" w:rsidRPr="00D527DE" w:rsidRDefault="00F47E44">
      <w:pPr>
        <w:rPr>
          <w:del w:id="4198" w:author="David Flynn" w:date="2019-09-24T14:25:00Z"/>
          <w:szCs w:val="24"/>
          <w:lang w:val="en-CA"/>
        </w:rPr>
        <w:pPrChange w:id="4199" w:author="Nakagami, Ohji (SONY)" w:date="2019-09-25T08:47:00Z">
          <w:pPr>
            <w:pStyle w:val="3"/>
          </w:pPr>
        </w:pPrChange>
      </w:pPr>
      <w:del w:id="4200" w:author="David Flynn" w:date="2019-09-24T14:25:00Z">
        <w:r w:rsidRPr="00D527DE">
          <w:rPr>
            <w:szCs w:val="24"/>
            <w:lang w:val="en-CA" w:eastAsia="ja-JP"/>
          </w:rPr>
          <w:tab/>
        </w:r>
        <w:r w:rsidR="003266EB" w:rsidRPr="00D527DE">
          <w:rPr>
            <w:szCs w:val="24"/>
            <w:lang w:val="en-CA" w:eastAsia="ja-JP"/>
          </w:rPr>
          <w:tab/>
        </w:r>
        <w:r w:rsidR="00094D91" w:rsidRPr="00D527DE">
          <w:rPr>
            <w:szCs w:val="24"/>
            <w:lang w:val="en-CA" w:eastAsia="ja-JP"/>
          </w:rPr>
          <w:tab/>
        </w:r>
        <w:r w:rsidR="003266EB" w:rsidRPr="00D527DE">
          <w:rPr>
            <w:szCs w:val="24"/>
            <w:lang w:val="en-CA" w:eastAsia="ja-JP"/>
          </w:rPr>
          <w:delText xml:space="preserve">if ( (i+1) &lt; </w:delText>
        </w:r>
        <w:r w:rsidR="003E4AB3" w:rsidRPr="00D527DE">
          <w:rPr>
            <w:szCs w:val="24"/>
            <w:lang w:val="en-CA" w:eastAsia="ja-JP"/>
          </w:rPr>
          <w:delText>RAHT</w:delText>
        </w:r>
        <w:r w:rsidR="00DF48A5" w:rsidRPr="00D527DE">
          <w:rPr>
            <w:szCs w:val="24"/>
            <w:lang w:val="en-CA" w:eastAsia="ja-JP"/>
          </w:rPr>
          <w:delText>node[</w:delText>
        </w:r>
        <w:r w:rsidR="005F7BF5" w:rsidRPr="00D527DE">
          <w:rPr>
            <w:szCs w:val="24"/>
            <w:lang w:val="en-US" w:eastAsia="ja-JP"/>
          </w:rPr>
          <w:delText> </w:delText>
        </w:r>
        <w:r w:rsidR="00DF48A5" w:rsidRPr="00D527DE">
          <w:rPr>
            <w:szCs w:val="24"/>
            <w:lang w:val="en-CA" w:eastAsia="ja-JP"/>
          </w:rPr>
          <w:delText>d</w:delText>
        </w:r>
        <w:r w:rsidR="005F7BF5" w:rsidRPr="00D527DE">
          <w:rPr>
            <w:szCs w:val="24"/>
            <w:lang w:val="en-US" w:eastAsia="ja-JP"/>
          </w:rPr>
          <w:delText> </w:delText>
        </w:r>
        <w:r w:rsidR="00DF48A5" w:rsidRPr="00D527DE">
          <w:rPr>
            <w:szCs w:val="24"/>
            <w:lang w:val="en-CA" w:eastAsia="ja-JP"/>
          </w:rPr>
          <w:delText>]</w:delText>
        </w:r>
        <w:r w:rsidR="003266EB" w:rsidRPr="00D527DE">
          <w:rPr>
            <w:szCs w:val="24"/>
            <w:lang w:val="en-CA" w:eastAsia="ja-JP"/>
          </w:rPr>
          <w:delText xml:space="preserve"> &amp;&amp; </w:delText>
        </w:r>
        <w:r w:rsidR="00D07037" w:rsidRPr="00D527DE">
          <w:rPr>
            <w:szCs w:val="24"/>
            <w:lang w:val="en-CA" w:eastAsia="ja-JP"/>
          </w:rPr>
          <w:delText>McodeAtDepth</w:delText>
        </w:r>
        <w:r w:rsidR="00CE0267" w:rsidRPr="00D527DE">
          <w:rPr>
            <w:szCs w:val="24"/>
            <w:lang w:val="en-CA" w:eastAsia="ja-JP"/>
          </w:rPr>
          <w:delText>[</w:delText>
        </w:r>
        <w:r w:rsidR="00CE0267" w:rsidRPr="00D527DE">
          <w:rPr>
            <w:szCs w:val="24"/>
            <w:lang w:val="en-US" w:eastAsia="ja-JP"/>
          </w:rPr>
          <w:delText> </w:delText>
        </w:r>
        <w:r w:rsidR="00CE0267" w:rsidRPr="00D527DE">
          <w:rPr>
            <w:szCs w:val="24"/>
            <w:lang w:val="en-CA" w:eastAsia="ja-JP"/>
          </w:rPr>
          <w:delText>d</w:delText>
        </w:r>
        <w:r w:rsidR="00CE0267" w:rsidRPr="00D527DE">
          <w:rPr>
            <w:szCs w:val="24"/>
            <w:lang w:val="en-US" w:eastAsia="ja-JP"/>
          </w:rPr>
          <w:delText> </w:delText>
        </w:r>
        <w:r w:rsidR="00CE0267" w:rsidRPr="00D527DE">
          <w:rPr>
            <w:szCs w:val="24"/>
            <w:lang w:val="en-CA" w:eastAsia="ja-JP"/>
          </w:rPr>
          <w:delText>]</w:delText>
        </w:r>
        <w:r w:rsidR="003266EB" w:rsidRPr="00D527DE">
          <w:rPr>
            <w:szCs w:val="24"/>
            <w:lang w:val="en-CA" w:eastAsia="ja-JP"/>
          </w:rPr>
          <w:delText>[</w:delText>
        </w:r>
        <w:r w:rsidR="005F7BF5" w:rsidRPr="00D527DE">
          <w:rPr>
            <w:szCs w:val="24"/>
            <w:lang w:val="en-US" w:eastAsia="ja-JP"/>
          </w:rPr>
          <w:delText> </w:delText>
        </w:r>
        <w:r w:rsidR="003266EB" w:rsidRPr="00D527DE">
          <w:rPr>
            <w:szCs w:val="24"/>
            <w:lang w:val="en-CA" w:eastAsia="ja-JP"/>
          </w:rPr>
          <w:delText>i</w:delText>
        </w:r>
        <w:r w:rsidR="005F7BF5" w:rsidRPr="00D527DE">
          <w:rPr>
            <w:szCs w:val="24"/>
            <w:lang w:val="en-US" w:eastAsia="ja-JP"/>
          </w:rPr>
          <w:delText> </w:delText>
        </w:r>
        <w:r w:rsidR="003266EB" w:rsidRPr="00D527DE">
          <w:rPr>
            <w:szCs w:val="24"/>
            <w:lang w:val="en-CA" w:eastAsia="ja-JP"/>
          </w:rPr>
          <w:delText>]</w:delText>
        </w:r>
        <w:r w:rsidR="005F7BF5" w:rsidRPr="00D527DE">
          <w:rPr>
            <w:szCs w:val="24"/>
            <w:lang w:val="en-CA" w:eastAsia="ja-JP"/>
          </w:rPr>
          <w:delText xml:space="preserve"> </w:delText>
        </w:r>
        <w:r w:rsidR="003266EB" w:rsidRPr="00D527DE">
          <w:rPr>
            <w:szCs w:val="24"/>
            <w:lang w:val="en-CA" w:eastAsia="ja-JP"/>
          </w:rPr>
          <w:delText xml:space="preserve"> =</w:delText>
        </w:r>
        <w:r w:rsidR="005F7BF5" w:rsidRPr="00D527DE">
          <w:rPr>
            <w:szCs w:val="24"/>
            <w:lang w:val="en-US" w:eastAsia="ja-JP"/>
          </w:rPr>
          <w:delText> </w:delText>
        </w:r>
        <w:r w:rsidR="003266EB" w:rsidRPr="00D527DE">
          <w:rPr>
            <w:szCs w:val="24"/>
            <w:lang w:val="en-CA" w:eastAsia="ja-JP"/>
          </w:rPr>
          <w:delText xml:space="preserve">= </w:delText>
        </w:r>
        <w:r w:rsidR="005F7BF5" w:rsidRPr="00D527DE">
          <w:rPr>
            <w:szCs w:val="24"/>
            <w:lang w:val="en-CA" w:eastAsia="ja-JP"/>
          </w:rPr>
          <w:delText xml:space="preserve"> </w:delText>
        </w:r>
        <w:r w:rsidR="00D07037" w:rsidRPr="00D527DE">
          <w:rPr>
            <w:szCs w:val="24"/>
            <w:lang w:val="en-CA" w:eastAsia="ja-JP"/>
          </w:rPr>
          <w:delText>McodeAtDepth</w:delText>
        </w:r>
        <w:r w:rsidR="00CE0267" w:rsidRPr="00D527DE">
          <w:rPr>
            <w:szCs w:val="24"/>
            <w:lang w:val="en-CA" w:eastAsia="ja-JP"/>
          </w:rPr>
          <w:delText>[</w:delText>
        </w:r>
        <w:r w:rsidR="00CE0267" w:rsidRPr="00D527DE">
          <w:rPr>
            <w:szCs w:val="24"/>
            <w:lang w:val="en-US" w:eastAsia="ja-JP"/>
          </w:rPr>
          <w:delText> d ]</w:delText>
        </w:r>
        <w:r w:rsidR="003266EB" w:rsidRPr="00D527DE">
          <w:rPr>
            <w:szCs w:val="24"/>
            <w:lang w:val="en-CA" w:eastAsia="ja-JP"/>
          </w:rPr>
          <w:delText>[</w:delText>
        </w:r>
        <w:r w:rsidR="005F7BF5" w:rsidRPr="00D527DE">
          <w:rPr>
            <w:szCs w:val="24"/>
            <w:lang w:val="en-US" w:eastAsia="ja-JP"/>
          </w:rPr>
          <w:delText> </w:delText>
        </w:r>
        <w:r w:rsidR="003266EB" w:rsidRPr="00D527DE">
          <w:rPr>
            <w:szCs w:val="24"/>
            <w:lang w:val="en-CA" w:eastAsia="ja-JP"/>
          </w:rPr>
          <w:delText>i+1</w:delText>
        </w:r>
        <w:r w:rsidR="005F7BF5" w:rsidRPr="00D527DE">
          <w:rPr>
            <w:szCs w:val="24"/>
            <w:lang w:val="en-US" w:eastAsia="ja-JP"/>
          </w:rPr>
          <w:delText> </w:delText>
        </w:r>
        <w:r w:rsidR="003266EB" w:rsidRPr="00D527DE">
          <w:rPr>
            <w:szCs w:val="24"/>
            <w:lang w:val="en-CA" w:eastAsia="ja-JP"/>
          </w:rPr>
          <w:delText>] ){</w:delText>
        </w:r>
      </w:del>
    </w:p>
    <w:p w14:paraId="7F426DE0" w14:textId="6B4CF06C" w:rsidR="0065532C" w:rsidRPr="00D527DE" w:rsidRDefault="0065532C">
      <w:pPr>
        <w:rPr>
          <w:del w:id="4201" w:author="David Flynn" w:date="2019-09-24T14:25:00Z"/>
          <w:szCs w:val="24"/>
          <w:lang w:val="en-CA"/>
        </w:rPr>
        <w:pPrChange w:id="4202" w:author="Nakagami, Ohji (SONY)" w:date="2019-09-25T08:47:00Z">
          <w:pPr>
            <w:pStyle w:val="3"/>
          </w:pPr>
        </w:pPrChange>
      </w:pPr>
      <w:del w:id="4203"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2D663C" w:rsidRPr="00D527DE">
          <w:rPr>
            <w:szCs w:val="24"/>
            <w:lang w:val="en-CA" w:eastAsia="ja-JP"/>
          </w:rPr>
          <w:delText>w</w:delText>
        </w:r>
        <w:r w:rsidRPr="00D527DE">
          <w:rPr>
            <w:szCs w:val="24"/>
            <w:lang w:val="en-CA" w:eastAsia="ja-JP"/>
          </w:rPr>
          <w:delText>Sum</w:delText>
        </w:r>
        <w:r w:rsidR="003C500D" w:rsidRPr="00D527DE">
          <w:rPr>
            <w:szCs w:val="24"/>
            <w:lang w:val="en-US" w:eastAsia="ja-JP"/>
          </w:rPr>
          <w:delText> </w:delText>
        </w:r>
        <w:r w:rsidRPr="00D527DE">
          <w:rPr>
            <w:szCs w:val="24"/>
            <w:lang w:val="en-CA" w:eastAsia="ja-JP"/>
          </w:rPr>
          <w:delText>=</w:delText>
        </w:r>
        <w:r w:rsidR="003C500D" w:rsidRPr="00D527DE">
          <w:rPr>
            <w:szCs w:val="24"/>
            <w:lang w:val="en-US" w:eastAsia="ja-JP"/>
          </w:rPr>
          <w:delText> </w:delText>
        </w:r>
        <w:r w:rsidRPr="00D527DE">
          <w:rPr>
            <w:szCs w:val="24"/>
            <w:lang w:val="en-CA" w:eastAsia="ja-JP"/>
          </w:rPr>
          <w:delText>Weight[</w:delText>
        </w:r>
        <w:r w:rsidR="00204272" w:rsidRPr="00D527DE">
          <w:rPr>
            <w:szCs w:val="24"/>
            <w:lang w:val="en-US" w:eastAsia="ja-JP"/>
          </w:rPr>
          <w:delText> </w:delText>
        </w:r>
        <w:r w:rsidRPr="00D527DE">
          <w:rPr>
            <w:szCs w:val="24"/>
            <w:lang w:val="en-CA" w:eastAsia="ja-JP"/>
          </w:rPr>
          <w:delText>d</w:delText>
        </w:r>
        <w:r w:rsidR="00204272" w:rsidRPr="00D527DE">
          <w:rPr>
            <w:szCs w:val="24"/>
            <w:lang w:val="en-US" w:eastAsia="ja-JP"/>
          </w:rPr>
          <w:delText> </w:delText>
        </w:r>
        <w:r w:rsidRPr="00D527DE">
          <w:rPr>
            <w:szCs w:val="24"/>
            <w:lang w:val="en-CA" w:eastAsia="ja-JP"/>
          </w:rPr>
          <w:delText>][</w:delText>
        </w:r>
        <w:r w:rsidR="00204272" w:rsidRPr="00D527DE">
          <w:rPr>
            <w:szCs w:val="24"/>
            <w:lang w:val="en-US" w:eastAsia="ja-JP"/>
          </w:rPr>
          <w:delText> </w:delText>
        </w:r>
        <w:r w:rsidRPr="00D527DE">
          <w:rPr>
            <w:szCs w:val="24"/>
            <w:lang w:val="en-CA" w:eastAsia="ja-JP"/>
          </w:rPr>
          <w:delText>i</w:delText>
        </w:r>
        <w:r w:rsidR="00204272" w:rsidRPr="00D527DE">
          <w:rPr>
            <w:szCs w:val="24"/>
            <w:lang w:val="en-US" w:eastAsia="ja-JP"/>
          </w:rPr>
          <w:delText> </w:delText>
        </w:r>
        <w:r w:rsidRPr="00D527DE">
          <w:rPr>
            <w:szCs w:val="24"/>
            <w:lang w:val="en-CA" w:eastAsia="ja-JP"/>
          </w:rPr>
          <w:delText>]</w:delText>
        </w:r>
        <w:r w:rsidR="003C500D" w:rsidRPr="00D527DE">
          <w:rPr>
            <w:szCs w:val="24"/>
            <w:lang w:val="en-CA" w:eastAsia="ja-JP"/>
          </w:rPr>
          <w:delText xml:space="preserve"> </w:delText>
        </w:r>
        <w:r w:rsidRPr="00D527DE">
          <w:rPr>
            <w:szCs w:val="24"/>
            <w:lang w:val="en-CA" w:eastAsia="ja-JP"/>
          </w:rPr>
          <w:delText>+ Weight[</w:delText>
        </w:r>
        <w:r w:rsidR="00204272" w:rsidRPr="00D527DE">
          <w:rPr>
            <w:szCs w:val="24"/>
            <w:lang w:val="en-US" w:eastAsia="ja-JP"/>
          </w:rPr>
          <w:delText> </w:delText>
        </w:r>
        <w:r w:rsidRPr="00D527DE">
          <w:rPr>
            <w:szCs w:val="24"/>
            <w:lang w:val="en-CA" w:eastAsia="ja-JP"/>
          </w:rPr>
          <w:delText>d</w:delText>
        </w:r>
        <w:r w:rsidR="00204272" w:rsidRPr="00D527DE">
          <w:rPr>
            <w:szCs w:val="24"/>
            <w:lang w:val="en-US" w:eastAsia="ja-JP"/>
          </w:rPr>
          <w:delText> </w:delText>
        </w:r>
        <w:r w:rsidRPr="00D527DE">
          <w:rPr>
            <w:szCs w:val="24"/>
            <w:lang w:val="en-CA" w:eastAsia="ja-JP"/>
          </w:rPr>
          <w:delText>][</w:delText>
        </w:r>
        <w:r w:rsidR="00204272" w:rsidRPr="00D527DE">
          <w:rPr>
            <w:szCs w:val="24"/>
            <w:lang w:val="en-US" w:eastAsia="ja-JP"/>
          </w:rPr>
          <w:delText> </w:delText>
        </w:r>
        <w:r w:rsidRPr="00D527DE">
          <w:rPr>
            <w:szCs w:val="24"/>
            <w:lang w:val="en-CA" w:eastAsia="ja-JP"/>
          </w:rPr>
          <w:delText>i+1</w:delText>
        </w:r>
        <w:r w:rsidR="00204272" w:rsidRPr="00D527DE">
          <w:rPr>
            <w:szCs w:val="24"/>
            <w:lang w:val="en-US" w:eastAsia="ja-JP"/>
          </w:rPr>
          <w:delText> </w:delText>
        </w:r>
        <w:r w:rsidRPr="00D527DE">
          <w:rPr>
            <w:szCs w:val="24"/>
            <w:lang w:val="en-CA" w:eastAsia="ja-JP"/>
          </w:rPr>
          <w:delText>]</w:delText>
        </w:r>
      </w:del>
    </w:p>
    <w:p w14:paraId="61988BFD" w14:textId="66D36524" w:rsidR="0065532C" w:rsidRPr="00D527DE" w:rsidRDefault="0065532C">
      <w:pPr>
        <w:rPr>
          <w:del w:id="4204" w:author="David Flynn" w:date="2019-09-24T14:25:00Z"/>
          <w:szCs w:val="24"/>
          <w:lang w:val="en-CA"/>
        </w:rPr>
        <w:pPrChange w:id="4205" w:author="Nakagami, Ohji (SONY)" w:date="2019-09-25T08:47:00Z">
          <w:pPr>
            <w:pStyle w:val="3"/>
          </w:pPr>
        </w:pPrChange>
      </w:pPr>
      <w:del w:id="4206"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2D663C" w:rsidRPr="00D527DE">
          <w:rPr>
            <w:szCs w:val="24"/>
            <w:lang w:val="en-CA" w:eastAsia="ja-JP"/>
          </w:rPr>
          <w:delText>w</w:delText>
        </w:r>
        <w:r w:rsidRPr="00D527DE">
          <w:rPr>
            <w:szCs w:val="24"/>
            <w:lang w:val="en-CA" w:eastAsia="ja-JP"/>
          </w:rPr>
          <w:delText>Multi</w:delText>
        </w:r>
        <w:r w:rsidR="003C500D" w:rsidRPr="00D527DE">
          <w:rPr>
            <w:szCs w:val="24"/>
            <w:lang w:val="en-US" w:eastAsia="ja-JP"/>
          </w:rPr>
          <w:delText> </w:delText>
        </w:r>
        <w:r w:rsidRPr="00D527DE">
          <w:rPr>
            <w:szCs w:val="24"/>
            <w:lang w:val="en-CA" w:eastAsia="ja-JP"/>
          </w:rPr>
          <w:delText>=</w:delText>
        </w:r>
        <w:r w:rsidR="003C500D" w:rsidRPr="00D527DE">
          <w:rPr>
            <w:szCs w:val="24"/>
            <w:lang w:val="en-US" w:eastAsia="ja-JP"/>
          </w:rPr>
          <w:delText> </w:delText>
        </w:r>
        <w:r w:rsidRPr="00D527DE">
          <w:rPr>
            <w:szCs w:val="24"/>
            <w:lang w:val="en-CA" w:eastAsia="ja-JP"/>
          </w:rPr>
          <w:delText>Weight[</w:delText>
        </w:r>
        <w:r w:rsidR="00204272" w:rsidRPr="00D527DE">
          <w:rPr>
            <w:szCs w:val="24"/>
            <w:lang w:val="en-US" w:eastAsia="ja-JP"/>
          </w:rPr>
          <w:delText> </w:delText>
        </w:r>
        <w:r w:rsidRPr="00D527DE">
          <w:rPr>
            <w:szCs w:val="24"/>
            <w:lang w:val="en-CA" w:eastAsia="ja-JP"/>
          </w:rPr>
          <w:delText>d</w:delText>
        </w:r>
        <w:r w:rsidR="00204272" w:rsidRPr="00D527DE">
          <w:rPr>
            <w:szCs w:val="24"/>
            <w:lang w:val="en-US" w:eastAsia="ja-JP"/>
          </w:rPr>
          <w:delText> </w:delText>
        </w:r>
        <w:r w:rsidRPr="00D527DE">
          <w:rPr>
            <w:szCs w:val="24"/>
            <w:lang w:val="en-CA" w:eastAsia="ja-JP"/>
          </w:rPr>
          <w:delText>][</w:delText>
        </w:r>
        <w:r w:rsidR="00204272" w:rsidRPr="00D527DE">
          <w:rPr>
            <w:szCs w:val="24"/>
            <w:lang w:val="en-US" w:eastAsia="ja-JP"/>
          </w:rPr>
          <w:delText> </w:delText>
        </w:r>
        <w:r w:rsidRPr="00D527DE">
          <w:rPr>
            <w:szCs w:val="24"/>
            <w:lang w:val="en-CA" w:eastAsia="ja-JP"/>
          </w:rPr>
          <w:delText>i</w:delText>
        </w:r>
        <w:r w:rsidR="00204272" w:rsidRPr="00D527DE">
          <w:rPr>
            <w:szCs w:val="24"/>
            <w:lang w:val="en-US" w:eastAsia="ja-JP"/>
          </w:rPr>
          <w:delText> </w:delText>
        </w:r>
        <w:r w:rsidRPr="00D527DE">
          <w:rPr>
            <w:szCs w:val="24"/>
            <w:lang w:val="en-CA" w:eastAsia="ja-JP"/>
          </w:rPr>
          <w:delText>]</w:delText>
        </w:r>
        <w:r w:rsidR="007D6F11" w:rsidRPr="00D527DE">
          <w:rPr>
            <w:szCs w:val="24"/>
            <w:lang w:val="en-CA" w:eastAsia="ja-JP"/>
          </w:rPr>
          <w:delText xml:space="preserve"> e</w:delText>
        </w:r>
        <w:r w:rsidRPr="00D527DE">
          <w:rPr>
            <w:szCs w:val="24"/>
            <w:lang w:val="en-CA" w:eastAsia="ja-JP"/>
          </w:rPr>
          <w:delText xml:space="preserve"> Weight[</w:delText>
        </w:r>
        <w:r w:rsidR="00204272" w:rsidRPr="00D527DE">
          <w:rPr>
            <w:szCs w:val="24"/>
            <w:lang w:val="en-US" w:eastAsia="ja-JP"/>
          </w:rPr>
          <w:delText> </w:delText>
        </w:r>
        <w:r w:rsidRPr="00D527DE">
          <w:rPr>
            <w:szCs w:val="24"/>
            <w:lang w:val="en-CA" w:eastAsia="ja-JP"/>
          </w:rPr>
          <w:delText>d</w:delText>
        </w:r>
        <w:r w:rsidR="00204272" w:rsidRPr="00D527DE">
          <w:rPr>
            <w:szCs w:val="24"/>
            <w:lang w:val="en-US" w:eastAsia="ja-JP"/>
          </w:rPr>
          <w:delText> </w:delText>
        </w:r>
        <w:r w:rsidRPr="00D527DE">
          <w:rPr>
            <w:szCs w:val="24"/>
            <w:lang w:val="en-CA" w:eastAsia="ja-JP"/>
          </w:rPr>
          <w:delText>][</w:delText>
        </w:r>
        <w:r w:rsidR="00204272" w:rsidRPr="00D527DE">
          <w:rPr>
            <w:szCs w:val="24"/>
            <w:lang w:val="en-US" w:eastAsia="ja-JP"/>
          </w:rPr>
          <w:delText> </w:delText>
        </w:r>
        <w:r w:rsidRPr="00D527DE">
          <w:rPr>
            <w:szCs w:val="24"/>
            <w:lang w:val="en-CA" w:eastAsia="ja-JP"/>
          </w:rPr>
          <w:delText>i+1</w:delText>
        </w:r>
        <w:r w:rsidR="00204272" w:rsidRPr="00D527DE">
          <w:rPr>
            <w:szCs w:val="24"/>
            <w:lang w:val="en-US" w:eastAsia="ja-JP"/>
          </w:rPr>
          <w:delText> </w:delText>
        </w:r>
        <w:r w:rsidRPr="00D527DE">
          <w:rPr>
            <w:szCs w:val="24"/>
            <w:lang w:val="en-CA" w:eastAsia="ja-JP"/>
          </w:rPr>
          <w:delText>]</w:delText>
        </w:r>
      </w:del>
    </w:p>
    <w:p w14:paraId="2159B067" w14:textId="5B45BA0F" w:rsidR="00D07037" w:rsidRPr="00D527DE" w:rsidRDefault="00D07037">
      <w:pPr>
        <w:tabs>
          <w:tab w:val="clear" w:pos="403"/>
        </w:tabs>
        <w:jc w:val="left"/>
        <w:rPr>
          <w:del w:id="4207" w:author="David Flynn" w:date="2019-09-24T14:25:00Z"/>
          <w:lang w:val="en-CA"/>
        </w:rPr>
        <w:pPrChange w:id="4208" w:author="Nakagami, Ohji (SONY)" w:date="2019-09-25T08:47:00Z">
          <w:pPr>
            <w:pStyle w:val="3"/>
          </w:pPr>
        </w:pPrChange>
      </w:pPr>
      <w:bookmarkStart w:id="4209" w:name="_Hlk8732499"/>
      <w:del w:id="4210"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bookmarkEnd w:id="4209"/>
        <w:r w:rsidRPr="00D527DE">
          <w:rPr>
            <w:lang w:val="en-CA"/>
          </w:rPr>
          <w:delText>PointAttr</w:delText>
        </w:r>
        <w:r w:rsidRPr="00D527DE">
          <w:rPr>
            <w:lang w:val="en-CA" w:eastAsia="ja-JP"/>
          </w:rPr>
          <w:delText>[</w:delText>
        </w:r>
        <w:r w:rsidRPr="00D527DE">
          <w:rPr>
            <w:lang w:val="en-US" w:eastAsia="ja-JP"/>
          </w:rPr>
          <w:delText> </w:delText>
        </w:r>
        <w:r w:rsidRPr="00D527DE">
          <w:rPr>
            <w:lang w:val="en-CA" w:eastAsia="ja-JP"/>
          </w:rPr>
          <w:delText>i+1</w:delText>
        </w:r>
        <w:r w:rsidRPr="00D527DE">
          <w:rPr>
            <w:lang w:val="en-US" w:eastAsia="ja-JP"/>
          </w:rPr>
          <w:delText> </w:delText>
        </w:r>
        <w:r w:rsidRPr="00D527DE">
          <w:rPr>
            <w:lang w:val="en-CA" w:eastAsia="ja-JP"/>
          </w:rPr>
          <w:delText>][</w:delText>
        </w:r>
        <w:r w:rsidRPr="00D527DE">
          <w:rPr>
            <w:lang w:val="en-US" w:eastAsia="ja-JP"/>
          </w:rPr>
          <w:delText> </w:delText>
        </w:r>
        <w:r w:rsidRPr="00D527DE">
          <w:rPr>
            <w:szCs w:val="24"/>
            <w:lang w:val="en-CA" w:eastAsia="ja-JP"/>
          </w:rPr>
          <w:delText>a</w:delText>
        </w:r>
        <w:r w:rsidRPr="00D527DE">
          <w:rPr>
            <w:szCs w:val="24"/>
            <w:lang w:val="en-US" w:eastAsia="ja-JP"/>
          </w:rPr>
          <w:delText> </w:delText>
        </w:r>
        <w:r w:rsidRPr="00D527DE">
          <w:rPr>
            <w:lang w:val="en-CA" w:eastAsia="ja-JP"/>
          </w:rPr>
          <w:delText>]</w:delText>
        </w:r>
        <w:r w:rsidRPr="00D527DE">
          <w:rPr>
            <w:szCs w:val="24"/>
            <w:lang w:val="en-US" w:eastAsia="ja-JP"/>
          </w:rPr>
          <w:delText> </w:delText>
        </w:r>
        <w:r w:rsidRPr="00D527DE">
          <w:rPr>
            <w:szCs w:val="24"/>
            <w:lang w:val="en-CA" w:eastAsia="ja-JP"/>
          </w:rPr>
          <w:delText>=</w:delText>
        </w:r>
        <w:r w:rsidRPr="00D527DE">
          <w:rPr>
            <w:szCs w:val="24"/>
            <w:lang w:val="en-US" w:eastAsia="ja-JP"/>
          </w:rPr>
          <w:delText> </w:delText>
        </w:r>
        <w:r w:rsidRPr="00D527DE">
          <w:rPr>
            <w:lang w:val="en-CA" w:eastAsia="ja-JP"/>
          </w:rPr>
          <w:delText>AttributeBuffer[</w:delText>
        </w:r>
        <w:r w:rsidRPr="00D527DE">
          <w:rPr>
            <w:lang w:val="en-US" w:eastAsia="ja-JP"/>
          </w:rPr>
          <w:delText> </w:delText>
        </w:r>
        <w:r w:rsidRPr="00D527DE">
          <w:rPr>
            <w:lang w:val="en-CA" w:eastAsia="ja-JP"/>
          </w:rPr>
          <w:delText>N</w:delText>
        </w:r>
        <w:r w:rsidRPr="00D527DE">
          <w:rPr>
            <w:lang w:val="en-US" w:eastAsia="ja-JP"/>
          </w:rPr>
          <w:delText> </w:delText>
        </w:r>
        <w:r w:rsidRPr="00D527DE">
          <w:rPr>
            <w:lang w:val="en-CA" w:eastAsia="ja-JP"/>
          </w:rPr>
          <w:delText>][</w:delText>
        </w:r>
        <w:r w:rsidRPr="00D527DE">
          <w:rPr>
            <w:lang w:val="en-US" w:eastAsia="ja-JP"/>
          </w:rPr>
          <w:delText> </w:delText>
        </w:r>
        <w:r w:rsidRPr="00D527DE">
          <w:rPr>
            <w:szCs w:val="24"/>
            <w:lang w:val="en-CA" w:eastAsia="ja-JP"/>
          </w:rPr>
          <w:delText>a</w:delText>
        </w:r>
        <w:r w:rsidRPr="00D527DE">
          <w:rPr>
            <w:szCs w:val="24"/>
            <w:lang w:val="en-US" w:eastAsia="ja-JP"/>
          </w:rPr>
          <w:delText> </w:delText>
        </w:r>
        <w:r w:rsidRPr="00D527DE">
          <w:rPr>
            <w:lang w:val="en-CA" w:eastAsia="ja-JP"/>
          </w:rPr>
          <w:delText>]</w:delText>
        </w:r>
        <w:r w:rsidR="00874FB9" w:rsidRPr="00D527DE">
          <w:delText> </w:delText>
        </w:r>
        <w:r w:rsidR="007D6F11" w:rsidRPr="00D527DE">
          <w:delText>×</w:delText>
        </w:r>
        <w:r w:rsidR="00874FB9" w:rsidRPr="00D527DE">
          <w:delText> </w:delText>
        </w:r>
        <w:r w:rsidR="00985DF8" w:rsidRPr="00D527DE">
          <w:br/>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75715F" w:rsidRPr="00D527DE">
          <w:rPr>
            <w:szCs w:val="24"/>
            <w:lang w:val="en-CA" w:eastAsia="ja-JP"/>
          </w:rPr>
          <w:delText>i</w:delText>
        </w:r>
        <w:r w:rsidR="00985DF8" w:rsidRPr="00D527DE">
          <w:rPr>
            <w:szCs w:val="24"/>
            <w:lang w:val="en-CA" w:eastAsia="ja-JP"/>
          </w:rPr>
          <w:delText>Sqrt(</w:delText>
        </w:r>
      </w:del>
      <w:ins w:id="4211" w:author="Nakagami, Ohji (SONY)" w:date="2019-09-24T09:25:00Z">
        <w:del w:id="4212" w:author="David Flynn" w:date="2019-09-24T14:25:00Z">
          <w:r w:rsidR="00985DF8" w:rsidRPr="00D527DE">
            <w:rPr>
              <w:rFonts w:eastAsia="ＭＳ 明朝"/>
              <w:lang w:val="en-CA" w:eastAsia="ja-JP"/>
            </w:rPr>
            <w:delText xml:space="preserve">QstepY </w:delText>
          </w:r>
          <w:r w:rsidR="007D6F11" w:rsidRPr="00D527DE">
            <w:rPr>
              <w:rFonts w:hint="eastAsia"/>
              <w:szCs w:val="24"/>
              <w:lang w:val="en-CA" w:eastAsia="ja-JP"/>
            </w:rPr>
            <w:delText>×</w:delText>
          </w:r>
          <w:r w:rsidR="00985DF8" w:rsidRPr="00D527DE">
            <w:rPr>
              <w:szCs w:val="24"/>
              <w:lang w:val="en-CA" w:eastAsia="ja-JP"/>
            </w:rPr>
            <w:delText xml:space="preserve"> </w:delText>
          </w:r>
          <w:r w:rsidR="00985DF8" w:rsidRPr="00D527DE">
            <w:rPr>
              <w:rFonts w:eastAsia="ＭＳ 明朝"/>
              <w:lang w:val="en-CA" w:eastAsia="ja-JP"/>
            </w:rPr>
            <w:delText>QstepY</w:delText>
          </w:r>
        </w:del>
      </w:ins>
      <w:del w:id="4213" w:author="Sugio Toshiyasu" w:date="2019-07-25T18:01:00Z">
        <w:r w:rsidR="00985DF8" w:rsidRPr="00D527DE" w:rsidDel="00FE32D3">
          <w:rPr>
            <w:szCs w:val="24"/>
            <w:lang w:val="en-CA" w:eastAsia="ja-JP"/>
          </w:rPr>
          <w:delText xml:space="preserve"> </w:delText>
        </w:r>
        <w:r w:rsidR="00985DF8" w:rsidRPr="00D527DE" w:rsidDel="00FE32D3">
          <w:rPr>
            <w:rFonts w:eastAsia="ＭＳ 明朝"/>
            <w:lang w:val="en-CA" w:eastAsia="ja-JP"/>
          </w:rPr>
          <w:delText>Slice</w:delText>
        </w:r>
      </w:del>
      <w:del w:id="4214" w:author="Nakagami, Ohji (SONY)" w:date="2019-09-24T09:25:00Z">
        <w:r w:rsidR="00985DF8" w:rsidRPr="00D527DE">
          <w:rPr>
            <w:rFonts w:eastAsia="ＭＳ 明朝"/>
            <w:lang w:val="en-CA" w:eastAsia="ja-JP"/>
          </w:rPr>
          <w:delText xml:space="preserve">QstepY </w:delText>
        </w:r>
        <w:r w:rsidR="007D6F11" w:rsidRPr="00D527DE">
          <w:rPr>
            <w:rFonts w:hint="eastAsia"/>
            <w:szCs w:val="24"/>
            <w:lang w:val="en-CA" w:eastAsia="ja-JP"/>
          </w:rPr>
          <w:delText>×</w:delText>
        </w:r>
        <w:r w:rsidR="00985DF8" w:rsidRPr="00D527DE">
          <w:rPr>
            <w:szCs w:val="24"/>
            <w:lang w:val="en-CA" w:eastAsia="ja-JP"/>
          </w:rPr>
          <w:delText xml:space="preserve"> </w:delText>
        </w:r>
      </w:del>
      <w:del w:id="4215" w:author="Sugio Toshiyasu" w:date="2019-07-25T18:01:00Z">
        <w:r w:rsidR="00985DF8" w:rsidRPr="00D527DE" w:rsidDel="00FE32D3">
          <w:rPr>
            <w:rFonts w:eastAsia="ＭＳ 明朝"/>
            <w:lang w:val="en-CA" w:eastAsia="ja-JP"/>
          </w:rPr>
          <w:delText>Slice</w:delText>
        </w:r>
      </w:del>
      <w:del w:id="4216" w:author="Nakagami, Ohji (SONY)" w:date="2019-09-24T09:25:00Z">
        <w:r w:rsidR="00985DF8" w:rsidRPr="00D527DE">
          <w:rPr>
            <w:rFonts w:eastAsia="ＭＳ 明朝"/>
            <w:lang w:val="en-CA" w:eastAsia="ja-JP"/>
          </w:rPr>
          <w:delText>QstepY</w:delText>
        </w:r>
      </w:del>
      <w:del w:id="4217" w:author="David Flynn" w:date="2019-09-25T08:47:00Z">
        <w:r w:rsidR="00985DF8" w:rsidRPr="00D527DE">
          <w:rPr>
            <w:szCs w:val="24"/>
            <w:lang w:val="en-CA" w:eastAsia="ja-JP"/>
          </w:rPr>
          <w:delText xml:space="preserve"> </w:delText>
        </w:r>
      </w:del>
      <w:del w:id="4218" w:author="David Flynn" w:date="2019-09-24T14:25:00Z">
        <w:r w:rsidR="007D6F11" w:rsidRPr="00D527DE">
          <w:rPr>
            <w:rFonts w:hint="eastAsia"/>
            <w:szCs w:val="24"/>
            <w:lang w:val="en-CA" w:eastAsia="ja-JP"/>
          </w:rPr>
          <w:delText>×</w:delText>
        </w:r>
        <w:r w:rsidR="00985DF8" w:rsidRPr="00D527DE">
          <w:rPr>
            <w:szCs w:val="24"/>
            <w:lang w:val="en-CA" w:eastAsia="ja-JP"/>
          </w:rPr>
          <w:delText xml:space="preserve"> wSum / wMulti</w:delText>
        </w:r>
        <w:r w:rsidR="00985DF8" w:rsidRPr="00D527DE">
          <w:rPr>
            <w:szCs w:val="24"/>
            <w:lang w:val="en-US" w:eastAsia="ja-JP"/>
          </w:rPr>
          <w:delText xml:space="preserve"> </w:delText>
        </w:r>
        <w:r w:rsidR="00985DF8" w:rsidRPr="00D527DE">
          <w:rPr>
            <w:szCs w:val="24"/>
            <w:lang w:val="en-CA" w:eastAsia="ja-JP"/>
          </w:rPr>
          <w:delText>)</w:delText>
        </w:r>
      </w:del>
    </w:p>
    <w:p w14:paraId="5E5A0104" w14:textId="65DB4E1B" w:rsidR="00497F74" w:rsidRPr="009334E7" w:rsidRDefault="00497F74">
      <w:pPr>
        <w:tabs>
          <w:tab w:val="clear" w:pos="403"/>
        </w:tabs>
        <w:jc w:val="left"/>
        <w:rPr>
          <w:del w:id="4219" w:author="David Flynn" w:date="2019-09-24T14:25:00Z"/>
          <w:lang w:val="en-US"/>
        </w:rPr>
        <w:pPrChange w:id="4220" w:author="Nakagami, Ohji (SONY)" w:date="2019-09-25T08:47:00Z">
          <w:pPr>
            <w:pStyle w:val="3"/>
          </w:pPr>
        </w:pPrChange>
      </w:pPr>
      <w:del w:id="4221"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1A40EB" w:rsidRPr="00D527DE">
          <w:rPr>
            <w:lang w:val="en-CA"/>
          </w:rPr>
          <w:delText>PointAttr</w:delText>
        </w:r>
        <w:r w:rsidRPr="00D527DE">
          <w:rPr>
            <w:lang w:val="en-CA" w:eastAsia="ja-JP"/>
          </w:rPr>
          <w:delText>[</w:delText>
        </w:r>
        <w:r w:rsidR="00204272" w:rsidRPr="00D527DE">
          <w:rPr>
            <w:lang w:val="en-US" w:eastAsia="ja-JP"/>
          </w:rPr>
          <w:delText> </w:delText>
        </w:r>
        <w:r w:rsidRPr="00D527DE">
          <w:rPr>
            <w:lang w:val="en-CA" w:eastAsia="ja-JP"/>
          </w:rPr>
          <w:delText>i</w:delText>
        </w:r>
        <w:r w:rsidR="00204272" w:rsidRPr="00D527DE">
          <w:rPr>
            <w:lang w:val="en-US" w:eastAsia="ja-JP"/>
          </w:rPr>
          <w:delText> </w:delText>
        </w:r>
        <w:r w:rsidRPr="00D527DE">
          <w:rPr>
            <w:lang w:val="en-CA" w:eastAsia="ja-JP"/>
          </w:rPr>
          <w:delText>][</w:delText>
        </w:r>
        <w:r w:rsidR="00204272" w:rsidRPr="00D527DE">
          <w:rPr>
            <w:lang w:val="en-US" w:eastAsia="ja-JP"/>
          </w:rPr>
          <w:delText> </w:delText>
        </w:r>
        <w:r w:rsidRPr="00D527DE">
          <w:rPr>
            <w:szCs w:val="24"/>
            <w:lang w:val="en-CA" w:eastAsia="ja-JP"/>
          </w:rPr>
          <w:delText>a</w:delText>
        </w:r>
        <w:r w:rsidR="00204272" w:rsidRPr="00D527DE">
          <w:rPr>
            <w:szCs w:val="24"/>
            <w:lang w:val="en-US" w:eastAsia="ja-JP"/>
          </w:rPr>
          <w:delText> </w:delText>
        </w:r>
        <w:r w:rsidRPr="00D527DE">
          <w:rPr>
            <w:lang w:val="en-CA" w:eastAsia="ja-JP"/>
          </w:rPr>
          <w:delText>]</w:delText>
        </w:r>
        <w:r w:rsidR="00204272" w:rsidRPr="00D527DE">
          <w:rPr>
            <w:lang w:val="en-US" w:eastAsia="ja-JP"/>
          </w:rPr>
          <w:delText> </w:delText>
        </w:r>
        <w:r w:rsidRPr="00D527DE">
          <w:rPr>
            <w:szCs w:val="24"/>
            <w:lang w:val="en-CA" w:eastAsia="ja-JP"/>
          </w:rPr>
          <w:delText>=</w:delText>
        </w:r>
        <w:r w:rsidR="00204272" w:rsidRPr="00D527DE">
          <w:rPr>
            <w:szCs w:val="24"/>
            <w:lang w:val="en-US" w:eastAsia="ja-JP"/>
          </w:rPr>
          <w:delText> </w:delText>
        </w:r>
        <w:r w:rsidR="00D03C04" w:rsidRPr="00D527DE">
          <w:rPr>
            <w:szCs w:val="24"/>
            <w:lang w:val="en-CA" w:eastAsia="ja-JP"/>
          </w:rPr>
          <w:delText>AttributeBuffer</w:delText>
        </w:r>
        <w:r w:rsidRPr="00D527DE">
          <w:rPr>
            <w:lang w:val="en-CA" w:eastAsia="ja-JP"/>
          </w:rPr>
          <w:delText>[</w:delText>
        </w:r>
        <w:r w:rsidR="00204272" w:rsidRPr="00D527DE">
          <w:rPr>
            <w:lang w:val="en-US" w:eastAsia="ja-JP"/>
          </w:rPr>
          <w:delText> </w:delText>
        </w:r>
        <w:r w:rsidRPr="00D527DE">
          <w:rPr>
            <w:lang w:val="en-CA" w:eastAsia="ja-JP"/>
          </w:rPr>
          <w:delText>M</w:delText>
        </w:r>
        <w:r w:rsidR="00204272" w:rsidRPr="00D527DE">
          <w:rPr>
            <w:lang w:val="en-US" w:eastAsia="ja-JP"/>
          </w:rPr>
          <w:delText> </w:delText>
        </w:r>
        <w:r w:rsidRPr="00D527DE">
          <w:rPr>
            <w:lang w:val="en-CA" w:eastAsia="ja-JP"/>
          </w:rPr>
          <w:delText>][</w:delText>
        </w:r>
        <w:r w:rsidR="00204272" w:rsidRPr="00D527DE">
          <w:rPr>
            <w:lang w:val="en-US" w:eastAsia="ja-JP"/>
          </w:rPr>
          <w:delText> </w:delText>
        </w:r>
        <w:r w:rsidRPr="00D527DE">
          <w:rPr>
            <w:szCs w:val="24"/>
            <w:lang w:val="en-CA" w:eastAsia="ja-JP"/>
          </w:rPr>
          <w:delText>a</w:delText>
        </w:r>
        <w:r w:rsidR="00204272" w:rsidRPr="00D527DE">
          <w:rPr>
            <w:szCs w:val="24"/>
            <w:lang w:val="en-US" w:eastAsia="ja-JP"/>
          </w:rPr>
          <w:delText> </w:delText>
        </w:r>
        <w:r w:rsidRPr="00D527DE">
          <w:rPr>
            <w:lang w:val="en-CA" w:eastAsia="ja-JP"/>
          </w:rPr>
          <w:delText>]</w:delText>
        </w:r>
        <w:r w:rsidR="00874FB9" w:rsidRPr="00D527DE">
          <w:delText> </w:delText>
        </w:r>
        <w:r w:rsidR="00985DF8" w:rsidRPr="00D527DE">
          <w:delText>−</w:delText>
        </w:r>
        <w:r w:rsidR="00874FB9" w:rsidRPr="00D527DE">
          <w:delText> </w:delText>
        </w:r>
        <w:r w:rsidR="00985DF8" w:rsidRPr="00D527DE">
          <w:rPr>
            <w:lang w:val="en-US" w:eastAsia="ja-JP"/>
          </w:rPr>
          <w:br/>
        </w:r>
        <w:r w:rsidR="00985DF8" w:rsidRPr="009334E7">
          <w:rPr>
            <w:lang w:val="en-US"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985DF8" w:rsidRPr="00D527DE">
          <w:rPr>
            <w:szCs w:val="24"/>
            <w:lang w:val="en-CA" w:eastAsia="ja-JP"/>
          </w:rPr>
          <w:tab/>
        </w:r>
        <w:r w:rsidR="00204272" w:rsidRPr="00D527DE">
          <w:rPr>
            <w:lang w:val="en-US" w:eastAsia="ja-JP"/>
          </w:rPr>
          <w:delText> </w:delText>
        </w:r>
        <w:r w:rsidR="001A40EB" w:rsidRPr="00D527DE">
          <w:rPr>
            <w:lang w:val="en-CA"/>
          </w:rPr>
          <w:delText>PointAttr</w:delText>
        </w:r>
        <w:r w:rsidRPr="00D527DE">
          <w:rPr>
            <w:lang w:val="en-CA" w:eastAsia="ja-JP"/>
          </w:rPr>
          <w:delText>[</w:delText>
        </w:r>
        <w:r w:rsidR="00204272" w:rsidRPr="00D527DE">
          <w:rPr>
            <w:lang w:val="en-US" w:eastAsia="ja-JP"/>
          </w:rPr>
          <w:delText> </w:delText>
        </w:r>
        <w:r w:rsidRPr="00D527DE">
          <w:rPr>
            <w:lang w:val="en-CA" w:eastAsia="ja-JP"/>
          </w:rPr>
          <w:delText>i+1</w:delText>
        </w:r>
        <w:r w:rsidR="00204272" w:rsidRPr="00D527DE">
          <w:rPr>
            <w:lang w:val="en-US" w:eastAsia="ja-JP"/>
          </w:rPr>
          <w:delText> </w:delText>
        </w:r>
        <w:r w:rsidRPr="00D527DE">
          <w:rPr>
            <w:lang w:val="en-CA" w:eastAsia="ja-JP"/>
          </w:rPr>
          <w:delText>][</w:delText>
        </w:r>
        <w:r w:rsidR="00204272" w:rsidRPr="00D527DE">
          <w:rPr>
            <w:lang w:val="en-US" w:eastAsia="ja-JP"/>
          </w:rPr>
          <w:delText> </w:delText>
        </w:r>
        <w:r w:rsidRPr="00D527DE">
          <w:rPr>
            <w:szCs w:val="24"/>
            <w:lang w:val="en-CA" w:eastAsia="ja-JP"/>
          </w:rPr>
          <w:delText>a</w:delText>
        </w:r>
        <w:r w:rsidR="00204272" w:rsidRPr="00D527DE">
          <w:rPr>
            <w:szCs w:val="24"/>
            <w:lang w:val="en-US" w:eastAsia="ja-JP"/>
          </w:rPr>
          <w:delText> </w:delText>
        </w:r>
        <w:r w:rsidRPr="00D527DE">
          <w:rPr>
            <w:lang w:val="en-CA" w:eastAsia="ja-JP"/>
          </w:rPr>
          <w:delText>]</w:delText>
        </w:r>
        <w:r w:rsidRPr="00D527DE">
          <w:rPr>
            <w:szCs w:val="24"/>
            <w:lang w:val="en-CA" w:eastAsia="ja-JP"/>
          </w:rPr>
          <w:delText xml:space="preserve"> </w:delText>
        </w:r>
        <w:r w:rsidR="007D6F11" w:rsidRPr="00D527DE">
          <w:rPr>
            <w:szCs w:val="24"/>
            <w:lang w:val="en-CA" w:eastAsia="ja-JP"/>
          </w:rPr>
          <w:delText>×</w:delText>
        </w:r>
        <w:r w:rsidRPr="00D527DE">
          <w:rPr>
            <w:szCs w:val="24"/>
            <w:lang w:val="en-CA" w:eastAsia="ja-JP"/>
          </w:rPr>
          <w:delText xml:space="preserve"> </w:delText>
        </w:r>
        <w:r w:rsidR="00985DF8" w:rsidRPr="00D527DE">
          <w:rPr>
            <w:szCs w:val="24"/>
            <w:lang w:val="en-CA" w:eastAsia="ja-JP"/>
          </w:rPr>
          <w:delText>( Weight[</w:delText>
        </w:r>
        <w:r w:rsidR="00985DF8" w:rsidRPr="00D527DE">
          <w:rPr>
            <w:szCs w:val="24"/>
            <w:lang w:val="en-US" w:eastAsia="ja-JP"/>
          </w:rPr>
          <w:delText> </w:delText>
        </w:r>
        <w:r w:rsidR="00985DF8" w:rsidRPr="00D527DE">
          <w:rPr>
            <w:szCs w:val="24"/>
            <w:lang w:val="en-CA" w:eastAsia="ja-JP"/>
          </w:rPr>
          <w:delText>d</w:delText>
        </w:r>
        <w:r w:rsidR="00985DF8" w:rsidRPr="00D527DE">
          <w:rPr>
            <w:szCs w:val="24"/>
            <w:lang w:val="en-US" w:eastAsia="ja-JP"/>
          </w:rPr>
          <w:delText> </w:delText>
        </w:r>
        <w:r w:rsidR="00985DF8" w:rsidRPr="00D527DE">
          <w:rPr>
            <w:szCs w:val="24"/>
            <w:lang w:val="en-CA" w:eastAsia="ja-JP"/>
          </w:rPr>
          <w:delText>][</w:delText>
        </w:r>
        <w:r w:rsidR="00985DF8" w:rsidRPr="00D527DE">
          <w:rPr>
            <w:szCs w:val="24"/>
            <w:lang w:val="en-US" w:eastAsia="ja-JP"/>
          </w:rPr>
          <w:delText> </w:delText>
        </w:r>
        <w:r w:rsidR="00985DF8" w:rsidRPr="00D527DE">
          <w:rPr>
            <w:szCs w:val="24"/>
            <w:lang w:val="en-CA" w:eastAsia="ja-JP"/>
          </w:rPr>
          <w:delText>i+1</w:delText>
        </w:r>
        <w:r w:rsidR="00985DF8" w:rsidRPr="00D527DE">
          <w:rPr>
            <w:szCs w:val="24"/>
            <w:lang w:val="en-US" w:eastAsia="ja-JP"/>
          </w:rPr>
          <w:delText> </w:delText>
        </w:r>
        <w:r w:rsidR="00985DF8" w:rsidRPr="00D527DE">
          <w:rPr>
            <w:szCs w:val="24"/>
            <w:lang w:val="en-CA" w:eastAsia="ja-JP"/>
          </w:rPr>
          <w:delText>] &lt;&lt; 8) / wSum</w:delText>
        </w:r>
      </w:del>
    </w:p>
    <w:p w14:paraId="6DBDCC35" w14:textId="288FC56F" w:rsidR="00497F74" w:rsidRPr="00D527DE" w:rsidRDefault="00497F74">
      <w:pPr>
        <w:tabs>
          <w:tab w:val="clear" w:pos="403"/>
        </w:tabs>
        <w:rPr>
          <w:del w:id="4222" w:author="David Flynn" w:date="2019-09-24T14:25:00Z"/>
          <w:szCs w:val="24"/>
          <w:lang w:val="en-CA"/>
        </w:rPr>
        <w:pPrChange w:id="4223" w:author="Nakagami, Ohji (SONY)" w:date="2019-09-25T08:47:00Z">
          <w:pPr>
            <w:pStyle w:val="3"/>
          </w:pPr>
        </w:pPrChange>
      </w:pPr>
      <w:del w:id="4224"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r>
        <w:r w:rsidR="001A40EB" w:rsidRPr="00D527DE">
          <w:rPr>
            <w:lang w:val="en-CA"/>
          </w:rPr>
          <w:delText>PointAttr</w:delText>
        </w:r>
        <w:r w:rsidRPr="00D527DE">
          <w:rPr>
            <w:lang w:val="en-CA" w:eastAsia="ja-JP"/>
          </w:rPr>
          <w:delText>[</w:delText>
        </w:r>
        <w:r w:rsidR="00204272" w:rsidRPr="00D527DE">
          <w:rPr>
            <w:lang w:val="en-US" w:eastAsia="ja-JP"/>
          </w:rPr>
          <w:delText> </w:delText>
        </w:r>
        <w:r w:rsidRPr="00D527DE">
          <w:rPr>
            <w:lang w:val="en-CA" w:eastAsia="ja-JP"/>
          </w:rPr>
          <w:delText>i</w:delText>
        </w:r>
        <w:r w:rsidR="008339AF" w:rsidRPr="00D527DE">
          <w:rPr>
            <w:lang w:val="en-US" w:eastAsia="ja-JP"/>
          </w:rPr>
          <w:delText>+1</w:delText>
        </w:r>
        <w:r w:rsidR="00F43696" w:rsidRPr="00D527DE">
          <w:delText> </w:delText>
        </w:r>
        <w:r w:rsidRPr="00D527DE">
          <w:rPr>
            <w:lang w:val="en-CA" w:eastAsia="ja-JP"/>
          </w:rPr>
          <w:delText>][</w:delText>
        </w:r>
        <w:r w:rsidR="00204272" w:rsidRPr="00D527DE">
          <w:rPr>
            <w:lang w:val="en-US" w:eastAsia="ja-JP"/>
          </w:rPr>
          <w:delText> </w:delText>
        </w:r>
        <w:r w:rsidRPr="00D527DE">
          <w:rPr>
            <w:szCs w:val="24"/>
            <w:lang w:val="en-CA" w:eastAsia="ja-JP"/>
          </w:rPr>
          <w:delText>a</w:delText>
        </w:r>
        <w:r w:rsidR="00204272" w:rsidRPr="00D527DE">
          <w:rPr>
            <w:szCs w:val="24"/>
            <w:lang w:val="en-US" w:eastAsia="ja-JP"/>
          </w:rPr>
          <w:delText> </w:delText>
        </w:r>
        <w:r w:rsidRPr="00D527DE">
          <w:rPr>
            <w:lang w:val="en-CA" w:eastAsia="ja-JP"/>
          </w:rPr>
          <w:delText>]</w:delText>
        </w:r>
        <w:r w:rsidR="00204272" w:rsidRPr="00D527DE">
          <w:rPr>
            <w:szCs w:val="24"/>
            <w:lang w:val="en-US" w:eastAsia="ja-JP"/>
          </w:rPr>
          <w:delText> </w:delText>
        </w:r>
        <w:r w:rsidR="008339AF" w:rsidRPr="00D527DE">
          <w:rPr>
            <w:szCs w:val="24"/>
            <w:lang w:val="en-US" w:eastAsia="ja-JP"/>
          </w:rPr>
          <w:delText>+</w:delText>
        </w:r>
        <w:r w:rsidRPr="00D527DE">
          <w:rPr>
            <w:szCs w:val="24"/>
            <w:lang w:val="en-CA" w:eastAsia="ja-JP"/>
          </w:rPr>
          <w:delText>=</w:delText>
        </w:r>
        <w:r w:rsidR="008339AF" w:rsidRPr="00D527DE">
          <w:rPr>
            <w:szCs w:val="24"/>
            <w:lang w:val="en-US" w:eastAsia="ja-JP"/>
          </w:rPr>
          <w:delText> </w:delText>
        </w:r>
        <w:r w:rsidR="001A40EB" w:rsidRPr="00D527DE">
          <w:rPr>
            <w:lang w:val="en-CA"/>
          </w:rPr>
          <w:delText>PointAttr</w:delText>
        </w:r>
        <w:r w:rsidRPr="00D527DE">
          <w:rPr>
            <w:lang w:val="en-CA" w:eastAsia="ja-JP"/>
          </w:rPr>
          <w:delText>[</w:delText>
        </w:r>
        <w:r w:rsidR="00204272" w:rsidRPr="00D527DE">
          <w:rPr>
            <w:lang w:val="en-US" w:eastAsia="ja-JP"/>
          </w:rPr>
          <w:delText> </w:delText>
        </w:r>
        <w:r w:rsidRPr="00D527DE">
          <w:rPr>
            <w:lang w:val="en-CA" w:eastAsia="ja-JP"/>
          </w:rPr>
          <w:delText>i</w:delText>
        </w:r>
        <w:r w:rsidR="00204272" w:rsidRPr="00D527DE">
          <w:rPr>
            <w:lang w:val="en-US" w:eastAsia="ja-JP"/>
          </w:rPr>
          <w:delText> </w:delText>
        </w:r>
        <w:r w:rsidRPr="00D527DE">
          <w:rPr>
            <w:lang w:val="en-CA" w:eastAsia="ja-JP"/>
          </w:rPr>
          <w:delText>][</w:delText>
        </w:r>
        <w:r w:rsidR="00204272" w:rsidRPr="00D527DE">
          <w:rPr>
            <w:lang w:val="en-US" w:eastAsia="ja-JP"/>
          </w:rPr>
          <w:delText> </w:delText>
        </w:r>
        <w:r w:rsidRPr="00D527DE">
          <w:rPr>
            <w:szCs w:val="24"/>
            <w:lang w:val="en-CA" w:eastAsia="ja-JP"/>
          </w:rPr>
          <w:delText>a</w:delText>
        </w:r>
        <w:r w:rsidR="00204272" w:rsidRPr="00D527DE">
          <w:rPr>
            <w:szCs w:val="24"/>
            <w:lang w:val="en-US" w:eastAsia="ja-JP"/>
          </w:rPr>
          <w:delText> </w:delText>
        </w:r>
        <w:r w:rsidRPr="00D527DE">
          <w:rPr>
            <w:lang w:val="en-CA" w:eastAsia="ja-JP"/>
          </w:rPr>
          <w:delText>]</w:delText>
        </w:r>
      </w:del>
    </w:p>
    <w:p w14:paraId="112D9D28" w14:textId="7A4FCA13" w:rsidR="003266EB" w:rsidRPr="00D527DE" w:rsidRDefault="00F47E44">
      <w:pPr>
        <w:rPr>
          <w:del w:id="4225" w:author="David Flynn" w:date="2019-09-24T14:25:00Z"/>
          <w:szCs w:val="24"/>
          <w:lang w:val="en-CA"/>
        </w:rPr>
        <w:pPrChange w:id="4226" w:author="Nakagami, Ohji (SONY)" w:date="2019-09-25T08:47:00Z">
          <w:pPr>
            <w:pStyle w:val="3"/>
          </w:pPr>
        </w:pPrChange>
      </w:pPr>
      <w:del w:id="4227" w:author="David Flynn" w:date="2019-09-24T14:25:00Z">
        <w:r w:rsidRPr="00D527DE">
          <w:rPr>
            <w:lang w:val="en-CA" w:eastAsia="ja-JP"/>
          </w:rPr>
          <w:tab/>
        </w:r>
        <w:r w:rsidR="003266EB" w:rsidRPr="00D527DE">
          <w:rPr>
            <w:lang w:val="en-CA" w:eastAsia="ja-JP"/>
          </w:rPr>
          <w:tab/>
        </w:r>
        <w:r w:rsidR="003266EB" w:rsidRPr="00D527DE">
          <w:rPr>
            <w:lang w:val="en-CA" w:eastAsia="ja-JP"/>
          </w:rPr>
          <w:tab/>
        </w:r>
        <w:r w:rsidR="003266EB" w:rsidRPr="00D527DE">
          <w:rPr>
            <w:lang w:val="en-CA" w:eastAsia="ja-JP"/>
          </w:rPr>
          <w:tab/>
          <w:delText>i</w:delText>
        </w:r>
        <w:r w:rsidR="00B55DE6" w:rsidRPr="00D527DE">
          <w:rPr>
            <w:lang w:val="en-US" w:eastAsia="ja-JP"/>
          </w:rPr>
          <w:delText> </w:delText>
        </w:r>
        <w:r w:rsidR="003266EB" w:rsidRPr="00D527DE">
          <w:rPr>
            <w:lang w:val="en-CA" w:eastAsia="ja-JP"/>
          </w:rPr>
          <w:delText>+=</w:delText>
        </w:r>
        <w:r w:rsidR="00B55DE6" w:rsidRPr="00D527DE">
          <w:rPr>
            <w:lang w:val="en-US" w:eastAsia="ja-JP"/>
          </w:rPr>
          <w:delText> </w:delText>
        </w:r>
        <w:r w:rsidR="003266EB" w:rsidRPr="00D527DE">
          <w:rPr>
            <w:lang w:val="en-CA" w:eastAsia="ja-JP"/>
          </w:rPr>
          <w:delText>2</w:delText>
        </w:r>
      </w:del>
    </w:p>
    <w:p w14:paraId="52F21049" w14:textId="492E47D9" w:rsidR="00036FAA" w:rsidRPr="00D527DE" w:rsidRDefault="00036FAA">
      <w:pPr>
        <w:rPr>
          <w:del w:id="4228" w:author="David Flynn" w:date="2019-09-24T14:25:00Z"/>
          <w:szCs w:val="24"/>
          <w:lang w:val="en-CA"/>
        </w:rPr>
        <w:pPrChange w:id="4229" w:author="Nakagami, Ohji (SONY)" w:date="2019-09-25T08:47:00Z">
          <w:pPr>
            <w:pStyle w:val="3"/>
          </w:pPr>
        </w:pPrChange>
      </w:pPr>
      <w:del w:id="4230" w:author="David Flynn" w:date="2019-09-24T14:25:00Z">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delText>N</w:delText>
        </w:r>
        <w:r w:rsidRPr="00D527DE">
          <w:rPr>
            <w:szCs w:val="24"/>
            <w:lang w:val="en-US" w:eastAsia="ja-JP"/>
          </w:rPr>
          <w:delText> </w:delText>
        </w:r>
        <w:r w:rsidRPr="00D527DE">
          <w:rPr>
            <w:szCs w:val="24"/>
            <w:lang w:val="en-CA" w:eastAsia="ja-JP"/>
          </w:rPr>
          <w:delText>=</w:delText>
        </w:r>
        <w:r w:rsidRPr="00D527DE">
          <w:rPr>
            <w:szCs w:val="24"/>
            <w:lang w:val="en-US" w:eastAsia="ja-JP"/>
          </w:rPr>
          <w:delText> N</w:delText>
        </w:r>
        <w:r w:rsidR="002D663C" w:rsidRPr="00D527DE">
          <w:rPr>
            <w:szCs w:val="24"/>
            <w:lang w:val="en-US" w:eastAsia="ja-JP"/>
          </w:rPr>
          <w:delText> </w:delText>
        </w:r>
        <w:r w:rsidRPr="00D527DE">
          <w:rPr>
            <w:szCs w:val="24"/>
            <w:lang w:val="en-US" w:eastAsia="ja-JP"/>
          </w:rPr>
          <w:delText>−</w:delText>
        </w:r>
        <w:r w:rsidR="002D663C" w:rsidRPr="00D527DE">
          <w:rPr>
            <w:szCs w:val="24"/>
            <w:lang w:val="en-US" w:eastAsia="ja-JP"/>
          </w:rPr>
          <w:delText> </w:delText>
        </w:r>
        <w:r w:rsidRPr="00D527DE">
          <w:rPr>
            <w:szCs w:val="24"/>
            <w:lang w:val="en-CA" w:eastAsia="ja-JP"/>
          </w:rPr>
          <w:delText>1</w:delText>
        </w:r>
      </w:del>
    </w:p>
    <w:p w14:paraId="6720E0A2" w14:textId="62083B54" w:rsidR="003266EB" w:rsidRPr="00D527DE" w:rsidRDefault="003266EB">
      <w:pPr>
        <w:rPr>
          <w:del w:id="4231" w:author="David Flynn" w:date="2019-09-24T14:25:00Z"/>
          <w:szCs w:val="24"/>
          <w:lang w:val="en-CA"/>
        </w:rPr>
        <w:pPrChange w:id="4232" w:author="Nakagami, Ohji (SONY)" w:date="2019-09-25T08:47:00Z">
          <w:pPr>
            <w:pStyle w:val="3"/>
          </w:pPr>
        </w:pPrChange>
      </w:pPr>
      <w:del w:id="4233" w:author="David Flynn" w:date="2019-09-24T14:25:00Z">
        <w:r w:rsidRPr="00D527DE">
          <w:rPr>
            <w:szCs w:val="24"/>
            <w:lang w:val="en-CA" w:eastAsia="ja-JP"/>
          </w:rPr>
          <w:tab/>
        </w:r>
        <w:r w:rsidRPr="00D527DE">
          <w:rPr>
            <w:szCs w:val="24"/>
            <w:lang w:val="en-CA" w:eastAsia="ja-JP"/>
          </w:rPr>
          <w:tab/>
        </w:r>
        <w:r w:rsidR="009B762B" w:rsidRPr="00D527DE">
          <w:rPr>
            <w:szCs w:val="24"/>
            <w:lang w:val="en-CA" w:eastAsia="ja-JP"/>
          </w:rPr>
          <w:tab/>
        </w:r>
        <w:r w:rsidRPr="00D527DE">
          <w:rPr>
            <w:szCs w:val="24"/>
            <w:lang w:val="en-CA" w:eastAsia="ja-JP"/>
          </w:rPr>
          <w:delText>}</w:delText>
        </w:r>
      </w:del>
    </w:p>
    <w:p w14:paraId="4AB41980" w14:textId="70D8EC3D" w:rsidR="003266EB" w:rsidRPr="00D527DE" w:rsidRDefault="00F47E44">
      <w:pPr>
        <w:rPr>
          <w:del w:id="4234" w:author="David Flynn" w:date="2019-09-24T14:25:00Z"/>
          <w:szCs w:val="24"/>
          <w:lang w:val="en-CA"/>
        </w:rPr>
        <w:pPrChange w:id="4235" w:author="Nakagami, Ohji (SONY)" w:date="2019-09-25T08:47:00Z">
          <w:pPr>
            <w:pStyle w:val="3"/>
          </w:pPr>
        </w:pPrChange>
      </w:pPr>
      <w:del w:id="4236" w:author="David Flynn" w:date="2019-09-24T14:25:00Z">
        <w:r w:rsidRPr="00D527DE">
          <w:rPr>
            <w:szCs w:val="24"/>
            <w:lang w:val="en-CA" w:eastAsia="ja-JP"/>
          </w:rPr>
          <w:tab/>
        </w:r>
        <w:r w:rsidR="003266EB" w:rsidRPr="00D527DE">
          <w:rPr>
            <w:szCs w:val="24"/>
            <w:lang w:val="en-CA" w:eastAsia="ja-JP"/>
          </w:rPr>
          <w:tab/>
        </w:r>
        <w:r w:rsidR="003266EB" w:rsidRPr="00D527DE">
          <w:rPr>
            <w:szCs w:val="24"/>
            <w:lang w:val="en-CA" w:eastAsia="ja-JP"/>
          </w:rPr>
          <w:tab/>
          <w:delText>else {</w:delText>
        </w:r>
      </w:del>
    </w:p>
    <w:p w14:paraId="5A3D1406" w14:textId="4B37A5B5" w:rsidR="003266EB" w:rsidRPr="00D527DE" w:rsidRDefault="009B762B">
      <w:pPr>
        <w:rPr>
          <w:del w:id="4237" w:author="David Flynn" w:date="2019-09-24T14:25:00Z"/>
          <w:lang w:val="en-CA"/>
        </w:rPr>
        <w:pPrChange w:id="4238" w:author="Nakagami, Ohji (SONY)" w:date="2019-09-25T08:47:00Z">
          <w:pPr>
            <w:pStyle w:val="3"/>
          </w:pPr>
        </w:pPrChange>
      </w:pPr>
      <w:del w:id="4239" w:author="David Flynn" w:date="2019-09-24T14:25:00Z">
        <w:r w:rsidRPr="00D527DE">
          <w:rPr>
            <w:szCs w:val="24"/>
            <w:lang w:val="en-CA" w:eastAsia="ja-JP"/>
          </w:rPr>
          <w:tab/>
        </w:r>
        <w:r w:rsidR="003266EB" w:rsidRPr="00D527DE">
          <w:rPr>
            <w:szCs w:val="24"/>
            <w:lang w:val="en-CA" w:eastAsia="ja-JP"/>
          </w:rPr>
          <w:tab/>
        </w:r>
        <w:r w:rsidR="003266EB" w:rsidRPr="00D527DE">
          <w:rPr>
            <w:szCs w:val="24"/>
            <w:lang w:val="en-CA" w:eastAsia="ja-JP"/>
          </w:rPr>
          <w:tab/>
        </w:r>
        <w:r w:rsidR="003266EB" w:rsidRPr="00D527DE">
          <w:rPr>
            <w:szCs w:val="24"/>
            <w:lang w:val="en-CA" w:eastAsia="ja-JP"/>
          </w:rPr>
          <w:tab/>
        </w:r>
        <w:r w:rsidR="001A40EB" w:rsidRPr="00D527DE">
          <w:rPr>
            <w:lang w:val="en-CA"/>
          </w:rPr>
          <w:delText>PointAttr</w:delText>
        </w:r>
        <w:r w:rsidR="008F003B" w:rsidRPr="00D527DE">
          <w:rPr>
            <w:lang w:val="en-CA" w:eastAsia="ja-JP"/>
          </w:rPr>
          <w:delText>[</w:delText>
        </w:r>
        <w:r w:rsidR="00204272" w:rsidRPr="00D527DE">
          <w:rPr>
            <w:lang w:val="en-US" w:eastAsia="ja-JP"/>
          </w:rPr>
          <w:delText> </w:delText>
        </w:r>
        <w:r w:rsidR="008F003B" w:rsidRPr="00D527DE">
          <w:rPr>
            <w:lang w:val="en-CA" w:eastAsia="ja-JP"/>
          </w:rPr>
          <w:delText>i</w:delText>
        </w:r>
        <w:r w:rsidR="00204272" w:rsidRPr="00D527DE">
          <w:rPr>
            <w:lang w:val="en-US" w:eastAsia="ja-JP"/>
          </w:rPr>
          <w:delText> </w:delText>
        </w:r>
        <w:r w:rsidR="008F003B" w:rsidRPr="00D527DE">
          <w:rPr>
            <w:lang w:val="en-CA" w:eastAsia="ja-JP"/>
          </w:rPr>
          <w:delText>]</w:delText>
        </w:r>
        <w:r w:rsidR="003266EB" w:rsidRPr="00D527DE">
          <w:rPr>
            <w:lang w:val="en-CA" w:eastAsia="ja-JP"/>
          </w:rPr>
          <w:delText>[</w:delText>
        </w:r>
        <w:r w:rsidR="00204272" w:rsidRPr="00D527DE">
          <w:rPr>
            <w:lang w:val="en-US" w:eastAsia="ja-JP"/>
          </w:rPr>
          <w:delText> </w:delText>
        </w:r>
        <w:r w:rsidR="0036560D" w:rsidRPr="00D527DE">
          <w:rPr>
            <w:szCs w:val="24"/>
            <w:lang w:val="en-CA" w:eastAsia="ja-JP"/>
          </w:rPr>
          <w:delText>a</w:delText>
        </w:r>
        <w:r w:rsidR="00204272" w:rsidRPr="00D527DE">
          <w:rPr>
            <w:szCs w:val="24"/>
            <w:lang w:val="en-US" w:eastAsia="ja-JP"/>
          </w:rPr>
          <w:delText> </w:delText>
        </w:r>
        <w:r w:rsidR="003266EB" w:rsidRPr="00D527DE">
          <w:rPr>
            <w:lang w:val="en-CA" w:eastAsia="ja-JP"/>
          </w:rPr>
          <w:delText>]</w:delText>
        </w:r>
        <w:r w:rsidR="00204272" w:rsidRPr="00D527DE">
          <w:rPr>
            <w:lang w:val="en-US" w:eastAsia="ja-JP"/>
          </w:rPr>
          <w:delText> </w:delText>
        </w:r>
        <w:r w:rsidR="003266EB" w:rsidRPr="00D527DE">
          <w:rPr>
            <w:lang w:val="en-CA" w:eastAsia="ja-JP"/>
          </w:rPr>
          <w:delText>=</w:delText>
        </w:r>
        <w:r w:rsidR="00204272" w:rsidRPr="00D527DE">
          <w:rPr>
            <w:lang w:val="en-US" w:eastAsia="ja-JP"/>
          </w:rPr>
          <w:delText> </w:delText>
        </w:r>
        <w:r w:rsidR="00D03C04" w:rsidRPr="00D527DE">
          <w:rPr>
            <w:szCs w:val="24"/>
            <w:lang w:val="en-CA" w:eastAsia="ja-JP"/>
          </w:rPr>
          <w:delText>AttributeBuffer</w:delText>
        </w:r>
        <w:r w:rsidR="008F003B" w:rsidRPr="00D527DE">
          <w:rPr>
            <w:lang w:val="en-CA" w:eastAsia="ja-JP"/>
          </w:rPr>
          <w:delText>[</w:delText>
        </w:r>
        <w:r w:rsidR="00204272" w:rsidRPr="00D527DE">
          <w:rPr>
            <w:lang w:val="en-US" w:eastAsia="ja-JP"/>
          </w:rPr>
          <w:delText> </w:delText>
        </w:r>
        <w:r w:rsidR="008F003B" w:rsidRPr="00D527DE">
          <w:rPr>
            <w:lang w:val="en-CA" w:eastAsia="ja-JP"/>
          </w:rPr>
          <w:delText>M</w:delText>
        </w:r>
        <w:r w:rsidR="00204272" w:rsidRPr="00D527DE">
          <w:rPr>
            <w:lang w:val="en-US" w:eastAsia="ja-JP"/>
          </w:rPr>
          <w:delText> </w:delText>
        </w:r>
        <w:r w:rsidR="008F003B" w:rsidRPr="00D527DE">
          <w:rPr>
            <w:lang w:val="en-CA" w:eastAsia="ja-JP"/>
          </w:rPr>
          <w:delText>]</w:delText>
        </w:r>
        <w:r w:rsidR="003266EB" w:rsidRPr="00D527DE">
          <w:rPr>
            <w:lang w:val="en-CA" w:eastAsia="ja-JP"/>
          </w:rPr>
          <w:delText>[</w:delText>
        </w:r>
        <w:r w:rsidR="00204272" w:rsidRPr="00D527DE">
          <w:rPr>
            <w:lang w:val="en-US" w:eastAsia="ja-JP"/>
          </w:rPr>
          <w:delText> </w:delText>
        </w:r>
        <w:r w:rsidR="0036560D" w:rsidRPr="00D527DE">
          <w:rPr>
            <w:szCs w:val="24"/>
            <w:lang w:val="en-CA" w:eastAsia="ja-JP"/>
          </w:rPr>
          <w:delText>a</w:delText>
        </w:r>
        <w:r w:rsidR="00204272" w:rsidRPr="00D527DE">
          <w:rPr>
            <w:szCs w:val="24"/>
            <w:lang w:val="en-US" w:eastAsia="ja-JP"/>
          </w:rPr>
          <w:delText> </w:delText>
        </w:r>
        <w:r w:rsidR="003266EB" w:rsidRPr="00D527DE">
          <w:rPr>
            <w:lang w:val="en-CA" w:eastAsia="ja-JP"/>
          </w:rPr>
          <w:delText>]</w:delText>
        </w:r>
      </w:del>
    </w:p>
    <w:p w14:paraId="2D3B7E36" w14:textId="2223EC2A" w:rsidR="003266EB" w:rsidRPr="00D527DE" w:rsidRDefault="003266EB">
      <w:pPr>
        <w:rPr>
          <w:del w:id="4240" w:author="David Flynn" w:date="2019-09-24T14:25:00Z"/>
          <w:szCs w:val="24"/>
          <w:lang w:val="en-CA"/>
        </w:rPr>
        <w:pPrChange w:id="4241" w:author="Nakagami, Ohji (SONY)" w:date="2019-09-25T08:47:00Z">
          <w:pPr>
            <w:pStyle w:val="3"/>
          </w:pPr>
        </w:pPrChange>
      </w:pPr>
      <w:del w:id="4242" w:author="David Flynn" w:date="2019-09-24T14:25:00Z">
        <w:r w:rsidRPr="00D527DE">
          <w:rPr>
            <w:lang w:val="en-CA" w:eastAsia="ja-JP"/>
          </w:rPr>
          <w:tab/>
        </w:r>
        <w:r w:rsidR="009B762B" w:rsidRPr="00D527DE">
          <w:rPr>
            <w:lang w:val="en-CA" w:eastAsia="ja-JP"/>
          </w:rPr>
          <w:tab/>
        </w:r>
        <w:r w:rsidRPr="00D527DE">
          <w:rPr>
            <w:lang w:val="en-CA" w:eastAsia="ja-JP"/>
          </w:rPr>
          <w:tab/>
        </w:r>
        <w:r w:rsidRPr="00D527DE">
          <w:rPr>
            <w:lang w:val="en-CA" w:eastAsia="ja-JP"/>
          </w:rPr>
          <w:tab/>
        </w:r>
        <w:r w:rsidR="00B55DE6" w:rsidRPr="00D527DE">
          <w:rPr>
            <w:lang w:val="en-CA" w:eastAsia="ja-JP"/>
          </w:rPr>
          <w:delText>i</w:delText>
        </w:r>
        <w:r w:rsidR="00B55DE6" w:rsidRPr="00D527DE">
          <w:rPr>
            <w:lang w:val="en-US" w:eastAsia="ja-JP"/>
          </w:rPr>
          <w:delText> </w:delText>
        </w:r>
        <w:r w:rsidRPr="00D527DE">
          <w:rPr>
            <w:lang w:val="en-CA" w:eastAsia="ja-JP"/>
          </w:rPr>
          <w:delText>+=</w:delText>
        </w:r>
        <w:r w:rsidR="00B55DE6" w:rsidRPr="00D527DE">
          <w:rPr>
            <w:lang w:val="en-US" w:eastAsia="ja-JP"/>
          </w:rPr>
          <w:delText> </w:delText>
        </w:r>
        <w:r w:rsidRPr="00D527DE">
          <w:rPr>
            <w:lang w:val="en-CA" w:eastAsia="ja-JP"/>
          </w:rPr>
          <w:delText>1</w:delText>
        </w:r>
      </w:del>
    </w:p>
    <w:p w14:paraId="6DF79EEB" w14:textId="5727DD20" w:rsidR="003266EB" w:rsidRPr="00D527DE" w:rsidRDefault="00F47E44">
      <w:pPr>
        <w:rPr>
          <w:del w:id="4243" w:author="David Flynn" w:date="2019-09-24T14:25:00Z"/>
          <w:szCs w:val="24"/>
          <w:lang w:val="en-CA"/>
        </w:rPr>
        <w:pPrChange w:id="4244" w:author="Nakagami, Ohji (SONY)" w:date="2019-09-25T08:47:00Z">
          <w:pPr>
            <w:pStyle w:val="3"/>
          </w:pPr>
        </w:pPrChange>
      </w:pPr>
      <w:del w:id="4245" w:author="David Flynn" w:date="2019-09-24T14:25:00Z">
        <w:r w:rsidRPr="00D527DE">
          <w:rPr>
            <w:szCs w:val="24"/>
            <w:lang w:val="en-CA" w:eastAsia="ja-JP"/>
          </w:rPr>
          <w:tab/>
        </w:r>
        <w:r w:rsidR="003266EB" w:rsidRPr="00D527DE">
          <w:rPr>
            <w:szCs w:val="24"/>
            <w:lang w:val="en-CA" w:eastAsia="ja-JP"/>
          </w:rPr>
          <w:tab/>
        </w:r>
        <w:r w:rsidR="003266EB" w:rsidRPr="00D527DE">
          <w:rPr>
            <w:szCs w:val="24"/>
            <w:lang w:val="en-CA" w:eastAsia="ja-JP"/>
          </w:rPr>
          <w:tab/>
          <w:delText>}</w:delText>
        </w:r>
      </w:del>
    </w:p>
    <w:p w14:paraId="0E444147" w14:textId="1BAC7B89" w:rsidR="008F003B" w:rsidRPr="00D527DE" w:rsidRDefault="008F003B">
      <w:pPr>
        <w:rPr>
          <w:del w:id="4246" w:author="David Flynn" w:date="2019-09-24T14:25:00Z"/>
          <w:szCs w:val="24"/>
          <w:lang w:val="en-CA"/>
        </w:rPr>
        <w:pPrChange w:id="4247" w:author="Nakagami, Ohji (SONY)" w:date="2019-09-25T08:47:00Z">
          <w:pPr>
            <w:pStyle w:val="3"/>
          </w:pPr>
        </w:pPrChange>
      </w:pPr>
      <w:del w:id="4248" w:author="David Flynn" w:date="2019-09-24T14:25:00Z">
        <w:r w:rsidRPr="00D527DE">
          <w:rPr>
            <w:szCs w:val="24"/>
            <w:lang w:val="en-CA" w:eastAsia="ja-JP"/>
          </w:rPr>
          <w:tab/>
        </w:r>
        <w:r w:rsidRPr="00D527DE">
          <w:rPr>
            <w:szCs w:val="24"/>
            <w:lang w:val="en-CA" w:eastAsia="ja-JP"/>
          </w:rPr>
          <w:tab/>
          <w:delText>}</w:delText>
        </w:r>
      </w:del>
    </w:p>
    <w:p w14:paraId="200973E7" w14:textId="37EDDEF6" w:rsidR="0057143D" w:rsidRPr="00D527DE" w:rsidRDefault="009B762B">
      <w:pPr>
        <w:rPr>
          <w:del w:id="4249" w:author="David Flynn" w:date="2019-09-24T14:25:00Z"/>
          <w:szCs w:val="24"/>
          <w:lang w:val="en-CA"/>
        </w:rPr>
        <w:pPrChange w:id="4250" w:author="Nakagami, Ohji (SONY)" w:date="2019-09-25T08:47:00Z">
          <w:pPr>
            <w:pStyle w:val="3"/>
          </w:pPr>
        </w:pPrChange>
      </w:pPr>
      <w:del w:id="4251" w:author="David Flynn" w:date="2019-09-24T14:25:00Z">
        <w:r w:rsidRPr="00D527DE">
          <w:rPr>
            <w:szCs w:val="24"/>
            <w:lang w:val="en-CA" w:eastAsia="ja-JP"/>
          </w:rPr>
          <w:tab/>
        </w:r>
        <w:r w:rsidR="0057143D" w:rsidRPr="00D527DE">
          <w:rPr>
            <w:szCs w:val="24"/>
            <w:lang w:val="en-CA" w:eastAsia="ja-JP"/>
          </w:rPr>
          <w:tab/>
          <w:delText>for (</w:delText>
        </w:r>
        <w:r w:rsidR="00EC15C3" w:rsidRPr="00D527DE">
          <w:rPr>
            <w:szCs w:val="24"/>
            <w:lang w:val="en-CA" w:eastAsia="ja-JP"/>
          </w:rPr>
          <w:delText xml:space="preserve"> </w:delText>
        </w:r>
        <w:r w:rsidR="008F003B" w:rsidRPr="00D527DE">
          <w:rPr>
            <w:szCs w:val="24"/>
            <w:lang w:val="en-CA" w:eastAsia="ja-JP"/>
          </w:rPr>
          <w:delText>k</w:delText>
        </w:r>
        <w:r w:rsidR="00EC15C3" w:rsidRPr="00D527DE">
          <w:rPr>
            <w:szCs w:val="24"/>
            <w:lang w:val="en-CA" w:eastAsia="ja-JP"/>
          </w:rPr>
          <w:delText xml:space="preserve">= 0; </w:delText>
        </w:r>
        <w:r w:rsidR="008F003B" w:rsidRPr="00D527DE">
          <w:rPr>
            <w:szCs w:val="24"/>
            <w:lang w:val="en-CA" w:eastAsia="ja-JP"/>
          </w:rPr>
          <w:delText>k</w:delText>
        </w:r>
        <w:r w:rsidR="00EC15C3" w:rsidRPr="00D527DE">
          <w:rPr>
            <w:szCs w:val="24"/>
            <w:lang w:val="en-CA" w:eastAsia="ja-JP"/>
          </w:rPr>
          <w:delText>&lt;</w:delText>
        </w:r>
        <w:r w:rsidR="00DF48A5" w:rsidRPr="00D527DE">
          <w:rPr>
            <w:szCs w:val="24"/>
            <w:lang w:val="en-CA" w:eastAsia="ja-JP"/>
          </w:rPr>
          <w:delText xml:space="preserve"> </w:delText>
        </w:r>
        <w:r w:rsidR="003E4AB3" w:rsidRPr="00D527DE">
          <w:rPr>
            <w:szCs w:val="24"/>
            <w:lang w:val="en-CA" w:eastAsia="ja-JP"/>
          </w:rPr>
          <w:delText>RAHT</w:delText>
        </w:r>
        <w:r w:rsidR="00DF48A5" w:rsidRPr="00D527DE">
          <w:rPr>
            <w:szCs w:val="24"/>
            <w:lang w:val="en-CA" w:eastAsia="ja-JP"/>
          </w:rPr>
          <w:delText>node[</w:delText>
        </w:r>
        <w:r w:rsidR="008A4671" w:rsidRPr="00D527DE">
          <w:delText> </w:delText>
        </w:r>
        <w:r w:rsidR="00DF48A5" w:rsidRPr="00D527DE">
          <w:delText>d</w:delText>
        </w:r>
        <w:r w:rsidR="008A4671" w:rsidRPr="00D527DE">
          <w:delText> </w:delText>
        </w:r>
        <w:r w:rsidR="00DF48A5" w:rsidRPr="00D527DE">
          <w:delText>]</w:delText>
        </w:r>
        <w:r w:rsidR="00EC15C3" w:rsidRPr="00D527DE">
          <w:rPr>
            <w:szCs w:val="24"/>
            <w:lang w:val="en-CA" w:eastAsia="ja-JP"/>
          </w:rPr>
          <w:delText xml:space="preserve">; </w:delText>
        </w:r>
        <w:r w:rsidR="008F003B" w:rsidRPr="00D527DE">
          <w:rPr>
            <w:szCs w:val="24"/>
            <w:lang w:val="en-CA" w:eastAsia="ja-JP"/>
          </w:rPr>
          <w:delText>k</w:delText>
        </w:r>
        <w:r w:rsidR="00EC15C3" w:rsidRPr="00D527DE">
          <w:rPr>
            <w:szCs w:val="24"/>
            <w:lang w:val="en-CA" w:eastAsia="ja-JP"/>
          </w:rPr>
          <w:delText>++</w:delText>
        </w:r>
        <w:r w:rsidR="0057143D" w:rsidRPr="00D527DE">
          <w:rPr>
            <w:szCs w:val="24"/>
            <w:lang w:val="en-CA" w:eastAsia="ja-JP"/>
          </w:rPr>
          <w:delText>)</w:delText>
        </w:r>
      </w:del>
    </w:p>
    <w:p w14:paraId="721A300A" w14:textId="38B467D9" w:rsidR="0057143D" w:rsidRPr="00D527DE" w:rsidRDefault="0057143D">
      <w:pPr>
        <w:rPr>
          <w:del w:id="4252" w:author="David Flynn" w:date="2019-09-24T14:25:00Z"/>
          <w:lang w:val="en-CA"/>
        </w:rPr>
        <w:pPrChange w:id="4253" w:author="Nakagami, Ohji (SONY)" w:date="2019-09-25T08:47:00Z">
          <w:pPr>
            <w:pStyle w:val="3"/>
          </w:pPr>
        </w:pPrChange>
      </w:pPr>
      <w:del w:id="4254" w:author="David Flynn" w:date="2019-09-24T14:25:00Z">
        <w:r w:rsidRPr="00D527DE">
          <w:rPr>
            <w:szCs w:val="24"/>
            <w:lang w:val="en-CA" w:eastAsia="ja-JP"/>
          </w:rPr>
          <w:tab/>
        </w:r>
        <w:r w:rsidR="009B762B" w:rsidRPr="00D527DE">
          <w:rPr>
            <w:szCs w:val="24"/>
            <w:lang w:val="en-CA" w:eastAsia="ja-JP"/>
          </w:rPr>
          <w:tab/>
        </w:r>
        <w:r w:rsidRPr="00D527DE">
          <w:rPr>
            <w:szCs w:val="24"/>
            <w:lang w:val="en-CA" w:eastAsia="ja-JP"/>
          </w:rPr>
          <w:tab/>
        </w:r>
        <w:r w:rsidR="00D03C04" w:rsidRPr="00D527DE">
          <w:rPr>
            <w:szCs w:val="24"/>
            <w:lang w:val="en-CA" w:eastAsia="ja-JP"/>
          </w:rPr>
          <w:delText>AttributeBuffer</w:delText>
        </w:r>
        <w:r w:rsidR="008F003B" w:rsidRPr="00D527DE">
          <w:rPr>
            <w:lang w:val="en-CA" w:eastAsia="ja-JP"/>
          </w:rPr>
          <w:delText>[</w:delText>
        </w:r>
        <w:r w:rsidR="00204272" w:rsidRPr="00D527DE">
          <w:rPr>
            <w:lang w:val="en-US" w:eastAsia="ja-JP"/>
          </w:rPr>
          <w:delText> </w:delText>
        </w:r>
        <w:r w:rsidR="008F003B" w:rsidRPr="00D527DE">
          <w:rPr>
            <w:lang w:val="en-CA" w:eastAsia="ja-JP"/>
          </w:rPr>
          <w:delText>k</w:delText>
        </w:r>
        <w:r w:rsidR="00204272" w:rsidRPr="00D527DE">
          <w:rPr>
            <w:lang w:val="en-US" w:eastAsia="ja-JP"/>
          </w:rPr>
          <w:delText> </w:delText>
        </w:r>
        <w:r w:rsidR="008F003B" w:rsidRPr="00D527DE">
          <w:rPr>
            <w:lang w:val="en-CA" w:eastAsia="ja-JP"/>
          </w:rPr>
          <w:delText>]</w:delText>
        </w:r>
        <w:r w:rsidRPr="00D527DE">
          <w:rPr>
            <w:lang w:val="en-CA" w:eastAsia="ja-JP"/>
          </w:rPr>
          <w:delText>[</w:delText>
        </w:r>
        <w:r w:rsidR="00204272" w:rsidRPr="00D527DE">
          <w:rPr>
            <w:lang w:val="en-US" w:eastAsia="ja-JP"/>
          </w:rPr>
          <w:delText> </w:delText>
        </w:r>
        <w:r w:rsidR="0036560D" w:rsidRPr="00D527DE">
          <w:rPr>
            <w:lang w:val="en-CA" w:eastAsia="ja-JP"/>
          </w:rPr>
          <w:delText>a</w:delText>
        </w:r>
        <w:r w:rsidR="00204272" w:rsidRPr="00D527DE">
          <w:rPr>
            <w:lang w:val="en-US" w:eastAsia="ja-JP"/>
          </w:rPr>
          <w:delText> </w:delText>
        </w:r>
        <w:r w:rsidRPr="00D527DE">
          <w:rPr>
            <w:lang w:val="en-CA" w:eastAsia="ja-JP"/>
          </w:rPr>
          <w:delText xml:space="preserve">] = </w:delText>
        </w:r>
        <w:r w:rsidR="001A40EB" w:rsidRPr="00D527DE">
          <w:rPr>
            <w:lang w:val="en-CA"/>
          </w:rPr>
          <w:delText>PointAttr</w:delText>
        </w:r>
        <w:r w:rsidR="008F003B" w:rsidRPr="00D527DE">
          <w:rPr>
            <w:lang w:val="en-CA" w:eastAsia="ja-JP"/>
          </w:rPr>
          <w:delText>[</w:delText>
        </w:r>
        <w:r w:rsidR="00204272" w:rsidRPr="00D527DE">
          <w:rPr>
            <w:lang w:val="en-US" w:eastAsia="ja-JP"/>
          </w:rPr>
          <w:delText> </w:delText>
        </w:r>
        <w:r w:rsidR="008F003B" w:rsidRPr="00D527DE">
          <w:rPr>
            <w:lang w:val="en-CA" w:eastAsia="ja-JP"/>
          </w:rPr>
          <w:delText>k</w:delText>
        </w:r>
        <w:r w:rsidR="00204272" w:rsidRPr="00D527DE">
          <w:delText> </w:delText>
        </w:r>
        <w:r w:rsidR="008F003B" w:rsidRPr="00D527DE">
          <w:rPr>
            <w:lang w:val="en-CA" w:eastAsia="ja-JP"/>
          </w:rPr>
          <w:delText>]</w:delText>
        </w:r>
        <w:r w:rsidRPr="00D527DE">
          <w:rPr>
            <w:lang w:val="en-CA" w:eastAsia="ja-JP"/>
          </w:rPr>
          <w:delText>[</w:delText>
        </w:r>
        <w:r w:rsidR="00204272" w:rsidRPr="00D527DE">
          <w:rPr>
            <w:lang w:val="en-US" w:eastAsia="ja-JP"/>
          </w:rPr>
          <w:delText> </w:delText>
        </w:r>
        <w:r w:rsidR="0036560D" w:rsidRPr="00D527DE">
          <w:rPr>
            <w:lang w:val="en-CA" w:eastAsia="ja-JP"/>
          </w:rPr>
          <w:delText>a</w:delText>
        </w:r>
        <w:r w:rsidR="00204272" w:rsidRPr="00D527DE">
          <w:rPr>
            <w:lang w:val="en-US" w:eastAsia="ja-JP"/>
          </w:rPr>
          <w:delText> </w:delText>
        </w:r>
        <w:r w:rsidRPr="00D527DE">
          <w:rPr>
            <w:lang w:val="en-CA" w:eastAsia="ja-JP"/>
          </w:rPr>
          <w:delText>]</w:delText>
        </w:r>
      </w:del>
    </w:p>
    <w:p w14:paraId="49E37CEC" w14:textId="6FB7A452" w:rsidR="004F3AB1" w:rsidRPr="00D527DE" w:rsidRDefault="0036560D">
      <w:pPr>
        <w:rPr>
          <w:del w:id="4255" w:author="David Flynn" w:date="2019-09-24T14:25:00Z"/>
          <w:szCs w:val="24"/>
          <w:lang w:val="en-CA"/>
        </w:rPr>
        <w:pPrChange w:id="4256" w:author="Nakagami, Ohji (SONY)" w:date="2019-09-25T08:47:00Z">
          <w:pPr>
            <w:pStyle w:val="3"/>
          </w:pPr>
        </w:pPrChange>
      </w:pPr>
      <w:del w:id="4257" w:author="David Flynn" w:date="2019-09-24T14:25:00Z">
        <w:r w:rsidRPr="00D527DE">
          <w:rPr>
            <w:szCs w:val="24"/>
            <w:lang w:val="en-CA" w:eastAsia="ja-JP"/>
          </w:rPr>
          <w:tab/>
          <w:delText>}</w:delText>
        </w:r>
      </w:del>
    </w:p>
    <w:p w14:paraId="0D09423C" w14:textId="5A9978AB" w:rsidR="00204272" w:rsidRPr="00D527DE" w:rsidRDefault="00204272">
      <w:pPr>
        <w:tabs>
          <w:tab w:val="clear" w:pos="403"/>
          <w:tab w:val="left" w:pos="290"/>
        </w:tabs>
        <w:rPr>
          <w:del w:id="4258" w:author="David Flynn" w:date="2019-09-24T14:25:00Z"/>
          <w:szCs w:val="24"/>
          <w:lang w:val="en-CA"/>
        </w:rPr>
        <w:pPrChange w:id="4259" w:author="Nakagami, Ohji (SONY)" w:date="2019-09-25T08:47:00Z">
          <w:pPr>
            <w:pStyle w:val="3"/>
          </w:pPr>
        </w:pPrChange>
      </w:pPr>
      <w:del w:id="4260" w:author="David Flynn" w:date="2019-09-24T14:25:00Z">
        <w:r w:rsidRPr="00D527DE">
          <w:rPr>
            <w:szCs w:val="24"/>
            <w:lang w:val="en-CA" w:eastAsia="ja-JP"/>
          </w:rPr>
          <w:delText xml:space="preserve">Finally, </w:delText>
        </w:r>
        <w:r w:rsidR="00D62C7A" w:rsidRPr="00D527DE">
          <w:rPr>
            <w:szCs w:val="24"/>
            <w:lang w:val="en-CA" w:eastAsia="ja-JP"/>
          </w:rPr>
          <w:delText>the</w:delText>
        </w:r>
        <w:r w:rsidR="00F57C1D" w:rsidRPr="00D527DE">
          <w:rPr>
            <w:szCs w:val="24"/>
            <w:lang w:val="en-CA" w:eastAsia="ja-JP"/>
          </w:rPr>
          <w:delText xml:space="preserve"> decoded attribute value</w:delText>
        </w:r>
        <w:r w:rsidR="00020CCA" w:rsidRPr="00D527DE">
          <w:rPr>
            <w:szCs w:val="24"/>
            <w:lang w:val="en-CA" w:eastAsia="ja-JP"/>
          </w:rPr>
          <w:delText xml:space="preserve"> </w:delText>
        </w:r>
        <w:r w:rsidR="00020CCA" w:rsidRPr="00D527DE">
          <w:rPr>
            <w:lang w:val="en-CA"/>
          </w:rPr>
          <w:delText>PointAttr</w:delText>
        </w:r>
        <w:r w:rsidR="00020CCA" w:rsidRPr="00D527DE">
          <w:rPr>
            <w:lang w:val="en-CA" w:eastAsia="ja-JP"/>
          </w:rPr>
          <w:delText>[</w:delText>
        </w:r>
        <w:r w:rsidR="00020CCA" w:rsidRPr="00D527DE">
          <w:rPr>
            <w:lang w:val="en-US" w:eastAsia="ja-JP"/>
          </w:rPr>
          <w:delText> </w:delText>
        </w:r>
        <w:r w:rsidR="00605440" w:rsidRPr="00D527DE">
          <w:rPr>
            <w:lang w:val="en-CA" w:eastAsia="ja-JP"/>
          </w:rPr>
          <w:delText>i</w:delText>
        </w:r>
        <w:r w:rsidR="00020CCA" w:rsidRPr="00D527DE">
          <w:rPr>
            <w:lang w:val="en-US" w:eastAsia="ja-JP"/>
          </w:rPr>
          <w:delText> </w:delText>
        </w:r>
        <w:r w:rsidR="00020CCA" w:rsidRPr="00D527DE">
          <w:rPr>
            <w:lang w:val="en-CA" w:eastAsia="ja-JP"/>
          </w:rPr>
          <w:delText>][</w:delText>
        </w:r>
        <w:r w:rsidR="00020CCA" w:rsidRPr="00D527DE">
          <w:rPr>
            <w:lang w:val="en-US" w:eastAsia="ja-JP"/>
          </w:rPr>
          <w:delText> </w:delText>
        </w:r>
        <w:r w:rsidR="00020CCA" w:rsidRPr="00D527DE">
          <w:rPr>
            <w:lang w:val="en-CA" w:eastAsia="ja-JP"/>
          </w:rPr>
          <w:delText>a</w:delText>
        </w:r>
        <w:r w:rsidR="00020CCA" w:rsidRPr="00D527DE">
          <w:rPr>
            <w:lang w:val="en-US" w:eastAsia="ja-JP"/>
          </w:rPr>
          <w:delText> </w:delText>
        </w:r>
        <w:r w:rsidR="00020CCA" w:rsidRPr="00D527DE">
          <w:rPr>
            <w:lang w:val="en-CA" w:eastAsia="ja-JP"/>
          </w:rPr>
          <w:delText>]</w:delText>
        </w:r>
        <w:r w:rsidR="00F57C1D" w:rsidRPr="00D527DE">
          <w:rPr>
            <w:szCs w:val="24"/>
            <w:lang w:val="en-CA" w:eastAsia="ja-JP"/>
          </w:rPr>
          <w:delText xml:space="preserve"> </w:delText>
        </w:r>
        <w:r w:rsidR="00020CCA" w:rsidRPr="00D527DE">
          <w:rPr>
            <w:lang w:val="en-CA" w:eastAsia="ja-JP"/>
          </w:rPr>
          <w:delText>with</w:delText>
        </w:r>
        <w:r w:rsidR="00020CCA" w:rsidRPr="00D527DE">
          <w:delText xml:space="preserve"> i = 0..</w:delText>
        </w:r>
        <w:r w:rsidR="002912E2" w:rsidRPr="00D527DE">
          <w:delText>PointNum</w:delText>
        </w:r>
        <w:r w:rsidR="00020CCA" w:rsidRPr="00D527DE">
          <w:delText> − 1 </w:delText>
        </w:r>
        <w:r w:rsidR="00020CCA" w:rsidRPr="00D527DE">
          <w:rPr>
            <w:szCs w:val="24"/>
            <w:lang w:val="en-CA" w:eastAsia="ja-JP"/>
          </w:rPr>
          <w:delText xml:space="preserve"> and </w:delText>
        </w:r>
        <w:r w:rsidR="00605440" w:rsidRPr="00D527DE">
          <w:rPr>
            <w:lang w:val="en-CA" w:eastAsia="ja-JP"/>
          </w:rPr>
          <w:delText>a</w:delText>
        </w:r>
        <w:r w:rsidR="00020CCA" w:rsidRPr="00D527DE">
          <w:delText> = </w:delText>
        </w:r>
        <w:r w:rsidR="00020CCA" w:rsidRPr="00D527DE">
          <w:rPr>
            <w:lang w:val="en-CA" w:eastAsia="ja-JP"/>
          </w:rPr>
          <w:delText>0..</w:delText>
        </w:r>
        <w:r w:rsidR="00020CCA" w:rsidRPr="00D527DE">
          <w:rPr>
            <w:noProof/>
            <w:lang w:val="en-CA" w:eastAsia="ja-JP"/>
          </w:rPr>
          <w:delText>MaxDepth</w:delText>
        </w:r>
        <w:r w:rsidR="00020CCA" w:rsidRPr="00D527DE">
          <w:delText xml:space="preserve">− 1 </w:delText>
        </w:r>
        <w:r w:rsidR="00020CCA" w:rsidRPr="00D527DE">
          <w:rPr>
            <w:szCs w:val="24"/>
            <w:lang w:val="en-CA" w:eastAsia="ja-JP"/>
          </w:rPr>
          <w:delText xml:space="preserve">is </w:delText>
        </w:r>
        <w:r w:rsidR="00F57C1D" w:rsidRPr="00D527DE">
          <w:rPr>
            <w:szCs w:val="24"/>
            <w:lang w:val="en-CA" w:eastAsia="ja-JP"/>
          </w:rPr>
          <w:delText xml:space="preserve">clipped </w:delText>
        </w:r>
        <w:r w:rsidR="00020CCA" w:rsidRPr="00D527DE">
          <w:rPr>
            <w:szCs w:val="24"/>
            <w:lang w:val="en-CA" w:eastAsia="ja-JP"/>
          </w:rPr>
          <w:delText xml:space="preserve">as </w:delText>
        </w:r>
        <w:r w:rsidRPr="00D527DE">
          <w:rPr>
            <w:szCs w:val="24"/>
            <w:lang w:val="en-CA" w:eastAsia="ja-JP"/>
          </w:rPr>
          <w:delText>follow</w:delText>
        </w:r>
        <w:r w:rsidR="00020CCA" w:rsidRPr="00D527DE">
          <w:rPr>
            <w:szCs w:val="24"/>
            <w:lang w:val="en-CA" w:eastAsia="ja-JP"/>
          </w:rPr>
          <w:delText>s:</w:delText>
        </w:r>
      </w:del>
    </w:p>
    <w:p w14:paraId="0AFA4AF0" w14:textId="6B918213" w:rsidR="00204272" w:rsidRPr="00D527DE" w:rsidRDefault="00204272">
      <w:pPr>
        <w:rPr>
          <w:del w:id="4261" w:author="David Flynn" w:date="2019-09-24T14:25:00Z"/>
          <w:lang w:val="en-CA"/>
        </w:rPr>
        <w:pPrChange w:id="4262" w:author="Nakagami, Ohji (SONY)" w:date="2019-09-25T08:47:00Z">
          <w:pPr>
            <w:pStyle w:val="3"/>
          </w:pPr>
        </w:pPrChange>
      </w:pPr>
      <w:del w:id="4263" w:author="David Flynn" w:date="2019-09-24T14:25:00Z">
        <w:r w:rsidRPr="00D527DE">
          <w:rPr>
            <w:lang w:val="en-CA"/>
          </w:rPr>
          <w:tab/>
          <w:delText>PointAttr</w:delText>
        </w:r>
        <w:r w:rsidRPr="00D527DE">
          <w:rPr>
            <w:lang w:val="en-CA" w:eastAsia="ja-JP"/>
          </w:rPr>
          <w:delText>[</w:delText>
        </w:r>
        <w:r w:rsidRPr="00D527DE">
          <w:rPr>
            <w:lang w:val="en-US" w:eastAsia="ja-JP"/>
          </w:rPr>
          <w:delText> </w:delText>
        </w:r>
        <w:r w:rsidR="00605440" w:rsidRPr="00D527DE">
          <w:rPr>
            <w:lang w:val="en-US" w:eastAsia="ja-JP"/>
          </w:rPr>
          <w:delText>i</w:delText>
        </w:r>
        <w:r w:rsidRPr="00D527DE">
          <w:rPr>
            <w:lang w:val="en-US" w:eastAsia="ja-JP"/>
          </w:rPr>
          <w:delText> </w:delText>
        </w:r>
        <w:r w:rsidRPr="00D527DE">
          <w:rPr>
            <w:lang w:val="en-CA" w:eastAsia="ja-JP"/>
          </w:rPr>
          <w:delText>][</w:delText>
        </w:r>
        <w:r w:rsidRPr="00D527DE">
          <w:rPr>
            <w:lang w:val="en-US" w:eastAsia="ja-JP"/>
          </w:rPr>
          <w:delText> </w:delText>
        </w:r>
        <w:r w:rsidRPr="00D527DE">
          <w:rPr>
            <w:lang w:val="en-CA" w:eastAsia="ja-JP"/>
          </w:rPr>
          <w:delText>a</w:delText>
        </w:r>
        <w:r w:rsidRPr="00D527DE">
          <w:rPr>
            <w:lang w:val="en-US" w:eastAsia="ja-JP"/>
          </w:rPr>
          <w:delText> </w:delText>
        </w:r>
        <w:r w:rsidRPr="00D527DE">
          <w:rPr>
            <w:lang w:val="en-CA" w:eastAsia="ja-JP"/>
          </w:rPr>
          <w:delText>]</w:delText>
        </w:r>
        <w:r w:rsidRPr="00D527DE">
          <w:rPr>
            <w:lang w:val="en-US" w:eastAsia="ja-JP"/>
          </w:rPr>
          <w:delText> </w:delText>
        </w:r>
        <w:r w:rsidRPr="00D527DE">
          <w:rPr>
            <w:lang w:val="en-CA" w:eastAsia="ja-JP"/>
          </w:rPr>
          <w:delText>=</w:delText>
        </w:r>
        <w:r w:rsidRPr="00D527DE">
          <w:rPr>
            <w:lang w:val="en-US" w:eastAsia="ja-JP"/>
          </w:rPr>
          <w:delText> </w:delText>
        </w:r>
        <w:r w:rsidRPr="00D527DE">
          <w:rPr>
            <w:lang w:val="en-CA"/>
          </w:rPr>
          <w:delText>Clip3( PointAttr</w:delText>
        </w:r>
        <w:r w:rsidRPr="00D527DE">
          <w:rPr>
            <w:lang w:val="en-CA" w:eastAsia="ja-JP"/>
          </w:rPr>
          <w:delText>[</w:delText>
        </w:r>
        <w:r w:rsidR="00605440" w:rsidRPr="00D527DE">
          <w:delText> i </w:delText>
        </w:r>
        <w:r w:rsidRPr="00D527DE">
          <w:rPr>
            <w:lang w:val="en-CA" w:eastAsia="ja-JP"/>
          </w:rPr>
          <w:delText>][</w:delText>
        </w:r>
        <w:r w:rsidR="00605440" w:rsidRPr="00D527DE">
          <w:delText> </w:delText>
        </w:r>
        <w:r w:rsidRPr="00D527DE">
          <w:delText>a</w:delText>
        </w:r>
        <w:r w:rsidR="00605440" w:rsidRPr="00D527DE">
          <w:delText> </w:delText>
        </w:r>
        <w:r w:rsidRPr="00D527DE">
          <w:rPr>
            <w:lang w:val="en-CA" w:eastAsia="ja-JP"/>
          </w:rPr>
          <w:delText>], 0, (1</w:delText>
        </w:r>
        <w:r w:rsidR="00D8181B" w:rsidRPr="00D527DE">
          <w:rPr>
            <w:lang w:val="en-CA" w:eastAsia="ja-JP"/>
          </w:rPr>
          <w:delText xml:space="preserve"> </w:delText>
        </w:r>
        <w:r w:rsidRPr="00D527DE">
          <w:rPr>
            <w:lang w:val="en-CA" w:eastAsia="ja-JP"/>
          </w:rPr>
          <w:delText>&lt;&lt;</w:delText>
        </w:r>
        <w:r w:rsidR="00D8181B" w:rsidRPr="00D527DE">
          <w:rPr>
            <w:lang w:val="en-CA" w:eastAsia="ja-JP"/>
          </w:rPr>
          <w:delText xml:space="preserve"> </w:delText>
        </w:r>
        <w:r w:rsidRPr="00D527DE">
          <w:rPr>
            <w:lang w:val="en-CA" w:eastAsia="ja-JP"/>
          </w:rPr>
          <w:delText xml:space="preserve">attribute_bitdepth) − 1 </w:delText>
        </w:r>
        <w:r w:rsidRPr="00D527DE">
          <w:rPr>
            <w:lang w:val="en-CA"/>
          </w:rPr>
          <w:delText>)</w:delText>
        </w:r>
      </w:del>
    </w:p>
    <w:p w14:paraId="7D70A93D" w14:textId="7792452A" w:rsidR="00204272" w:rsidRPr="00D527DE" w:rsidRDefault="004B3ADC">
      <w:pPr>
        <w:tabs>
          <w:tab w:val="clear" w:pos="403"/>
          <w:tab w:val="left" w:pos="290"/>
        </w:tabs>
        <w:rPr>
          <w:del w:id="4264" w:author="David Flynn" w:date="2019-09-24T14:25:00Z"/>
          <w:szCs w:val="24"/>
          <w:lang w:val="en-CA"/>
        </w:rPr>
        <w:pPrChange w:id="4265" w:author="Nakagami, Ohji (SONY)" w:date="2019-09-25T08:47:00Z">
          <w:pPr>
            <w:pStyle w:val="3"/>
          </w:pPr>
        </w:pPrChange>
      </w:pPr>
      <w:del w:id="4266" w:author="David Flynn" w:date="2019-09-24T14:25:00Z">
        <w:r w:rsidRPr="00D527DE">
          <w:rPr>
            <w:szCs w:val="24"/>
            <w:highlight w:val="yellow"/>
            <w:lang w:val="en-CA" w:eastAsia="ja-JP"/>
          </w:rPr>
          <w:delText>[Ed.</w:delText>
        </w:r>
        <w:r w:rsidRPr="00D527DE">
          <w:rPr>
            <w:szCs w:val="24"/>
            <w:lang w:val="en-CA" w:eastAsia="ja-JP"/>
          </w:rPr>
          <w:delText xml:space="preserve"> To consider more concise description for the derivation process.]</w:delText>
        </w:r>
      </w:del>
    </w:p>
    <w:p w14:paraId="5D374C8A" w14:textId="77777777" w:rsidR="00427928" w:rsidRPr="00D527DE" w:rsidRDefault="00427928" w:rsidP="004C06BC">
      <w:pPr>
        <w:pStyle w:val="3"/>
        <w:rPr>
          <w:lang w:val="en-CA"/>
        </w:rPr>
      </w:pPr>
      <w:bookmarkStart w:id="4267" w:name="_Toc12531200"/>
      <w:bookmarkStart w:id="4268" w:name="_Toc12531201"/>
      <w:bookmarkStart w:id="4269" w:name="_Toc12531202"/>
      <w:bookmarkStart w:id="4270" w:name="_Toc12531203"/>
      <w:bookmarkStart w:id="4271" w:name="_Toc12531204"/>
      <w:bookmarkStart w:id="4272" w:name="_Toc12531207"/>
      <w:bookmarkStart w:id="4273" w:name="_Toc12531211"/>
      <w:bookmarkStart w:id="4274" w:name="_Toc12531212"/>
      <w:bookmarkStart w:id="4275" w:name="_Toc12531213"/>
      <w:bookmarkStart w:id="4276" w:name="_Toc12531486"/>
      <w:bookmarkStart w:id="4277" w:name="_Toc12531487"/>
      <w:bookmarkStart w:id="4278" w:name="_Toc12531488"/>
      <w:bookmarkStart w:id="4279" w:name="_Toc12531489"/>
      <w:bookmarkStart w:id="4280" w:name="_Ref515616605"/>
      <w:bookmarkStart w:id="4281" w:name="_Toc516234343"/>
      <w:bookmarkStart w:id="4282" w:name="_Toc528915295"/>
      <w:bookmarkStart w:id="4283" w:name="_Toc4055519"/>
      <w:bookmarkStart w:id="4284" w:name="_Toc6215360"/>
      <w:bookmarkStart w:id="4285" w:name="_Toc12888326"/>
      <w:bookmarkEnd w:id="4267"/>
      <w:bookmarkEnd w:id="4268"/>
      <w:bookmarkEnd w:id="4269"/>
      <w:bookmarkEnd w:id="4270"/>
      <w:bookmarkEnd w:id="4271"/>
      <w:bookmarkEnd w:id="4272"/>
      <w:bookmarkEnd w:id="4273"/>
      <w:bookmarkEnd w:id="4274"/>
      <w:bookmarkEnd w:id="4275"/>
      <w:bookmarkEnd w:id="4276"/>
      <w:bookmarkEnd w:id="4277"/>
      <w:bookmarkEnd w:id="4278"/>
      <w:bookmarkEnd w:id="4279"/>
      <w:r w:rsidRPr="00D527DE">
        <w:rPr>
          <w:lang w:val="en-CA"/>
        </w:rPr>
        <w:t xml:space="preserve">Lifting </w:t>
      </w:r>
      <w:r w:rsidRPr="00D527DE">
        <w:rPr>
          <w:noProof/>
          <w:lang w:val="en-CA"/>
        </w:rPr>
        <w:t>decoding</w:t>
      </w:r>
      <w:r w:rsidRPr="00D527DE">
        <w:rPr>
          <w:lang w:val="en-CA"/>
        </w:rPr>
        <w:t xml:space="preserve"> process</w:t>
      </w:r>
      <w:bookmarkEnd w:id="4280"/>
      <w:bookmarkEnd w:id="4281"/>
      <w:bookmarkEnd w:id="4282"/>
      <w:bookmarkEnd w:id="4283"/>
      <w:bookmarkEnd w:id="4284"/>
      <w:bookmarkEnd w:id="4285"/>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38D24911" w14:textId="77777777" w:rsidR="0018169F" w:rsidRPr="00D527DE" w:rsidRDefault="004152B2" w:rsidP="0012723B">
      <w:pPr>
        <w:rPr>
          <w:lang w:val="en-CA" w:eastAsia="ja-JP"/>
        </w:rPr>
      </w:pPr>
      <w:r w:rsidRPr="00D527DE">
        <w:rPr>
          <w:lang w:val="en-CA" w:eastAsia="ja-JP"/>
        </w:rPr>
        <w:tab/>
      </w:r>
      <w:r w:rsidR="0018169F" w:rsidRPr="00D527DE">
        <w:rPr>
          <w:lang w:val="en-CA" w:eastAsia="ja-JP"/>
        </w:rPr>
        <w:t xml:space="preserve">two variables </w:t>
      </w:r>
      <w:r w:rsidR="0018169F" w:rsidRPr="00D527DE">
        <w:rPr>
          <w:noProof/>
          <w:lang w:val="en-CA" w:eastAsia="ja-JP"/>
        </w:rPr>
        <w:t>minAttribute</w:t>
      </w:r>
      <w:r w:rsidR="0018169F" w:rsidRPr="00D527DE">
        <w:rPr>
          <w:lang w:val="en-CA" w:eastAsia="ja-JP"/>
        </w:rPr>
        <w:t xml:space="preserve"> and </w:t>
      </w:r>
      <w:r w:rsidR="0018169F" w:rsidRPr="00D527DE">
        <w:rPr>
          <w:noProof/>
          <w:lang w:val="en-CA" w:eastAsia="ja-JP"/>
        </w:rPr>
        <w:t>maxAttribute</w:t>
      </w:r>
      <w:r w:rsidR="0018169F" w:rsidRPr="00D527DE">
        <w:rPr>
          <w:lang w:val="en-CA" w:eastAsia="ja-JP"/>
        </w:rPr>
        <w:t xml:space="preserve"> specifying the minimum and maximum allowed attribute values. </w:t>
      </w:r>
    </w:p>
    <w:p w14:paraId="68DAEFF7" w14:textId="7649EE9C" w:rsidR="0012723B" w:rsidRPr="00D527DE" w:rsidRDefault="0018169F" w:rsidP="0012723B">
      <w:pPr>
        <w:rPr>
          <w:szCs w:val="24"/>
          <w:lang w:val="en-CA" w:eastAsia="ja-JP"/>
        </w:rPr>
      </w:pPr>
      <w:r w:rsidRPr="00D527DE">
        <w:rPr>
          <w:szCs w:val="24"/>
          <w:lang w:val="en-CA" w:eastAsia="ja-JP"/>
        </w:rPr>
        <w:tab/>
      </w:r>
      <w:r w:rsidR="0012723B" w:rsidRPr="00D527DE">
        <w:rPr>
          <w:szCs w:val="24"/>
          <w:lang w:val="en-CA" w:eastAsia="ja-JP"/>
        </w:rPr>
        <w:t>a variable attrCnt specifying the attribute dimension.</w:t>
      </w:r>
    </w:p>
    <w:p w14:paraId="0825C171" w14:textId="04B60F3F" w:rsidR="0012723B" w:rsidRPr="00D527DE" w:rsidRDefault="0012723B" w:rsidP="004152B2">
      <w:pPr>
        <w:rPr>
          <w:lang w:val="en-CA" w:eastAsia="ja-JP"/>
        </w:rPr>
      </w:pPr>
      <w:r w:rsidRPr="00D527DE">
        <w:rPr>
          <w:lang w:val="en-CA" w:eastAsia="ja-JP"/>
        </w:rPr>
        <w:tab/>
        <w:t xml:space="preserve">a series of quantized attribute </w:t>
      </w:r>
      <w:r w:rsidR="008506B3" w:rsidRPr="00D527DE">
        <w:rPr>
          <w:lang w:val="en-CA" w:eastAsia="ja-JP"/>
        </w:rPr>
        <w:t>coefficients</w:t>
      </w:r>
      <w:r w:rsidRPr="00D527DE">
        <w:rPr>
          <w:lang w:val="en-CA" w:eastAsia="ja-JP"/>
        </w:rPr>
        <w:t xml:space="preserve"> quantAttribute</w:t>
      </w:r>
      <w:r w:rsidR="008506B3" w:rsidRPr="00D527DE">
        <w:rPr>
          <w:lang w:val="en-CA" w:eastAsia="ja-JP"/>
        </w:rPr>
        <w:t>Coefficients</w:t>
      </w:r>
      <w:r w:rsidRPr="00D527DE">
        <w:rPr>
          <w:lang w:val="en-CA" w:eastAsia="ja-JP"/>
        </w:rPr>
        <w:t>[ i ][ </w:t>
      </w:r>
      <w:r w:rsidR="00C91D0B" w:rsidRPr="00D527DE">
        <w:rPr>
          <w:lang w:val="en-CA" w:eastAsia="ja-JP"/>
        </w:rPr>
        <w:t>a</w:t>
      </w:r>
      <w:r w:rsidRPr="00D527DE">
        <w:rPr>
          <w:lang w:val="en-CA" w:eastAsia="ja-JP"/>
        </w:rPr>
        <w:t xml:space="preserve">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w:t>
      </w:r>
      <w:r w:rsidR="00C91D0B" w:rsidRPr="00D527DE">
        <w:rPr>
          <w:szCs w:val="24"/>
          <w:lang w:val="en-CA" w:eastAsia="ja-JP"/>
        </w:rPr>
        <w:t xml:space="preserve">a </w:t>
      </w:r>
      <w:r w:rsidRPr="00D527DE">
        <w:rPr>
          <w:szCs w:val="24"/>
          <w:lang w:val="en-CA" w:eastAsia="ja-JP"/>
        </w:rPr>
        <w:t xml:space="preserve">in the range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2E2FFEC0" w14:textId="07CD3FEA" w:rsidR="004152B2" w:rsidRPr="00D527DE" w:rsidRDefault="0012723B" w:rsidP="004152B2">
      <w:pPr>
        <w:rPr>
          <w:szCs w:val="24"/>
          <w:lang w:val="en-CA" w:eastAsia="ja-JP"/>
        </w:rPr>
      </w:pPr>
      <w:r w:rsidRPr="00D527DE">
        <w:rPr>
          <w:lang w:val="en-CA" w:eastAsia="ja-JP"/>
        </w:rPr>
        <w:tab/>
      </w:r>
      <w:r w:rsidR="004152B2" w:rsidRPr="00D527DE">
        <w:rPr>
          <w:lang w:val="en-CA" w:eastAsia="ja-JP"/>
        </w:rPr>
        <w:t xml:space="preserve">a series </w:t>
      </w:r>
      <w:r w:rsidR="0099623D" w:rsidRPr="00D527DE">
        <w:rPr>
          <w:lang w:val="en-CA" w:eastAsia="ja-JP"/>
        </w:rPr>
        <w:t xml:space="preserve">of 3D </w:t>
      </w:r>
      <w:r w:rsidR="004152B2" w:rsidRPr="00D527DE">
        <w:rPr>
          <w:lang w:val="en-CA" w:eastAsia="ja-JP"/>
        </w:rPr>
        <w:t>point</w:t>
      </w:r>
      <w:r w:rsidR="0099623D" w:rsidRPr="00D527DE">
        <w:rPr>
          <w:lang w:val="en-CA" w:eastAsia="ja-JP"/>
        </w:rPr>
        <w:t>s</w:t>
      </w:r>
      <w:r w:rsidR="004152B2" w:rsidRPr="00D527DE">
        <w:rPr>
          <w:lang w:val="en-CA" w:eastAsia="ja-JP"/>
        </w:rPr>
        <w:t xml:space="preserve"> </w:t>
      </w:r>
      <w:r w:rsidR="004152B2" w:rsidRPr="00D527DE">
        <w:rPr>
          <w:lang w:val="en-CA"/>
        </w:rPr>
        <w:t>PointPos</w:t>
      </w:r>
      <w:r w:rsidR="004152B2" w:rsidRPr="00D527DE">
        <w:rPr>
          <w:lang w:val="en-CA" w:eastAsia="ja-JP"/>
        </w:rPr>
        <w:t>[</w:t>
      </w:r>
      <w:r w:rsidR="00031340" w:rsidRPr="00D527DE">
        <w:rPr>
          <w:lang w:val="en-CA" w:eastAsia="ja-JP"/>
        </w:rPr>
        <w:t> i </w:t>
      </w:r>
      <w:r w:rsidR="004152B2" w:rsidRPr="00D527DE">
        <w:rPr>
          <w:lang w:val="en-CA" w:eastAsia="ja-JP"/>
        </w:rPr>
        <w:t>][</w:t>
      </w:r>
      <w:r w:rsidR="00031340" w:rsidRPr="00D527DE">
        <w:rPr>
          <w:lang w:val="en-CA" w:eastAsia="ja-JP"/>
        </w:rPr>
        <w:t> </w:t>
      </w:r>
      <w:r w:rsidR="00C91D0B" w:rsidRPr="00D527DE">
        <w:rPr>
          <w:lang w:val="en-CA" w:eastAsia="ja-JP"/>
        </w:rPr>
        <w:t>axis</w:t>
      </w:r>
      <w:r w:rsidR="004152B2"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4152B2" w:rsidRPr="00D527DE">
        <w:rPr>
          <w:lang w:val="en-CA" w:eastAsia="ja-JP"/>
        </w:rPr>
        <w:t>−</w:t>
      </w:r>
      <w:r w:rsidR="00F7329B">
        <w:rPr>
          <w:lang w:val="en-CA" w:eastAsia="ja-JP"/>
        </w:rPr>
        <w:t> </w:t>
      </w:r>
      <w:r w:rsidR="004152B2" w:rsidRPr="00D527DE">
        <w:rPr>
          <w:szCs w:val="24"/>
          <w:lang w:val="en-CA" w:eastAsia="ja-JP"/>
        </w:rPr>
        <w:t>1</w:t>
      </w:r>
      <w:r w:rsidR="00031340" w:rsidRPr="00D527DE">
        <w:rPr>
          <w:szCs w:val="24"/>
          <w:lang w:val="en-CA" w:eastAsia="ja-JP"/>
        </w:rPr>
        <w:t>, inclusive</w:t>
      </w:r>
      <w:r w:rsidR="0099623D" w:rsidRPr="00D527DE">
        <w:rPr>
          <w:szCs w:val="24"/>
          <w:lang w:val="en-CA" w:eastAsia="ja-JP"/>
        </w:rPr>
        <w:t xml:space="preserve">, and </w:t>
      </w:r>
      <w:r w:rsidR="00C91D0B" w:rsidRPr="00D527DE">
        <w:rPr>
          <w:szCs w:val="24"/>
          <w:lang w:val="en-CA" w:eastAsia="ja-JP"/>
        </w:rPr>
        <w:t xml:space="preserve">axis </w:t>
      </w:r>
      <w:r w:rsidR="0099623D" w:rsidRPr="00D527DE">
        <w:rPr>
          <w:szCs w:val="24"/>
          <w:lang w:val="en-CA" w:eastAsia="ja-JP"/>
        </w:rPr>
        <w:t>in the range 0 to 2, inclusive</w:t>
      </w:r>
      <w:r w:rsidR="00B039E3" w:rsidRPr="00D527DE">
        <w:rPr>
          <w:szCs w:val="24"/>
          <w:lang w:val="en-CA" w:eastAsia="ja-JP"/>
        </w:rPr>
        <w:t>.</w:t>
      </w:r>
    </w:p>
    <w:p w14:paraId="32D8903A" w14:textId="47BD9868" w:rsidR="0099623D" w:rsidRPr="00D527DE" w:rsidRDefault="0099623D" w:rsidP="004152B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79A5FB7" w14:textId="3D96B690" w:rsidR="004152B2" w:rsidRPr="00D527DE" w:rsidRDefault="004152B2" w:rsidP="004152B2">
      <w:pPr>
        <w:rPr>
          <w:lang w:val="en-CA"/>
        </w:rPr>
      </w:pPr>
      <w:r w:rsidRPr="00D527DE">
        <w:rPr>
          <w:lang w:val="en-CA" w:eastAsia="ja-JP"/>
        </w:rPr>
        <w:tab/>
        <w:t>an array of distances</w:t>
      </w:r>
      <w:r w:rsidR="007E28DD" w:rsidRPr="00D527DE">
        <w:rPr>
          <w:lang w:val="en-CA" w:eastAsia="ja-JP"/>
        </w:rPr>
        <w:t xml:space="preserve">/periods </w:t>
      </w:r>
      <w:r w:rsidR="00031340" w:rsidRPr="00D527DE">
        <w:t>sampling</w:t>
      </w:r>
      <w:r w:rsidR="007E28DD" w:rsidRPr="00D527DE" w:rsidDel="007E28DD">
        <w:t xml:space="preserve"> </w:t>
      </w:r>
      <w:r w:rsidR="00031340"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00031340" w:rsidRPr="00D527DE">
        <w:rPr>
          <w:lang w:val="en-CA"/>
        </w:rPr>
        <w:t>, inclusive.</w:t>
      </w:r>
    </w:p>
    <w:p w14:paraId="32B9BEFF" w14:textId="0BD1F6A7" w:rsidR="00D954C0" w:rsidRPr="00D527DE" w:rsidRDefault="00D954C0" w:rsidP="004152B2">
      <w:pPr>
        <w:rPr>
          <w:bCs/>
        </w:rPr>
      </w:pPr>
      <w:r w:rsidRPr="00D527DE">
        <w:rPr>
          <w:lang w:val="en-CA"/>
        </w:rPr>
        <w:tab/>
        <w:t xml:space="preserve">a variable </w:t>
      </w:r>
      <w:r w:rsidR="00B039E3" w:rsidRPr="00D527DE">
        <w:rPr>
          <w:bCs/>
          <w:lang w:eastAsia="ja-JP"/>
        </w:rPr>
        <w:t>s</w:t>
      </w:r>
      <w:r w:rsidRPr="00D527DE">
        <w:rPr>
          <w:bCs/>
        </w:rPr>
        <w:t>earch</w:t>
      </w:r>
      <w:r w:rsidR="006C6720" w:rsidRPr="00D527DE">
        <w:rPr>
          <w:bCs/>
        </w:rPr>
        <w:t>R</w:t>
      </w:r>
      <w:r w:rsidRPr="00D527DE">
        <w:rPr>
          <w:bCs/>
        </w:rPr>
        <w:t>ange specifying</w:t>
      </w:r>
      <w:r w:rsidRPr="00D527DE">
        <w:rPr>
          <w:b/>
          <w:bCs/>
        </w:rPr>
        <w:t xml:space="preserve"> </w:t>
      </w:r>
      <w:r w:rsidRPr="00D527DE">
        <w:rPr>
          <w:bCs/>
        </w:rPr>
        <w:t>the search range</w:t>
      </w:r>
      <w:r w:rsidRPr="00D527DE">
        <w:rPr>
          <w:b/>
          <w:bCs/>
        </w:rPr>
        <w:t xml:space="preserve"> </w:t>
      </w:r>
      <w:r w:rsidRPr="00D527DE">
        <w:rPr>
          <w:bCs/>
        </w:rPr>
        <w:t xml:space="preserve">for </w:t>
      </w:r>
      <w:r w:rsidR="00B039E3" w:rsidRPr="00D527DE">
        <w:rPr>
          <w:bCs/>
          <w:noProof/>
        </w:rPr>
        <w:t>l</w:t>
      </w:r>
      <w:r w:rsidR="00B039E3" w:rsidRPr="00D527DE">
        <w:rPr>
          <w:noProof/>
          <w:lang w:val="en-CA" w:eastAsia="ja-JP"/>
        </w:rPr>
        <w:t>evel</w:t>
      </w:r>
      <w:r w:rsidR="00B039E3" w:rsidRPr="00D527DE">
        <w:rPr>
          <w:lang w:val="en-CA" w:eastAsia="ja-JP"/>
        </w:rPr>
        <w:t xml:space="preserve"> of detail generation</w:t>
      </w:r>
      <w:r w:rsidRPr="00D527DE">
        <w:rPr>
          <w:bCs/>
        </w:rPr>
        <w:t xml:space="preserve"> and</w:t>
      </w:r>
      <w:r w:rsidR="006C6720" w:rsidRPr="00D527DE">
        <w:rPr>
          <w:bCs/>
        </w:rPr>
        <w:t xml:space="preserve"> </w:t>
      </w:r>
      <w:r w:rsidRPr="00D527DE">
        <w:rPr>
          <w:bCs/>
        </w:rPr>
        <w:t>the nearest neighbour search.</w:t>
      </w:r>
    </w:p>
    <w:p w14:paraId="58904D0E" w14:textId="35E9F20F" w:rsidR="002600C3" w:rsidRPr="00D527DE" w:rsidRDefault="002600C3" w:rsidP="002600C3">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5D62F4AA" w14:textId="3B4D80FA" w:rsidR="005F3010" w:rsidRPr="00D527DE" w:rsidRDefault="005F3010" w:rsidP="005F3010">
      <w:pPr>
        <w:rPr>
          <w:lang w:val="en-CA"/>
        </w:rPr>
      </w:pPr>
      <w:r w:rsidRPr="00D527DE">
        <w:rPr>
          <w:szCs w:val="24"/>
          <w:lang w:val="en-CA" w:eastAsia="ja-JP"/>
        </w:rPr>
        <w:tab/>
        <w:t xml:space="preserve">a variable </w:t>
      </w:r>
      <w:r w:rsidRPr="00D527DE">
        <w:rPr>
          <w:lang w:val="en-CA"/>
        </w:rPr>
        <w:t>FixedPointWeightShift specifying the fixed-point representation precision for prediction and quantization weights.</w:t>
      </w:r>
    </w:p>
    <w:p w14:paraId="38510EAD" w14:textId="77777777" w:rsidR="005F3010" w:rsidRPr="00D527DE" w:rsidRDefault="005F3010" w:rsidP="005F3010">
      <w:pPr>
        <w:rPr>
          <w:lang w:val="en-CA"/>
        </w:rPr>
      </w:pPr>
      <w:r w:rsidRPr="00D527DE">
        <w:rPr>
          <w:szCs w:val="24"/>
          <w:lang w:val="en-CA" w:eastAsia="ja-JP"/>
        </w:rPr>
        <w:tab/>
        <w:t xml:space="preserve">a variable </w:t>
      </w:r>
      <w:r w:rsidRPr="00D527DE">
        <w:rPr>
          <w:lang w:val="en-CA" w:eastAsia="ja-JP"/>
        </w:rPr>
        <w:t>FixedPointAttributeShift</w:t>
      </w:r>
      <w:r w:rsidRPr="00D527DE">
        <w:rPr>
          <w:lang w:val="en-CA"/>
        </w:rPr>
        <w:t xml:space="preserve"> specifying the fixed-point representation precision for attribute values.</w:t>
      </w:r>
    </w:p>
    <w:p w14:paraId="575C0E34" w14:textId="7EF3A2A1" w:rsidR="004152B2" w:rsidRPr="00D527DE" w:rsidRDefault="0099623D" w:rsidP="004152B2">
      <w:pPr>
        <w:rPr>
          <w:lang w:val="en-CA" w:eastAsia="ja-JP"/>
        </w:rPr>
      </w:pPr>
      <w:r w:rsidRPr="00D527DE">
        <w:rPr>
          <w:lang w:val="en-CA" w:eastAsia="ja-JP"/>
        </w:rPr>
        <w:lastRenderedPageBreak/>
        <w:t>The o</w:t>
      </w:r>
      <w:r w:rsidR="004152B2" w:rsidRPr="00D527DE">
        <w:rPr>
          <w:lang w:val="en-CA" w:eastAsia="ja-JP"/>
        </w:rPr>
        <w:t xml:space="preserve">utput of </w:t>
      </w:r>
      <w:r w:rsidRPr="00D527DE">
        <w:rPr>
          <w:lang w:val="en-CA" w:eastAsia="ja-JP"/>
        </w:rPr>
        <w:t>the process is</w:t>
      </w:r>
    </w:p>
    <w:p w14:paraId="042163A5" w14:textId="1A5C2F4D"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B039E3"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0FF85882" w14:textId="77777777" w:rsidR="004152B2" w:rsidRPr="00D527DE" w:rsidRDefault="004152B2" w:rsidP="004152B2">
      <w:pPr>
        <w:rPr>
          <w:lang w:val="en-CA"/>
        </w:rPr>
      </w:pPr>
      <w:r w:rsidRPr="00D527DE">
        <w:rPr>
          <w:lang w:val="en-CA" w:eastAsia="ja-JP"/>
        </w:rPr>
        <w:t>This process invokes the sub-processes in the following order.</w:t>
      </w:r>
    </w:p>
    <w:p w14:paraId="714DCF24" w14:textId="425CDD13"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AD2E5E">
        <w:rPr>
          <w:lang w:val="en-CA" w:eastAsia="ja-JP"/>
        </w:rPr>
        <w:t>8.3.2.1</w:t>
      </w:r>
      <w:r w:rsidR="004152B2" w:rsidRPr="00D527DE">
        <w:rPr>
          <w:lang w:val="en-CA" w:eastAsia="ja-JP"/>
        </w:rPr>
        <w:fldChar w:fldCharType="end"/>
      </w:r>
      <w:r w:rsidRPr="00D527DE">
        <w:rPr>
          <w:lang w:val="en-CA" w:eastAsia="ja-JP"/>
        </w:rPr>
        <w:t xml:space="preserve"> is invoked with the parameters </w:t>
      </w:r>
      <w:r w:rsidRPr="00D527DE">
        <w:rPr>
          <w:lang w:val="en-CA"/>
        </w:rPr>
        <w:t xml:space="preserve">PointPos, </w:t>
      </w:r>
      <w:r w:rsidR="000368E0" w:rsidRPr="00D527DE">
        <w:rPr>
          <w:lang w:val="en-CA"/>
        </w:rPr>
        <w:t>levelDetailCount</w:t>
      </w:r>
      <w:r w:rsidRPr="00D527DE">
        <w:rPr>
          <w:szCs w:val="24"/>
          <w:lang w:val="en-CA" w:eastAsia="ja-JP"/>
        </w:rPr>
        <w:t xml:space="preserve">, </w:t>
      </w:r>
      <w:r w:rsidR="000368E0" w:rsidRPr="00D527DE">
        <w:t>sampling</w:t>
      </w:r>
      <w:r w:rsidR="000368E0" w:rsidRPr="00D527DE">
        <w:rPr>
          <w:bCs/>
          <w:lang w:eastAsia="ja-JP"/>
        </w:rPr>
        <w:t xml:space="preserve">, </w:t>
      </w:r>
      <w:r w:rsidRPr="00D527DE">
        <w:rPr>
          <w:bCs/>
          <w:lang w:eastAsia="ja-JP"/>
        </w:rPr>
        <w:t>s</w:t>
      </w:r>
      <w:r w:rsidRPr="00D527DE">
        <w:rPr>
          <w:bCs/>
        </w:rPr>
        <w:t>earchRange</w:t>
      </w:r>
      <w:r w:rsidR="000368E0" w:rsidRPr="00D527DE">
        <w:rPr>
          <w:bCs/>
        </w:rPr>
        <w:t xml:space="preserve"> and </w:t>
      </w:r>
      <w:r w:rsidR="000368E0" w:rsidRPr="00D527DE">
        <w:t>numPredNearestNeighbours.</w:t>
      </w:r>
      <w:r w:rsidR="009B21B6" w:rsidRPr="00D527DE">
        <w:t xml:space="preserve"> 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9B21B6" w:rsidRPr="00D527DE">
        <w:t>numPredNearestNeighbours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5B0A64" w:rsidRPr="00D527DE">
        <w:rPr>
          <w:lang w:val="en-CA"/>
        </w:rPr>
        <w:t>levelDetailCount</w:t>
      </w:r>
      <w:r w:rsidR="0027687F" w:rsidRPr="00D527DE">
        <w:rPr>
          <w:lang w:val="en-CA"/>
        </w:rPr>
        <w:t>, inclusive.</w:t>
      </w:r>
    </w:p>
    <w:p w14:paraId="48D0AD6E" w14:textId="7D57121F" w:rsidR="004152B2" w:rsidRPr="00D527DE" w:rsidRDefault="004152B2" w:rsidP="004152B2">
      <w:pPr>
        <w:rPr>
          <w:lang w:val="en-CA" w:eastAsia="ja-JP"/>
        </w:rPr>
      </w:pPr>
      <w:r w:rsidRPr="00D527DE">
        <w:rPr>
          <w:lang w:val="en-CA" w:eastAsia="ja-JP"/>
        </w:rPr>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657DD" w:rsidRPr="00D527DE">
        <w:rPr>
          <w:lang w:val="en-CA"/>
        </w:rPr>
        <w:t xml:space="preserve">, </w:t>
      </w:r>
      <w:r w:rsidR="009331A4" w:rsidRPr="00D527DE">
        <w:rPr>
          <w:lang w:val="en-CA"/>
        </w:rPr>
        <w:t>n</w:t>
      </w:r>
      <w:r w:rsidR="000E1EA8" w:rsidRPr="00D527DE">
        <w:rPr>
          <w:lang w:val="en-CA"/>
        </w:rPr>
        <w:t>eighbour</w:t>
      </w:r>
      <w:r w:rsidR="009331A4" w:rsidRPr="00D527DE">
        <w:rPr>
          <w:lang w:val="en-CA"/>
        </w:rPr>
        <w:t>sDistance2</w:t>
      </w:r>
      <w:r w:rsidR="007657DD" w:rsidRPr="00D527DE">
        <w:rPr>
          <w:lang w:val="en-CA"/>
        </w:rPr>
        <w:t xml:space="preserve"> and FixedPointWeightShift</w:t>
      </w:r>
      <w:r w:rsidR="009331A4" w:rsidRPr="00D527DE">
        <w:rPr>
          <w:lang w:val="en-CA" w:eastAsia="ja-JP"/>
        </w:rPr>
        <w:t xml:space="preserve">. </w:t>
      </w:r>
      <w:r w:rsidR="00C8100B" w:rsidRPr="00D527DE">
        <w:t xml:space="preserve">The output of this process is stored in </w:t>
      </w:r>
      <w:r w:rsidR="00D30109" w:rsidRPr="00D527DE">
        <w:rPr>
          <w:lang w:val="en-CA"/>
        </w:rPr>
        <w:t>predictionWeights</w:t>
      </w:r>
      <w:r w:rsidR="00C8100B"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C8100B" w:rsidRPr="00D527DE">
        <w:t>numPredNearestNeighbours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6AA8A92"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6C81732A" w:rsidR="00D954C0" w:rsidRPr="00D527DE" w:rsidRDefault="009A4D83" w:rsidP="004152B2">
      <w:pPr>
        <w:rPr>
          <w:lang w:val="en-CA"/>
        </w:rPr>
      </w:pPr>
      <w:r w:rsidRPr="00D527DE">
        <w:rPr>
          <w:lang w:val="en-CA"/>
        </w:rPr>
        <w:tab/>
        <w:t xml:space="preserve">The inverse quantization process in </w:t>
      </w:r>
      <w:r w:rsidR="00C90EBC" w:rsidRPr="00D527DE">
        <w:rPr>
          <w:lang w:val="en-CA"/>
        </w:rPr>
        <w:fldChar w:fldCharType="begin"/>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AD2E5E">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657DD" w:rsidRPr="00D527DE">
        <w:rPr>
          <w:lang w:val="en-CA"/>
        </w:rPr>
        <w:t xml:space="preserve">, </w:t>
      </w:r>
      <w:r w:rsidRPr="00D527DE">
        <w:rPr>
          <w:noProof/>
          <w:lang w:val="en-CA"/>
        </w:rPr>
        <w:t>predictionWeights</w:t>
      </w:r>
      <w:r w:rsidR="007657DD" w:rsidRPr="00D527DE">
        <w:rPr>
          <w:noProof/>
          <w:lang w:val="en-CA"/>
        </w:rPr>
        <w:t xml:space="preserve"> and </w:t>
      </w:r>
      <w:r w:rsidR="007657DD" w:rsidRPr="00D527DE">
        <w:rPr>
          <w:lang w:val="en-CA"/>
        </w:rPr>
        <w:t>FixedPointWeightShift</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747C2B8D"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AD2E5E">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6A1744" w:rsidRPr="00D527DE">
        <w:rPr>
          <w:noProof/>
          <w:szCs w:val="24"/>
          <w:lang w:val="en-CA" w:eastAsia="ja-JP"/>
        </w:rPr>
        <w:t>attrCnt</w:t>
      </w:r>
      <w:r w:rsidR="006A1744" w:rsidRPr="00D527DE">
        <w:rPr>
          <w:lang w:val="en-CA" w:eastAsia="ja-JP"/>
        </w:rPr>
        <w:t xml:space="preserve">, </w:t>
      </w:r>
      <w:r w:rsidR="00B90980" w:rsidRPr="00D527DE">
        <w:rPr>
          <w:lang w:val="en-CA" w:eastAsia="ja-JP"/>
        </w:rPr>
        <w:t>unquantAttributeCoefficients</w:t>
      </w:r>
      <w:r w:rsidR="006A1744" w:rsidRPr="00D527DE">
        <w:rPr>
          <w:lang w:val="en-CA"/>
        </w:rPr>
        <w:t xml:space="preserve">, </w:t>
      </w:r>
      <w:r w:rsidR="005F3010" w:rsidRPr="00D527DE">
        <w:rPr>
          <w:lang w:val="en-CA"/>
        </w:rPr>
        <w:t xml:space="preserve">FixedPointWeightShift, </w:t>
      </w:r>
      <w:r w:rsidR="005F3010" w:rsidRPr="00D527DE">
        <w:rPr>
          <w:lang w:val="en-CA" w:eastAsia="ja-JP"/>
        </w:rPr>
        <w:t>FixedPointAttributeShift</w:t>
      </w:r>
      <w:r w:rsidR="005F3010"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6A1744"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5A9FC91E" w:rsidR="006B14AB" w:rsidRPr="00D527DE" w:rsidRDefault="006B14AB" w:rsidP="006B14AB">
      <w:pPr>
        <w:rPr>
          <w:lang w:val="en-CA"/>
        </w:rPr>
      </w:pPr>
      <w:r w:rsidRPr="00D527DE">
        <w:rPr>
          <w:lang w:val="en-CA"/>
        </w:rPr>
        <w:t xml:space="preserve">for (i = 0; i &lt; </w:t>
      </w:r>
      <w:r w:rsidR="00124F02" w:rsidRPr="00D527DE">
        <w:rPr>
          <w:lang w:val="en-CA"/>
        </w:rPr>
        <w:t xml:space="preserve"> </w:t>
      </w:r>
      <w:r w:rsidR="00824540" w:rsidRPr="00D527DE">
        <w:rPr>
          <w:lang w:val="en-CA"/>
        </w:rPr>
        <w:t>PointNum</w:t>
      </w:r>
      <w:r w:rsidRPr="00D527DE">
        <w:rPr>
          <w:lang w:val="en-CA"/>
        </w:rPr>
        <w:t>; i</w:t>
      </w:r>
      <w:r w:rsidR="00121DEE">
        <w:rPr>
          <w:lang w:val="en-CA"/>
        </w:rPr>
        <w:t>++ </w:t>
      </w:r>
      <w:r w:rsidRPr="00D527DE">
        <w:rPr>
          <w:lang w:val="en-CA"/>
        </w:rPr>
        <w:t>) {</w:t>
      </w:r>
    </w:p>
    <w:p w14:paraId="10EA207C" w14:textId="3EF35858" w:rsidR="006B14AB" w:rsidRPr="00D527DE" w:rsidRDefault="006B14AB" w:rsidP="006B14AB">
      <w:pPr>
        <w:rPr>
          <w:lang w:val="en-CA"/>
        </w:rPr>
      </w:pPr>
      <w:r w:rsidRPr="00D527DE">
        <w:rPr>
          <w:lang w:val="en-CA"/>
        </w:rPr>
        <w:tab/>
        <w:t xml:space="preserve">for (j = 0; j &lt; </w:t>
      </w:r>
      <w:r w:rsidR="00126F6A" w:rsidRPr="00D527DE">
        <w:rPr>
          <w:lang w:val="en-CA"/>
        </w:rPr>
        <w:t>attrCnt</w:t>
      </w:r>
      <w:r w:rsidRPr="00D527DE">
        <w:rPr>
          <w:lang w:val="en-CA"/>
        </w:rPr>
        <w:t>; j</w:t>
      </w:r>
      <w:r w:rsidR="00121DEE">
        <w:rPr>
          <w:lang w:val="en-CA"/>
        </w:rPr>
        <w:t>++ </w:t>
      </w:r>
      <w:r w:rsidRPr="00D527DE">
        <w:rPr>
          <w:lang w:val="en-CA"/>
        </w:rPr>
        <w:t>) {</w:t>
      </w:r>
    </w:p>
    <w:p w14:paraId="694E7F8B" w14:textId="755D24FE" w:rsidR="005F3010" w:rsidRPr="00D527DE" w:rsidRDefault="005F3010" w:rsidP="006B14AB">
      <w:pPr>
        <w:rPr>
          <w:lang w:val="en-CA"/>
        </w:rPr>
      </w:pPr>
      <w:r w:rsidRPr="00D527DE">
        <w:rPr>
          <w:lang w:val="en-CA"/>
        </w:rPr>
        <w:tab/>
      </w:r>
      <w:r w:rsidRPr="00D527DE">
        <w:rPr>
          <w:lang w:val="en-CA"/>
        </w:rPr>
        <w:tab/>
        <w:t xml:space="preserve">value = </w:t>
      </w:r>
      <w:r w:rsidRPr="00D527DE">
        <w:rPr>
          <w:lang w:val="en-US"/>
        </w:rPr>
        <w:t>divExp2RoundHalfInf(</w:t>
      </w:r>
      <w:r w:rsidRPr="00D527DE">
        <w:rPr>
          <w:lang w:val="en-CA" w:eastAsia="ja-JP"/>
        </w:rPr>
        <w:t xml:space="preserve">unquantAttributeCoefficients[ i ][ j ], </w:t>
      </w:r>
      <w:r w:rsidRPr="00D527DE">
        <w:rPr>
          <w:lang w:val="en-US" w:eastAsia="ja-JP"/>
        </w:rPr>
        <w:t>FixedPointAttributeShift);</w:t>
      </w:r>
    </w:p>
    <w:p w14:paraId="755AC67F" w14:textId="5652B050" w:rsidR="00126F6A" w:rsidRPr="00D527DE" w:rsidRDefault="00126F6A" w:rsidP="006B14AB">
      <w:pPr>
        <w:rPr>
          <w:lang w:val="en-CA"/>
        </w:rPr>
      </w:pPr>
      <w:r w:rsidRPr="00D527DE">
        <w:rPr>
          <w:lang w:val="en-CA"/>
        </w:rPr>
        <w:tab/>
      </w:r>
      <w:r w:rsidRPr="00D527DE">
        <w:rPr>
          <w:lang w:val="en-CA"/>
        </w:rPr>
        <w:tab/>
        <w:t>attributeValues</w:t>
      </w:r>
      <w:r w:rsidRPr="00D527DE">
        <w:rPr>
          <w:lang w:val="en-CA" w:eastAsia="ja-JP"/>
        </w:rPr>
        <w:t>[ i ][ j ] = Clip(</w:t>
      </w:r>
      <w:r w:rsidR="00631654" w:rsidRPr="00D527DE">
        <w:rPr>
          <w:lang w:val="en-CA"/>
        </w:rPr>
        <w:t xml:space="preserve">value </w:t>
      </w:r>
      <w:r w:rsidRPr="00D527DE">
        <w:rPr>
          <w:lang w:val="en-CA" w:eastAsia="ja-JP"/>
        </w:rPr>
        <w:t xml:space="preserve">, </w:t>
      </w:r>
      <w:r w:rsidR="001C6A96" w:rsidRPr="00D527DE">
        <w:rPr>
          <w:lang w:val="en-CA" w:eastAsia="ja-JP"/>
        </w:rPr>
        <w:t>minAttribute, maxAttribute</w:t>
      </w:r>
      <w:r w:rsidRPr="00D527DE">
        <w:rPr>
          <w:lang w:val="en-CA" w:eastAsia="ja-JP"/>
        </w:rPr>
        <w:t>)</w:t>
      </w:r>
      <w:r w:rsidR="001C6A96" w:rsidRPr="00D527DE">
        <w:rPr>
          <w:lang w:val="en-CA" w:eastAsia="ja-JP"/>
        </w:rPr>
        <w:t>;</w:t>
      </w:r>
    </w:p>
    <w:p w14:paraId="1DBB9DD3" w14:textId="6A6D061A" w:rsidR="006B14AB" w:rsidRPr="00D527DE" w:rsidRDefault="00126F6A" w:rsidP="006B14AB">
      <w:pPr>
        <w:rPr>
          <w:lang w:val="en-CA"/>
        </w:rPr>
      </w:pPr>
      <w:r w:rsidRPr="00D527DE">
        <w:rPr>
          <w:lang w:val="en-CA"/>
        </w:rPr>
        <w:tab/>
        <w:t>}</w:t>
      </w:r>
    </w:p>
    <w:p w14:paraId="5F4F247A" w14:textId="3A2726EE" w:rsidR="006B14AB" w:rsidRPr="00D527DE" w:rsidRDefault="00126F6A" w:rsidP="00210093">
      <w:pPr>
        <w:rPr>
          <w:lang w:val="en-CA"/>
        </w:rPr>
      </w:pPr>
      <w:r w:rsidRPr="00D527DE">
        <w:rPr>
          <w:lang w:val="en-CA"/>
        </w:rPr>
        <w:t>}</w:t>
      </w:r>
    </w:p>
    <w:p w14:paraId="61ABF721" w14:textId="367A915F" w:rsidR="00757D42" w:rsidRPr="00D527DE" w:rsidRDefault="00427928" w:rsidP="00757D42">
      <w:pPr>
        <w:pStyle w:val="4"/>
        <w:rPr>
          <w:lang w:val="en-CA"/>
        </w:rPr>
      </w:pPr>
      <w:bookmarkStart w:id="4286" w:name="_Ref524438446"/>
      <w:bookmarkStart w:id="4287" w:name="_Toc528915296"/>
      <w:r w:rsidRPr="00D527DE">
        <w:rPr>
          <w:lang w:val="en-CA"/>
        </w:rPr>
        <w:t>Level of Detail Generation</w:t>
      </w:r>
      <w:bookmarkEnd w:id="4286"/>
      <w:bookmarkEnd w:id="4287"/>
    </w:p>
    <w:p w14:paraId="76278066" w14:textId="77777777" w:rsidR="0099623D" w:rsidRPr="00D527DE" w:rsidRDefault="0099623D" w:rsidP="0099623D">
      <w:pPr>
        <w:rPr>
          <w:lang w:val="en-CA" w:eastAsia="ja-JP"/>
        </w:rPr>
      </w:pPr>
      <w:r w:rsidRPr="00D527DE">
        <w:rPr>
          <w:lang w:val="en-CA" w:eastAsia="ja-JP"/>
        </w:rPr>
        <w:t>Inputs of this process are:</w:t>
      </w:r>
    </w:p>
    <w:p w14:paraId="7575A2FC" w14:textId="637A29B1" w:rsidR="0099623D" w:rsidRPr="00D527DE" w:rsidRDefault="0099623D" w:rsidP="0099623D">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0 to 2, inclusive.</w:t>
      </w:r>
    </w:p>
    <w:p w14:paraId="2D6D246F" w14:textId="0F4C431A" w:rsidR="0099623D" w:rsidRPr="00D527DE" w:rsidRDefault="0099623D" w:rsidP="0099623D">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F1B7317" w14:textId="3433B7B7" w:rsidR="0099623D" w:rsidRPr="00D527DE" w:rsidRDefault="0099623D" w:rsidP="0099623D">
      <w:pPr>
        <w:rPr>
          <w:lang w:val="en-CA"/>
        </w:rPr>
      </w:pPr>
      <w:r w:rsidRPr="00D527DE">
        <w:rPr>
          <w:lang w:val="en-CA" w:eastAsia="ja-JP"/>
        </w:rPr>
        <w:tab/>
        <w:t xml:space="preserve">an array of distances </w:t>
      </w:r>
      <w:r w:rsidRPr="00D527DE">
        <w:t>sampling</w:t>
      </w:r>
      <w:r w:rsidR="00491060" w:rsidRPr="00D527DE" w:rsidDel="00491060">
        <w:t xml:space="preserve"> </w:t>
      </w:r>
      <w:r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Pr="00D527DE">
        <w:rPr>
          <w:lang w:val="en-CA"/>
        </w:rPr>
        <w:t>, inclusive.</w:t>
      </w:r>
    </w:p>
    <w:p w14:paraId="6B1B1F1B" w14:textId="77777777" w:rsidR="0099623D" w:rsidRPr="00D527DE" w:rsidRDefault="0099623D" w:rsidP="0099623D">
      <w:pPr>
        <w:rPr>
          <w:lang w:val="en-CA" w:eastAsia="ja-JP"/>
        </w:rPr>
      </w:pPr>
      <w:r w:rsidRPr="00D527DE">
        <w:rPr>
          <w:lang w:val="en-CA"/>
        </w:rPr>
        <w:lastRenderedPageBreak/>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7331800C" w14:textId="38205B32" w:rsidR="002600C3" w:rsidRPr="00D527DE" w:rsidRDefault="002600C3" w:rsidP="002600C3">
      <w:r w:rsidRPr="00D527DE">
        <w:rPr>
          <w:lang w:val="en-CA" w:eastAsia="ja-JP"/>
        </w:rPr>
        <w:tab/>
        <w:t xml:space="preserve">a variable </w:t>
      </w:r>
      <w:r w:rsidRPr="00D527DE">
        <w:t>numPredNearestNeighbours indicating the maximum number of nearest neighbours per point.</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6D361C10"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79887F78"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0A4933E6" w:rsidR="00086EDD" w:rsidRPr="00D527DE" w:rsidRDefault="00086EDD" w:rsidP="00086EDD">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56EF66E3"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6CDD8C08"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5B0A64" w:rsidRPr="00D527DE">
        <w:rPr>
          <w:lang w:val="en-CA"/>
        </w:rPr>
        <w:t>levelDetailCount</w:t>
      </w:r>
      <w:r w:rsidRPr="00D527DE">
        <w:rPr>
          <w:lang w:val="en-CA"/>
        </w:rPr>
        <w:t>, inclusive.</w:t>
      </w:r>
    </w:p>
    <w:p w14:paraId="3B3B3A4A" w14:textId="3F9E6309" w:rsidR="00435AFB" w:rsidRPr="00D527DE" w:rsidRDefault="00491060" w:rsidP="00427928">
      <w:pPr>
        <w:rPr>
          <w:lang w:val="en-CA"/>
        </w:rPr>
      </w:pPr>
      <w:r w:rsidRPr="00D527DE">
        <w:rPr>
          <w:lang w:val="en-CA"/>
        </w:rPr>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r w:rsidRPr="00D527DE" w:rsidDel="00491060">
        <w:t xml:space="preserve"> </w:t>
      </w:r>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4A720384"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1, the array </w:t>
      </w:r>
      <w:r w:rsidRPr="00D527DE">
        <w:t>sampling</w:t>
      </w:r>
      <w:r w:rsidRPr="00D527DE" w:rsidDel="00491060">
        <w:t xml:space="preserve"> </w:t>
      </w:r>
      <w:r w:rsidRPr="00D527DE">
        <w:t xml:space="preserve">[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67A2E383" w:rsidR="00B039E3" w:rsidRPr="00D527DE" w:rsidRDefault="00B039E3" w:rsidP="00210093">
      <w:pPr>
        <w:jc w:val="center"/>
      </w:pPr>
      <w:r w:rsidRPr="00D527DE">
        <w:t>sampling</w:t>
      </w:r>
      <w:r w:rsidR="00435AFB" w:rsidRPr="00D527DE" w:rsidDel="00435AFB">
        <w:t xml:space="preserve"> </w:t>
      </w:r>
      <w:r w:rsidR="00CA727C" w:rsidRPr="00D527DE">
        <w:t>[</w:t>
      </w:r>
      <w:r w:rsidRPr="00D527DE">
        <w:t> </w:t>
      </w:r>
      <w:r w:rsidR="00CA727C" w:rsidRPr="00D527DE">
        <w:t>l</w:t>
      </w:r>
      <w:r w:rsidR="004C0821" w:rsidRPr="00D527DE">
        <w:t>−</w:t>
      </w:r>
      <w:r w:rsidR="00CA727C" w:rsidRPr="00D527DE">
        <w:t>1</w:t>
      </w:r>
      <w:r w:rsidRPr="00D527DE">
        <w:t> </w:t>
      </w:r>
      <w:r w:rsidR="00CA727C" w:rsidRPr="00D527DE">
        <w:t xml:space="preserve">] &lt; </w:t>
      </w:r>
      <w:r w:rsidRPr="00D527DE">
        <w:t>sampling</w:t>
      </w:r>
      <w:r w:rsidR="00435AFB" w:rsidRPr="00D527DE" w:rsidDel="00435AFB">
        <w:t xml:space="preserve"> </w:t>
      </w:r>
      <w:r w:rsidR="00CA727C" w:rsidRPr="00D527DE">
        <w:t>[</w:t>
      </w:r>
      <w:r w:rsidRPr="00D527DE">
        <w:t> </w:t>
      </w:r>
      <w:r w:rsidR="00CA727C" w:rsidRPr="00D527DE">
        <w:t>l</w:t>
      </w:r>
      <w:r w:rsidRPr="00D527DE">
        <w:t> </w:t>
      </w:r>
      <w:r w:rsidR="00CA727C" w:rsidRPr="00D527DE">
        <w:t>].</w:t>
      </w:r>
    </w:p>
    <w:p w14:paraId="5C3C43FE" w14:textId="2AF791CC"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0, the array </w:t>
      </w:r>
      <w:r w:rsidRPr="00D527DE">
        <w:t>sampling</w:t>
      </w:r>
      <w:r w:rsidRPr="00D527DE" w:rsidDel="00491060">
        <w:t xml:space="preserve"> </w:t>
      </w:r>
      <w:r w:rsidRPr="00D527DE">
        <w:t xml:space="preserve">[ l ] represents sampling periods </w:t>
      </w:r>
      <w:r w:rsidRPr="00D527DE">
        <w:rPr>
          <w:lang w:val="en-CA"/>
        </w:rPr>
        <w:t>verifying the following condition:</w:t>
      </w:r>
    </w:p>
    <w:p w14:paraId="75157BEB" w14:textId="693B99BE" w:rsidR="00435AFB" w:rsidRPr="00D527DE" w:rsidRDefault="00435AFB" w:rsidP="002A3269">
      <w:pPr>
        <w:jc w:val="center"/>
        <w:rPr>
          <w:lang w:val="en-CA"/>
        </w:rPr>
      </w:pPr>
      <w:r w:rsidRPr="00D527DE">
        <w:t>sampling</w:t>
      </w:r>
      <w:r w:rsidRPr="00D527DE" w:rsidDel="00435AFB">
        <w:t xml:space="preserve"> </w:t>
      </w:r>
      <w:r w:rsidRPr="00D527DE">
        <w:t>[ l ] &gt; 1.</w:t>
      </w:r>
    </w:p>
    <w:p w14:paraId="52251BCF" w14:textId="77777777" w:rsidR="00435AFB" w:rsidRPr="00D527DE" w:rsidRDefault="00435AFB" w:rsidP="00210093">
      <w:pPr>
        <w:jc w:val="center"/>
        <w:rPr>
          <w:rFonts w:ascii="Cambria Math" w:hAnsi="Cambria Math"/>
          <w:lang w:val="en-CA"/>
          <w:oMath/>
        </w:rPr>
      </w:pPr>
    </w:p>
    <w:p w14:paraId="683B2B0E" w14:textId="68049A31"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Pr="00D527DE">
        <w:rPr>
          <w:lang w:val="en-CA" w:eastAsia="ja-JP"/>
        </w:rPr>
        <w:fldChar w:fldCharType="begin"/>
      </w:r>
      <w:r w:rsidRPr="00D527DE">
        <w:rPr>
          <w:lang w:val="en-CA" w:eastAsia="ja-JP"/>
        </w:rPr>
        <w:instrText xml:space="preserve"> REF _Ref532565003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8.3.1.1</w:t>
      </w:r>
      <w:r w:rsidRPr="00D527DE">
        <w:rPr>
          <w:lang w:val="en-CA" w:eastAsia="ja-JP"/>
        </w:rPr>
        <w:fldChar w:fldCharType="end"/>
      </w:r>
      <w:r w:rsidRPr="00D527DE">
        <w:rPr>
          <w:lang w:val="en-CA"/>
        </w:rPr>
        <w:t xml:space="preserve"> is invoked with the parameter </w:t>
      </w:r>
      <w:r w:rsidRPr="00D527DE">
        <w:rPr>
          <w:noProof/>
          <w:lang w:val="en-CA"/>
        </w:rPr>
        <w:t>PointPos</w:t>
      </w:r>
      <w:r w:rsidRPr="00D527DE">
        <w:rPr>
          <w:lang w:val="en-CA"/>
        </w:rPr>
        <w:t>.</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5AFC12E6" w:rsidR="002C1775" w:rsidRPr="00D527DE" w:rsidRDefault="002C1775" w:rsidP="00E33C16">
      <w:pPr>
        <w:rPr>
          <w:lang w:val="en-CA" w:eastAsia="ja-JP"/>
        </w:rPr>
      </w:pPr>
      <w:r w:rsidRPr="00D527DE">
        <w:rPr>
          <w:lang w:val="en-CA"/>
        </w:rPr>
        <w:t xml:space="preserve">unprocessedPointCount = </w:t>
      </w:r>
      <w:r w:rsidR="00124F02" w:rsidRPr="00D527DE">
        <w:rPr>
          <w:lang w:val="en-CA" w:eastAsia="ja-JP"/>
        </w:rPr>
        <w:t xml:space="preserve"> </w:t>
      </w:r>
      <w:r w:rsidR="00824540" w:rsidRPr="00D527DE">
        <w:rPr>
          <w:lang w:val="en-CA" w:eastAsia="ja-JP"/>
        </w:rPr>
        <w:t>PointNum</w:t>
      </w:r>
    </w:p>
    <w:p w14:paraId="74F13E23" w14:textId="79A8E3AF" w:rsidR="00E33C16" w:rsidRPr="00D527DE" w:rsidRDefault="00672041" w:rsidP="00E33C16">
      <w:pPr>
        <w:rPr>
          <w:lang w:val="en-CA"/>
        </w:rPr>
      </w:pPr>
      <w:r w:rsidRPr="00D527DE">
        <w:rPr>
          <w:lang w:val="en-CA" w:eastAsia="ja-JP"/>
        </w:rPr>
        <w:t>for (</w:t>
      </w:r>
      <w:r w:rsidR="00E33C16" w:rsidRPr="00D527DE">
        <w:rPr>
          <w:lang w:val="en-CA" w:eastAsia="ja-JP"/>
        </w:rPr>
        <w:t>i=0; i&lt;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37DCA524" w:rsidR="00E33C16" w:rsidRPr="00D527DE" w:rsidRDefault="00E33C16" w:rsidP="00E33C16">
      <w:pPr>
        <w:rPr>
          <w:lang w:val="en-CA" w:eastAsia="ja-JP"/>
        </w:rPr>
      </w:pPr>
      <w:r w:rsidRPr="00D527DE">
        <w:rPr>
          <w:lang w:val="en-CA" w:eastAsia="ja-JP"/>
        </w:rPr>
        <w:tab/>
      </w:r>
      <w:r w:rsidR="003274AC" w:rsidRPr="00D527DE">
        <w:rPr>
          <w:lang w:val="en-CA"/>
        </w:rPr>
        <w:t>unprocessedPointIndexes</w:t>
      </w:r>
      <w:r w:rsidRPr="00D527DE">
        <w:rPr>
          <w:lang w:val="en-CA" w:eastAsia="ja-JP"/>
        </w:rPr>
        <w:t>[</w:t>
      </w:r>
      <w:r w:rsidR="00456417" w:rsidRPr="00D527DE">
        <w:rPr>
          <w:lang w:val="en-CA" w:eastAsia="ja-JP"/>
        </w:rPr>
        <w:t> i </w:t>
      </w:r>
      <w:r w:rsidRPr="00D527DE">
        <w:rPr>
          <w:lang w:val="en-CA" w:eastAsia="ja-JP"/>
        </w:rPr>
        <w:t xml:space="preserve">] = </w:t>
      </w:r>
      <w:r w:rsidR="009143EC" w:rsidRPr="00D527DE">
        <w:rPr>
          <w:lang w:val="en-CA" w:eastAsia="ja-JP"/>
        </w:rPr>
        <w:t>Order[</w:t>
      </w:r>
      <w:r w:rsidR="00456417" w:rsidRPr="00D527DE">
        <w:rPr>
          <w:lang w:val="en-CA" w:eastAsia="ja-JP"/>
        </w:rPr>
        <w:t> </w:t>
      </w:r>
      <w:r w:rsidR="00A82909" w:rsidRPr="00D527DE">
        <w:rPr>
          <w:lang w:val="en-CA" w:eastAsia="ja-JP"/>
        </w:rPr>
        <w:t>i</w:t>
      </w:r>
      <w:r w:rsidR="00456417" w:rsidRPr="00D527DE">
        <w:rPr>
          <w:lang w:val="en-CA" w:eastAsia="ja-JP"/>
        </w:rPr>
        <w:t> </w:t>
      </w:r>
      <w:r w:rsidR="009143EC" w:rsidRPr="00D527DE">
        <w:rPr>
          <w:lang w:val="en-CA" w:eastAsia="ja-JP"/>
        </w:rPr>
        <w:t>]</w:t>
      </w:r>
    </w:p>
    <w:p w14:paraId="33925602" w14:textId="59B8FA94" w:rsidR="00D52F94" w:rsidRPr="00D527DE" w:rsidRDefault="00D52F94" w:rsidP="00E33C16">
      <w:pPr>
        <w:rPr>
          <w:lang w:val="en-CA"/>
        </w:rPr>
      </w:pPr>
      <w:r w:rsidRPr="00D527DE">
        <w:rPr>
          <w:lang w:val="en-CA" w:eastAsia="ja-JP"/>
        </w:rPr>
        <w:t>}</w:t>
      </w:r>
    </w:p>
    <w:p w14:paraId="781FE9C1" w14:textId="4054B465" w:rsidR="00882F4A" w:rsidRPr="00D527DE" w:rsidRDefault="00882F4A" w:rsidP="001803C0">
      <w:pPr>
        <w:rPr>
          <w:lang w:val="en-CA" w:eastAsia="ja-JP"/>
        </w:rPr>
      </w:pPr>
      <w:r w:rsidRPr="00D527DE">
        <w:rPr>
          <w:lang w:val="en-CA" w:eastAsia="ja-JP"/>
        </w:rPr>
        <w:t>assignedPointCount = 0;</w:t>
      </w:r>
    </w:p>
    <w:p w14:paraId="148DA09E" w14:textId="76A11832" w:rsidR="005B0A64" w:rsidRPr="00D527DE" w:rsidRDefault="005B0A64" w:rsidP="005B0A64">
      <w:pPr>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6A680A1F" w14:textId="578638E2" w:rsidR="005B0A64" w:rsidRPr="00D527DE" w:rsidRDefault="005B0A64" w:rsidP="005B0A64">
      <w:pPr>
        <w:rPr>
          <w:lang w:val="en-CA"/>
        </w:rPr>
      </w:pPr>
      <w:r w:rsidRPr="00D527DE">
        <w:rPr>
          <w:lang w:val="en-CA" w:eastAsia="ja-JP"/>
        </w:rPr>
        <w:lastRenderedPageBreak/>
        <w:tab/>
      </w:r>
      <w:r w:rsidR="00225E26" w:rsidRPr="00D527DE">
        <w:rPr>
          <w:lang w:val="en-CA"/>
        </w:rPr>
        <w:t>unprocessedPointCount</w:t>
      </w:r>
      <w:r w:rsidR="00225E26" w:rsidRPr="00D527DE">
        <w:rPr>
          <w:lang w:val="en-CA" w:eastAsia="ja-JP"/>
        </w:rPr>
        <w:t>PerLevelOfDetail</w:t>
      </w:r>
      <w:r w:rsidRPr="00D527DE">
        <w:rPr>
          <w:lang w:val="en-CA" w:eastAsia="ja-JP"/>
        </w:rPr>
        <w:t>[l</w:t>
      </w:r>
      <w:r w:rsidR="00121DEE">
        <w:rPr>
          <w:lang w:val="en-CA" w:eastAsia="ja-JP"/>
        </w:rPr>
        <w:t>od</w:t>
      </w:r>
      <w:r w:rsidRPr="00D527DE">
        <w:rPr>
          <w:lang w:val="en-CA" w:eastAsia="ja-JP"/>
        </w:rPr>
        <w:t>] = 0;</w:t>
      </w:r>
    </w:p>
    <w:p w14:paraId="1EA755A7" w14:textId="185782AD" w:rsidR="005B0A64" w:rsidRPr="00D527DE" w:rsidRDefault="005B0A64" w:rsidP="001803C0">
      <w:pPr>
        <w:rPr>
          <w:lang w:val="en-CA" w:eastAsia="ja-JP"/>
        </w:rPr>
      </w:pPr>
      <w:r w:rsidRPr="00D527DE">
        <w:rPr>
          <w:lang w:val="en-CA" w:eastAsia="ja-JP"/>
        </w:rPr>
        <w:t>}</w:t>
      </w:r>
    </w:p>
    <w:p w14:paraId="3862E8AB" w14:textId="136DEF2E" w:rsidR="000F56D0" w:rsidRPr="00D527DE" w:rsidRDefault="0069668B" w:rsidP="001803C0">
      <w:pPr>
        <w:rPr>
          <w:lang w:val="en-CA" w:eastAsia="ja-JP"/>
        </w:rPr>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24540" w:rsidRPr="00D527DE">
        <w:rPr>
          <w:lang w:val="en-CA" w:eastAsia="ja-JP"/>
        </w:rPr>
        <w:t>PointNum</w:t>
      </w:r>
      <w:r w:rsidR="000F56D0" w:rsidRPr="00D527DE">
        <w:rPr>
          <w:lang w:val="en-CA" w:eastAsia="ja-JP"/>
        </w:rPr>
        <w:t>;</w:t>
      </w:r>
    </w:p>
    <w:p w14:paraId="7B000114" w14:textId="1D2A353F" w:rsidR="00E33C16" w:rsidRPr="00D527DE" w:rsidRDefault="00E33C16" w:rsidP="00E33C16">
      <w:pPr>
        <w:rPr>
          <w:lang w:val="en-CA"/>
        </w:rPr>
      </w:pPr>
      <w:r w:rsidRPr="00D527DE">
        <w:rPr>
          <w:lang w:val="en-CA"/>
        </w:rPr>
        <w:t>for (l</w:t>
      </w:r>
      <w:r w:rsidR="00121DEE">
        <w:rPr>
          <w:lang w:val="en-CA"/>
        </w:rPr>
        <w:t>od</w:t>
      </w:r>
      <w:r w:rsidRPr="00D527DE">
        <w:rPr>
          <w:lang w:val="en-CA"/>
        </w:rPr>
        <w:t xml:space="preserve"> = 0; </w:t>
      </w:r>
      <w:r w:rsidR="001803C0" w:rsidRPr="00D527DE">
        <w:rPr>
          <w:lang w:val="en-CA"/>
        </w:rPr>
        <w:t xml:space="preserve">unprocessedPointCount &gt; 0 </w:t>
      </w:r>
      <w:r w:rsidRPr="00D527DE">
        <w:rPr>
          <w:lang w:val="en-CA"/>
        </w:rPr>
        <w:t>&amp;&amp; l</w:t>
      </w:r>
      <w:r w:rsidR="00121DEE">
        <w:rPr>
          <w:lang w:val="en-CA"/>
        </w:rPr>
        <w:t>od</w:t>
      </w:r>
      <w:r w:rsidRPr="00D527DE">
        <w:rPr>
          <w:lang w:val="en-CA"/>
        </w:rPr>
        <w:t xml:space="preserve"> &lt;= </w:t>
      </w:r>
      <w:r w:rsidR="007830CA" w:rsidRPr="00D527DE">
        <w:rPr>
          <w:lang w:val="en-CA"/>
        </w:rPr>
        <w:t>levelDetailCount</w:t>
      </w:r>
      <w:r w:rsidRPr="00D527DE">
        <w:rPr>
          <w:lang w:val="en-CA"/>
        </w:rPr>
        <w:t xml:space="preserve">; </w:t>
      </w:r>
      <w:r w:rsidR="001803C0" w:rsidRPr="00D527DE">
        <w:rPr>
          <w:lang w:val="en-CA"/>
        </w:rPr>
        <w:t>l</w:t>
      </w:r>
      <w:r w:rsidR="00121DEE">
        <w:rPr>
          <w:lang w:val="en-CA"/>
        </w:rPr>
        <w:t>od++</w:t>
      </w:r>
      <w:r w:rsidRPr="00D527DE">
        <w:rPr>
          <w:lang w:val="en-CA"/>
        </w:rPr>
        <w:t>) {</w:t>
      </w:r>
    </w:p>
    <w:p w14:paraId="51B21893" w14:textId="79FFBD26" w:rsidR="00D954C0" w:rsidRPr="00D527DE" w:rsidRDefault="00672041" w:rsidP="00210093">
      <w:pPr>
        <w:tabs>
          <w:tab w:val="clear" w:pos="403"/>
        </w:tabs>
        <w:rPr>
          <w:lang w:val="en-CA" w:eastAsia="ja-JP"/>
        </w:rPr>
      </w:pPr>
      <w:r w:rsidRPr="00D527DE">
        <w:rPr>
          <w:lang w:val="en-CA" w:eastAsia="ja-JP"/>
        </w:rPr>
        <w:tab/>
      </w:r>
      <w:r w:rsidR="00D954C0" w:rsidRPr="00D527DE">
        <w:rPr>
          <w:lang w:val="en-CA" w:eastAsia="ja-JP"/>
        </w:rPr>
        <w:t>nonAssignedPointCount = 0;</w:t>
      </w:r>
    </w:p>
    <w:p w14:paraId="66E4D6C2" w14:textId="5310C804" w:rsidR="009604C7" w:rsidRPr="00D527DE" w:rsidRDefault="00672041" w:rsidP="00E33C16">
      <w:pPr>
        <w:rPr>
          <w:lang w:val="en-CA" w:eastAsia="ja-JP"/>
        </w:rPr>
      </w:pPr>
      <w:r w:rsidRPr="00D527DE">
        <w:rPr>
          <w:lang w:val="en-CA" w:eastAsia="ja-JP"/>
        </w:rPr>
        <w:tab/>
      </w:r>
      <w:r w:rsidR="00F97B96" w:rsidRPr="00D527DE">
        <w:rPr>
          <w:lang w:val="en-CA" w:eastAsia="ja-JP"/>
        </w:rPr>
        <w:t xml:space="preserve">startIndex = </w:t>
      </w:r>
      <w:r w:rsidR="009604C7" w:rsidRPr="00D527DE">
        <w:rPr>
          <w:lang w:val="en-CA" w:eastAsia="ja-JP"/>
        </w:rPr>
        <w:t>assignedPointCount</w:t>
      </w:r>
      <w:r w:rsidR="008614BF" w:rsidRPr="00D527DE">
        <w:rPr>
          <w:lang w:val="en-CA" w:eastAsia="ja-JP"/>
        </w:rPr>
        <w:t>;</w:t>
      </w:r>
    </w:p>
    <w:p w14:paraId="5C04E60A" w14:textId="04E34CAA" w:rsidR="007D3949" w:rsidRPr="00D527DE" w:rsidRDefault="00456417" w:rsidP="00E33C16">
      <w:pPr>
        <w:rPr>
          <w:lang w:val="en-CA"/>
        </w:rPr>
      </w:pPr>
      <w:r w:rsidRPr="00D527DE">
        <w:rPr>
          <w:lang w:val="en-CA" w:eastAsia="ja-JP"/>
        </w:rPr>
        <w:tab/>
      </w:r>
      <w:r w:rsidR="007D3949" w:rsidRPr="00D527DE">
        <w:rPr>
          <w:lang w:val="en-CA" w:eastAsia="ja-JP"/>
        </w:rPr>
        <w:t>if (l</w:t>
      </w:r>
      <w:r w:rsidR="00121DEE">
        <w:rPr>
          <w:lang w:val="en-CA" w:eastAsia="ja-JP"/>
        </w:rPr>
        <w:t>od</w:t>
      </w:r>
      <w:r w:rsidR="007D3949" w:rsidRPr="00D527DE">
        <w:rPr>
          <w:lang w:val="en-CA" w:eastAsia="ja-JP"/>
        </w:rPr>
        <w:t xml:space="preserve"> =</w:t>
      </w:r>
      <w:r w:rsidR="00121DEE">
        <w:rPr>
          <w:lang w:val="en-CA" w:eastAsia="ja-JP"/>
        </w:rPr>
        <w:t> </w:t>
      </w:r>
      <w:r w:rsidR="007D3949" w:rsidRPr="00D527DE">
        <w:rPr>
          <w:lang w:val="en-CA" w:eastAsia="ja-JP"/>
        </w:rPr>
        <w:t xml:space="preserve">= </w:t>
      </w:r>
      <w:r w:rsidR="002600C3" w:rsidRPr="00D527DE">
        <w:rPr>
          <w:lang w:val="en-CA"/>
        </w:rPr>
        <w:t>levelDetailCount</w:t>
      </w:r>
      <w:r w:rsidR="007D3949" w:rsidRPr="00D527DE">
        <w:rPr>
          <w:lang w:val="en-CA"/>
        </w:rPr>
        <w:t xml:space="preserve">) { </w:t>
      </w:r>
    </w:p>
    <w:p w14:paraId="39BF3117" w14:textId="1E9FF50F" w:rsidR="007D3949" w:rsidRDefault="00456417" w:rsidP="00E33C16">
      <w:pPr>
        <w:rPr>
          <w:ins w:id="4288" w:author="Sugio Toshiyasu" w:date="2019-07-24T13:37:00Z"/>
          <w:lang w:val="en-CA" w:eastAsia="ja-JP"/>
        </w:rPr>
      </w:pPr>
      <w:ins w:id="4289" w:author="David Flynn" w:date="2019-09-25T08:47:00Z">
        <w:r w:rsidRPr="00D527DE">
          <w:rPr>
            <w:lang w:val="en-CA" w:eastAsia="ja-JP"/>
          </w:rPr>
          <w:tab/>
        </w:r>
        <w:r w:rsidRPr="00D527DE">
          <w:rPr>
            <w:lang w:val="en-CA" w:eastAsia="ja-JP"/>
          </w:rPr>
          <w:tab/>
        </w:r>
        <w:r w:rsidR="008C62EB">
          <w:rPr>
            <w:lang w:val="en-CA" w:eastAsia="ja-JP"/>
          </w:rPr>
          <w:t>--</w:t>
        </w:r>
      </w:ins>
      <w:ins w:id="4290" w:author="Nakagami, Ohji (SONY)" w:date="2019-09-24T09:25:00Z">
        <w:r w:rsidRPr="00D527DE">
          <w:rPr>
            <w:lang w:val="en-CA" w:eastAsia="ja-JP"/>
          </w:rPr>
          <w:tab/>
        </w:r>
        <w:r w:rsidRPr="00D527DE">
          <w:rPr>
            <w:lang w:val="en-CA" w:eastAsia="ja-JP"/>
          </w:rPr>
          <w:tab/>
        </w:r>
        <w:r w:rsidR="008C62EB">
          <w:rPr>
            <w:lang w:val="en-CA" w:eastAsia="ja-JP"/>
          </w:rPr>
          <w:t>-</w:t>
        </w:r>
      </w:ins>
      <w:del w:id="4291" w:author="Nakagami, Ohji (SONY)" w:date="2019-09-24T09:25:00Z">
        <w:r w:rsidRPr="00D527DE">
          <w:rPr>
            <w:lang w:val="en-CA" w:eastAsia="ja-JP"/>
          </w:rPr>
          <w:tab/>
        </w:r>
        <w:r w:rsidRPr="00D527DE">
          <w:rPr>
            <w:lang w:val="en-CA" w:eastAsia="ja-JP"/>
          </w:rPr>
          <w:tab/>
        </w:r>
      </w:del>
      <w:commentRangeStart w:id="4292"/>
      <w:del w:id="4293" w:author="Sugio Toshiyasu" w:date="2019-07-24T13:37:00Z">
        <w:r w:rsidR="007D3949" w:rsidRPr="00D527DE" w:rsidDel="008C62EB">
          <w:rPr>
            <w:lang w:val="en-CA" w:eastAsia="ja-JP"/>
          </w:rPr>
          <w:delText>for ( i</w:delText>
        </w:r>
        <w:r w:rsidR="00121DEE" w:rsidDel="008C62EB">
          <w:rPr>
            <w:lang w:val="en-CA" w:eastAsia="ja-JP"/>
          </w:rPr>
          <w:delText xml:space="preserve"> </w:delText>
        </w:r>
        <w:r w:rsidR="007D3949" w:rsidRPr="00D527DE" w:rsidDel="008C62EB">
          <w:rPr>
            <w:lang w:val="en-CA" w:eastAsia="ja-JP"/>
          </w:rPr>
          <w:delText>=</w:delText>
        </w:r>
        <w:r w:rsidR="007D3949" w:rsidRPr="00D527DE" w:rsidDel="008C62EB">
          <w:rPr>
            <w:lang w:val="en-CA"/>
          </w:rPr>
          <w:delText xml:space="preserve"> unprocessedPointCount</w:delText>
        </w:r>
        <w:r w:rsidR="00121DEE" w:rsidDel="008C62EB">
          <w:rPr>
            <w:lang w:val="en-CA"/>
          </w:rPr>
          <w:delText xml:space="preserve"> </w:delText>
        </w:r>
        <w:r w:rsidR="004C0821" w:rsidRPr="00D527DE" w:rsidDel="008C62EB">
          <w:rPr>
            <w:lang w:val="en-CA"/>
          </w:rPr>
          <w:delText>−</w:delText>
        </w:r>
        <w:r w:rsidR="00121DEE" w:rsidDel="008C62EB">
          <w:rPr>
            <w:lang w:val="en-CA"/>
          </w:rPr>
          <w:delText xml:space="preserve"> </w:delText>
        </w:r>
        <w:r w:rsidR="007D3949" w:rsidRPr="00D527DE" w:rsidDel="008C62EB">
          <w:rPr>
            <w:lang w:val="en-CA"/>
          </w:rPr>
          <w:delText>1</w:delText>
        </w:r>
        <w:r w:rsidR="007D3949" w:rsidRPr="00D527DE" w:rsidDel="008C62EB">
          <w:rPr>
            <w:lang w:val="en-CA" w:eastAsia="ja-JP"/>
          </w:rPr>
          <w:delText>; i</w:delText>
        </w:r>
        <w:r w:rsidR="00121DEE" w:rsidDel="008C62EB">
          <w:rPr>
            <w:lang w:val="en-CA" w:eastAsia="ja-JP"/>
          </w:rPr>
          <w:delText xml:space="preserve"> </w:delText>
        </w:r>
        <w:r w:rsidR="007D3949" w:rsidRPr="00D527DE" w:rsidDel="008C62EB">
          <w:rPr>
            <w:lang w:val="en-CA" w:eastAsia="ja-JP"/>
          </w:rPr>
          <w:delText>&gt;=</w:delText>
        </w:r>
        <w:r w:rsidR="00121DEE" w:rsidDel="008C62EB">
          <w:rPr>
            <w:lang w:val="en-CA" w:eastAsia="ja-JP"/>
          </w:rPr>
          <w:delText xml:space="preserve"> </w:delText>
        </w:r>
        <w:r w:rsidR="007D3949" w:rsidRPr="00D527DE" w:rsidDel="008C62EB">
          <w:rPr>
            <w:lang w:val="en-CA" w:eastAsia="ja-JP"/>
          </w:rPr>
          <w:delText xml:space="preserve">0; </w:delText>
        </w:r>
        <w:r w:rsidR="0036560D" w:rsidRPr="00D527DE" w:rsidDel="008C62EB">
          <w:rPr>
            <w:lang w:val="en-CA" w:eastAsia="ja-JP"/>
          </w:rPr>
          <w:delText>i−</w:delText>
        </w:r>
        <w:r w:rsidR="0036560D" w:rsidRPr="00D527DE" w:rsidDel="008C62EB">
          <w:rPr>
            <w:lang w:val="en-US" w:eastAsia="ja-JP"/>
          </w:rPr>
          <w:delText> </w:delText>
        </w:r>
        <w:r w:rsidR="0036560D" w:rsidRPr="00D527DE" w:rsidDel="008C62EB">
          <w:rPr>
            <w:lang w:val="en-CA" w:eastAsia="ja-JP"/>
          </w:rPr>
          <w:delText xml:space="preserve">− </w:delText>
        </w:r>
        <w:r w:rsidR="007D3949" w:rsidRPr="00D527DE" w:rsidDel="008C62EB">
          <w:rPr>
            <w:lang w:val="en-CA" w:eastAsia="ja-JP"/>
          </w:rPr>
          <w:delText>) {</w:delText>
        </w:r>
      </w:del>
      <w:ins w:id="4294" w:author="Sugio Toshiyasu" w:date="2019-07-24T13:37:00Z">
        <w:r w:rsidR="008C62EB">
          <w:rPr>
            <w:lang w:val="en-CA" w:eastAsia="ja-JP"/>
          </w:rPr>
          <w:t>-</w:t>
        </w:r>
      </w:ins>
    </w:p>
    <w:p w14:paraId="7988F412" w14:textId="062493F8" w:rsidR="008C62EB" w:rsidRPr="00D527DE" w:rsidRDefault="008C62EB" w:rsidP="00E33C16">
      <w:pPr>
        <w:rPr>
          <w:lang w:val="en-CA" w:eastAsia="ja-JP"/>
        </w:rPr>
      </w:pPr>
      <w:ins w:id="4295" w:author="Sugio Toshiyasu" w:date="2019-07-24T13:37:00Z">
        <w:r>
          <w:rPr>
            <w:lang w:val="en-CA" w:eastAsia="ja-JP"/>
          </w:rPr>
          <w:tab/>
        </w:r>
        <w:r>
          <w:rPr>
            <w:lang w:val="en-CA" w:eastAsia="ja-JP"/>
          </w:rPr>
          <w:tab/>
        </w:r>
        <w:r w:rsidRPr="00D527DE">
          <w:rPr>
            <w:lang w:val="en-CA" w:eastAsia="ja-JP"/>
          </w:rPr>
          <w:t>for ( i</w:t>
        </w:r>
        <w:r>
          <w:rPr>
            <w:lang w:val="en-CA" w:eastAsia="ja-JP"/>
          </w:rPr>
          <w:t xml:space="preserve"> </w:t>
        </w:r>
        <w:r w:rsidRPr="00D527DE">
          <w:rPr>
            <w:lang w:val="en-CA" w:eastAsia="ja-JP"/>
          </w:rPr>
          <w:t>=</w:t>
        </w:r>
        <w:r w:rsidRPr="00D527DE">
          <w:rPr>
            <w:lang w:val="en-CA"/>
          </w:rPr>
          <w:t xml:space="preserve"> </w:t>
        </w:r>
        <w:r>
          <w:rPr>
            <w:lang w:val="en-CA"/>
          </w:rPr>
          <w:t xml:space="preserve">0; i &lt; </w:t>
        </w:r>
        <w:r w:rsidRPr="00D527DE">
          <w:rPr>
            <w:lang w:val="en-CA"/>
          </w:rPr>
          <w:t>unprocessedPointCount</w:t>
        </w:r>
        <w:r w:rsidRPr="00D527DE">
          <w:rPr>
            <w:lang w:val="en-CA" w:eastAsia="ja-JP"/>
          </w:rPr>
          <w:t xml:space="preserve">; </w:t>
        </w:r>
        <w:r>
          <w:rPr>
            <w:lang w:val="en-CA" w:eastAsia="ja-JP"/>
          </w:rPr>
          <w:t>i++</w:t>
        </w:r>
        <w:r w:rsidRPr="00D527DE">
          <w:rPr>
            <w:lang w:val="en-CA" w:eastAsia="ja-JP"/>
          </w:rPr>
          <w:t xml:space="preserve"> ) {</w:t>
        </w:r>
      </w:ins>
      <w:commentRangeEnd w:id="4292"/>
      <w:ins w:id="4296" w:author="Sugio Toshiyasu" w:date="2019-07-24T13:38:00Z">
        <w:r>
          <w:rPr>
            <w:rStyle w:val="af8"/>
            <w:rFonts w:ascii="Times New Roman" w:eastAsia="Malgun Gothic" w:hAnsi="Times New Roman"/>
            <w:lang w:eastAsia="x-none"/>
          </w:rPr>
          <w:commentReference w:id="4292"/>
        </w:r>
      </w:ins>
    </w:p>
    <w:p w14:paraId="11FC9E9B" w14:textId="375B61D7" w:rsidR="007D3949"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7D3949" w:rsidRPr="00D527DE">
        <w:rPr>
          <w:lang w:val="en-CA" w:eastAsia="ja-JP"/>
        </w:rPr>
        <w:t xml:space="preserve">assignedPointIndexes[assignedPointCount++] = </w:t>
      </w:r>
      <w:r w:rsidR="007D3949" w:rsidRPr="00D527DE">
        <w:rPr>
          <w:lang w:val="en-CA"/>
        </w:rPr>
        <w:t>unprocessedPointIndexes[i];</w:t>
      </w:r>
    </w:p>
    <w:p w14:paraId="38D490F3" w14:textId="47C547AD" w:rsidR="007D3949" w:rsidRPr="00D527DE" w:rsidRDefault="00456417" w:rsidP="00E33C16">
      <w:pPr>
        <w:rPr>
          <w:lang w:val="en-CA"/>
        </w:rPr>
      </w:pPr>
      <w:r w:rsidRPr="00D527DE">
        <w:rPr>
          <w:lang w:val="en-CA" w:eastAsia="ja-JP"/>
        </w:rPr>
        <w:tab/>
      </w:r>
      <w:r w:rsidRPr="00D527DE">
        <w:rPr>
          <w:lang w:val="en-CA" w:eastAsia="ja-JP"/>
        </w:rPr>
        <w:tab/>
      </w:r>
      <w:r w:rsidR="007D3949" w:rsidRPr="00D527DE">
        <w:rPr>
          <w:lang w:val="en-CA" w:eastAsia="ja-JP"/>
        </w:rPr>
        <w:t>}</w:t>
      </w:r>
    </w:p>
    <w:p w14:paraId="4D5B6C5F" w14:textId="32E8137D" w:rsidR="007D3949" w:rsidRPr="00D527DE" w:rsidRDefault="00456417" w:rsidP="00E33C16">
      <w:pPr>
        <w:rPr>
          <w:lang w:val="en-CA" w:eastAsia="ja-JP"/>
        </w:rPr>
      </w:pPr>
      <w:r w:rsidRPr="00D527DE">
        <w:rPr>
          <w:lang w:val="en-CA"/>
        </w:rPr>
        <w:tab/>
      </w:r>
      <w:r w:rsidR="007D3949" w:rsidRPr="00D527DE">
        <w:rPr>
          <w:lang w:val="en-CA"/>
        </w:rPr>
        <w:t>} else {</w:t>
      </w:r>
    </w:p>
    <w:p w14:paraId="0EE8A2EE" w14:textId="22B34053" w:rsidR="009534D5" w:rsidRPr="00D527DE" w:rsidRDefault="00456417" w:rsidP="00E33C16">
      <w:pPr>
        <w:rPr>
          <w:lang w:val="en-CA" w:eastAsia="ja-JP"/>
        </w:rPr>
      </w:pPr>
      <w:r w:rsidRPr="00D527DE">
        <w:rPr>
          <w:lang w:val="en-CA" w:eastAsia="ja-JP"/>
        </w:rPr>
        <w:tab/>
      </w:r>
      <w:r w:rsidRPr="00D527DE">
        <w:rPr>
          <w:lang w:val="en-CA" w:eastAsia="ja-JP"/>
        </w:rPr>
        <w:tab/>
      </w:r>
      <w:r w:rsidR="009534D5" w:rsidRPr="00D527DE">
        <w:rPr>
          <w:lang w:val="en-CA" w:eastAsia="ja-JP"/>
        </w:rPr>
        <w:t>for ( i=0; i&lt;</w:t>
      </w:r>
      <w:r w:rsidR="009534D5" w:rsidRPr="00D527DE">
        <w:rPr>
          <w:lang w:val="en-CA"/>
        </w:rPr>
        <w:t xml:space="preserve"> unprocessedPointCount</w:t>
      </w:r>
      <w:r w:rsidR="009534D5" w:rsidRPr="00D527DE">
        <w:rPr>
          <w:lang w:val="en-CA" w:eastAsia="ja-JP"/>
        </w:rPr>
        <w:t>; i++) {</w:t>
      </w:r>
    </w:p>
    <w:p w14:paraId="51B77A41" w14:textId="4E807DBA"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foundAssignedPointWithinDistanceFlag</w:t>
      </w:r>
      <w:r w:rsidRPr="00D527DE">
        <w:rPr>
          <w:bCs/>
        </w:rPr>
        <w:t xml:space="preserve"> </w:t>
      </w:r>
      <w:r w:rsidRPr="00D527DE">
        <w:rPr>
          <w:lang w:val="en-CA" w:eastAsia="ja-JP"/>
        </w:rPr>
        <w:t>= 0;</w:t>
      </w:r>
    </w:p>
    <w:p w14:paraId="76831787" w14:textId="774967C2"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if (</w:t>
      </w:r>
      <w:r w:rsidR="008329F8">
        <w:rPr>
          <w:lang w:val="en-CA" w:eastAsia="ja-JP"/>
        </w:rPr>
        <w:t xml:space="preserve"> </w:t>
      </w:r>
      <w:r w:rsidR="008329F8" w:rsidRPr="009334E7">
        <w:rPr>
          <w:lang w:val="en-CA" w:eastAsia="ja-JP"/>
        </w:rPr>
        <w:t>lifting_lod_regular_sampling_enabled_flag</w:t>
      </w:r>
      <w:r w:rsidR="008329F8">
        <w:rPr>
          <w:b/>
          <w:lang w:val="en-CA" w:eastAsia="ja-JP"/>
        </w:rPr>
        <w:t xml:space="preserve"> </w:t>
      </w:r>
      <w:r w:rsidRPr="00D527DE">
        <w:rPr>
          <w:lang w:val="en-CA" w:eastAsia="ja-JP"/>
        </w:rPr>
        <w:t>== 1) {</w:t>
      </w:r>
    </w:p>
    <w:p w14:paraId="3EF9A398" w14:textId="5A96BC0F"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foundAssignedPointWithinDistanceFlag = </w:t>
      </w:r>
      <w:r w:rsidR="007B448C" w:rsidRPr="00D527DE">
        <w:rPr>
          <w:lang w:val="en-CA" w:eastAsia="ja-JP"/>
        </w:rPr>
        <w:t>(</w:t>
      </w:r>
      <w:r w:rsidRPr="00D527DE">
        <w:rPr>
          <w:lang w:val="en-CA" w:eastAsia="ja-JP"/>
        </w:rPr>
        <w:t>i %</w:t>
      </w:r>
      <w:r w:rsidR="007F7EC5" w:rsidRPr="00D527DE">
        <w:rPr>
          <w:lang w:val="en-CA" w:eastAsia="ja-JP"/>
        </w:rPr>
        <w:t xml:space="preserve"> </w:t>
      </w:r>
      <w:r w:rsidR="007F7EC5" w:rsidRPr="00D527DE">
        <w:t>sampling[ l</w:t>
      </w:r>
      <w:r w:rsidR="00121DEE">
        <w:t>od</w:t>
      </w:r>
      <w:r w:rsidR="007F7EC5" w:rsidRPr="00D527DE">
        <w:t> ]</w:t>
      </w:r>
      <w:r w:rsidR="007B448C" w:rsidRPr="00D527DE">
        <w:t>)</w:t>
      </w:r>
      <w:r w:rsidR="007F7EC5" w:rsidRPr="00D527DE">
        <w:t xml:space="preserve"> != 0</w:t>
      </w:r>
      <w:r w:rsidRPr="00D527DE">
        <w:rPr>
          <w:lang w:val="en-CA" w:eastAsia="ja-JP"/>
        </w:rPr>
        <w:t>;</w:t>
      </w:r>
    </w:p>
    <w:p w14:paraId="3FCF4AC4" w14:textId="114F6916"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 else {</w:t>
      </w:r>
    </w:p>
    <w:p w14:paraId="3D09934B" w14:textId="73911BEC"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 xml:space="preserve">currentPos = </w:t>
      </w:r>
      <w:r w:rsidR="00492936" w:rsidRPr="00D527DE">
        <w:rPr>
          <w:lang w:val="en-CA"/>
        </w:rPr>
        <w:t>PointPos</w:t>
      </w:r>
      <w:r w:rsidR="00492936" w:rsidRPr="00D527DE">
        <w:rPr>
          <w:lang w:val="en-CA" w:eastAsia="ja-JP"/>
        </w:rPr>
        <w:t>[</w:t>
      </w:r>
      <w:r w:rsidR="00121DEE">
        <w:rPr>
          <w:lang w:val="en-CA" w:eastAsia="ja-JP"/>
        </w:rPr>
        <w:t> </w:t>
      </w:r>
      <w:r w:rsidR="00492936" w:rsidRPr="00D527DE">
        <w:rPr>
          <w:lang w:val="en-CA"/>
        </w:rPr>
        <w:t>unprocessedPoint</w:t>
      </w:r>
      <w:r w:rsidR="000F56D0" w:rsidRPr="00D527DE">
        <w:rPr>
          <w:lang w:val="en-CA"/>
        </w:rPr>
        <w:t>Indexes</w:t>
      </w:r>
      <w:r w:rsidR="00492936" w:rsidRPr="00D527DE">
        <w:rPr>
          <w:lang w:val="en-CA" w:eastAsia="ja-JP"/>
        </w:rPr>
        <w:t>[</w:t>
      </w:r>
      <w:r w:rsidR="00121DEE">
        <w:rPr>
          <w:lang w:val="en-CA" w:eastAsia="ja-JP"/>
        </w:rPr>
        <w:t> </w:t>
      </w:r>
      <w:r w:rsidR="00492936" w:rsidRPr="00D527DE">
        <w:rPr>
          <w:lang w:val="en-CA" w:eastAsia="ja-JP"/>
        </w:rPr>
        <w:t>i</w:t>
      </w:r>
      <w:r w:rsidR="00121DEE">
        <w:rPr>
          <w:lang w:val="en-CA" w:eastAsia="ja-JP"/>
        </w:rPr>
        <w:t> </w:t>
      </w:r>
      <w:r w:rsidR="00492936" w:rsidRPr="00D527DE">
        <w:rPr>
          <w:lang w:val="en-CA" w:eastAsia="ja-JP"/>
        </w:rPr>
        <w:t>]</w:t>
      </w:r>
      <w:r w:rsidR="00121DEE">
        <w:rPr>
          <w:lang w:val="en-CA" w:eastAsia="ja-JP"/>
        </w:rPr>
        <w:t> </w:t>
      </w:r>
      <w:r w:rsidR="00492936" w:rsidRPr="00D527DE">
        <w:rPr>
          <w:lang w:val="en-CA" w:eastAsia="ja-JP"/>
        </w:rPr>
        <w:t>];</w:t>
      </w:r>
    </w:p>
    <w:p w14:paraId="74344797" w14:textId="610845D9"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k = 0;</w:t>
      </w:r>
    </w:p>
    <w:p w14:paraId="09F083BC" w14:textId="628FA6B3"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 xml:space="preserve">j= </w:t>
      </w:r>
      <w:r w:rsidR="00621F9E" w:rsidRPr="00D527DE">
        <w:t>nonAssignedPointCount</w:t>
      </w:r>
      <w:r w:rsidR="00621F9E" w:rsidRPr="00D527DE">
        <w:rPr>
          <w:lang w:val="en-CA" w:eastAsia="ja-JP"/>
        </w:rPr>
        <w:t> </w:t>
      </w:r>
      <w:r w:rsidR="00672041" w:rsidRPr="00D527DE">
        <w:rPr>
          <w:lang w:val="en-CA" w:eastAsia="ja-JP"/>
        </w:rPr>
        <w:t>– </w:t>
      </w:r>
      <w:r w:rsidR="000C1849" w:rsidRPr="00D527DE">
        <w:rPr>
          <w:lang w:val="en-CA" w:eastAsia="ja-JP"/>
        </w:rPr>
        <w:t>1;</w:t>
      </w:r>
    </w:p>
    <w:p w14:paraId="61E6425B" w14:textId="3BFB1518"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while (j &gt;= 0 &amp;&amp; k</w:t>
      </w:r>
      <w:r w:rsidR="00621F9E" w:rsidRPr="00D527DE">
        <w:rPr>
          <w:lang w:val="en-CA" w:eastAsia="ja-JP"/>
        </w:rPr>
        <w:t>++</w:t>
      </w:r>
      <w:r w:rsidR="000C1849" w:rsidRPr="00D527DE">
        <w:rPr>
          <w:lang w:val="en-CA" w:eastAsia="ja-JP"/>
        </w:rPr>
        <w:t xml:space="preserve"> &lt; </w:t>
      </w:r>
      <w:ins w:id="4297" w:author="Nakagami, Ohji (SONY)" w:date="2019-09-02T15:02:00Z">
        <w:r w:rsidR="000C1849" w:rsidRPr="009B01D7">
          <w:rPr>
            <w:highlight w:val="cyan"/>
          </w:rPr>
          <w:t>lifting_</w:t>
        </w:r>
        <w:r w:rsidR="002E01EF" w:rsidRPr="009B01D7">
          <w:rPr>
            <w:highlight w:val="cyan"/>
          </w:rPr>
          <w:t xml:space="preserve">scalability_enabled_flag </w:t>
        </w:r>
        <w:r w:rsidR="002E01EF">
          <w:rPr>
            <w:highlight w:val="cyan"/>
          </w:rPr>
          <w:t xml:space="preserve">? 1 : </w:t>
        </w:r>
      </w:ins>
      <w:ins w:id="4298" w:author="Nakagami, Ohji (SONY)" w:date="2019-09-24T09:25:00Z">
        <w:r w:rsidR="000C1849" w:rsidRPr="00D527DE">
          <w:rPr>
            <w:bCs/>
            <w:lang w:eastAsia="ja-JP"/>
          </w:rPr>
          <w:t>lifting_</w:t>
        </w:r>
      </w:ins>
      <w:r w:rsidR="000C1849" w:rsidRPr="00D527DE">
        <w:rPr>
          <w:bCs/>
        </w:rPr>
        <w:t>search_range</w:t>
      </w:r>
      <w:r w:rsidR="000C1849" w:rsidRPr="00D527DE">
        <w:rPr>
          <w:lang w:val="en-CA" w:eastAsia="ja-JP"/>
        </w:rPr>
        <w:t>) {</w:t>
      </w:r>
    </w:p>
    <w:p w14:paraId="29CA0656" w14:textId="45FFB6E5" w:rsidR="00492936" w:rsidRPr="00D527DE" w:rsidRDefault="00456417" w:rsidP="00E33C16">
      <w:pPr>
        <w:rPr>
          <w:ins w:id="4299" w:author="Nakagami, Ohji (SONY)" w:date="2019-09-02T15:02: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neighbo</w:t>
      </w:r>
      <w:r w:rsidR="00672041" w:rsidRPr="00D527DE">
        <w:rPr>
          <w:lang w:val="en-CA" w:eastAsia="ja-JP"/>
        </w:rPr>
        <w:t>u</w:t>
      </w:r>
      <w:r w:rsidR="00492936" w:rsidRPr="00D527DE">
        <w:rPr>
          <w:lang w:val="en-CA" w:eastAsia="ja-JP"/>
        </w:rPr>
        <w:t xml:space="preserve">rPos = </w:t>
      </w:r>
      <w:r w:rsidR="00492936" w:rsidRPr="00D527DE">
        <w:rPr>
          <w:lang w:val="en-CA"/>
        </w:rPr>
        <w:t>PointPos</w:t>
      </w:r>
      <w:r w:rsidR="00492936" w:rsidRPr="00D527DE">
        <w:rPr>
          <w:lang w:val="en-CA" w:eastAsia="ja-JP"/>
        </w:rPr>
        <w:t>[</w:t>
      </w:r>
      <w:r w:rsidR="007D3949" w:rsidRPr="00D527DE">
        <w:rPr>
          <w:bCs/>
        </w:rPr>
        <w:t>nonAssignedPointIndexes</w:t>
      </w:r>
      <w:r w:rsidR="007D3949" w:rsidRPr="00D527DE">
        <w:rPr>
          <w:lang w:val="en-CA" w:eastAsia="ja-JP"/>
        </w:rPr>
        <w:t xml:space="preserve"> </w:t>
      </w:r>
      <w:r w:rsidR="00492936" w:rsidRPr="00D527DE">
        <w:rPr>
          <w:lang w:val="en-CA" w:eastAsia="ja-JP"/>
        </w:rPr>
        <w:t>[j]];</w:t>
      </w:r>
    </w:p>
    <w:p w14:paraId="2052AB98" w14:textId="32EC27DB" w:rsidR="002E01EF" w:rsidRPr="00993B2F" w:rsidRDefault="002E01EF" w:rsidP="002E01EF">
      <w:pPr>
        <w:rPr>
          <w:ins w:id="4300" w:author="Nakagami, Ohji (SONY)" w:date="2019-09-02T15:02:00Z"/>
          <w:highlight w:val="cyan"/>
        </w:rPr>
      </w:pPr>
      <w:ins w:id="4301" w:author="Nakagami, Ohji (SONY)" w:date="2019-09-02T15:02:00Z">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Pr="00993B2F">
          <w:rPr>
            <w:highlight w:val="cyan"/>
            <w:lang w:val="en-CA" w:eastAsia="ja-JP"/>
          </w:rPr>
          <w:t>if (</w:t>
        </w:r>
        <w:r w:rsidRPr="00993B2F">
          <w:rPr>
            <w:highlight w:val="cyan"/>
          </w:rPr>
          <w:t>lifting_scalability_enabled_flag){</w:t>
        </w:r>
      </w:ins>
    </w:p>
    <w:p w14:paraId="464216D6" w14:textId="5A11AE45" w:rsidR="002E01EF" w:rsidRPr="00993B2F" w:rsidRDefault="00FF2779">
      <w:pPr>
        <w:rPr>
          <w:ins w:id="4302" w:author="Nakagami, Ohji (SONY)" w:date="2019-09-02T15:02:00Z"/>
          <w:highlight w:val="cyan"/>
          <w:lang w:val="en-CA" w:eastAsia="ja-JP"/>
        </w:rPr>
      </w:pPr>
      <w:ins w:id="4303" w:author="Nakagami, Ohji (SONY)" w:date="2019-09-03T09:48:00Z">
        <w:r>
          <w:rPr>
            <w:highlight w:val="cyan"/>
            <w:lang w:val="en-CA" w:eastAsia="ja-JP"/>
          </w:rPr>
          <w:tab/>
        </w:r>
        <w:r w:rsidR="00456417" w:rsidRPr="00AE0F50">
          <w:rPr>
            <w:highlight w:val="cyan"/>
            <w:lang w:val="en-CA"/>
          </w:rPr>
          <w:tab/>
        </w:r>
      </w:ins>
      <w:ins w:id="4304" w:author="Nakagami, Ohji (SONY)" w:date="2019-09-02T15:02:00Z">
        <w:r w:rsidR="00456417" w:rsidRPr="00AE0F50">
          <w:rPr>
            <w:highlight w:val="cyan"/>
            <w:lang w:val="en-CA"/>
          </w:rPr>
          <w:tab/>
        </w:r>
        <w:r w:rsidR="00456417" w:rsidRPr="00AE0F50">
          <w:rPr>
            <w:highlight w:val="cyan"/>
            <w:lang w:val="en-CA"/>
          </w:rPr>
          <w:tab/>
        </w:r>
        <w:r w:rsidR="00456417" w:rsidRPr="00AE0F50">
          <w:rPr>
            <w:highlight w:val="cyan"/>
            <w:lang w:val="en-CA"/>
          </w:rPr>
          <w:tab/>
        </w:r>
        <w:r w:rsidR="00F24A2E" w:rsidRPr="00AE0F50">
          <w:rPr>
            <w:highlight w:val="cyan"/>
            <w:lang w:val="en-CA"/>
          </w:rPr>
          <w:tab/>
        </w:r>
        <w:r w:rsidR="00672041" w:rsidRPr="00993B2F">
          <w:rPr>
            <w:highlight w:val="cyan"/>
            <w:lang w:val="en-CA"/>
          </w:rPr>
          <w:t>d2</w:t>
        </w:r>
      </w:ins>
      <w:ins w:id="4305" w:author="Nakagami, Ohji (SONY)" w:date="2019-09-03T09:48:00Z">
        <w:r w:rsidR="00672041" w:rsidRPr="00AE0F50">
          <w:rPr>
            <w:highlight w:val="cyan"/>
            <w:lang w:val="en-US"/>
          </w:rPr>
          <w:t> </w:t>
        </w:r>
      </w:ins>
      <w:ins w:id="4306" w:author="Nakagami, Ohji (SONY)" w:date="2019-09-02T15:02:00Z">
        <w:r w:rsidR="00672041" w:rsidRPr="00993B2F">
          <w:rPr>
            <w:highlight w:val="cyan"/>
            <w:lang w:val="en-CA"/>
          </w:rPr>
          <w:t>=</w:t>
        </w:r>
      </w:ins>
      <w:ins w:id="4307" w:author="Nakagami, Ohji (SONY)" w:date="2019-09-03T09:48:00Z">
        <w:r w:rsidR="00672041" w:rsidRPr="00AE0F50">
          <w:rPr>
            <w:highlight w:val="cyan"/>
            <w:lang w:val="en-US"/>
          </w:rPr>
          <w:t> </w:t>
        </w:r>
      </w:ins>
      <w:ins w:id="4308" w:author="Nakagami, Ohji (SONY)" w:date="2019-09-02T15:02:00Z">
        <w:r w:rsidR="00492936" w:rsidRPr="00993B2F">
          <w:rPr>
            <w:highlight w:val="cyan"/>
            <w:lang w:val="en-CA"/>
          </w:rPr>
          <w:t>(currentPos[0]</w:t>
        </w:r>
      </w:ins>
      <w:ins w:id="4309" w:author="Nakagami, Ohji (SONY)" w:date="2019-09-03T09:48:00Z">
        <w:r>
          <w:rPr>
            <w:highlight w:val="cyan"/>
            <w:lang w:val="en-US" w:eastAsia="ja-JP"/>
          </w:rPr>
          <w:t> </w:t>
        </w:r>
      </w:ins>
      <w:ins w:id="4310" w:author="Nakagami, Ohji (SONY)" w:date="2019-09-02T15:02:00Z">
        <w:r w:rsidR="002E01EF" w:rsidRPr="00993B2F">
          <w:rPr>
            <w:highlight w:val="cyan"/>
            <w:lang w:val="en-CA" w:eastAsia="ja-JP"/>
          </w:rPr>
          <w:t>–</w:t>
        </w:r>
      </w:ins>
      <w:ins w:id="4311" w:author="Nakagami, Ohji (SONY)" w:date="2019-09-03T09:48:00Z">
        <w:r>
          <w:rPr>
            <w:highlight w:val="cyan"/>
            <w:lang w:val="en-US" w:eastAsia="ja-JP"/>
          </w:rPr>
          <w:t> </w:t>
        </w:r>
      </w:ins>
      <w:del w:id="4312" w:author="Nakagami, Ohji (SONY)" w:date="2019-09-24T09:25:00Z">
        <w:r w:rsidR="00492936" w:rsidRPr="00D527DE">
          <w:rPr>
            <w:lang w:val="en-CA" w:eastAsia="ja-JP"/>
          </w:rPr>
          <w:delText xml:space="preserve"> – </w:delText>
        </w:r>
      </w:del>
      <w:ins w:id="4313" w:author="Nakagami, Ohji (SONY)" w:date="2019-09-02T15:02:00Z">
        <w:r w:rsidR="00492936" w:rsidRPr="00993B2F">
          <w:rPr>
            <w:highlight w:val="cyan"/>
            <w:lang w:val="en-CA"/>
          </w:rPr>
          <w:t>n</w:t>
        </w:r>
        <w:r w:rsidR="000E1EA8" w:rsidRPr="00993B2F">
          <w:rPr>
            <w:highlight w:val="cyan"/>
            <w:lang w:val="en-CA"/>
          </w:rPr>
          <w:t>eighbour</w:t>
        </w:r>
        <w:r w:rsidR="00492936" w:rsidRPr="00993B2F">
          <w:rPr>
            <w:highlight w:val="cyan"/>
            <w:lang w:val="en-CA"/>
          </w:rPr>
          <w:t>Pos[</w:t>
        </w:r>
        <w:r w:rsidR="00672041" w:rsidRPr="00993B2F">
          <w:rPr>
            <w:highlight w:val="cyan"/>
            <w:lang w:val="en-CA"/>
          </w:rPr>
          <w:t> </w:t>
        </w:r>
        <w:r w:rsidR="00492936" w:rsidRPr="00993B2F">
          <w:rPr>
            <w:highlight w:val="cyan"/>
            <w:lang w:val="en-CA"/>
          </w:rPr>
          <w:t>0</w:t>
        </w:r>
        <w:r w:rsidR="00672041" w:rsidRPr="00993B2F">
          <w:rPr>
            <w:highlight w:val="cyan"/>
            <w:lang w:val="en-CA"/>
          </w:rPr>
          <w:t> </w:t>
        </w:r>
        <w:r w:rsidR="002E01EF" w:rsidRPr="00993B2F">
          <w:rPr>
            <w:highlight w:val="cyan"/>
            <w:lang w:val="en-CA" w:eastAsia="ja-JP"/>
          </w:rPr>
          <w:t xml:space="preserve">])/(1&lt;&lt;nodeSizeLog2) </w:t>
        </w:r>
      </w:ins>
      <w:ins w:id="4314" w:author="Nakagami, Ohji (SONY)" w:date="2019-09-03T09:48:00Z">
        <w:r>
          <w:rPr>
            <w:highlight w:val="cyan"/>
            <w:lang w:val="en-CA" w:eastAsia="ja-JP"/>
          </w:rPr>
          <w:br/>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ins>
      <w:ins w:id="4315" w:author="Nakagami, Ohji (SONY)" w:date="2019-09-02T15:02:00Z">
        <w:r w:rsidR="002E01EF" w:rsidRPr="00993B2F">
          <w:rPr>
            <w:highlight w:val="cyan"/>
            <w:lang w:val="en-CA" w:eastAsia="ja-JP"/>
          </w:rPr>
          <w:t>+(currentPos[1]</w:t>
        </w:r>
      </w:ins>
      <w:ins w:id="4316" w:author="Nakagami, Ohji (SONY)" w:date="2019-09-03T09:48:00Z">
        <w:r>
          <w:rPr>
            <w:highlight w:val="cyan"/>
            <w:lang w:val="en-US" w:eastAsia="ja-JP"/>
          </w:rPr>
          <w:t> </w:t>
        </w:r>
      </w:ins>
      <w:ins w:id="4317" w:author="Nakagami, Ohji (SONY)" w:date="2019-09-02T15:02:00Z">
        <w:r w:rsidR="002E01EF" w:rsidRPr="00993B2F">
          <w:rPr>
            <w:highlight w:val="cyan"/>
            <w:lang w:val="en-CA" w:eastAsia="ja-JP"/>
          </w:rPr>
          <w:t>–</w:t>
        </w:r>
      </w:ins>
      <w:ins w:id="4318" w:author="Nakagami, Ohji (SONY)" w:date="2019-09-03T09:48:00Z">
        <w:r>
          <w:rPr>
            <w:highlight w:val="cyan"/>
            <w:lang w:val="en-US" w:eastAsia="ja-JP"/>
          </w:rPr>
          <w:t> </w:t>
        </w:r>
      </w:ins>
      <w:ins w:id="4319" w:author="Nakagami, Ohji (SONY)" w:date="2019-09-02T15:02:00Z">
        <w:r w:rsidR="002E01EF" w:rsidRPr="00993B2F">
          <w:rPr>
            <w:highlight w:val="cyan"/>
            <w:lang w:val="en-CA" w:eastAsia="ja-JP"/>
          </w:rPr>
          <w:t>neighbourPos[ 1 ])/(1&lt;&lt;nodeSizeLog2)</w:t>
        </w:r>
      </w:ins>
      <w:ins w:id="4320" w:author="Nakagami, Ohji (SONY)" w:date="2019-09-03T09:48:00Z">
        <w:r>
          <w:rPr>
            <w:highlight w:val="cyan"/>
            <w:lang w:val="en-CA" w:eastAsia="ja-JP"/>
          </w:rPr>
          <w:br/>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ins>
      <w:ins w:id="4321" w:author="Nakagami, Ohji (SONY)" w:date="2019-09-02T15:03:00Z">
        <w:r w:rsidR="002E01EF">
          <w:rPr>
            <w:highlight w:val="cyan"/>
            <w:lang w:val="en-CA" w:eastAsia="ja-JP"/>
          </w:rPr>
          <w:tab/>
        </w:r>
        <w:r w:rsidR="002E01EF">
          <w:rPr>
            <w:highlight w:val="cyan"/>
            <w:lang w:val="en-CA" w:eastAsia="ja-JP"/>
          </w:rPr>
          <w:tab/>
        </w:r>
      </w:ins>
      <w:ins w:id="4322" w:author="Nakagami, Ohji (SONY)" w:date="2019-09-02T15:02:00Z">
        <w:r w:rsidR="002E01EF" w:rsidRPr="00993B2F">
          <w:rPr>
            <w:highlight w:val="cyan"/>
            <w:lang w:val="en-CA" w:eastAsia="ja-JP"/>
          </w:rPr>
          <w:t>+(currentPos[1]</w:t>
        </w:r>
      </w:ins>
      <w:ins w:id="4323" w:author="Nakagami, Ohji (SONY)" w:date="2019-09-03T09:48:00Z">
        <w:r>
          <w:rPr>
            <w:highlight w:val="cyan"/>
            <w:lang w:val="en-US" w:eastAsia="ja-JP"/>
          </w:rPr>
          <w:t> </w:t>
        </w:r>
      </w:ins>
      <w:ins w:id="4324" w:author="Nakagami, Ohji (SONY)" w:date="2019-09-02T15:02:00Z">
        <w:r w:rsidR="002E01EF" w:rsidRPr="00993B2F">
          <w:rPr>
            <w:highlight w:val="cyan"/>
            <w:lang w:val="en-CA" w:eastAsia="ja-JP"/>
          </w:rPr>
          <w:t>–</w:t>
        </w:r>
      </w:ins>
      <w:ins w:id="4325" w:author="Nakagami, Ohji (SONY)" w:date="2019-09-03T09:48:00Z">
        <w:r>
          <w:rPr>
            <w:highlight w:val="cyan"/>
            <w:lang w:val="en-US" w:eastAsia="ja-JP"/>
          </w:rPr>
          <w:t> </w:t>
        </w:r>
      </w:ins>
      <w:ins w:id="4326" w:author="Nakagami, Ohji (SONY)" w:date="2019-09-02T15:02:00Z">
        <w:r w:rsidR="002E01EF" w:rsidRPr="00993B2F">
          <w:rPr>
            <w:highlight w:val="cyan"/>
            <w:lang w:val="en-CA" w:eastAsia="ja-JP"/>
          </w:rPr>
          <w:t>neighbourPos[ </w:t>
        </w:r>
      </w:ins>
      <w:del w:id="4327" w:author="Nakagami, Ohji (SONY)" w:date="2019-09-24T09:25:00Z">
        <w:r w:rsidR="00492936" w:rsidRPr="00D527DE">
          <w:rPr>
            <w:lang w:val="en-CA" w:eastAsia="ja-JP"/>
          </w:rPr>
          <w:delText>])</w:delText>
        </w:r>
      </w:del>
      <w:ins w:id="4328" w:author="Nakagami, Ohji (SONY)" w:date="2019-09-02T15:02:00Z">
        <w:r w:rsidR="00492936" w:rsidRPr="00993B2F">
          <w:rPr>
            <w:highlight w:val="cyan"/>
            <w:lang w:val="en-CA"/>
          </w:rPr>
          <w:t>2</w:t>
        </w:r>
        <w:r w:rsidR="002E01EF" w:rsidRPr="00993B2F">
          <w:rPr>
            <w:highlight w:val="cyan"/>
            <w:lang w:val="en-CA" w:eastAsia="ja-JP"/>
          </w:rPr>
          <w:t> ])/(1&lt;&lt;nodeSizeLog2)</w:t>
        </w:r>
      </w:ins>
    </w:p>
    <w:p w14:paraId="7072D9D8" w14:textId="7357864C" w:rsidR="002E01EF" w:rsidRPr="00993B2F" w:rsidRDefault="00FF2779">
      <w:pPr>
        <w:rPr>
          <w:ins w:id="4329" w:author="Nakagami, Ohji (SONY)" w:date="2019-09-02T15:02:00Z"/>
          <w:highlight w:val="cyan"/>
        </w:rPr>
      </w:pPr>
      <w:ins w:id="4330" w:author="Nakagami, Ohji (SONY)" w:date="2019-09-03T09:49:00Z">
        <w:r>
          <w:rPr>
            <w:highlight w:val="cyan"/>
            <w:lang w:val="en-CA" w:eastAsia="ja-JP"/>
          </w:rPr>
          <w:tab/>
        </w:r>
      </w:ins>
      <w:ins w:id="4331" w:author="Nakagami, Ohji (SONY)" w:date="2019-09-02T15:03:00Z">
        <w:r w:rsidR="002E01EF">
          <w:rPr>
            <w:highlight w:val="cyan"/>
            <w:lang w:val="en-CA" w:eastAsia="ja-JP"/>
          </w:rPr>
          <w:tab/>
        </w:r>
        <w:r w:rsidR="002E01EF">
          <w:rPr>
            <w:highlight w:val="cyan"/>
            <w:lang w:val="en-CA" w:eastAsia="ja-JP"/>
          </w:rPr>
          <w:tab/>
        </w:r>
        <w:r w:rsidR="002E01EF">
          <w:rPr>
            <w:highlight w:val="cyan"/>
            <w:lang w:val="en-CA" w:eastAsia="ja-JP"/>
          </w:rPr>
          <w:tab/>
        </w:r>
        <w:r w:rsidR="002E01EF">
          <w:rPr>
            <w:highlight w:val="cyan"/>
            <w:lang w:val="en-CA" w:eastAsia="ja-JP"/>
          </w:rPr>
          <w:tab/>
        </w:r>
        <w:r w:rsidR="002E01EF">
          <w:rPr>
            <w:highlight w:val="cyan"/>
            <w:lang w:val="en-CA" w:eastAsia="ja-JP"/>
          </w:rPr>
          <w:tab/>
        </w:r>
      </w:ins>
      <w:ins w:id="4332" w:author="Nakagami, Ohji (SONY)" w:date="2019-09-02T15:02:00Z">
        <w:r w:rsidR="002E01EF" w:rsidRPr="00993B2F">
          <w:rPr>
            <w:highlight w:val="cyan"/>
            <w:lang w:val="en-CA" w:eastAsia="ja-JP"/>
          </w:rPr>
          <w:t xml:space="preserve">if (d2 </w:t>
        </w:r>
        <w:r w:rsidR="002E01EF">
          <w:rPr>
            <w:highlight w:val="cyan"/>
            <w:lang w:val="en-CA" w:eastAsia="ja-JP"/>
          </w:rPr>
          <w:t xml:space="preserve"> =</w:t>
        </w:r>
        <w:r w:rsidR="002E01EF">
          <w:rPr>
            <w:rFonts w:ascii="Batang" w:eastAsia="Batang" w:hAnsi="Batang"/>
            <w:highlight w:val="cyan"/>
            <w:lang w:eastAsia="ja-JP"/>
          </w:rPr>
          <w:t> </w:t>
        </w:r>
        <w:r w:rsidR="002E01EF">
          <w:rPr>
            <w:highlight w:val="cyan"/>
            <w:lang w:val="en-CA" w:eastAsia="ja-JP"/>
          </w:rPr>
          <w:t>=  0</w:t>
        </w:r>
        <w:r w:rsidR="002E01EF" w:rsidRPr="00993B2F">
          <w:rPr>
            <w:highlight w:val="cyan"/>
          </w:rPr>
          <w:t>) {</w:t>
        </w:r>
      </w:ins>
    </w:p>
    <w:p w14:paraId="011C25F7" w14:textId="6F08CE57" w:rsidR="002E01EF" w:rsidRPr="00993B2F" w:rsidRDefault="002E01EF" w:rsidP="002E01EF">
      <w:pPr>
        <w:rPr>
          <w:ins w:id="4333" w:author="Nakagami, Ohji (SONY)" w:date="2019-09-02T15:02:00Z"/>
          <w:highlight w:val="cyan"/>
          <w:lang w:val="en-CA" w:eastAsia="ja-JP"/>
        </w:rPr>
      </w:pPr>
      <w:ins w:id="4334" w:author="Nakagami, Ohji (SONY)" w:date="2019-09-02T15:03:00Z">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ins>
      <w:ins w:id="4335" w:author="Nakagami, Ohji (SONY)" w:date="2019-09-02T15:02:00Z">
        <w:r w:rsidRPr="00993B2F">
          <w:rPr>
            <w:highlight w:val="cyan"/>
            <w:lang w:val="en-CA" w:eastAsia="ja-JP"/>
          </w:rPr>
          <w:tab/>
        </w:r>
        <w:r>
          <w:rPr>
            <w:highlight w:val="cyan"/>
            <w:lang w:val="en-CA" w:eastAsia="ja-JP"/>
          </w:rPr>
          <w:tab/>
        </w:r>
      </w:ins>
      <w:ins w:id="4336" w:author="Nakagami, Ohji (SONY)" w:date="2019-09-02T15:03:00Z">
        <w:r>
          <w:rPr>
            <w:highlight w:val="cyan"/>
            <w:lang w:val="en-CA" w:eastAsia="ja-JP"/>
          </w:rPr>
          <w:tab/>
        </w:r>
      </w:ins>
      <w:ins w:id="4337" w:author="Nakagami, Ohji (SONY)" w:date="2019-09-02T15:02:00Z">
        <w:r w:rsidRPr="00993B2F">
          <w:rPr>
            <w:highlight w:val="cyan"/>
            <w:lang w:val="en-CA" w:eastAsia="ja-JP"/>
          </w:rPr>
          <w:t>foundAssignedPointWithinDistanceFlag</w:t>
        </w:r>
        <w:r w:rsidRPr="00993B2F">
          <w:rPr>
            <w:bCs/>
            <w:highlight w:val="cyan"/>
          </w:rPr>
          <w:t xml:space="preserve"> </w:t>
        </w:r>
        <w:r w:rsidRPr="00993B2F">
          <w:rPr>
            <w:highlight w:val="cyan"/>
            <w:lang w:val="en-CA" w:eastAsia="ja-JP"/>
          </w:rPr>
          <w:t>= 1;</w:t>
        </w:r>
      </w:ins>
    </w:p>
    <w:p w14:paraId="2FE916D3" w14:textId="3FE0DB6D" w:rsidR="002E01EF" w:rsidRPr="00993B2F" w:rsidRDefault="002E01EF" w:rsidP="002E01EF">
      <w:pPr>
        <w:rPr>
          <w:ins w:id="4338" w:author="Nakagami, Ohji (SONY)" w:date="2019-09-02T15:02:00Z"/>
          <w:highlight w:val="cyan"/>
        </w:rPr>
      </w:pPr>
      <w:ins w:id="4339" w:author="Nakagami, Ohji (SONY)" w:date="2019-09-02T15:03:00Z">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ins>
      <w:ins w:id="4340" w:author="Nakagami, Ohji (SONY)" w:date="2019-09-02T15:02:00Z">
        <w:r>
          <w:rPr>
            <w:highlight w:val="cyan"/>
            <w:lang w:val="en-CA" w:eastAsia="ja-JP"/>
          </w:rPr>
          <w:tab/>
        </w:r>
        <w:r w:rsidRPr="00993B2F">
          <w:rPr>
            <w:highlight w:val="cyan"/>
            <w:lang w:val="en-CA" w:eastAsia="ja-JP"/>
          </w:rPr>
          <w:tab/>
          <w:t>break;</w:t>
        </w:r>
      </w:ins>
    </w:p>
    <w:p w14:paraId="1C1D68EF" w14:textId="7FC80DC3" w:rsidR="002E01EF" w:rsidRDefault="00FF2779">
      <w:pPr>
        <w:rPr>
          <w:ins w:id="4341" w:author="Nakagami, Ohji (SONY)" w:date="2019-09-02T15:02:00Z"/>
        </w:rPr>
      </w:pPr>
      <w:ins w:id="4342" w:author="Nakagami, Ohji (SONY)" w:date="2019-09-03T09:49:00Z">
        <w:r>
          <w:rPr>
            <w:highlight w:val="cyan"/>
          </w:rPr>
          <w:tab/>
        </w:r>
      </w:ins>
      <w:ins w:id="4343" w:author="Nakagami, Ohji (SONY)" w:date="2019-09-02T15:03:00Z">
        <w:r w:rsidR="002E01EF">
          <w:rPr>
            <w:highlight w:val="cyan"/>
          </w:rPr>
          <w:tab/>
        </w:r>
        <w:r w:rsidR="002E01EF">
          <w:rPr>
            <w:highlight w:val="cyan"/>
          </w:rPr>
          <w:tab/>
        </w:r>
        <w:r w:rsidR="002E01EF">
          <w:rPr>
            <w:highlight w:val="cyan"/>
          </w:rPr>
          <w:tab/>
        </w:r>
        <w:r w:rsidR="002E01EF">
          <w:rPr>
            <w:highlight w:val="cyan"/>
          </w:rPr>
          <w:tab/>
        </w:r>
        <w:r w:rsidR="002E01EF">
          <w:rPr>
            <w:highlight w:val="cyan"/>
          </w:rPr>
          <w:tab/>
        </w:r>
      </w:ins>
      <w:ins w:id="4344" w:author="Nakagami, Ohji (SONY)" w:date="2019-09-02T15:02:00Z">
        <w:r w:rsidR="002E01EF" w:rsidRPr="00993B2F">
          <w:rPr>
            <w:highlight w:val="cyan"/>
          </w:rPr>
          <w:t>}</w:t>
        </w:r>
      </w:ins>
    </w:p>
    <w:p w14:paraId="2F4F545B" w14:textId="7669A308" w:rsidR="002E01EF" w:rsidRDefault="002E01EF" w:rsidP="002E01EF">
      <w:pPr>
        <w:rPr>
          <w:ins w:id="4345" w:author="Nakagami, Ohji (SONY)" w:date="2019-09-02T15:02:00Z"/>
          <w:highlight w:val="cyan"/>
          <w:lang w:eastAsia="ja-JP"/>
        </w:rPr>
      </w:pPr>
      <w:ins w:id="4346" w:author="Nakagami, Ohji (SONY)" w:date="2019-09-02T15:03:00Z">
        <w:r>
          <w:rPr>
            <w:highlight w:val="cyan"/>
            <w:lang w:eastAsia="ja-JP"/>
          </w:rPr>
          <w:lastRenderedPageBreak/>
          <w:tab/>
        </w:r>
        <w:r>
          <w:rPr>
            <w:highlight w:val="cyan"/>
            <w:lang w:eastAsia="ja-JP"/>
          </w:rPr>
          <w:tab/>
        </w:r>
        <w:r>
          <w:rPr>
            <w:highlight w:val="cyan"/>
            <w:lang w:eastAsia="ja-JP"/>
          </w:rPr>
          <w:tab/>
        </w:r>
        <w:r>
          <w:rPr>
            <w:highlight w:val="cyan"/>
            <w:lang w:eastAsia="ja-JP"/>
          </w:rPr>
          <w:tab/>
        </w:r>
        <w:r>
          <w:rPr>
            <w:highlight w:val="cyan"/>
            <w:lang w:eastAsia="ja-JP"/>
          </w:rPr>
          <w:tab/>
        </w:r>
      </w:ins>
      <w:ins w:id="4347" w:author="Nakagami, Ohji (SONY)" w:date="2019-09-02T15:02:00Z">
        <w:r>
          <w:rPr>
            <w:rFonts w:hint="eastAsia"/>
            <w:highlight w:val="cyan"/>
            <w:lang w:eastAsia="ja-JP"/>
          </w:rPr>
          <w:t>}</w:t>
        </w:r>
      </w:ins>
      <w:ins w:id="4348" w:author="Nakagami, Ohji (SONY)" w:date="2019-09-03T09:49:00Z">
        <w:r w:rsidR="00FF2779">
          <w:rPr>
            <w:highlight w:val="cyan"/>
            <w:lang w:eastAsia="ja-JP"/>
          </w:rPr>
          <w:t xml:space="preserve"> </w:t>
        </w:r>
      </w:ins>
      <w:ins w:id="4349" w:author="Nakagami, Ohji (SONY)" w:date="2019-09-02T15:02:00Z">
        <w:r>
          <w:rPr>
            <w:highlight w:val="cyan"/>
            <w:lang w:eastAsia="ja-JP"/>
          </w:rPr>
          <w:t>else</w:t>
        </w:r>
      </w:ins>
      <w:ins w:id="4350" w:author="Nakagami, Ohji (SONY)" w:date="2019-09-03T09:49:00Z">
        <w:r w:rsidR="00FF2779">
          <w:rPr>
            <w:highlight w:val="cyan"/>
            <w:lang w:eastAsia="ja-JP"/>
          </w:rPr>
          <w:t xml:space="preserve"> </w:t>
        </w:r>
      </w:ins>
      <w:ins w:id="4351" w:author="Nakagami, Ohji (SONY)" w:date="2019-09-02T15:02:00Z">
        <w:r>
          <w:rPr>
            <w:highlight w:val="cyan"/>
            <w:lang w:eastAsia="ja-JP"/>
          </w:rPr>
          <w:t>{</w:t>
        </w:r>
      </w:ins>
    </w:p>
    <w:p w14:paraId="61B2B83B" w14:textId="4DA07379" w:rsidR="002E01EF" w:rsidRPr="00D527DE" w:rsidDel="00FF2779" w:rsidRDefault="00FF2779" w:rsidP="00E33C16">
      <w:pPr>
        <w:rPr>
          <w:del w:id="4352" w:author="Nakagami, Ohji (SONY)" w:date="2019-09-03T09:49:00Z"/>
          <w:lang w:val="en-CA" w:eastAsia="ja-JP"/>
        </w:rPr>
      </w:pPr>
      <w:del w:id="4353" w:author="Nakagami, Ohji (SONY)" w:date="2019-09-25T08:47:00Z">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672041" w:rsidRPr="00D527DE">
          <w:rPr>
            <w:lang w:val="en-CA" w:eastAsia="ja-JP"/>
          </w:rPr>
          <w:delText>d2 = </w:delText>
        </w:r>
        <w:r w:rsidR="00492936" w:rsidRPr="00D527DE">
          <w:rPr>
            <w:lang w:val="en-CA" w:eastAsia="ja-JP"/>
          </w:rPr>
          <w:delText>(currentPos[0] – n</w:delText>
        </w:r>
        <w:r w:rsidR="000E1EA8" w:rsidRPr="00D527DE">
          <w:rPr>
            <w:lang w:val="en-CA" w:eastAsia="ja-JP"/>
          </w:rPr>
          <w:delText>eighbour</w:delText>
        </w:r>
        <w:r w:rsidR="00492936" w:rsidRPr="00D527DE">
          <w:rPr>
            <w:lang w:val="en-CA" w:eastAsia="ja-JP"/>
          </w:rPr>
          <w:delText>Pos[</w:delText>
        </w:r>
        <w:r w:rsidR="00672041" w:rsidRPr="00D527DE">
          <w:rPr>
            <w:lang w:val="en-CA" w:eastAsia="ja-JP"/>
          </w:rPr>
          <w:delText> </w:delText>
        </w:r>
        <w:r w:rsidR="00492936" w:rsidRPr="00D527DE">
          <w:rPr>
            <w:lang w:val="en-CA" w:eastAsia="ja-JP"/>
          </w:rPr>
          <w:delText>0</w:delText>
        </w:r>
        <w:r w:rsidR="00672041" w:rsidRPr="00D527DE">
          <w:rPr>
            <w:lang w:val="en-CA" w:eastAsia="ja-JP"/>
          </w:rPr>
          <w:delText> </w:delText>
        </w:r>
        <w:r w:rsidR="00492936" w:rsidRPr="00D527DE">
          <w:rPr>
            <w:lang w:val="en-CA" w:eastAsia="ja-JP"/>
          </w:rPr>
          <w:delText>])</w:delText>
        </w:r>
        <w:r w:rsidR="00492936" w:rsidRPr="00D527DE">
          <w:rPr>
            <w:vertAlign w:val="superscript"/>
            <w:lang w:val="en-CA" w:eastAsia="ja-JP"/>
          </w:rPr>
          <w:delText>2</w:delText>
        </w:r>
        <w:r w:rsidR="00492936" w:rsidRPr="00D527DE">
          <w:rPr>
            <w:lang w:val="en-CA" w:eastAsia="ja-JP"/>
          </w:rPr>
          <w:delText xml:space="preserve"> +</w:delText>
        </w:r>
      </w:del>
    </w:p>
    <w:p w14:paraId="44C767EA" w14:textId="3649F8BA" w:rsidR="00FF2779" w:rsidRDefault="00FF2779" w:rsidP="00E33C16">
      <w:pPr>
        <w:rPr>
          <w:ins w:id="4354" w:author="Nakagami, Ohji (SONY)" w:date="2019-09-03T09:49:00Z"/>
          <w:lang w:val="en-CA" w:eastAsia="ja-JP"/>
        </w:rPr>
      </w:pPr>
      <w:ins w:id="4355" w:author="Nakagami, Ohji (SONY)" w:date="2019-09-03T09:49:00Z">
        <w:r>
          <w:rPr>
            <w:lang w:val="en-CA" w:eastAsia="ja-JP"/>
          </w:rPr>
          <w:tab/>
        </w:r>
      </w:ins>
      <w:ins w:id="4356" w:author="Nakagami, Ohji (SONY)" w:date="2019-09-24T09:25:00Z">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ins>
      <w:ins w:id="4357" w:author="David Flynn" w:date="2019-09-25T08:47:00Z">
        <w:r>
          <w:rPr>
            <w:lang w:val="en-CA" w:eastAsia="ja-JP"/>
          </w:rPr>
          <w:tab/>
        </w:r>
      </w:ins>
      <w:ins w:id="4358" w:author="Nakagami, Ohji (SONY)" w:date="2019-09-24T09:25:00Z">
        <w:r w:rsidR="00672041" w:rsidRPr="00D527DE">
          <w:rPr>
            <w:lang w:val="en-CA" w:eastAsia="ja-JP"/>
          </w:rPr>
          <w:t>d2 = </w:t>
        </w:r>
        <w:r w:rsidR="00492936" w:rsidRPr="00D527DE">
          <w:rPr>
            <w:lang w:val="en-CA" w:eastAsia="ja-JP"/>
          </w:rPr>
          <w:t>(currentPos[0] – n</w:t>
        </w:r>
        <w:r w:rsidR="000E1EA8" w:rsidRPr="00D527DE">
          <w:rPr>
            <w:lang w:val="en-CA" w:eastAsia="ja-JP"/>
          </w:rPr>
          <w:t>eighbour</w:t>
        </w:r>
        <w:r w:rsidR="00492936" w:rsidRPr="00D527DE">
          <w:rPr>
            <w:lang w:val="en-CA" w:eastAsia="ja-JP"/>
          </w:rPr>
          <w:t>Pos[</w:t>
        </w:r>
        <w:r w:rsidR="00672041" w:rsidRPr="00D527DE">
          <w:rPr>
            <w:lang w:val="en-CA" w:eastAsia="ja-JP"/>
          </w:rPr>
          <w:t> </w:t>
        </w:r>
        <w:r w:rsidR="00492936" w:rsidRPr="00D527DE">
          <w:rPr>
            <w:lang w:val="en-CA" w:eastAsia="ja-JP"/>
          </w:rPr>
          <w:t>0</w:t>
        </w:r>
        <w:r w:rsidR="00672041" w:rsidRPr="00D527DE">
          <w:rPr>
            <w:lang w:val="en-CA" w:eastAsia="ja-JP"/>
          </w:rPr>
          <w:t> </w:t>
        </w:r>
        <w:r w:rsidR="00492936" w:rsidRPr="00D527DE">
          <w:rPr>
            <w:lang w:val="en-CA" w:eastAsia="ja-JP"/>
          </w:rPr>
          <w:t>])</w:t>
        </w:r>
        <w:r w:rsidR="00492936" w:rsidRPr="00D527DE">
          <w:rPr>
            <w:vertAlign w:val="superscript"/>
            <w:lang w:val="en-CA" w:eastAsia="ja-JP"/>
          </w:rPr>
          <w:t>2</w:t>
        </w:r>
        <w:r w:rsidR="00492936" w:rsidRPr="00D527DE">
          <w:rPr>
            <w:lang w:val="en-CA" w:eastAsia="ja-JP"/>
          </w:rPr>
          <w:t xml:space="preserve"> +</w:t>
        </w:r>
      </w:ins>
    </w:p>
    <w:p w14:paraId="2F921A00" w14:textId="48255AEC" w:rsidR="00492936" w:rsidRPr="00D527DE" w:rsidRDefault="00FF2779" w:rsidP="00E33C16">
      <w:pPr>
        <w:rPr>
          <w:lang w:val="en-CA" w:eastAsia="ja-JP"/>
        </w:rPr>
      </w:pPr>
      <w:ins w:id="4359" w:author="Nakagami, Ohji (SONY)" w:date="2019-09-03T09:49:00Z">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ins>
      <w:del w:id="4360" w:author="Nakagami, Ohji (SONY)" w:date="2019-09-24T09:25:00Z">
        <w:r w:rsidR="00492936" w:rsidRPr="00D527DE">
          <w:rPr>
            <w:lang w:val="en-CA" w:eastAsia="ja-JP"/>
          </w:rPr>
          <w:delText xml:space="preserve"> +</w:delText>
        </w:r>
      </w:del>
      <w:r w:rsidR="007D3949" w:rsidRPr="00D527DE">
        <w:rPr>
          <w:lang w:val="en-CA" w:eastAsia="ja-JP"/>
        </w:rPr>
        <w:t xml:space="preserve"> </w:t>
      </w:r>
      <w:r w:rsidR="00492936" w:rsidRPr="00D527DE">
        <w:rPr>
          <w:lang w:val="en-CA" w:eastAsia="ja-JP"/>
        </w:rPr>
        <w:t xml:space="preserve">(currentPos[1] – </w:t>
      </w:r>
      <w:r w:rsidR="00672041" w:rsidRPr="00D527DE">
        <w:rPr>
          <w:lang w:val="en-CA" w:eastAsia="ja-JP"/>
        </w:rPr>
        <w:t>neighbourPos</w:t>
      </w:r>
      <w:r w:rsidR="00492936" w:rsidRPr="00D527DE">
        <w:rPr>
          <w:lang w:val="en-CA" w:eastAsia="ja-JP"/>
        </w:rPr>
        <w:t>[1])</w:t>
      </w:r>
      <w:r w:rsidR="00492936" w:rsidRPr="00D527DE">
        <w:rPr>
          <w:vertAlign w:val="superscript"/>
          <w:lang w:val="en-CA" w:eastAsia="ja-JP"/>
        </w:rPr>
        <w:t xml:space="preserve"> 2</w:t>
      </w:r>
      <w:r w:rsidR="00492936" w:rsidRPr="00D527DE">
        <w:rPr>
          <w:lang w:val="en-CA" w:eastAsia="ja-JP"/>
        </w:rPr>
        <w:t xml:space="preserve"> + </w:t>
      </w:r>
    </w:p>
    <w:p w14:paraId="5FD66B73" w14:textId="03691895" w:rsidR="00492936" w:rsidRPr="00D527DE" w:rsidRDefault="00456417" w:rsidP="00E33C16">
      <w:pPr>
        <w:rPr>
          <w:lang w:val="en-CA" w:eastAsia="ja-JP"/>
        </w:rPr>
      </w:pPr>
      <w:del w:id="4361" w:author="Nakagami, Ohji (SONY)" w:date="2019-09-24T09:25:00Z">
        <w:r w:rsidRPr="00D527DE">
          <w:rPr>
            <w:lang w:val="en-CA" w:eastAsia="ja-JP"/>
          </w:rPr>
          <w:tab/>
        </w:r>
      </w:del>
      <w:r w:rsidRPr="00D527DE">
        <w:rPr>
          <w:lang w:val="en-CA" w:eastAsia="ja-JP"/>
        </w:rPr>
        <w:tab/>
      </w:r>
      <w:ins w:id="4362" w:author="Nakagami, Ohji (SONY)" w:date="2019-09-03T09:49:00Z">
        <w:r w:rsidRPr="00D527DE">
          <w:rPr>
            <w:lang w:val="en-CA" w:eastAsia="ja-JP"/>
          </w:rPr>
          <w:tab/>
        </w:r>
      </w:ins>
      <w:r w:rsidRPr="00D527DE">
        <w:rPr>
          <w:lang w:val="en-CA" w:eastAsia="ja-JP"/>
        </w:rPr>
        <w:tab/>
      </w:r>
      <w:r w:rsidRPr="00D527DE">
        <w:rPr>
          <w:lang w:val="en-CA" w:eastAsia="ja-JP"/>
        </w:rPr>
        <w:tab/>
      </w:r>
      <w:r w:rsidR="00F24A2E" w:rsidRPr="00D527DE">
        <w:rPr>
          <w:lang w:val="en-CA" w:eastAsia="ja-JP"/>
        </w:rPr>
        <w:tab/>
      </w:r>
      <w:del w:id="4363" w:author="David Flynn" w:date="2019-09-25T08:47:00Z">
        <w:r w:rsidRPr="00D527DE">
          <w:rPr>
            <w:lang w:val="en-CA" w:eastAsia="ja-JP"/>
          </w:rPr>
          <w:tab/>
        </w:r>
      </w:del>
      <w:r w:rsidRPr="00D527DE">
        <w:rPr>
          <w:lang w:val="en-CA" w:eastAsia="ja-JP"/>
        </w:rPr>
        <w:t xml:space="preserve"> </w:t>
      </w:r>
      <w:r w:rsidR="00492936" w:rsidRPr="00D527DE">
        <w:rPr>
          <w:lang w:val="en-CA" w:eastAsia="ja-JP"/>
        </w:rPr>
        <w:t xml:space="preserve">(currentPos[2] – </w:t>
      </w:r>
      <w:r w:rsidR="00672041" w:rsidRPr="00D527DE">
        <w:rPr>
          <w:lang w:val="en-CA" w:eastAsia="ja-JP"/>
        </w:rPr>
        <w:t>neighbourPos</w:t>
      </w:r>
      <w:r w:rsidR="00492936" w:rsidRPr="00D527DE">
        <w:rPr>
          <w:lang w:val="en-CA" w:eastAsia="ja-JP"/>
        </w:rPr>
        <w:t>[2])</w:t>
      </w:r>
      <w:r w:rsidR="00492936" w:rsidRPr="00D527DE">
        <w:rPr>
          <w:vertAlign w:val="superscript"/>
          <w:lang w:val="en-CA" w:eastAsia="ja-JP"/>
        </w:rPr>
        <w:t xml:space="preserve"> 2</w:t>
      </w:r>
      <w:r w:rsidR="00492936" w:rsidRPr="00D527DE">
        <w:rPr>
          <w:lang w:val="en-CA" w:eastAsia="ja-JP"/>
        </w:rPr>
        <w:t>;</w:t>
      </w:r>
    </w:p>
    <w:p w14:paraId="3303AE7D" w14:textId="2C42A6CD" w:rsidR="00492936" w:rsidRPr="00D527DE" w:rsidRDefault="00FF2779" w:rsidP="00E33C16">
      <w:ins w:id="4364" w:author="Nakagami, Ohji (SONY)" w:date="2019-09-03T09:49:00Z">
        <w:r>
          <w:rPr>
            <w:lang w:val="en-CA" w:eastAsia="ja-JP"/>
          </w:rPr>
          <w:tab/>
        </w:r>
      </w:ins>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7A54BF" w:rsidRPr="00D527DE">
        <w:rPr>
          <w:lang w:val="en-CA" w:eastAsia="ja-JP"/>
        </w:rPr>
        <w:t>i</w:t>
      </w:r>
      <w:r w:rsidR="00492936" w:rsidRPr="00D527DE">
        <w:rPr>
          <w:lang w:val="en-CA" w:eastAsia="ja-JP"/>
        </w:rPr>
        <w:t>f (d2 &lt;</w:t>
      </w:r>
      <w:r w:rsidR="000C1849" w:rsidRPr="00D527DE">
        <w:rPr>
          <w:lang w:val="en-CA" w:eastAsia="ja-JP"/>
        </w:rPr>
        <w:t>=</w:t>
      </w:r>
      <w:r w:rsidR="0008361D" w:rsidRPr="00D527DE">
        <w:rPr>
          <w:lang w:val="en-CA" w:eastAsia="ja-JP"/>
        </w:rPr>
        <w:t xml:space="preserve"> </w:t>
      </w:r>
      <w:r w:rsidR="000C1849" w:rsidRPr="00D527DE">
        <w:t>sampling[</w:t>
      </w:r>
      <w:r w:rsidR="007F7EC5" w:rsidRPr="00D527DE">
        <w:t> </w:t>
      </w:r>
      <w:r w:rsidR="000C1849" w:rsidRPr="00D527DE">
        <w:t>l</w:t>
      </w:r>
      <w:r w:rsidR="00121DEE">
        <w:t>od</w:t>
      </w:r>
      <w:r w:rsidR="007F7EC5" w:rsidRPr="00D527DE">
        <w:t> </w:t>
      </w:r>
      <w:r w:rsidR="000C1849" w:rsidRPr="00D527DE">
        <w:t>]) {</w:t>
      </w:r>
    </w:p>
    <w:p w14:paraId="1591FBD5" w14:textId="58BE50FA" w:rsidR="000C1849" w:rsidRPr="00D527DE" w:rsidRDefault="00456417" w:rsidP="00E33C16">
      <w:pPr>
        <w:rPr>
          <w:lang w:val="en-CA" w:eastAsia="ja-JP"/>
        </w:rPr>
      </w:pPr>
      <w:del w:id="4365" w:author="Nakagami, Ohji (SONY)" w:date="2019-09-24T09:25:00Z">
        <w:r w:rsidRPr="00D527DE">
          <w:rPr>
            <w:lang w:val="en-CA" w:eastAsia="ja-JP"/>
          </w:rPr>
          <w:tab/>
        </w:r>
      </w:del>
      <w:r w:rsidRPr="00D527DE">
        <w:rPr>
          <w:lang w:val="en-CA" w:eastAsia="ja-JP"/>
        </w:rPr>
        <w:tab/>
      </w:r>
      <w:r w:rsidRPr="00D527DE">
        <w:rPr>
          <w:lang w:val="en-CA" w:eastAsia="ja-JP"/>
        </w:rPr>
        <w:tab/>
      </w:r>
      <w:ins w:id="4366" w:author="Nakagami, Ohji (SONY)" w:date="2019-09-03T09:49:00Z">
        <w:r w:rsidRPr="00D527DE">
          <w:rPr>
            <w:lang w:val="en-CA" w:eastAsia="ja-JP"/>
          </w:rPr>
          <w:tab/>
        </w:r>
      </w:ins>
      <w:r w:rsidRPr="00D527DE">
        <w:rPr>
          <w:lang w:val="en-CA" w:eastAsia="ja-JP"/>
        </w:rPr>
        <w:tab/>
      </w:r>
      <w:r w:rsidR="00F24A2E" w:rsidRPr="00D527DE">
        <w:rPr>
          <w:lang w:val="en-CA" w:eastAsia="ja-JP"/>
        </w:rPr>
        <w:tab/>
      </w:r>
      <w:del w:id="4367" w:author="David Flynn" w:date="2019-09-25T08:47:00Z">
        <w:r w:rsidRPr="00D527DE">
          <w:rPr>
            <w:lang w:val="en-CA" w:eastAsia="ja-JP"/>
          </w:rPr>
          <w:tab/>
        </w:r>
      </w:del>
      <w:r w:rsidR="00672041" w:rsidRPr="00D527DE">
        <w:rPr>
          <w:lang w:val="en-CA" w:eastAsia="ja-JP"/>
        </w:rPr>
        <w:t>foundAssignedPointWithinDistanceFlag</w:t>
      </w:r>
      <w:r w:rsidR="00672041" w:rsidRPr="00D527DE">
        <w:rPr>
          <w:bCs/>
        </w:rPr>
        <w:t xml:space="preserve"> </w:t>
      </w:r>
      <w:r w:rsidR="001803C0" w:rsidRPr="00D527DE">
        <w:rPr>
          <w:lang w:val="en-CA" w:eastAsia="ja-JP"/>
        </w:rPr>
        <w:t xml:space="preserve">= </w:t>
      </w:r>
      <w:r w:rsidR="00672041" w:rsidRPr="00D527DE">
        <w:rPr>
          <w:lang w:val="en-CA" w:eastAsia="ja-JP"/>
        </w:rPr>
        <w:t>1</w:t>
      </w:r>
      <w:r w:rsidR="001803C0" w:rsidRPr="00D527DE">
        <w:rPr>
          <w:lang w:val="en-CA" w:eastAsia="ja-JP"/>
        </w:rPr>
        <w:t>;</w:t>
      </w:r>
    </w:p>
    <w:p w14:paraId="74EBF187" w14:textId="1835635C" w:rsidR="001803C0" w:rsidRPr="00D527DE" w:rsidRDefault="00456417" w:rsidP="00E33C16">
      <w:del w:id="4368" w:author="Nakagami, Ohji (SONY)" w:date="2019-09-24T09:25:00Z">
        <w:r w:rsidRPr="00D527DE">
          <w:rPr>
            <w:lang w:val="en-CA" w:eastAsia="ja-JP"/>
          </w:rPr>
          <w:tab/>
        </w:r>
      </w:del>
      <w:r w:rsidRPr="00D527DE">
        <w:rPr>
          <w:lang w:val="en-CA" w:eastAsia="ja-JP"/>
        </w:rPr>
        <w:tab/>
      </w:r>
      <w:r w:rsidRPr="00D527DE">
        <w:rPr>
          <w:lang w:val="en-CA" w:eastAsia="ja-JP"/>
        </w:rPr>
        <w:tab/>
      </w:r>
      <w:r w:rsidRPr="00D527DE">
        <w:rPr>
          <w:lang w:val="en-CA" w:eastAsia="ja-JP"/>
        </w:rPr>
        <w:tab/>
      </w:r>
      <w:ins w:id="4369" w:author="Nakagami, Ohji (SONY)" w:date="2019-09-03T09:49:00Z">
        <w:r w:rsidRPr="00D527DE">
          <w:rPr>
            <w:lang w:val="en-CA" w:eastAsia="ja-JP"/>
          </w:rPr>
          <w:tab/>
        </w:r>
      </w:ins>
      <w:r w:rsidR="00F24A2E" w:rsidRPr="00D527DE">
        <w:rPr>
          <w:lang w:val="en-CA" w:eastAsia="ja-JP"/>
        </w:rPr>
        <w:tab/>
      </w:r>
      <w:del w:id="4370" w:author="David Flynn" w:date="2019-09-25T08:47:00Z">
        <w:r w:rsidRPr="00D527DE">
          <w:rPr>
            <w:lang w:val="en-CA" w:eastAsia="ja-JP"/>
          </w:rPr>
          <w:tab/>
        </w:r>
      </w:del>
      <w:r w:rsidR="001803C0" w:rsidRPr="00D527DE">
        <w:rPr>
          <w:lang w:val="en-CA" w:eastAsia="ja-JP"/>
        </w:rPr>
        <w:t>break;</w:t>
      </w:r>
    </w:p>
    <w:p w14:paraId="18C36E31" w14:textId="2D181AA1" w:rsidR="000C1849" w:rsidRPr="00D527DE" w:rsidRDefault="00456417" w:rsidP="00E33C16">
      <w:pPr>
        <w:rPr>
          <w:ins w:id="4371" w:author="Nakagami, Ohji (SONY)" w:date="2019-09-02T15:03:00Z"/>
        </w:rPr>
      </w:pPr>
      <w:del w:id="4372" w:author="Nakagami, Ohji (SONY)" w:date="2019-09-24T09:25:00Z">
        <w:r w:rsidRPr="00D527DE">
          <w:rPr>
            <w:lang w:val="en-CA" w:eastAsia="ja-JP"/>
          </w:rPr>
          <w:tab/>
        </w:r>
      </w:del>
      <w:r w:rsidRPr="00D527DE">
        <w:rPr>
          <w:lang w:val="en-CA" w:eastAsia="ja-JP"/>
        </w:rPr>
        <w:tab/>
      </w:r>
      <w:r w:rsidRPr="00D527DE">
        <w:rPr>
          <w:lang w:val="en-CA" w:eastAsia="ja-JP"/>
        </w:rPr>
        <w:tab/>
      </w:r>
      <w:r w:rsidRPr="00D527DE">
        <w:rPr>
          <w:lang w:val="en-CA" w:eastAsia="ja-JP"/>
        </w:rPr>
        <w:tab/>
      </w:r>
      <w:r w:rsidRPr="00D527DE">
        <w:rPr>
          <w:lang w:val="en-CA" w:eastAsia="ja-JP"/>
        </w:rPr>
        <w:tab/>
      </w:r>
      <w:ins w:id="4373" w:author="Nakagami, Ohji (SONY)" w:date="2019-09-03T09:49:00Z">
        <w:r w:rsidR="00F24A2E" w:rsidRPr="00D527DE">
          <w:rPr>
            <w:lang w:val="en-CA" w:eastAsia="ja-JP"/>
          </w:rPr>
          <w:tab/>
        </w:r>
      </w:ins>
      <w:r w:rsidR="000C1849" w:rsidRPr="00D527DE">
        <w:t>}</w:t>
      </w:r>
    </w:p>
    <w:p w14:paraId="14819D9F" w14:textId="26C4A3A3" w:rsidR="002E01EF" w:rsidRPr="00D527DE" w:rsidRDefault="002E01EF" w:rsidP="00E33C16">
      <w:pPr>
        <w:rPr>
          <w:ins w:id="4374" w:author="Nakagami, Ohji (SONY)" w:date="2019-09-24T09:25:00Z"/>
        </w:rPr>
      </w:pPr>
      <w:ins w:id="4375" w:author="Nakagami, Ohji (SONY)" w:date="2019-09-02T15:03:00Z">
        <w:r>
          <w:tab/>
        </w:r>
        <w:r>
          <w:tab/>
        </w:r>
        <w:r>
          <w:tab/>
        </w:r>
        <w:r>
          <w:tab/>
        </w:r>
        <w:r>
          <w:tab/>
        </w:r>
        <w:r w:rsidRPr="00AE0F50">
          <w:rPr>
            <w:highlight w:val="cyan"/>
          </w:rPr>
          <w:t>}</w:t>
        </w:r>
      </w:ins>
    </w:p>
    <w:p w14:paraId="10C26E34" w14:textId="1591A85C"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0FF49011" w14:textId="561E6E51" w:rsidR="00621F9E" w:rsidRPr="00D527DE" w:rsidRDefault="00621F9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j</w:t>
      </w:r>
      <w:r w:rsidR="00121DEE">
        <w:rPr>
          <w:lang w:val="en-CA" w:eastAsia="ja-JP"/>
        </w:rPr>
        <w:t>− −</w:t>
      </w:r>
      <w:r w:rsidRPr="00D527DE">
        <w:rPr>
          <w:lang w:val="en-CA" w:eastAsia="ja-JP"/>
        </w:rPr>
        <w:t>;</w:t>
      </w:r>
    </w:p>
    <w:p w14:paraId="0D292F92" w14:textId="009BE164"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492936" w:rsidRPr="00D527DE">
        <w:rPr>
          <w:lang w:val="en-CA" w:eastAsia="ja-JP"/>
        </w:rPr>
        <w:t>}</w:t>
      </w:r>
    </w:p>
    <w:p w14:paraId="6F876109" w14:textId="687B088B" w:rsidR="009534D5" w:rsidRPr="00D527DE" w:rsidRDefault="00456417" w:rsidP="00E33C16">
      <w:pPr>
        <w:rPr>
          <w:bCs/>
        </w:rPr>
      </w:pPr>
      <w:r w:rsidRPr="00D527DE">
        <w:rPr>
          <w:lang w:val="en-CA" w:eastAsia="ja-JP"/>
        </w:rPr>
        <w:tab/>
      </w:r>
      <w:r w:rsidRPr="00D527DE">
        <w:rPr>
          <w:lang w:val="en-CA" w:eastAsia="ja-JP"/>
        </w:rPr>
        <w:tab/>
      </w:r>
      <w:r w:rsidRPr="00D527DE">
        <w:rPr>
          <w:lang w:val="en-CA" w:eastAsia="ja-JP"/>
        </w:rPr>
        <w:tab/>
      </w:r>
      <w:r w:rsidR="009534D5" w:rsidRPr="00D527DE">
        <w:rPr>
          <w:lang w:val="en-CA" w:eastAsia="ja-JP"/>
        </w:rPr>
        <w:t>if (</w:t>
      </w:r>
      <w:r w:rsidR="00672041" w:rsidRPr="00D527DE">
        <w:rPr>
          <w:lang w:val="en-CA" w:eastAsia="ja-JP"/>
        </w:rPr>
        <w:t>foundAssignedPointWithinDistance</w:t>
      </w:r>
      <w:r w:rsidR="00672041" w:rsidRPr="00D527DE">
        <w:rPr>
          <w:bCs/>
        </w:rPr>
        <w:t xml:space="preserve"> </w:t>
      </w:r>
      <w:r w:rsidR="00D954C0" w:rsidRPr="00D527DE">
        <w:rPr>
          <w:bCs/>
        </w:rPr>
        <w:t xml:space="preserve">== </w:t>
      </w:r>
      <w:r w:rsidR="00672041" w:rsidRPr="00D527DE">
        <w:rPr>
          <w:bCs/>
        </w:rPr>
        <w:t>1</w:t>
      </w:r>
      <w:r w:rsidR="00D954C0" w:rsidRPr="00D527DE">
        <w:rPr>
          <w:bCs/>
        </w:rPr>
        <w:t>)</w:t>
      </w:r>
    </w:p>
    <w:p w14:paraId="4651488D" w14:textId="1FAE117B" w:rsidR="00121DEE" w:rsidRPr="009334E7" w:rsidRDefault="00456417" w:rsidP="00E33C16">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882F4A" w:rsidRPr="00D527DE">
        <w:rPr>
          <w:lang w:val="en-CA" w:eastAsia="ja-JP"/>
        </w:rPr>
        <w:t>assignedPointIndexes</w:t>
      </w:r>
      <w:r w:rsidR="00D954C0" w:rsidRPr="00D527DE">
        <w:rPr>
          <w:lang w:val="en-CA" w:eastAsia="ja-JP"/>
        </w:rPr>
        <w:t xml:space="preserve">[assignedPointCount++] = </w:t>
      </w:r>
      <w:r w:rsidR="00D954C0" w:rsidRPr="00D527DE">
        <w:rPr>
          <w:lang w:val="en-CA"/>
        </w:rPr>
        <w:t>unprocess</w:t>
      </w:r>
      <w:r w:rsidR="000F56D0" w:rsidRPr="00D527DE">
        <w:rPr>
          <w:lang w:val="en-CA"/>
        </w:rPr>
        <w:t>edPointIndexes</w:t>
      </w:r>
      <w:r w:rsidR="00D954C0" w:rsidRPr="00D527DE">
        <w:rPr>
          <w:lang w:val="en-CA"/>
        </w:rPr>
        <w:t>[i];</w:t>
      </w:r>
    </w:p>
    <w:p w14:paraId="4D3DE2FB" w14:textId="4DD03A36" w:rsidR="00D954C0" w:rsidRPr="00D527DE" w:rsidRDefault="00456417" w:rsidP="00E33C16">
      <w:pPr>
        <w:rPr>
          <w:bCs/>
        </w:rPr>
      </w:pPr>
      <w:r w:rsidRPr="00D527DE">
        <w:rPr>
          <w:lang w:val="en-CA" w:eastAsia="ja-JP"/>
        </w:rPr>
        <w:tab/>
      </w:r>
      <w:r w:rsidRPr="00D527DE">
        <w:rPr>
          <w:lang w:val="en-CA" w:eastAsia="ja-JP"/>
        </w:rPr>
        <w:tab/>
      </w:r>
      <w:r w:rsidRPr="00D527DE">
        <w:rPr>
          <w:lang w:val="en-CA" w:eastAsia="ja-JP"/>
        </w:rPr>
        <w:tab/>
      </w:r>
      <w:r w:rsidR="00D954C0" w:rsidRPr="00D527DE">
        <w:rPr>
          <w:bCs/>
        </w:rPr>
        <w:t>else</w:t>
      </w:r>
    </w:p>
    <w:p w14:paraId="73E1609D" w14:textId="130A2D22" w:rsidR="00121DEE" w:rsidRPr="00D527DE" w:rsidRDefault="00456417" w:rsidP="00E33C16">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D954C0" w:rsidRPr="00D527DE">
        <w:rPr>
          <w:bCs/>
        </w:rPr>
        <w:t>nonAssignedPoint</w:t>
      </w:r>
      <w:r w:rsidR="00882F4A" w:rsidRPr="00D527DE">
        <w:rPr>
          <w:bCs/>
        </w:rPr>
        <w:t>Indexes</w:t>
      </w:r>
      <w:r w:rsidR="00D954C0" w:rsidRPr="00D527DE">
        <w:rPr>
          <w:bCs/>
        </w:rPr>
        <w:t>[</w:t>
      </w:r>
      <w:r w:rsidR="00D954C0" w:rsidRPr="00D527DE">
        <w:rPr>
          <w:lang w:val="en-CA" w:eastAsia="ja-JP"/>
        </w:rPr>
        <w:t>nonAssignedPointCount++</w:t>
      </w:r>
      <w:r w:rsidR="00D954C0" w:rsidRPr="00D527DE">
        <w:rPr>
          <w:bCs/>
        </w:rPr>
        <w:t xml:space="preserve">] = </w:t>
      </w:r>
      <w:r w:rsidR="000F56D0" w:rsidRPr="00D527DE">
        <w:rPr>
          <w:lang w:val="en-CA"/>
        </w:rPr>
        <w:t>unprocessedPointIndexes</w:t>
      </w:r>
      <w:r w:rsidR="00D954C0" w:rsidRPr="00D527DE">
        <w:rPr>
          <w:lang w:val="en-CA"/>
        </w:rPr>
        <w:t>[i];</w:t>
      </w:r>
    </w:p>
    <w:p w14:paraId="658EE87A" w14:textId="319D12FA" w:rsidR="009534D5" w:rsidRPr="00D527DE" w:rsidRDefault="00456417" w:rsidP="00E33C16">
      <w:pPr>
        <w:rPr>
          <w:lang w:val="en-CA" w:eastAsia="ja-JP"/>
        </w:rPr>
      </w:pPr>
      <w:r w:rsidRPr="00D527DE">
        <w:rPr>
          <w:lang w:val="en-CA" w:eastAsia="ja-JP"/>
        </w:rPr>
        <w:tab/>
      </w:r>
      <w:r w:rsidRPr="00D527DE">
        <w:rPr>
          <w:lang w:val="en-CA" w:eastAsia="ja-JP"/>
        </w:rPr>
        <w:tab/>
      </w:r>
      <w:r w:rsidR="009534D5" w:rsidRPr="00D527DE">
        <w:rPr>
          <w:lang w:val="en-CA" w:eastAsia="ja-JP"/>
        </w:rPr>
        <w:t>}</w:t>
      </w:r>
    </w:p>
    <w:p w14:paraId="07D0A03D" w14:textId="398FD284" w:rsidR="00C60499" w:rsidRPr="00D527DE" w:rsidRDefault="00C60499" w:rsidP="00E33C16">
      <w:pPr>
        <w:rPr>
          <w:lang w:val="en-CA" w:eastAsia="ja-JP"/>
        </w:rPr>
      </w:pPr>
      <w:r w:rsidRPr="00D527DE">
        <w:rPr>
          <w:lang w:val="en-CA" w:eastAsia="ja-JP"/>
        </w:rPr>
        <w:tab/>
        <w:t>}</w:t>
      </w:r>
    </w:p>
    <w:p w14:paraId="0E25ACF5" w14:textId="3D948433" w:rsidR="000D2CD2" w:rsidRPr="00D527DE" w:rsidRDefault="00C60499" w:rsidP="00E33C16">
      <w:pPr>
        <w:rPr>
          <w:lang w:val="en-CA" w:eastAsia="ja-JP"/>
        </w:rPr>
      </w:pPr>
      <w:r w:rsidRPr="00D527DE">
        <w:rPr>
          <w:lang w:val="en-CA" w:eastAsia="ja-JP"/>
        </w:rPr>
        <w:tab/>
      </w:r>
      <w:r w:rsidR="000D2CD2" w:rsidRPr="00D527DE">
        <w:rPr>
          <w:lang w:val="en-CA" w:eastAsia="ja-JP"/>
        </w:rPr>
        <w:t>endIndex = assignedPointCount</w:t>
      </w:r>
    </w:p>
    <w:p w14:paraId="05A07D62" w14:textId="31CE8C9B" w:rsidR="00331ACC" w:rsidRPr="00D527DE" w:rsidRDefault="00331ACC" w:rsidP="00E33C16">
      <w:pPr>
        <w:rPr>
          <w:lang w:val="en-CA" w:eastAsia="ja-JP"/>
        </w:rPr>
      </w:pPr>
      <w:r w:rsidRPr="00D527DE">
        <w:rPr>
          <w:lang w:val="en-CA" w:eastAsia="ja-JP"/>
        </w:rPr>
        <w:tab/>
        <w:t xml:space="preserve">currentLayer = </w:t>
      </w:r>
      <w:r w:rsidRPr="00D527DE">
        <w:rPr>
          <w:lang w:val="en-CA"/>
        </w:rPr>
        <w:t>levelDetailCount – l</w:t>
      </w:r>
    </w:p>
    <w:p w14:paraId="5C2792C1" w14:textId="663D406B" w:rsidR="000D2CD2" w:rsidRPr="00D527DE" w:rsidRDefault="007B448C" w:rsidP="00210093">
      <w:pPr>
        <w:ind w:left="397"/>
        <w:rPr>
          <w:lang w:val="en-US" w:eastAsia="ja-JP"/>
        </w:rPr>
      </w:pPr>
      <w:r w:rsidRPr="00D527DE">
        <w:rPr>
          <w:lang w:val="en-CA" w:eastAsia="ja-JP"/>
        </w:rPr>
        <w:t>computeNearestN</w:t>
      </w:r>
      <w:r w:rsidR="000E1EA8" w:rsidRPr="00D527DE">
        <w:rPr>
          <w:lang w:val="en-CA" w:eastAsia="ja-JP"/>
        </w:rPr>
        <w:t>eighbour</w:t>
      </w:r>
      <w:r w:rsidRPr="00D527DE">
        <w:rPr>
          <w:lang w:val="en-CA" w:eastAsia="ja-JP"/>
        </w:rPr>
        <w:t>s(</w:t>
      </w:r>
      <w:r w:rsidR="000368E0" w:rsidRPr="00D527DE">
        <w:rPr>
          <w:lang w:val="en-CA"/>
        </w:rPr>
        <w:t>PointPos</w:t>
      </w:r>
      <w:r w:rsidR="000368E0" w:rsidRPr="00D527DE">
        <w:rPr>
          <w:lang w:val="en-US" w:eastAsia="ja-JP"/>
        </w:rPr>
        <w:t xml:space="preserve">, </w:t>
      </w:r>
      <w:r w:rsidR="000368E0" w:rsidRPr="00D527DE">
        <w:rPr>
          <w:bCs/>
          <w:lang w:eastAsia="ja-JP"/>
        </w:rPr>
        <w:t>s</w:t>
      </w:r>
      <w:r w:rsidR="000368E0" w:rsidRPr="00D527DE">
        <w:rPr>
          <w:bCs/>
        </w:rPr>
        <w:t xml:space="preserve">earchRange , </w:t>
      </w:r>
      <w:r w:rsidR="000D2CD2" w:rsidRPr="00D527DE">
        <w:rPr>
          <w:lang w:val="en-US" w:eastAsia="ja-JP"/>
        </w:rPr>
        <w:t>startIndex, endIndex</w:t>
      </w:r>
      <w:r w:rsidR="000368E0" w:rsidRPr="00D527DE">
        <w:rPr>
          <w:lang w:val="en-US" w:eastAsia="ja-JP"/>
        </w:rPr>
        <w:t xml:space="preserve">, </w:t>
      </w:r>
      <w:r w:rsidR="00331ACC" w:rsidRPr="00D527DE">
        <w:rPr>
          <w:lang w:val="en-CA" w:eastAsia="ja-JP"/>
        </w:rPr>
        <w:t xml:space="preserve">currentLayer, </w:t>
      </w:r>
      <w:r w:rsidR="000368E0" w:rsidRPr="00D527DE">
        <w:rPr>
          <w:lang w:val="en-CA" w:eastAsia="ja-JP"/>
        </w:rPr>
        <w:t>assignedPointIndexes, Mcode</w:t>
      </w:r>
      <w:r w:rsidR="000368E0" w:rsidRPr="00D527DE">
        <w:rPr>
          <w:szCs w:val="24"/>
          <w:lang w:val="en-CA" w:eastAsia="ja-JP"/>
        </w:rPr>
        <w:t xml:space="preserve">Unsorted, </w:t>
      </w:r>
      <w:r w:rsidR="000368E0" w:rsidRPr="00D527DE">
        <w:t xml:space="preserve">numPredNearestNeighbours, </w:t>
      </w:r>
      <w:r w:rsidR="000368E0" w:rsidRPr="00D527DE">
        <w:rPr>
          <w:lang w:val="en-CA" w:eastAsia="ja-JP"/>
        </w:rPr>
        <w:t>nonAssignedPointCount</w:t>
      </w:r>
      <w:r w:rsidRPr="00D527DE">
        <w:rPr>
          <w:lang w:val="en-US" w:eastAsia="ja-JP"/>
        </w:rPr>
        <w:t>,</w:t>
      </w:r>
      <w:r w:rsidR="00D7033A" w:rsidRPr="00D527DE">
        <w:rPr>
          <w:lang w:val="en-US" w:eastAsia="ja-JP"/>
        </w:rPr>
        <w:t xml:space="preserve"> </w:t>
      </w:r>
      <w:r w:rsidR="000368E0" w:rsidRPr="00D527DE">
        <w:rPr>
          <w:lang w:val="en-CA" w:eastAsia="ja-JP"/>
        </w:rPr>
        <w:t>nonNssignedPointIndexes</w:t>
      </w:r>
      <w:r w:rsidRPr="00D527DE">
        <w:rPr>
          <w:lang w:val="en-US" w:eastAsia="ja-JP"/>
        </w:rPr>
        <w:t>);</w:t>
      </w:r>
    </w:p>
    <w:p w14:paraId="4EEE96BC" w14:textId="1405D0F4" w:rsidR="003D3D44" w:rsidRPr="00D527DE" w:rsidRDefault="00C60499" w:rsidP="00E33C16">
      <w:pPr>
        <w:rPr>
          <w:lang w:val="en-CA" w:eastAsia="ja-JP"/>
        </w:rPr>
      </w:pPr>
      <w:r w:rsidRPr="00D527DE">
        <w:rPr>
          <w:lang w:val="en-CA" w:eastAsia="ja-JP"/>
        </w:rPr>
        <w:tab/>
      </w:r>
      <w:r w:rsidR="008D6AEC" w:rsidRPr="00D527DE">
        <w:rPr>
          <w:lang w:val="en-CA"/>
        </w:rPr>
        <w:t>unprocessedPointCount</w:t>
      </w:r>
      <w:r w:rsidR="008D6AEC" w:rsidRPr="00D527DE">
        <w:rPr>
          <w:lang w:val="en-CA" w:eastAsia="ja-JP"/>
        </w:rPr>
        <w:t>PerLevelOfDetail</w:t>
      </w:r>
      <w:r w:rsidR="003D3D44" w:rsidRPr="00D527DE">
        <w:rPr>
          <w:lang w:val="en-CA" w:eastAsia="ja-JP"/>
        </w:rPr>
        <w:t>[l</w:t>
      </w:r>
      <w:r w:rsidR="00121DEE">
        <w:rPr>
          <w:lang w:val="en-CA" w:eastAsia="ja-JP"/>
        </w:rPr>
        <w:t>od</w:t>
      </w:r>
      <w:r w:rsidR="003D3D44" w:rsidRPr="00D527DE">
        <w:rPr>
          <w:lang w:val="en-CA" w:eastAsia="ja-JP"/>
        </w:rPr>
        <w:t>+1] = nonAssignedPointCount;</w:t>
      </w:r>
    </w:p>
    <w:p w14:paraId="092D3ACB" w14:textId="561F0772" w:rsidR="00D9743E" w:rsidRPr="00D527DE" w:rsidRDefault="00C60499" w:rsidP="00E33C16">
      <w:pPr>
        <w:rPr>
          <w:lang w:val="en-CA" w:eastAsia="ja-JP"/>
        </w:rPr>
      </w:pPr>
      <w:r w:rsidRPr="00D527DE">
        <w:rPr>
          <w:lang w:val="en-CA" w:eastAsia="ja-JP"/>
        </w:rPr>
        <w:tab/>
      </w:r>
      <w:r w:rsidR="006B5FEE" w:rsidRPr="00D527DE">
        <w:rPr>
          <w:lang w:val="en-CA"/>
        </w:rPr>
        <w:t xml:space="preserve">unprocessedPointCount = </w:t>
      </w:r>
      <w:r w:rsidR="006B5FEE" w:rsidRPr="00D527DE">
        <w:rPr>
          <w:lang w:val="en-CA" w:eastAsia="ja-JP"/>
        </w:rPr>
        <w:t>nonAssignedPointCount</w:t>
      </w:r>
      <w:r w:rsidR="003274AC" w:rsidRPr="00D527DE">
        <w:rPr>
          <w:lang w:val="en-CA" w:eastAsia="ja-JP"/>
        </w:rPr>
        <w:t>;</w:t>
      </w:r>
    </w:p>
    <w:p w14:paraId="3E51BBED" w14:textId="29563A7D" w:rsidR="003274AC" w:rsidRPr="00D527DE" w:rsidRDefault="00C60499" w:rsidP="00E33C16">
      <w:pPr>
        <w:rPr>
          <w:lang w:val="en-CA"/>
        </w:rPr>
      </w:pPr>
      <w:r w:rsidRPr="00D527DE">
        <w:rPr>
          <w:lang w:val="en-CA" w:eastAsia="ja-JP"/>
        </w:rPr>
        <w:tab/>
      </w:r>
      <w:r w:rsidR="003274AC" w:rsidRPr="00D527DE">
        <w:rPr>
          <w:lang w:val="en-CA"/>
        </w:rPr>
        <w:t>unprocessedPoint</w:t>
      </w:r>
      <w:r w:rsidR="002331EA" w:rsidRPr="00D527DE">
        <w:rPr>
          <w:lang w:val="en-CA"/>
        </w:rPr>
        <w:t>Indexes</w:t>
      </w:r>
      <w:r w:rsidR="00090662" w:rsidRPr="00D527DE">
        <w:rPr>
          <w:lang w:val="en-CA"/>
        </w:rPr>
        <w:t xml:space="preserve"> = </w:t>
      </w:r>
      <w:r w:rsidR="00090662" w:rsidRPr="00D527DE">
        <w:rPr>
          <w:lang w:val="en-CA" w:eastAsia="ja-JP"/>
        </w:rPr>
        <w:t>nonAssignedPointIndexes</w:t>
      </w:r>
    </w:p>
    <w:p w14:paraId="237D6E38" w14:textId="78F00354" w:rsidR="00E33C16" w:rsidRPr="00D527DE" w:rsidRDefault="00E33C16" w:rsidP="00427928">
      <w:pPr>
        <w:rPr>
          <w:lang w:val="en-CA"/>
        </w:rPr>
      </w:pPr>
      <w:r w:rsidRPr="00D527DE">
        <w:rPr>
          <w:lang w:val="en-CA"/>
        </w:rPr>
        <w:t>}</w:t>
      </w:r>
    </w:p>
    <w:p w14:paraId="2F9EB2CA" w14:textId="77777777" w:rsidR="00685AB4" w:rsidRPr="00D527DE" w:rsidRDefault="00685AB4" w:rsidP="00685AB4">
      <w:pPr>
        <w:rPr>
          <w:lang w:val="en-CA" w:eastAsia="ja-JP"/>
        </w:rPr>
      </w:pPr>
      <w:r w:rsidRPr="00D527DE">
        <w:rPr>
          <w:lang w:val="en-CA" w:eastAsia="ja-JP"/>
        </w:rPr>
        <w:t>for (i=0; i&lt;</w:t>
      </w:r>
      <w:r w:rsidRPr="00D527DE">
        <w:rPr>
          <w:lang w:val="en-CA"/>
        </w:rPr>
        <w:t xml:space="preserve"> unprocessedPointCount</w:t>
      </w:r>
      <w:r w:rsidRPr="00D527DE">
        <w:rPr>
          <w:lang w:val="en-CA" w:eastAsia="ja-JP"/>
        </w:rPr>
        <w:t>; i++) {</w:t>
      </w:r>
    </w:p>
    <w:p w14:paraId="3A0FF062" w14:textId="56DD3212" w:rsidR="00685AB4" w:rsidRPr="00D527DE" w:rsidRDefault="00685AB4" w:rsidP="00685AB4">
      <w:pPr>
        <w:rPr>
          <w:lang w:val="en-CA"/>
        </w:rPr>
      </w:pPr>
      <w:r w:rsidRPr="00D527DE">
        <w:rPr>
          <w:lang w:val="en-CA" w:eastAsia="ja-JP"/>
        </w:rPr>
        <w:tab/>
      </w:r>
      <w:r w:rsidR="00095CE6" w:rsidRPr="00D527DE">
        <w:rPr>
          <w:lang w:val="en-CA" w:eastAsia="ja-JP"/>
        </w:rPr>
        <w:t>indexes[ </w:t>
      </w:r>
      <w:r w:rsidR="00095CE6" w:rsidRPr="00D527DE">
        <w:rPr>
          <w:lang w:val="en-CA"/>
        </w:rPr>
        <w:t>unprocessedPointCount</w:t>
      </w:r>
      <w:r w:rsidR="004C0821" w:rsidRPr="00D527DE">
        <w:rPr>
          <w:lang w:val="en-CA"/>
        </w:rPr>
        <w:t>−</w:t>
      </w:r>
      <w:r w:rsidR="00095CE6" w:rsidRPr="00D527DE">
        <w:rPr>
          <w:lang w:val="en-CA"/>
        </w:rPr>
        <w:t xml:space="preserve"> 1 – </w:t>
      </w:r>
      <w:r w:rsidR="00343977" w:rsidRPr="00D527DE">
        <w:rPr>
          <w:lang w:val="en-CA"/>
        </w:rPr>
        <w:t>i</w:t>
      </w:r>
      <w:r w:rsidR="00095CE6" w:rsidRPr="00D527DE">
        <w:rPr>
          <w:lang w:val="en-CA"/>
        </w:rPr>
        <w:t xml:space="preserve"> ] = </w:t>
      </w:r>
      <w:r w:rsidR="00095CE6" w:rsidRPr="00D527DE">
        <w:rPr>
          <w:lang w:val="en-CA" w:eastAsia="ja-JP"/>
        </w:rPr>
        <w:t>assignedPointIndexes[ </w:t>
      </w:r>
      <w:r w:rsidR="00343977" w:rsidRPr="00D527DE">
        <w:rPr>
          <w:lang w:val="en-CA" w:eastAsia="ja-JP"/>
        </w:rPr>
        <w:t>i</w:t>
      </w:r>
      <w:r w:rsidR="00095CE6" w:rsidRPr="00D527DE">
        <w:rPr>
          <w:lang w:val="en-CA" w:eastAsia="ja-JP"/>
        </w:rPr>
        <w:t> ]</w:t>
      </w:r>
    </w:p>
    <w:p w14:paraId="6CFFE26F" w14:textId="763DC087" w:rsidR="00685AB4" w:rsidRPr="00D527DE" w:rsidRDefault="00685AB4" w:rsidP="00427928">
      <w:pPr>
        <w:rPr>
          <w:lang w:val="en-CA"/>
        </w:rPr>
      </w:pPr>
      <w:r w:rsidRPr="00D527DE">
        <w:rPr>
          <w:lang w:val="en-CA"/>
        </w:rPr>
        <w:t>}</w:t>
      </w:r>
    </w:p>
    <w:p w14:paraId="4A85D772" w14:textId="4F7F5463" w:rsidR="00D57050" w:rsidRPr="00D527DE" w:rsidRDefault="00D57050" w:rsidP="00D57050">
      <w:pPr>
        <w:rPr>
          <w:lang w:val="en-CA"/>
        </w:rPr>
      </w:pPr>
      <w:r w:rsidRPr="00D527DE">
        <w:rPr>
          <w:lang w:val="en-CA"/>
        </w:rPr>
        <w:lastRenderedPageBreak/>
        <w:t>for (l</w:t>
      </w:r>
      <w:r w:rsidR="00121DEE">
        <w:rPr>
          <w:lang w:val="en-CA"/>
        </w:rPr>
        <w:t>od</w:t>
      </w:r>
      <w:r w:rsidRPr="00D527DE">
        <w:rPr>
          <w:lang w:val="en-CA"/>
        </w:rPr>
        <w:t xml:space="preserve"> = 0; l</w:t>
      </w:r>
      <w:r w:rsidR="00121DEE">
        <w:rPr>
          <w:lang w:val="en-CA"/>
        </w:rPr>
        <w:t>od</w:t>
      </w:r>
      <w:r w:rsidRPr="00D527DE">
        <w:rPr>
          <w:lang w:val="en-CA"/>
        </w:rPr>
        <w:t xml:space="preserve"> &lt;= levelDetailCount; l</w:t>
      </w:r>
      <w:r w:rsidR="00121DEE">
        <w:rPr>
          <w:lang w:val="en-CA"/>
        </w:rPr>
        <w:t>od++</w:t>
      </w:r>
      <w:r w:rsidRPr="00D527DE">
        <w:rPr>
          <w:lang w:val="en-CA"/>
        </w:rPr>
        <w:t>) {</w:t>
      </w:r>
    </w:p>
    <w:p w14:paraId="0BA71BF1" w14:textId="240B88B1" w:rsidR="00D57050" w:rsidRPr="00D527DE" w:rsidRDefault="00D57050" w:rsidP="00D57050">
      <w:pPr>
        <w:rPr>
          <w:lang w:val="en-CA"/>
        </w:rPr>
      </w:pPr>
      <w:r w:rsidRPr="00D527DE">
        <w:rPr>
          <w:lang w:val="en-CA" w:eastAsia="ja-JP"/>
        </w:rPr>
        <w:tab/>
        <w:t>pointCountPerLevelOfDetail[</w:t>
      </w:r>
      <w:r w:rsidR="00FC36A0" w:rsidRPr="00D527DE">
        <w:rPr>
          <w:lang w:val="en-CA" w:eastAsia="ja-JP"/>
        </w:rPr>
        <w:t>l</w:t>
      </w:r>
      <w:r w:rsidR="00121DEE">
        <w:rPr>
          <w:lang w:val="en-CA" w:eastAsia="ja-JP"/>
        </w:rPr>
        <w:t>od</w:t>
      </w:r>
      <w:r w:rsidRPr="00D527DE">
        <w:rPr>
          <w:lang w:val="en-CA" w:eastAsia="ja-JP"/>
        </w:rPr>
        <w:t xml:space="preserve">] = </w:t>
      </w:r>
      <w:r w:rsidRPr="00D527DE">
        <w:rPr>
          <w:lang w:val="en-CA"/>
        </w:rPr>
        <w:t>unprocessedPointCount</w:t>
      </w:r>
      <w:r w:rsidRPr="00D527DE">
        <w:rPr>
          <w:lang w:val="en-CA" w:eastAsia="ja-JP"/>
        </w:rPr>
        <w:t>PerLevelOfDetail[</w:t>
      </w:r>
      <w:r w:rsidRPr="00D527DE">
        <w:rPr>
          <w:lang w:val="en-CA"/>
        </w:rPr>
        <w:t xml:space="preserve">levelDetailCount </w:t>
      </w:r>
      <w:r w:rsidR="004C0821" w:rsidRPr="00D527DE">
        <w:rPr>
          <w:lang w:val="en-CA"/>
        </w:rPr>
        <w:t>−</w:t>
      </w:r>
      <w:r w:rsidRPr="00D527DE">
        <w:rPr>
          <w:lang w:val="en-CA"/>
        </w:rPr>
        <w:t xml:space="preserve"> l</w:t>
      </w:r>
      <w:r w:rsidR="00121DEE">
        <w:rPr>
          <w:lang w:val="en-CA"/>
        </w:rPr>
        <w:t>od</w:t>
      </w:r>
      <w:r w:rsidRPr="00D527DE">
        <w:rPr>
          <w:lang w:val="en-CA" w:eastAsia="ja-JP"/>
        </w:rPr>
        <w:t>];</w:t>
      </w:r>
    </w:p>
    <w:p w14:paraId="61669B82" w14:textId="7572C971" w:rsidR="00A82909" w:rsidRPr="00D527DE" w:rsidRDefault="00D57050" w:rsidP="00D57050">
      <w:pPr>
        <w:rPr>
          <w:lang w:val="en-CA"/>
        </w:rPr>
      </w:pPr>
      <w:r w:rsidRPr="00D527DE">
        <w:rPr>
          <w:lang w:val="en-CA"/>
        </w:rPr>
        <w:t>}</w:t>
      </w:r>
    </w:p>
    <w:p w14:paraId="70FDB42C" w14:textId="56B41C3E" w:rsidR="001D5EEB" w:rsidRPr="00D527DE" w:rsidRDefault="007B448C" w:rsidP="007F16A3">
      <w:pPr>
        <w:pStyle w:val="4"/>
        <w:rPr>
          <w:lang w:val="en-CA"/>
        </w:rPr>
      </w:pPr>
      <w:bookmarkStart w:id="4376" w:name="_Ref3547401"/>
      <w:r w:rsidRPr="00D527DE">
        <w:rPr>
          <w:lang w:val="en-CA"/>
        </w:rPr>
        <w:t xml:space="preserve">Definition of </w:t>
      </w:r>
      <w:r w:rsidRPr="00D527DE">
        <w:t>computeNearestN</w:t>
      </w:r>
      <w:r w:rsidR="000C0C44" w:rsidRPr="00D527DE">
        <w:t>eighbours</w:t>
      </w:r>
      <w:bookmarkEnd w:id="4376"/>
      <w:r w:rsidRPr="00D527DE">
        <w:rPr>
          <w:lang w:val="en-CA"/>
        </w:rPr>
        <w:t>()</w:t>
      </w:r>
    </w:p>
    <w:p w14:paraId="0740F9C0" w14:textId="77777777" w:rsidR="001D5EEB" w:rsidRPr="00D527DE" w:rsidRDefault="001D5EEB" w:rsidP="001D5EEB">
      <w:pPr>
        <w:rPr>
          <w:lang w:val="en-CA" w:eastAsia="ja-JP"/>
        </w:rPr>
      </w:pPr>
      <w:r w:rsidRPr="00D527DE">
        <w:rPr>
          <w:lang w:val="en-CA" w:eastAsia="ja-JP"/>
        </w:rPr>
        <w:t>Inputs of this process are:</w:t>
      </w:r>
    </w:p>
    <w:p w14:paraId="62B9E528" w14:textId="365210C6" w:rsidR="001D5EEB" w:rsidRPr="00D527DE" w:rsidRDefault="001D5EEB" w:rsidP="001D5EEB">
      <w:pPr>
        <w:rPr>
          <w:szCs w:val="24"/>
          <w:lang w:val="en-CA" w:eastAsia="ja-JP"/>
        </w:rPr>
      </w:pPr>
      <w:r w:rsidRPr="00D527DE">
        <w:rPr>
          <w:lang w:val="en-CA" w:eastAsia="ja-JP"/>
        </w:rPr>
        <w:tab/>
        <w:t xml:space="preserve">a series of the decoded geometry point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B335667" w14:textId="6E72127C" w:rsidR="001D5EEB" w:rsidRPr="00D527DE" w:rsidRDefault="001D5EEB" w:rsidP="001D5EEB">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the nearest neighbour search.</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449EC278" w14:textId="18DB539B" w:rsidR="00331ACC" w:rsidRPr="00D527DE" w:rsidRDefault="00331ACC" w:rsidP="00331ACC">
      <w:pPr>
        <w:rPr>
          <w:lang w:eastAsia="ja-JP"/>
        </w:rPr>
      </w:pPr>
      <w:r w:rsidRPr="00D527DE">
        <w:rPr>
          <w:lang w:val="en-CA" w:eastAsia="ja-JP"/>
        </w:rPr>
        <w:tab/>
        <w:t xml:space="preserve">a variable </w:t>
      </w:r>
      <w:r w:rsidRPr="00D527DE">
        <w:rPr>
          <w:lang w:val="en-US" w:eastAsia="ja-JP"/>
        </w:rPr>
        <w:t xml:space="preserve">liftingIntraLodPredictionNumLayers </w:t>
      </w:r>
      <w:r w:rsidRPr="00D527DE">
        <w:rPr>
          <w:rFonts w:eastAsia="ＭＳ 明朝"/>
          <w:lang w:val="en-CA" w:eastAsia="ja-JP"/>
        </w:rPr>
        <w:t xml:space="preserve">specifying the number of LoD layer where </w:t>
      </w:r>
      <w:r w:rsidRPr="00D527DE">
        <w:t>intra lod prediction is enabled</w:t>
      </w:r>
    </w:p>
    <w:p w14:paraId="7CEFFD03" w14:textId="4D2EFE48"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0DF3642" w14:textId="67E37FB8" w:rsidR="002600C3" w:rsidRPr="00D527DE" w:rsidRDefault="002600C3" w:rsidP="002600C3">
      <w:pPr>
        <w:rPr>
          <w:szCs w:val="24"/>
          <w:lang w:val="en-CA" w:eastAsia="ja-JP"/>
        </w:rPr>
      </w:pPr>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13BB52E0" w:rsidR="0099623D" w:rsidRPr="00D527DE" w:rsidRDefault="0099623D" w:rsidP="001D5EEB">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4FA37C5F" w:rsidR="003D5C74" w:rsidRPr="00D527DE" w:rsidRDefault="003D5C74" w:rsidP="003D5C74">
      <w:pPr>
        <w:rPr>
          <w:szCs w:val="24"/>
          <w:lang w:val="en-CA" w:eastAsia="ja-JP"/>
        </w:rPr>
      </w:pPr>
      <w:r w:rsidRPr="00D527DE">
        <w:rPr>
          <w:lang w:val="en-CA" w:eastAsia="ja-JP"/>
        </w:rPr>
        <w:tab/>
        <w:t xml:space="preserve">an array of point indexes nonNssignedPointIndexes[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056553D1"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99623D"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37C07E0F"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43E5169C"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518032DC" w:rsidR="001C2CEA" w:rsidRPr="00D527DE" w:rsidRDefault="003D5C74" w:rsidP="00427928">
      <w:pPr>
        <w:rPr>
          <w:lang w:val="en-CA" w:eastAsia="ja-JP"/>
        </w:rPr>
      </w:pPr>
      <w:r w:rsidRPr="00D527DE">
        <w:rPr>
          <w:lang w:val="en-CA"/>
        </w:rPr>
        <w:t>If (</w:t>
      </w:r>
      <w:r w:rsidRPr="00D527DE">
        <w:rPr>
          <w:lang w:val="en-CA" w:eastAsia="ja-JP"/>
        </w:rPr>
        <w:t>nonAssignedPointCount == 0) {</w:t>
      </w:r>
    </w:p>
    <w:p w14:paraId="22CA4FB0" w14:textId="46A1354A" w:rsidR="0060705B" w:rsidRPr="00D527DE" w:rsidRDefault="003D5C74">
      <w:pPr>
        <w:rPr>
          <w:lang w:val="en-US" w:eastAsia="ja-JP"/>
        </w:rPr>
      </w:pPr>
      <w:r w:rsidRPr="00D527DE">
        <w:rPr>
          <w:lang w:val="en-US" w:eastAsia="ja-JP"/>
        </w:rPr>
        <w:tab/>
        <w:t>for (</w:t>
      </w:r>
      <w:r w:rsidR="00BE59DE" w:rsidRPr="00D527DE">
        <w:rPr>
          <w:lang w:val="en-US" w:eastAsia="ja-JP"/>
        </w:rPr>
        <w:t>i =</w:t>
      </w:r>
      <w:r w:rsidRPr="00D527DE">
        <w:rPr>
          <w:lang w:val="en-US" w:eastAsia="ja-JP"/>
        </w:rPr>
        <w:t>startIndex; i &lt; endIndex; i</w:t>
      </w:r>
      <w:r w:rsidR="00121DEE">
        <w:rPr>
          <w:lang w:val="en-US" w:eastAsia="ja-JP"/>
        </w:rPr>
        <w:t>++</w:t>
      </w:r>
      <w:r w:rsidRPr="00D527DE">
        <w:rPr>
          <w:lang w:val="en-US" w:eastAsia="ja-JP"/>
        </w:rPr>
        <w:t xml:space="preserve">) </w:t>
      </w:r>
    </w:p>
    <w:p w14:paraId="45BA287E" w14:textId="2DA7F74B" w:rsidR="003D5C74" w:rsidRPr="00D527DE" w:rsidRDefault="0060705B">
      <w:pPr>
        <w:rPr>
          <w:lang w:val="en-US" w:eastAsia="ja-JP"/>
        </w:rPr>
      </w:pPr>
      <w:r w:rsidRPr="00D527DE">
        <w:rPr>
          <w:lang w:val="en-US" w:eastAsia="ja-JP"/>
        </w:rPr>
        <w:tab/>
      </w:r>
      <w:r w:rsidRPr="00D527DE">
        <w:rPr>
          <w:lang w:val="en-US" w:eastAsia="ja-JP"/>
        </w:rPr>
        <w:tab/>
      </w:r>
      <w:r w:rsidR="003D5C74" w:rsidRPr="00D527DE">
        <w:rPr>
          <w:lang w:val="en-CA"/>
        </w:rPr>
        <w:t>n</w:t>
      </w:r>
      <w:r w:rsidR="000E1EA8" w:rsidRPr="00D527DE">
        <w:rPr>
          <w:lang w:val="en-CA"/>
        </w:rPr>
        <w:t>eighbour</w:t>
      </w:r>
      <w:r w:rsidR="003D5C74" w:rsidRPr="00D527DE">
        <w:rPr>
          <w:lang w:val="en-CA"/>
        </w:rPr>
        <w:t>sCount</w:t>
      </w:r>
      <w:r w:rsidR="003D5C74" w:rsidRPr="00D527DE">
        <w:rPr>
          <w:lang w:val="en-CA" w:eastAsia="ja-JP"/>
        </w:rPr>
        <w:t>[ assignedPointIndexes[</w:t>
      </w:r>
      <w:r w:rsidR="00D93BBD" w:rsidRPr="00D527DE">
        <w:rPr>
          <w:lang w:val="en-CA" w:eastAsia="ja-JP"/>
        </w:rPr>
        <w:t> i </w:t>
      </w:r>
      <w:r w:rsidR="003D5C74" w:rsidRPr="00D527DE">
        <w:rPr>
          <w:lang w:val="en-CA" w:eastAsia="ja-JP"/>
        </w:rPr>
        <w:t>]</w:t>
      </w:r>
      <w:r w:rsidR="00D93BBD" w:rsidRPr="00D527DE">
        <w:rPr>
          <w:lang w:val="en-CA" w:eastAsia="ja-JP"/>
        </w:rPr>
        <w:t> ]</w:t>
      </w:r>
      <w:r w:rsidR="003D5C74" w:rsidRPr="00D527DE">
        <w:rPr>
          <w:lang w:val="en-CA" w:eastAsia="ja-JP"/>
        </w:rPr>
        <w:t xml:space="preserve"> = 0;</w:t>
      </w:r>
    </w:p>
    <w:p w14:paraId="25DAAF34" w14:textId="44F0E247" w:rsidR="003D5C74" w:rsidRPr="00D527DE" w:rsidRDefault="003D5C74" w:rsidP="00427928">
      <w:pPr>
        <w:rPr>
          <w:lang w:val="en-CA" w:eastAsia="ja-JP"/>
        </w:rPr>
      </w:pPr>
      <w:r w:rsidRPr="00D527DE">
        <w:rPr>
          <w:lang w:val="en-CA" w:eastAsia="ja-JP"/>
        </w:rPr>
        <w:lastRenderedPageBreak/>
        <w:t>} else {</w:t>
      </w:r>
    </w:p>
    <w:p w14:paraId="68258FD6" w14:textId="39665AED" w:rsidR="00331ACC" w:rsidRPr="00D527DE" w:rsidRDefault="00331ACC" w:rsidP="00427928">
      <w:pPr>
        <w:rPr>
          <w:lang w:val="en-CA"/>
        </w:rPr>
      </w:pPr>
      <w:r w:rsidRPr="00D527DE">
        <w:rPr>
          <w:lang w:val="en-CA"/>
        </w:rPr>
        <w:tab/>
        <w:t>j=0;</w:t>
      </w:r>
    </w:p>
    <w:p w14:paraId="1C0D8036" w14:textId="318630D3" w:rsidR="001D5EEB" w:rsidRPr="00D527DE" w:rsidRDefault="003D5C74" w:rsidP="001D5EEB">
      <w:pPr>
        <w:rPr>
          <w:lang w:val="en-US" w:eastAsia="ja-JP"/>
        </w:rPr>
      </w:pPr>
      <w:r w:rsidRPr="00D527DE">
        <w:rPr>
          <w:lang w:val="en-US" w:eastAsia="ja-JP"/>
        </w:rPr>
        <w:tab/>
      </w:r>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75F90D12" w:rsidR="001D5EEB" w:rsidRPr="00D527DE" w:rsidRDefault="003D5C74" w:rsidP="001D5EEB">
      <w:pPr>
        <w:rPr>
          <w:lang w:val="en-US" w:eastAsia="ja-JP"/>
        </w:rPr>
      </w:pPr>
      <w:r w:rsidRPr="00D527DE">
        <w:rPr>
          <w:lang w:val="en-CA" w:eastAsia="ja-JP"/>
        </w:rPr>
        <w:tab/>
      </w:r>
      <w:r w:rsidR="002600C3" w:rsidRPr="00D527DE">
        <w:rPr>
          <w:lang w:val="en-CA" w:eastAsia="ja-JP"/>
        </w:rPr>
        <w:tab/>
      </w:r>
      <w:r w:rsidR="001D5EEB" w:rsidRPr="00D527DE">
        <w:rPr>
          <w:lang w:val="en-CA" w:eastAsia="ja-JP"/>
        </w:rPr>
        <w:t>currentIndex = assignedPointIndexes[i];</w:t>
      </w:r>
    </w:p>
    <w:p w14:paraId="0AADB1C9" w14:textId="6E775C61" w:rsidR="001D5EEB" w:rsidRPr="00D527DE" w:rsidRDefault="003D5C74" w:rsidP="001D5EEB">
      <w:pPr>
        <w:rPr>
          <w:lang w:val="en-CA" w:eastAsia="ja-JP"/>
        </w:rPr>
      </w:pPr>
      <w:r w:rsidRPr="00D527DE">
        <w:rPr>
          <w:lang w:val="en-CA" w:eastAsia="ja-JP"/>
        </w:rPr>
        <w:tab/>
      </w:r>
      <w:r w:rsidR="002600C3" w:rsidRPr="00D527DE">
        <w:rPr>
          <w:lang w:val="en-CA" w:eastAsia="ja-JP"/>
        </w:rPr>
        <w:tab/>
        <w:t>currentM</w:t>
      </w:r>
      <w:r w:rsidR="001D5EEB" w:rsidRPr="00D527DE">
        <w:rPr>
          <w:lang w:val="en-CA" w:eastAsia="ja-JP"/>
        </w:rPr>
        <w:t>ortonCode = Mcode</w:t>
      </w:r>
      <w:r w:rsidR="001D5EEB" w:rsidRPr="00D527DE">
        <w:rPr>
          <w:szCs w:val="24"/>
          <w:lang w:val="en-CA" w:eastAsia="ja-JP"/>
        </w:rPr>
        <w:t>Unsorted</w:t>
      </w:r>
      <w:r w:rsidR="001D5EEB" w:rsidRPr="00D527DE">
        <w:rPr>
          <w:lang w:val="en-CA"/>
        </w:rPr>
        <w:t xml:space="preserve"> </w:t>
      </w:r>
      <w:r w:rsidR="001D5EEB" w:rsidRPr="00D527DE">
        <w:rPr>
          <w:lang w:val="en-CA" w:eastAsia="ja-JP"/>
        </w:rPr>
        <w:t>[currentIndex];</w:t>
      </w:r>
    </w:p>
    <w:p w14:paraId="448A17B4" w14:textId="741FE45B" w:rsidR="001D5EEB" w:rsidRPr="00D527DE" w:rsidRDefault="003D5C74" w:rsidP="001D5EEB">
      <w:pPr>
        <w:rPr>
          <w:lang w:val="en-CA" w:eastAsia="ja-JP"/>
        </w:rPr>
      </w:pPr>
      <w:r w:rsidRPr="00D527DE">
        <w:rPr>
          <w:lang w:val="en-CA" w:eastAsia="ja-JP"/>
        </w:rPr>
        <w:tab/>
      </w:r>
      <w:r w:rsidR="001D5EEB" w:rsidRPr="00D527DE">
        <w:rPr>
          <w:lang w:val="en-CA" w:eastAsia="ja-JP"/>
        </w:rPr>
        <w:tab/>
        <w:t xml:space="preserve">currentPos = </w:t>
      </w:r>
      <w:r w:rsidR="001D5EEB" w:rsidRPr="00D527DE">
        <w:rPr>
          <w:lang w:val="en-CA"/>
        </w:rPr>
        <w:t>PointPos</w:t>
      </w:r>
      <w:r w:rsidR="001D5EEB" w:rsidRPr="00D527DE">
        <w:rPr>
          <w:lang w:val="en-CA" w:eastAsia="ja-JP"/>
        </w:rPr>
        <w:t>[currentIndex];</w:t>
      </w:r>
    </w:p>
    <w:p w14:paraId="00BC2A43" w14:textId="06885F4A" w:rsidR="001D5EEB" w:rsidRPr="00D527DE" w:rsidRDefault="003D5C74" w:rsidP="001D5EEB">
      <w:pPr>
        <w:rPr>
          <w:lang w:val="en-CA" w:eastAsia="ja-JP"/>
        </w:rPr>
      </w:pPr>
      <w:r w:rsidRPr="00D527DE">
        <w:rPr>
          <w:lang w:val="en-CA" w:eastAsia="ja-JP"/>
        </w:rPr>
        <w:tab/>
      </w:r>
      <w:r w:rsidR="001D5EEB" w:rsidRPr="00D527DE">
        <w:rPr>
          <w:lang w:val="en-CA" w:eastAsia="ja-JP"/>
        </w:rPr>
        <w:tab/>
        <w:t xml:space="preserve">while (j &lt; nonAssignedPointCount &amp;&amp; </w:t>
      </w:r>
    </w:p>
    <w:p w14:paraId="6CFFCEAC" w14:textId="040BD96F" w:rsidR="00121DEE" w:rsidRDefault="001D5EEB" w:rsidP="001D5EEB">
      <w:pPr>
        <w:rPr>
          <w:lang w:val="en-CA" w:eastAsia="ja-JP"/>
        </w:rPr>
      </w:pPr>
      <w:r w:rsidRPr="00D527DE">
        <w:rPr>
          <w:lang w:val="en-CA" w:eastAsia="ja-JP"/>
        </w:rPr>
        <w:tab/>
      </w:r>
      <w:r w:rsidR="003D5C74" w:rsidRPr="00D527DE">
        <w:rPr>
          <w:lang w:val="en-CA" w:eastAsia="ja-JP"/>
        </w:rPr>
        <w:tab/>
      </w:r>
      <w:r w:rsidRPr="00D527DE">
        <w:rPr>
          <w:lang w:val="en-CA" w:eastAsia="ja-JP"/>
        </w:rPr>
        <w:tab/>
      </w:r>
      <w:r w:rsidR="002600C3" w:rsidRPr="00D527DE">
        <w:rPr>
          <w:lang w:val="en-CA" w:eastAsia="ja-JP"/>
        </w:rPr>
        <w:t xml:space="preserve">currentMortonCode </w:t>
      </w:r>
      <w:r w:rsidRPr="00D527DE">
        <w:rPr>
          <w:lang w:val="en-CA" w:eastAsia="ja-JP"/>
        </w:rPr>
        <w:t>&gt;= Mcode</w:t>
      </w:r>
      <w:r w:rsidRPr="00D527DE">
        <w:rPr>
          <w:szCs w:val="24"/>
          <w:lang w:val="en-CA" w:eastAsia="ja-JP"/>
        </w:rPr>
        <w:t>Unsorted</w:t>
      </w:r>
      <w:r w:rsidRPr="00D527DE">
        <w:rPr>
          <w:lang w:val="en-CA" w:eastAsia="ja-JP"/>
        </w:rPr>
        <w:t>[nonAssignedPointIndexes[j])</w:t>
      </w:r>
    </w:p>
    <w:p w14:paraId="4DAE05F6" w14:textId="55A13570" w:rsidR="001D5EEB" w:rsidRPr="00D527DE" w:rsidRDefault="00121DEE" w:rsidP="001D5EEB">
      <w:pPr>
        <w:rPr>
          <w:lang w:val="en-CA" w:eastAsia="ja-JP"/>
        </w:rPr>
      </w:pPr>
      <w:r>
        <w:rPr>
          <w:lang w:val="en-CA" w:eastAsia="ja-JP"/>
        </w:rPr>
        <w:tab/>
      </w:r>
      <w:r>
        <w:rPr>
          <w:lang w:val="en-CA" w:eastAsia="ja-JP"/>
        </w:rPr>
        <w:tab/>
      </w:r>
      <w:r>
        <w:rPr>
          <w:lang w:val="en-CA" w:eastAsia="ja-JP"/>
        </w:rPr>
        <w:tab/>
      </w:r>
      <w:r w:rsidR="001D5EEB" w:rsidRPr="00D527DE">
        <w:rPr>
          <w:lang w:val="en-CA" w:eastAsia="ja-JP"/>
        </w:rPr>
        <w:t>j</w:t>
      </w:r>
      <w:r>
        <w:rPr>
          <w:lang w:val="en-CA" w:eastAsia="ja-JP"/>
        </w:rPr>
        <w:t>++</w:t>
      </w:r>
      <w:r w:rsidR="001D5EEB" w:rsidRPr="00D527DE">
        <w:rPr>
          <w:lang w:val="en-CA" w:eastAsia="ja-JP"/>
        </w:rPr>
        <w:t>;</w:t>
      </w:r>
    </w:p>
    <w:p w14:paraId="28277BFF" w14:textId="29022A57" w:rsidR="001D5EEB" w:rsidRPr="00D527DE" w:rsidRDefault="003D5C74" w:rsidP="001D5EEB">
      <w:pPr>
        <w:rPr>
          <w:lang w:val="en-US" w:eastAsia="ja-JP"/>
        </w:rPr>
      </w:pPr>
      <w:r w:rsidRPr="00D527DE">
        <w:rPr>
          <w:lang w:val="en-US" w:eastAsia="ja-JP"/>
        </w:rPr>
        <w:tab/>
      </w:r>
      <w:r w:rsidR="001D5EEB" w:rsidRPr="00D527DE">
        <w:rPr>
          <w:lang w:val="en-US" w:eastAsia="ja-JP"/>
        </w:rPr>
        <w:tab/>
        <w:t>}</w:t>
      </w:r>
    </w:p>
    <w:p w14:paraId="3E7D8176" w14:textId="1FC6B41E" w:rsidR="00825464" w:rsidRPr="00D527DE" w:rsidRDefault="00825464" w:rsidP="001D5EEB">
      <w:pPr>
        <w:rPr>
          <w:lang w:val="en-US" w:eastAsia="ja-JP"/>
        </w:rPr>
      </w:pPr>
      <w:r w:rsidRPr="00D527DE">
        <w:rPr>
          <w:lang w:val="en-US" w:eastAsia="ja-JP"/>
        </w:rPr>
        <w:tab/>
      </w:r>
      <w:r w:rsidRPr="00D527DE">
        <w:rPr>
          <w:lang w:val="en-US" w:eastAsia="ja-JP"/>
        </w:rPr>
        <w:tab/>
        <w:t>j = min(</w:t>
      </w:r>
      <w:r w:rsidRPr="00D527DE">
        <w:rPr>
          <w:lang w:val="en-CA" w:eastAsia="ja-JP"/>
        </w:rPr>
        <w:t xml:space="preserve">nonAssignedPointCount </w:t>
      </w:r>
      <w:r w:rsidR="004C0821" w:rsidRPr="00D527DE">
        <w:rPr>
          <w:lang w:val="en-US" w:eastAsia="ja-JP"/>
        </w:rPr>
        <w:t>−</w:t>
      </w:r>
      <w:r w:rsidRPr="00D527DE">
        <w:rPr>
          <w:lang w:val="en-US" w:eastAsia="ja-JP"/>
        </w:rPr>
        <w:t xml:space="preserve"> 1, j);</w:t>
      </w:r>
    </w:p>
    <w:p w14:paraId="3CB0C729" w14:textId="24F89B65" w:rsidR="00825464" w:rsidRPr="00D527DE" w:rsidRDefault="00825464" w:rsidP="00825464">
      <w:pPr>
        <w:rPr>
          <w:lang w:val="en-US" w:eastAsia="ja-JP"/>
        </w:rPr>
      </w:pPr>
      <w:r w:rsidRPr="00D527DE">
        <w:rPr>
          <w:lang w:val="en-US" w:eastAsia="ja-JP"/>
        </w:rPr>
        <w:tab/>
      </w:r>
      <w:r w:rsidRPr="00D527DE">
        <w:rPr>
          <w:lang w:val="en-US" w:eastAsia="ja-JP"/>
        </w:rPr>
        <w:tab/>
        <w:t xml:space="preserve">j0 = max(0, j </w:t>
      </w:r>
      <w:r w:rsidR="004C0821" w:rsidRPr="00D527DE">
        <w:rPr>
          <w:lang w:val="en-US" w:eastAsia="ja-JP"/>
        </w:rPr>
        <w:t>−</w:t>
      </w:r>
      <w:r w:rsidRPr="00D527DE">
        <w:rPr>
          <w:lang w:val="en-US" w:eastAsia="ja-JP"/>
        </w:rPr>
        <w:t xml:space="preserve"> searchRange);</w:t>
      </w:r>
    </w:p>
    <w:p w14:paraId="0F2A6107" w14:textId="47D67023" w:rsidR="00825464" w:rsidRPr="00D527DE" w:rsidRDefault="00825464" w:rsidP="00825464">
      <w:pPr>
        <w:rPr>
          <w:lang w:val="en-US" w:eastAsia="ja-JP"/>
        </w:rPr>
      </w:pPr>
      <w:r w:rsidRPr="00D527DE">
        <w:rPr>
          <w:lang w:val="en-US" w:eastAsia="ja-JP"/>
        </w:rPr>
        <w:tab/>
      </w:r>
      <w:r w:rsidRPr="00D527DE">
        <w:rPr>
          <w:lang w:val="en-US" w:eastAsia="ja-JP"/>
        </w:rPr>
        <w:tab/>
        <w:t>j1 = min(</w:t>
      </w:r>
      <w:r w:rsidRPr="00D527DE">
        <w:rPr>
          <w:lang w:val="en-CA" w:eastAsia="ja-JP"/>
        </w:rPr>
        <w:t>nonAssignedPointCount</w:t>
      </w:r>
      <w:r w:rsidRPr="00D527DE">
        <w:rPr>
          <w:lang w:val="en-US" w:eastAsia="ja-JP"/>
        </w:rPr>
        <w:t>, j + searchRange + 1);</w:t>
      </w:r>
    </w:p>
    <w:p w14:paraId="18BF6677" w14:textId="706E49E1" w:rsidR="00083157" w:rsidRPr="00D527DE" w:rsidRDefault="00083157" w:rsidP="00825464">
      <w:pPr>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w:t>
      </w:r>
      <w:r w:rsidRPr="00D527DE">
        <w:rPr>
          <w:lang w:val="en-CA" w:eastAsia="ja-JP"/>
        </w:rPr>
        <w:t>[ currentIndex ] = 0;</w:t>
      </w:r>
    </w:p>
    <w:p w14:paraId="7137D3A2" w14:textId="362505BC" w:rsidR="00825464" w:rsidRDefault="00825464" w:rsidP="00825464">
      <w:pPr>
        <w:rPr>
          <w:ins w:id="4377" w:author="Sugio Toshiyasu" w:date="2019-08-22T19:54:00Z"/>
          <w:lang w:val="en-US" w:eastAsia="ja-JP"/>
        </w:rPr>
      </w:pPr>
      <w:r w:rsidRPr="00D527DE">
        <w:rPr>
          <w:lang w:val="en-US" w:eastAsia="ja-JP"/>
        </w:rPr>
        <w:tab/>
      </w:r>
      <w:r w:rsidRPr="00D527DE">
        <w:rPr>
          <w:lang w:val="en-US" w:eastAsia="ja-JP"/>
        </w:rPr>
        <w:tab/>
        <w:t>k = 0;</w:t>
      </w:r>
    </w:p>
    <w:p w14:paraId="4559DF61" w14:textId="22044041" w:rsidR="00745EEE" w:rsidRPr="00D527DE" w:rsidDel="001364CC" w:rsidRDefault="00745EEE" w:rsidP="00825464">
      <w:pPr>
        <w:rPr>
          <w:del w:id="4378" w:author="Sugio Toshiyasu" w:date="2019-08-22T20:01:00Z"/>
          <w:lang w:val="en-US"/>
          <w:rPrChange w:id="4379" w:author="Nakagami, Ohji (SONY)" w:date="2019-09-25T08:47:00Z">
            <w:rPr>
              <w:del w:id="4380" w:author="Sugio Toshiyasu" w:date="2019-08-22T20:01:00Z"/>
              <w:lang w:val="en-CA"/>
            </w:rPr>
          </w:rPrChange>
        </w:rPr>
      </w:pPr>
      <w:ins w:id="4381" w:author="Sugio Toshiyasu" w:date="2019-08-22T19:54:00Z">
        <w:r>
          <w:rPr>
            <w:lang w:val="en-US" w:eastAsia="ja-JP"/>
          </w:rPr>
          <w:tab/>
        </w:r>
        <w:r>
          <w:rPr>
            <w:lang w:val="en-US" w:eastAsia="ja-JP"/>
          </w:rPr>
          <w:tab/>
        </w:r>
        <w:r w:rsidRPr="00745EEE">
          <w:rPr>
            <w:lang w:val="en-US" w:eastAsia="ja-JP"/>
          </w:rPr>
          <w:t>for ( k = j0; k &lt; j1 ; k++) {</w:t>
        </w:r>
      </w:ins>
      <w:moveFromRangeStart w:id="4382" w:author="Nakagami, Ohji (SONY)" w:date="2019-09-25T08:47:00Z" w:name="move20293638"/>
      <w:moveFrom w:id="4383" w:author="Nakagami, Ohji (SONY)" w:date="2019-09-25T08:47:00Z">
        <w:r w:rsidR="00825464" w:rsidRPr="00D527DE">
          <w:rPr>
            <w:lang w:val="en-US" w:eastAsia="ja-JP"/>
          </w:rPr>
          <w:tab/>
        </w:r>
        <w:r w:rsidR="00825464" w:rsidRPr="00D527DE">
          <w:rPr>
            <w:lang w:val="en-US" w:eastAsia="ja-JP"/>
          </w:rPr>
          <w:tab/>
        </w:r>
        <w:r w:rsidR="00825464" w:rsidRPr="00D527DE">
          <w:rPr>
            <w:lang w:val="en-US" w:eastAsia="ja-JP"/>
          </w:rPr>
          <w:tab/>
          <w:t>n</w:t>
        </w:r>
        <w:r w:rsidR="000E1EA8" w:rsidRPr="00D527DE">
          <w:rPr>
            <w:lang w:val="en-US" w:eastAsia="ja-JP"/>
          </w:rPr>
          <w:t>eighbour</w:t>
        </w:r>
        <w:r w:rsidR="00825464" w:rsidRPr="00D527DE">
          <w:rPr>
            <w:lang w:val="en-US" w:eastAsia="ja-JP"/>
          </w:rPr>
          <w:t xml:space="preserve">Index = </w:t>
        </w:r>
        <w:r w:rsidR="00FE7F1A" w:rsidRPr="00D527DE">
          <w:t>nonAssignedPointIndex</w:t>
        </w:r>
        <w:r w:rsidR="00825464" w:rsidRPr="00D527DE">
          <w:rPr>
            <w:lang w:val="en-CA" w:eastAsia="ja-JP"/>
          </w:rPr>
          <w:t>[k];</w:t>
        </w:r>
      </w:moveFrom>
      <w:moveFromRangeEnd w:id="4382"/>
    </w:p>
    <w:p w14:paraId="0898D046" w14:textId="62132FF5" w:rsidR="00825464" w:rsidRPr="00D527DE" w:rsidRDefault="00825464">
      <w:pPr>
        <w:rPr>
          <w:del w:id="4384" w:author="Nakagami, Ohji (SONY)" w:date="2019-09-24T09:25:00Z"/>
          <w:lang w:val="en-US" w:eastAsia="ja-JP"/>
        </w:rPr>
      </w:pPr>
      <w:del w:id="4385" w:author="Sugio Toshiyasu" w:date="2019-08-22T20:01:00Z">
        <w:r w:rsidRPr="00D527DE" w:rsidDel="001364CC">
          <w:rPr>
            <w:lang w:val="en-US" w:eastAsia="ja-JP"/>
          </w:rPr>
          <w:tab/>
        </w:r>
        <w:r w:rsidRPr="00D527DE" w:rsidDel="001364CC">
          <w:rPr>
            <w:lang w:val="en-US" w:eastAsia="ja-JP"/>
          </w:rPr>
          <w:tab/>
        </w:r>
      </w:del>
      <w:del w:id="4386" w:author="Sugio Toshiyasu" w:date="2019-08-22T19:54:00Z">
        <w:r w:rsidRPr="00D527DE" w:rsidDel="00745EEE">
          <w:rPr>
            <w:lang w:val="en-US" w:eastAsia="ja-JP"/>
          </w:rPr>
          <w:delText>while ( (j+k &lt; j1) || (j</w:delText>
        </w:r>
        <w:r w:rsidR="004C0821" w:rsidRPr="00D527DE" w:rsidDel="00745EEE">
          <w:rPr>
            <w:lang w:val="en-US" w:eastAsia="ja-JP"/>
          </w:rPr>
          <w:delText>−</w:delText>
        </w:r>
        <w:r w:rsidRPr="00D527DE" w:rsidDel="00745EEE">
          <w:rPr>
            <w:lang w:val="en-US" w:eastAsia="ja-JP"/>
          </w:rPr>
          <w:delText>k &gt;= j0)) {</w:delText>
        </w:r>
      </w:del>
    </w:p>
    <w:p w14:paraId="20211051" w14:textId="129C2910" w:rsidR="00825464" w:rsidRPr="00D527DE" w:rsidRDefault="00825464" w:rsidP="00825464">
      <w:pPr>
        <w:rPr>
          <w:del w:id="4387" w:author="David Flynn" w:date="2019-09-25T08:47:00Z"/>
          <w:lang w:val="en-CA" w:eastAsia="ja-JP"/>
        </w:rPr>
      </w:pPr>
      <w:moveToRangeStart w:id="4388" w:author="Nakagami, Ohji (SONY)" w:date="2019-09-25T08:47:00Z" w:name="move20293638"/>
      <w:moveTo w:id="4389" w:author="Nakagami, Ohji (SONY)" w:date="2019-09-25T08:47:00Z">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00FE7F1A" w:rsidRPr="00D527DE">
          <w:t>nonAssignedPointIndex</w:t>
        </w:r>
        <w:r w:rsidRPr="00D527DE">
          <w:rPr>
            <w:lang w:val="en-CA" w:eastAsia="ja-JP"/>
          </w:rPr>
          <w:t>[k];</w:t>
        </w:r>
      </w:moveTo>
      <w:moveToRangeEnd w:id="4388"/>
    </w:p>
    <w:p w14:paraId="6B95EAA9" w14:textId="2DF12E9D" w:rsidR="00825464" w:rsidRPr="00D527DE" w:rsidRDefault="00825464" w:rsidP="00825464">
      <w:pPr>
        <w:rPr>
          <w:lang w:val="en-CA"/>
        </w:rPr>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3E3D4F4B" w14:textId="189601F9" w:rsidR="00825464" w:rsidRPr="00D527DE" w:rsidRDefault="00825464" w:rsidP="00825464">
      <w:pPr>
        <w:rPr>
          <w:lang w:val="en-CA" w:eastAsia="ja-JP"/>
        </w:rPr>
      </w:pPr>
      <w:r w:rsidRPr="00D527DE">
        <w:rPr>
          <w:lang w:val="en-CA"/>
        </w:rPr>
        <w:tab/>
      </w:r>
      <w:r w:rsidRPr="00D527DE">
        <w:rPr>
          <w:lang w:val="en-CA"/>
        </w:rPr>
        <w:tab/>
      </w:r>
      <w:r w:rsidRPr="00D527DE">
        <w:rPr>
          <w:lang w:val="en-CA"/>
        </w:rPr>
        <w:tab/>
      </w:r>
      <w:r w:rsidRPr="00D527DE">
        <w:rPr>
          <w:lang w:val="en-CA" w:eastAsia="ja-JP"/>
        </w:rPr>
        <w:t>d2 = (currentPos[0] – n</w:t>
      </w:r>
      <w:r w:rsidR="000E1EA8" w:rsidRPr="00D527DE">
        <w:rPr>
          <w:lang w:val="en-CA" w:eastAsia="ja-JP"/>
        </w:rPr>
        <w:t>eighbour</w:t>
      </w:r>
      <w:r w:rsidRPr="00D527DE">
        <w:rPr>
          <w:lang w:val="en-CA" w:eastAsia="ja-JP"/>
        </w:rPr>
        <w:t>Pos[ 0 ])</w:t>
      </w:r>
      <w:r w:rsidRPr="00D527DE">
        <w:rPr>
          <w:vertAlign w:val="superscript"/>
          <w:lang w:val="en-CA" w:eastAsia="ja-JP"/>
        </w:rPr>
        <w:t>2</w:t>
      </w:r>
      <w:r w:rsidRPr="00D527DE">
        <w:rPr>
          <w:lang w:val="en-CA" w:eastAsia="ja-JP"/>
        </w:rPr>
        <w:t xml:space="preserve"> + (currentPos[1] – neighbourPos[1])</w:t>
      </w:r>
      <w:r w:rsidRPr="00D527DE">
        <w:rPr>
          <w:vertAlign w:val="superscript"/>
          <w:lang w:val="en-CA" w:eastAsia="ja-JP"/>
        </w:rPr>
        <w:t xml:space="preserve"> 2</w:t>
      </w:r>
      <w:r w:rsidRPr="00D527DE">
        <w:rPr>
          <w:lang w:val="en-CA" w:eastAsia="ja-JP"/>
        </w:rPr>
        <w:t xml:space="preserve"> + </w:t>
      </w:r>
    </w:p>
    <w:p w14:paraId="1D88E51E" w14:textId="1D302A92" w:rsidR="00745EEE" w:rsidRPr="00745EEE" w:rsidRDefault="00825464" w:rsidP="00745EEE">
      <w:pPr>
        <w:rPr>
          <w:ins w:id="4390" w:author="Sugio Toshiyasu" w:date="2019-08-22T19:54: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(currentPos[2] – neighbourPos[2])</w:t>
      </w:r>
      <w:r w:rsidRPr="00D527DE">
        <w:rPr>
          <w:vertAlign w:val="superscript"/>
          <w:lang w:val="en-CA" w:eastAsia="ja-JP"/>
        </w:rPr>
        <w:t xml:space="preserve"> 2</w:t>
      </w:r>
      <w:r w:rsidRPr="00D527DE">
        <w:rPr>
          <w:lang w:val="en-CA" w:eastAsia="ja-JP"/>
        </w:rPr>
        <w:t>;</w:t>
      </w:r>
      <w:ins w:id="4391" w:author="Sugio Toshiyasu" w:date="2019-08-22T19:54:00Z">
        <w:r w:rsidR="00745EEE" w:rsidRPr="00745EEE">
          <w:t xml:space="preserve"> </w:t>
        </w:r>
      </w:ins>
    </w:p>
    <w:p w14:paraId="5117C537" w14:textId="27CA767C" w:rsidR="00825464" w:rsidRPr="00D527DE" w:rsidRDefault="00745EEE" w:rsidP="00745EEE">
      <w:pPr>
        <w:rPr>
          <w:lang w:val="en-CA" w:eastAsia="ja-JP"/>
        </w:rPr>
      </w:pPr>
      <w:ins w:id="4392" w:author="Sugio Toshiyasu" w:date="2019-08-22T19:54:00Z">
        <w:r w:rsidRPr="00745EEE">
          <w:rPr>
            <w:lang w:val="en-CA" w:eastAsia="ja-JP"/>
          </w:rPr>
          <w:tab/>
        </w:r>
        <w:r w:rsidRPr="00745EEE">
          <w:rPr>
            <w:lang w:val="en-CA" w:eastAsia="ja-JP"/>
          </w:rPr>
          <w:tab/>
        </w:r>
        <w:r w:rsidRPr="00745EEE">
          <w:rPr>
            <w:lang w:val="en-CA" w:eastAsia="ja-JP"/>
          </w:rPr>
          <w:tab/>
          <w:t>insertIndex = ( k − j &gt; 0 ) ? ( ( ( k – j ) &lt;&lt; 1 ) – 1 ) : ( ( j – k ) &lt;&lt; 1 );</w:t>
        </w:r>
      </w:ins>
    </w:p>
    <w:p w14:paraId="5649E4C5" w14:textId="4DD66521" w:rsidR="00825464" w:rsidRPr="00D527DE" w:rsidRDefault="00363A1C" w:rsidP="00825464">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12BA37DC" w14:textId="34F27B41" w:rsidR="00363A1C" w:rsidRPr="00D527DE" w:rsidRDefault="00363A1C" w:rsidP="00825464">
      <w:pPr>
        <w:rPr>
          <w:lang w:val="en-CA" w:eastAsia="ja-JP"/>
        </w:rPr>
      </w:pPr>
      <w:r w:rsidRPr="00D527DE">
        <w:tab/>
      </w:r>
      <w:r w:rsidRPr="00D527DE">
        <w:tab/>
      </w:r>
      <w:r w:rsidRPr="00D527DE">
        <w:tab/>
      </w:r>
      <w:r w:rsidRPr="00D527DE">
        <w:tab/>
      </w:r>
      <w:r w:rsidR="000A7BA1" w:rsidRPr="00D527DE">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5E30A018" w14:textId="28C663A0" w:rsidR="004C1965" w:rsidRPr="00D527DE" w:rsidRDefault="004C1965"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000C0C44" w:rsidRPr="00D527DE">
        <w:rPr>
          <w:lang w:val="en-US" w:eastAsia="ja-JP"/>
        </w:rPr>
        <w:t>n</w:t>
      </w:r>
      <w:r w:rsidR="000E1EA8" w:rsidRPr="00D527DE">
        <w:rPr>
          <w:lang w:val="en-US" w:eastAsia="ja-JP"/>
        </w:rPr>
        <w:t>eighbour</w:t>
      </w:r>
      <w:r w:rsidR="000C0C44" w:rsidRPr="00D527DE">
        <w:rPr>
          <w:lang w:val="en-US" w:eastAsia="ja-JP"/>
        </w:rPr>
        <w:t>Index</w:t>
      </w:r>
      <w:r w:rsidRPr="00D527DE">
        <w:rPr>
          <w:lang w:val="en-CA" w:eastAsia="ja-JP"/>
        </w:rPr>
        <w:t>;</w:t>
      </w:r>
    </w:p>
    <w:p w14:paraId="6EC245AD" w14:textId="1A537315" w:rsidR="00745EEE" w:rsidRPr="00745EEE" w:rsidRDefault="00363A1C" w:rsidP="00745EEE">
      <w:pPr>
        <w:rPr>
          <w:ins w:id="4393" w:author="Sugio Toshiyasu" w:date="2019-08-22T19:54: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A7BA1" w:rsidRPr="00D527DE">
        <w:rPr>
          <w:lang w:val="en-CA"/>
        </w:rPr>
        <w:t>n</w:t>
      </w:r>
      <w:r w:rsidR="000E1EA8" w:rsidRPr="00D527DE">
        <w:rPr>
          <w:lang w:val="en-CA"/>
        </w:rPr>
        <w:t>eighbour</w:t>
      </w:r>
      <w:r w:rsidR="000A7BA1" w:rsidRPr="00D527DE">
        <w:rPr>
          <w:lang w:val="en-CA"/>
        </w:rPr>
        <w:t>sDistance2</w:t>
      </w:r>
      <w:r w:rsidR="000A7BA1" w:rsidRPr="00D527DE">
        <w:rPr>
          <w:lang w:val="en-CA" w:eastAsia="ja-JP"/>
        </w:rPr>
        <w:t>[ currentIndex ]</w:t>
      </w:r>
      <w:r w:rsidR="005C44E9" w:rsidRPr="00D527DE">
        <w:rPr>
          <w:lang w:val="en-CA" w:eastAsia="ja-JP"/>
        </w:rPr>
        <w:t>[</w:t>
      </w:r>
      <w:r w:rsidR="004C1965" w:rsidRPr="00D527DE">
        <w:rPr>
          <w:lang w:val="en-CA" w:eastAsia="ja-JP"/>
        </w:rPr>
        <w:t> </w:t>
      </w:r>
      <w:r w:rsidR="005C44E9" w:rsidRPr="00D527DE">
        <w:rPr>
          <w:lang w:val="en-CA" w:eastAsia="ja-JP"/>
        </w:rPr>
        <w:t>p</w:t>
      </w:r>
      <w:r w:rsidR="004C1965" w:rsidRPr="00D527DE">
        <w:rPr>
          <w:lang w:val="en-CA" w:eastAsia="ja-JP"/>
        </w:rPr>
        <w:t> </w:t>
      </w:r>
      <w:r w:rsidR="005C44E9" w:rsidRPr="00D527DE">
        <w:rPr>
          <w:lang w:val="en-CA" w:eastAsia="ja-JP"/>
        </w:rPr>
        <w:t>] = d2;</w:t>
      </w:r>
      <w:ins w:id="4394" w:author="Sugio Toshiyasu" w:date="2019-08-22T19:54:00Z">
        <w:r w:rsidR="00745EEE" w:rsidRPr="00745EEE">
          <w:t xml:space="preserve"> </w:t>
        </w:r>
      </w:ins>
    </w:p>
    <w:p w14:paraId="1AD84CAD" w14:textId="2DF7E686" w:rsidR="00363A1C" w:rsidRPr="00D527DE" w:rsidRDefault="00745EEE" w:rsidP="00745EEE">
      <w:pPr>
        <w:rPr>
          <w:lang w:val="en-CA" w:eastAsia="ja-JP"/>
        </w:rPr>
      </w:pPr>
      <w:ins w:id="4395" w:author="Sugio Toshiyasu" w:date="2019-08-22T19:54:00Z">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ins>
    </w:p>
    <w:p w14:paraId="4C626199" w14:textId="43D3D907" w:rsidR="000A7BA1" w:rsidRPr="00D527DE" w:rsidRDefault="000A7BA1" w:rsidP="00825464">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BA05206" w14:textId="3139B83C" w:rsidR="00206D68" w:rsidRPr="00D527DE" w:rsidRDefault="00206D68" w:rsidP="002A3269">
      <w:pPr>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2077739E" w14:textId="0E5DB5B5" w:rsidR="00206D68" w:rsidRPr="00D527DE" w:rsidRDefault="00206D68" w:rsidP="002A3269">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F4F3790" w14:textId="2AA206C4" w:rsidR="00745EEE" w:rsidRPr="00745EEE" w:rsidRDefault="00206D68" w:rsidP="00745EEE">
      <w:pPr>
        <w:rPr>
          <w:ins w:id="4396" w:author="Sugio Toshiyasu" w:date="2019-08-22T19:55: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ins w:id="4397" w:author="Sugio Toshiyasu" w:date="2019-08-22T19:55:00Z">
        <w:r w:rsidR="00745EEE" w:rsidRPr="00745EEE">
          <w:t xml:space="preserve"> </w:t>
        </w:r>
        <w:r w:rsidR="00745EEE" w:rsidRPr="00745EEE">
          <w:rPr>
            <w:lang w:val="en-CA" w:eastAsia="ja-JP"/>
          </w:rPr>
          <w:t>,</w:t>
        </w:r>
      </w:ins>
    </w:p>
    <w:p w14:paraId="6E0A83B1" w14:textId="3D135B4A" w:rsidR="00206D68" w:rsidRPr="00D527DE" w:rsidRDefault="00745EEE" w:rsidP="00745EEE">
      <w:pPr>
        <w:rPr>
          <w:lang w:val="en-US" w:eastAsia="ja-JP"/>
        </w:rPr>
      </w:pPr>
      <w:ins w:id="4398" w:author="Sugio Toshiyasu" w:date="2019-08-22T19:55:00Z">
        <w:r w:rsidRPr="00745EEE">
          <w:rPr>
            <w:lang w:val="en-CA" w:eastAsia="ja-JP"/>
          </w:rPr>
          <w:lastRenderedPageBreak/>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ins>
      <w:r w:rsidR="00206D68" w:rsidRPr="00D527DE">
        <w:rPr>
          <w:lang w:val="en-CA" w:eastAsia="ja-JP"/>
        </w:rPr>
        <w:t>);</w:t>
      </w:r>
    </w:p>
    <w:p w14:paraId="1E523221" w14:textId="439D14A8" w:rsidR="004C1965" w:rsidRPr="00D527DE" w:rsidRDefault="00363A1C" w:rsidP="00825464">
      <w:pPr>
        <w:rPr>
          <w:lang w:val="en-CA" w:eastAsia="ja-JP"/>
        </w:rPr>
      </w:pPr>
      <w:r w:rsidRPr="00D527DE">
        <w:tab/>
      </w:r>
      <w:r w:rsidRPr="00D527DE">
        <w:tab/>
      </w:r>
      <w:r w:rsidRPr="00D527DE">
        <w:tab/>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ins w:id="4399" w:author="Sugio Toshiyasu" w:date="2019-08-22T19:55:00Z">
        <w:r w:rsidR="00745EEE" w:rsidRPr="00745EEE">
          <w:rPr>
            <w:lang w:val="en-CA"/>
          </w:rPr>
          <w:t xml:space="preserve">[ currentIndex ] </w:t>
        </w:r>
      </w:ins>
      <w:r w:rsidR="00094CC4" w:rsidRPr="00D527DE">
        <w:rPr>
          <w:lang w:val="en-CA" w:eastAsia="ja-JP"/>
        </w:rPr>
        <w:t>[ </w:t>
      </w:r>
      <w:r w:rsidR="00206D68" w:rsidRPr="00D527DE">
        <w:t>numPredNearestNeighbours</w:t>
      </w:r>
      <w:r w:rsidR="004C0821" w:rsidRPr="00D527DE">
        <w:t>−</w:t>
      </w:r>
      <w:r w:rsidR="00206D68" w:rsidRPr="00D527DE">
        <w:t>1</w:t>
      </w:r>
      <w:ins w:id="4400" w:author="David Flynn" w:date="2019-09-25T08:47:00Z">
        <w:r w:rsidR="00094CC4" w:rsidRPr="00D527DE">
          <w:rPr>
            <w:lang w:val="en-CA" w:eastAsia="ja-JP"/>
          </w:rPr>
          <w:t>)</w:t>
        </w:r>
      </w:ins>
      <w:del w:id="4401" w:author="Nakagami, Ohji (SONY)" w:date="2019-09-24T09:25:00Z">
        <w:r w:rsidR="00094CC4" w:rsidRPr="00D527DE">
          <w:rPr>
            <w:lang w:val="en-CA" w:eastAsia="ja-JP"/>
          </w:rPr>
          <w:delText>]</w:delText>
        </w:r>
      </w:del>
      <w:del w:id="4402" w:author="Sugio Toshiyasu" w:date="2019-08-22T19:55:00Z">
        <w:r w:rsidR="00094CC4" w:rsidRPr="00D527DE" w:rsidDel="00745EEE">
          <w:rPr>
            <w:lang w:val="en-CA" w:eastAsia="ja-JP"/>
          </w:rPr>
          <w:delText>[ p ]</w:delText>
        </w:r>
      </w:del>
      <w:del w:id="4403" w:author="David Flynn" w:date="2019-09-25T08:47:00Z">
        <w:r w:rsidR="00094CC4" w:rsidRPr="00D527DE">
          <w:rPr>
            <w:lang w:val="en-CA" w:eastAsia="ja-JP"/>
          </w:rPr>
          <w:delText>)</w:delText>
        </w:r>
      </w:del>
      <w:r w:rsidR="00094CC4" w:rsidRPr="00D527DE">
        <w:rPr>
          <w:lang w:val="en-CA" w:eastAsia="ja-JP"/>
        </w:rPr>
        <w:t xml:space="preserve"> {</w:t>
      </w:r>
    </w:p>
    <w:p w14:paraId="0CE4B8A1" w14:textId="418F164B" w:rsidR="00094CC4" w:rsidRPr="00D527DE" w:rsidRDefault="00094CC4"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C0C44" w:rsidRPr="00D527DE">
        <w:rPr>
          <w:lang w:val="en-CA"/>
        </w:rPr>
        <w:t>n</w:t>
      </w:r>
      <w:r w:rsidR="000E1EA8" w:rsidRPr="00D527DE">
        <w:rPr>
          <w:lang w:val="en-CA"/>
        </w:rPr>
        <w:t>eighbour</w:t>
      </w:r>
      <w:r w:rsidR="000C0C44" w:rsidRPr="00D527DE">
        <w:rPr>
          <w:lang w:val="en-CA"/>
        </w:rPr>
        <w:t>s</w:t>
      </w:r>
      <w:ins w:id="4404" w:author="Sugio Toshiyasu" w:date="2019-08-22T19:55:00Z">
        <w:r w:rsidR="00745EEE" w:rsidRPr="00745EEE">
          <w:rPr>
            <w:lang w:val="en-CA"/>
          </w:rPr>
          <w:t xml:space="preserve">[ currentIndex ] </w:t>
        </w:r>
      </w:ins>
      <w:r w:rsidR="000C0C44" w:rsidRPr="00D527DE">
        <w:rPr>
          <w:lang w:val="en-CA" w:eastAsia="ja-JP"/>
        </w:rPr>
        <w:t>[ </w:t>
      </w:r>
      <w:r w:rsidR="00206D68" w:rsidRPr="00D527DE">
        <w:t>numPredNearestNeighbours</w:t>
      </w:r>
      <w:r w:rsidR="004C0821" w:rsidRPr="00D527DE">
        <w:t>−</w:t>
      </w:r>
      <w:r w:rsidR="00206D68" w:rsidRPr="00D527DE">
        <w:t>1</w:t>
      </w:r>
      <w:del w:id="4405" w:author="Nakagami, Ohji (SONY)" w:date="2019-09-24T09:25:00Z">
        <w:r w:rsidR="000C0C44" w:rsidRPr="00D527DE">
          <w:rPr>
            <w:lang w:val="en-CA" w:eastAsia="ja-JP"/>
          </w:rPr>
          <w:delText>]</w:delText>
        </w:r>
      </w:del>
      <w:del w:id="4406" w:author="Sugio Toshiyasu" w:date="2019-08-22T19:55:00Z">
        <w:r w:rsidR="000C0C44" w:rsidRPr="00D527DE" w:rsidDel="00745EEE">
          <w:rPr>
            <w:lang w:val="en-CA" w:eastAsia="ja-JP"/>
          </w:rPr>
          <w:delText>[ p ]</w:delText>
        </w:r>
      </w:del>
      <w:r w:rsidR="000C0C44"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r w:rsidR="000C0C44" w:rsidRPr="00D527DE">
        <w:rPr>
          <w:lang w:val="en-CA" w:eastAsia="ja-JP"/>
        </w:rPr>
        <w:t>;</w:t>
      </w:r>
    </w:p>
    <w:p w14:paraId="447C114F" w14:textId="29D98CB0" w:rsidR="00745EEE" w:rsidRPr="00745EEE" w:rsidRDefault="000C0C44" w:rsidP="00745EEE">
      <w:pPr>
        <w:rPr>
          <w:ins w:id="4407" w:author="Sugio Toshiyasu" w:date="2019-08-22T19:56: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ins w:id="4408" w:author="Sugio Toshiyasu" w:date="2019-08-22T19:56:00Z">
        <w:r w:rsidR="00745EEE" w:rsidRPr="00745EEE">
          <w:rPr>
            <w:lang w:val="en-CA"/>
          </w:rPr>
          <w:t xml:space="preserve">[ currentIndex ] </w:t>
        </w:r>
      </w:ins>
      <w:r w:rsidRPr="00D527DE">
        <w:rPr>
          <w:lang w:val="en-CA" w:eastAsia="ja-JP"/>
        </w:rPr>
        <w:t>[ </w:t>
      </w:r>
      <w:r w:rsidR="00206D68" w:rsidRPr="00D527DE">
        <w:t>numPredNearestNeighbours</w:t>
      </w:r>
      <w:r w:rsidR="004C0821" w:rsidRPr="00D527DE">
        <w:t>−</w:t>
      </w:r>
      <w:r w:rsidR="00206D68" w:rsidRPr="00D527DE">
        <w:t>1</w:t>
      </w:r>
      <w:del w:id="4409" w:author="Nakagami, Ohji (SONY)" w:date="2019-09-24T09:25:00Z">
        <w:r w:rsidRPr="00D527DE">
          <w:rPr>
            <w:lang w:val="en-CA" w:eastAsia="ja-JP"/>
          </w:rPr>
          <w:delText>]</w:delText>
        </w:r>
      </w:del>
      <w:del w:id="4410" w:author="Sugio Toshiyasu" w:date="2019-08-22T19:56:00Z">
        <w:r w:rsidRPr="00D527DE" w:rsidDel="00745EEE">
          <w:rPr>
            <w:lang w:val="en-CA" w:eastAsia="ja-JP"/>
          </w:rPr>
          <w:delText>[ p ]</w:delText>
        </w:r>
      </w:del>
      <w:r w:rsidRPr="00D527DE">
        <w:rPr>
          <w:lang w:val="en-CA" w:eastAsia="ja-JP"/>
        </w:rPr>
        <w:t xml:space="preserve"> = d2;</w:t>
      </w:r>
      <w:ins w:id="4411" w:author="Sugio Toshiyasu" w:date="2019-08-22T19:56:00Z">
        <w:r w:rsidR="00745EEE" w:rsidRPr="00745EEE">
          <w:t xml:space="preserve"> </w:t>
        </w:r>
      </w:ins>
    </w:p>
    <w:p w14:paraId="00F41617" w14:textId="66B0DB4A" w:rsidR="000C0C44" w:rsidRPr="00D527DE" w:rsidRDefault="00745EEE" w:rsidP="00745EEE">
      <w:pPr>
        <w:rPr>
          <w:lang w:val="en-CA" w:eastAsia="ja-JP"/>
        </w:rPr>
      </w:pPr>
      <w:ins w:id="4412" w:author="Sugio Toshiyasu" w:date="2019-08-22T19:56:00Z">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ins>
    </w:p>
    <w:p w14:paraId="163ACE6A" w14:textId="0D248F45" w:rsidR="00206D68" w:rsidRPr="00D527DE" w:rsidRDefault="00206D68" w:rsidP="00206D68">
      <w:pPr>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690D6EAE" w14:textId="3BF291C6" w:rsidR="00206D68" w:rsidRPr="00D527DE" w:rsidRDefault="00206D68" w:rsidP="00206D68">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10A876B" w14:textId="1AEB15C7" w:rsidR="00745EEE" w:rsidRPr="00745EEE" w:rsidRDefault="00206D68" w:rsidP="00745EEE">
      <w:pPr>
        <w:rPr>
          <w:ins w:id="4413" w:author="Sugio Toshiyasu" w:date="2019-08-22T19:56: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ins w:id="4414" w:author="Sugio Toshiyasu" w:date="2019-08-22T19:56:00Z">
        <w:r w:rsidR="00745EEE" w:rsidRPr="00745EEE">
          <w:t xml:space="preserve"> </w:t>
        </w:r>
        <w:r w:rsidR="00745EEE" w:rsidRPr="00745EEE">
          <w:rPr>
            <w:lang w:val="en-CA" w:eastAsia="ja-JP"/>
          </w:rPr>
          <w:t>,</w:t>
        </w:r>
      </w:ins>
    </w:p>
    <w:p w14:paraId="44309116" w14:textId="5BF9D847" w:rsidR="00206D68" w:rsidRPr="00D527DE" w:rsidRDefault="00745EEE" w:rsidP="00745EEE">
      <w:pPr>
        <w:rPr>
          <w:lang w:val="en-US" w:eastAsia="ja-JP"/>
        </w:rPr>
      </w:pPr>
      <w:ins w:id="4415" w:author="Sugio Toshiyasu" w:date="2019-08-22T19:56:00Z">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ins>
      <w:r w:rsidR="00206D68" w:rsidRPr="00D527DE">
        <w:rPr>
          <w:lang w:val="en-CA" w:eastAsia="ja-JP"/>
        </w:rPr>
        <w:t>);</w:t>
      </w:r>
    </w:p>
    <w:p w14:paraId="6C622535" w14:textId="70B9CD9A" w:rsidR="004C1965" w:rsidRPr="00D527DE" w:rsidDel="001364CC" w:rsidRDefault="004C1965" w:rsidP="00825464">
      <w:pPr>
        <w:rPr>
          <w:del w:id="4416" w:author="Sugio Toshiyasu" w:date="2019-08-22T20:01:00Z"/>
          <w:rPrChange w:id="4417" w:author="Nakagami, Ohji (SONY)" w:date="2019-09-25T08:47:00Z">
            <w:rPr>
              <w:del w:id="4418" w:author="Sugio Toshiyasu" w:date="2019-08-22T20:01:00Z"/>
              <w:lang w:val="en-US"/>
            </w:rPr>
          </w:rPrChange>
        </w:rPr>
      </w:pPr>
      <w:r w:rsidRPr="00D527DE">
        <w:tab/>
      </w:r>
      <w:r w:rsidRPr="00D527DE">
        <w:tab/>
      </w:r>
      <w:r w:rsidRPr="00D527DE">
        <w:tab/>
        <w:t>}</w:t>
      </w:r>
      <w:del w:id="4419" w:author="Nakagami, Ohji (SONY)" w:date="2019-09-25T08:47:00Z">
        <w:r w:rsidR="00825464" w:rsidRPr="00D527DE">
          <w:rPr>
            <w:lang w:val="en-US" w:eastAsia="ja-JP"/>
          </w:rPr>
          <w:tab/>
        </w:r>
        <w:r w:rsidR="00825464" w:rsidRPr="00D527DE">
          <w:rPr>
            <w:lang w:val="en-US" w:eastAsia="ja-JP"/>
          </w:rPr>
          <w:tab/>
          <w:delText>}</w:delText>
        </w:r>
      </w:del>
    </w:p>
    <w:p w14:paraId="231183A2" w14:textId="0012FEC1" w:rsidR="005728E9" w:rsidRPr="00D527DE" w:rsidRDefault="005728E9">
      <w:pPr>
        <w:rPr>
          <w:del w:id="4420" w:author="Nakagami, Ohji (SONY)" w:date="2019-09-24T09:25:00Z"/>
        </w:rPr>
      </w:pPr>
      <w:del w:id="4421" w:author="Sugio Toshiyasu" w:date="2019-08-22T20:01:00Z">
        <w:r w:rsidRPr="00D527DE" w:rsidDel="001364CC">
          <w:tab/>
        </w:r>
        <w:r w:rsidRPr="00D527DE" w:rsidDel="001364CC">
          <w:tab/>
        </w:r>
        <w:r w:rsidRPr="00D527DE" w:rsidDel="001364CC">
          <w:tab/>
        </w:r>
      </w:del>
      <w:del w:id="4422" w:author="Sugio Toshiyasu" w:date="2019-08-22T19:56:00Z">
        <w:r w:rsidRPr="00D527DE" w:rsidDel="00745EEE">
          <w:delText>k</w:delText>
        </w:r>
        <w:r w:rsidR="00121DEE" w:rsidDel="00745EEE">
          <w:delText>++</w:delText>
        </w:r>
        <w:r w:rsidRPr="00D527DE" w:rsidDel="00745EEE">
          <w:delText>;</w:delText>
        </w:r>
      </w:del>
    </w:p>
    <w:p w14:paraId="69EEC210" w14:textId="0A57A6C9" w:rsidR="00825464" w:rsidRPr="00D527DE" w:rsidRDefault="00825464" w:rsidP="00825464">
      <w:pPr>
        <w:rPr>
          <w:del w:id="4423" w:author="David Flynn" w:date="2019-09-25T08:47:00Z"/>
          <w:lang w:val="en-US" w:eastAsia="ja-JP"/>
        </w:rPr>
      </w:pPr>
      <w:del w:id="4424" w:author="David Flynn" w:date="2019-09-25T08:47:00Z">
        <w:r w:rsidRPr="00D527DE">
          <w:rPr>
            <w:lang w:val="en-US" w:eastAsia="ja-JP"/>
          </w:rPr>
          <w:tab/>
        </w:r>
        <w:r w:rsidRPr="00D527DE">
          <w:rPr>
            <w:lang w:val="en-US" w:eastAsia="ja-JP"/>
          </w:rPr>
          <w:tab/>
          <w:delText>}</w:delText>
        </w:r>
      </w:del>
    </w:p>
    <w:p w14:paraId="69D8BB85" w14:textId="13AAD361" w:rsidR="003D5C74" w:rsidRPr="00D527DE" w:rsidRDefault="003D5C74" w:rsidP="00427928">
      <w:pPr>
        <w:rPr>
          <w:lang w:val="en-CA"/>
        </w:rPr>
      </w:pPr>
      <w:r w:rsidRPr="00D527DE">
        <w:rPr>
          <w:lang w:val="en-CA"/>
        </w:rPr>
        <w:tab/>
        <w:t>}</w:t>
      </w:r>
    </w:p>
    <w:p w14:paraId="303735BA" w14:textId="2CB5DA21" w:rsidR="00790F1C" w:rsidRPr="00D527DE" w:rsidDel="001364CC" w:rsidRDefault="00790F1C" w:rsidP="00790F1C">
      <w:pPr>
        <w:rPr>
          <w:del w:id="4425" w:author="Sugio Toshiyasu" w:date="2019-08-22T20:01:00Z"/>
          <w:lang w:val="en-US" w:eastAsia="ja-JP"/>
        </w:rPr>
      </w:pPr>
      <w:r w:rsidRPr="00D527DE">
        <w:rPr>
          <w:lang w:val="en-US" w:eastAsia="ja-JP"/>
        </w:rPr>
        <w:tab/>
        <w:t>if (</w:t>
      </w:r>
      <w:r w:rsidRPr="00D527DE">
        <w:rPr>
          <w:lang w:val="en-CA"/>
        </w:rPr>
        <w:t xml:space="preserve">currentLayer </w:t>
      </w:r>
      <w:r w:rsidRPr="00D527DE">
        <w:rPr>
          <w:lang w:val="en-US" w:eastAsia="ja-JP"/>
        </w:rPr>
        <w:t>&lt; liftingIntraLodPredictionNumLayers) {</w:t>
      </w:r>
      <w:moveFromRangeStart w:id="4426" w:author="Nakagami, Ohji (SONY)" w:date="2019-09-25T08:47:00Z" w:name="move20293639"/>
      <w:moveFrom w:id="4427" w:author="Nakagami, Ohji (SONY)" w:date="2019-09-25T08:47:00Z">
        <w:r w:rsidRPr="00D527DE">
          <w:rPr>
            <w:lang w:val="en-US" w:eastAsia="ja-JP"/>
          </w:rPr>
          <w:tab/>
        </w:r>
        <w:r w:rsidRPr="00D527DE">
          <w:rPr>
            <w:lang w:val="en-US" w:eastAsia="ja-JP"/>
          </w:rPr>
          <w:tab/>
          <w:t>j1 = min(endIndex, k + searchRange);</w:t>
        </w:r>
      </w:moveFrom>
      <w:moveFromRangeEnd w:id="4426"/>
    </w:p>
    <w:p w14:paraId="3C02F288" w14:textId="73C3EF40" w:rsidR="00790F1C" w:rsidRPr="00D527DE" w:rsidRDefault="00790F1C">
      <w:pPr>
        <w:rPr>
          <w:del w:id="4428" w:author="Nakagami, Ohji (SONY)" w:date="2019-09-24T09:25:00Z"/>
          <w:lang w:val="en-US" w:eastAsia="ja-JP"/>
        </w:rPr>
      </w:pPr>
      <w:del w:id="4429" w:author="Sugio Toshiyasu" w:date="2019-08-22T20:01:00Z">
        <w:r w:rsidRPr="00D527DE" w:rsidDel="001364CC">
          <w:rPr>
            <w:lang w:val="en-US" w:eastAsia="ja-JP"/>
          </w:rPr>
          <w:tab/>
        </w:r>
        <w:r w:rsidRPr="00D527DE" w:rsidDel="001364CC">
          <w:rPr>
            <w:lang w:val="en-US" w:eastAsia="ja-JP"/>
          </w:rPr>
          <w:tab/>
        </w:r>
      </w:del>
      <w:del w:id="4430" w:author="Sugio Toshiyasu" w:date="2019-08-22T19:56:00Z">
        <w:r w:rsidRPr="00D527DE" w:rsidDel="00745EEE">
          <w:rPr>
            <w:lang w:val="en-US" w:eastAsia="ja-JP"/>
          </w:rPr>
          <w:delText>k = i + 1</w:delText>
        </w:r>
      </w:del>
    </w:p>
    <w:p w14:paraId="581F1C8D" w14:textId="178AFF2C" w:rsidR="00790F1C" w:rsidRPr="00D527DE" w:rsidRDefault="00790F1C" w:rsidP="002A3269">
      <w:pPr>
        <w:rPr>
          <w:del w:id="4431" w:author="David Flynn" w:date="2019-09-25T08:47:00Z"/>
          <w:lang w:val="en-US" w:eastAsia="ja-JP"/>
        </w:rPr>
      </w:pPr>
      <w:moveToRangeStart w:id="4432" w:author="Nakagami, Ohji (SONY)" w:date="2019-09-25T08:47:00Z" w:name="move20293639"/>
      <w:moveTo w:id="4433" w:author="Nakagami, Ohji (SONY)" w:date="2019-09-25T08:47:00Z">
        <w:r w:rsidRPr="00D527DE">
          <w:rPr>
            <w:lang w:val="en-US" w:eastAsia="ja-JP"/>
          </w:rPr>
          <w:tab/>
        </w:r>
        <w:r w:rsidRPr="00D527DE">
          <w:rPr>
            <w:lang w:val="en-US" w:eastAsia="ja-JP"/>
          </w:rPr>
          <w:tab/>
          <w:t>j1 = min(endIndex, k + searchRange);</w:t>
        </w:r>
      </w:moveTo>
      <w:moveToRangeEnd w:id="4432"/>
    </w:p>
    <w:p w14:paraId="3C974290" w14:textId="13C5AFBD" w:rsidR="00790F1C" w:rsidRPr="00D527DE" w:rsidRDefault="00790F1C">
      <w:pPr>
        <w:rPr>
          <w:lang w:val="en-US" w:eastAsia="ja-JP"/>
        </w:rPr>
      </w:pPr>
      <w:r w:rsidRPr="00D527DE">
        <w:rPr>
          <w:lang w:val="en-US" w:eastAsia="ja-JP"/>
        </w:rPr>
        <w:tab/>
      </w:r>
      <w:r w:rsidRPr="00D527DE">
        <w:rPr>
          <w:lang w:val="en-US" w:eastAsia="ja-JP"/>
        </w:rPr>
        <w:tab/>
      </w:r>
      <w:ins w:id="4434" w:author="Sugio Toshiyasu" w:date="2019-08-22T19:57:00Z">
        <w:r w:rsidR="00745EEE" w:rsidRPr="00745EEE">
          <w:rPr>
            <w:lang w:val="en-US" w:eastAsia="ja-JP"/>
          </w:rPr>
          <w:t>for ( k = i + 1; k &lt; j1; k++) {</w:t>
        </w:r>
      </w:ins>
      <w:del w:id="4435" w:author="Sugio Toshiyasu" w:date="2019-08-22T19:57:00Z">
        <w:r w:rsidRPr="00D527DE" w:rsidDel="00745EEE">
          <w:rPr>
            <w:lang w:val="en-US" w:eastAsia="ja-JP"/>
          </w:rPr>
          <w:delText>while (k++ &lt; j1) {</w:delText>
        </w:r>
      </w:del>
    </w:p>
    <w:p w14:paraId="11E15306" w14:textId="1F85199C" w:rsidR="00790F1C" w:rsidRPr="00D527DE" w:rsidRDefault="00790F1C" w:rsidP="00790F1C">
      <w:pPr>
        <w:rPr>
          <w:lang w:val="en-CA" w:eastAsia="ja-JP"/>
        </w:rPr>
      </w:pPr>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Pr="00D527DE">
        <w:rPr>
          <w:lang w:val="en-CA" w:eastAsia="ja-JP"/>
        </w:rPr>
        <w:t>assignedPointIndex[k];</w:t>
      </w:r>
    </w:p>
    <w:p w14:paraId="0C3AD650" w14:textId="7FD89D68" w:rsidR="00790F1C" w:rsidRPr="00D527DE" w:rsidRDefault="00790F1C" w:rsidP="00790F1C">
      <w:pPr>
        <w:rPr>
          <w:lang w:val="en-CA"/>
        </w:rPr>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483C7954" w14:textId="341BA74D" w:rsidR="00790F1C" w:rsidRPr="00D527DE" w:rsidRDefault="00790F1C" w:rsidP="00790F1C">
      <w:pPr>
        <w:rPr>
          <w:lang w:val="en-CA" w:eastAsia="ja-JP"/>
        </w:rPr>
      </w:pPr>
      <w:r w:rsidRPr="00D527DE">
        <w:rPr>
          <w:lang w:val="en-CA"/>
        </w:rPr>
        <w:tab/>
      </w:r>
      <w:r w:rsidRPr="00D527DE">
        <w:rPr>
          <w:lang w:val="en-CA"/>
        </w:rPr>
        <w:tab/>
      </w:r>
      <w:r w:rsidRPr="00D527DE">
        <w:rPr>
          <w:lang w:val="en-CA"/>
        </w:rPr>
        <w:tab/>
      </w:r>
      <w:r w:rsidRPr="00D527DE">
        <w:rPr>
          <w:lang w:val="en-CA" w:eastAsia="ja-JP"/>
        </w:rPr>
        <w:t>d2 = (currentPos[0] – n</w:t>
      </w:r>
      <w:r w:rsidR="000E1EA8" w:rsidRPr="00D527DE">
        <w:rPr>
          <w:lang w:val="en-CA" w:eastAsia="ja-JP"/>
        </w:rPr>
        <w:t>eighbour</w:t>
      </w:r>
      <w:r w:rsidRPr="00D527DE">
        <w:rPr>
          <w:lang w:val="en-CA" w:eastAsia="ja-JP"/>
        </w:rPr>
        <w:t>Pos[ 0 ])</w:t>
      </w:r>
      <w:r w:rsidRPr="00D527DE">
        <w:rPr>
          <w:vertAlign w:val="superscript"/>
          <w:lang w:val="en-CA" w:eastAsia="ja-JP"/>
        </w:rPr>
        <w:t>2</w:t>
      </w:r>
      <w:r w:rsidRPr="00D527DE">
        <w:rPr>
          <w:lang w:val="en-CA" w:eastAsia="ja-JP"/>
        </w:rPr>
        <w:t xml:space="preserve"> + (currentPos[1] – neighbourPos[1])</w:t>
      </w:r>
      <w:r w:rsidRPr="00D527DE">
        <w:rPr>
          <w:vertAlign w:val="superscript"/>
          <w:lang w:val="en-CA" w:eastAsia="ja-JP"/>
        </w:rPr>
        <w:t xml:space="preserve"> 2</w:t>
      </w:r>
      <w:r w:rsidRPr="00D527DE">
        <w:rPr>
          <w:lang w:val="en-CA" w:eastAsia="ja-JP"/>
        </w:rPr>
        <w:t xml:space="preserve"> + </w:t>
      </w:r>
    </w:p>
    <w:p w14:paraId="0B8536A4" w14:textId="2E769D50" w:rsidR="00745EEE" w:rsidRPr="00AE0F50" w:rsidRDefault="00790F1C" w:rsidP="00745EEE">
      <w:pPr>
        <w:rPr>
          <w:ins w:id="4436" w:author="Sugio Toshiyasu" w:date="2019-08-22T19:57:00Z"/>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t>(currentPos[2] – neighbourPos[2])</w:t>
      </w:r>
      <w:r w:rsidRPr="00D527DE">
        <w:rPr>
          <w:vertAlign w:val="superscript"/>
          <w:lang w:val="en-CA" w:eastAsia="ja-JP"/>
        </w:rPr>
        <w:t xml:space="preserve"> 2</w:t>
      </w:r>
      <w:r w:rsidRPr="00D527DE">
        <w:rPr>
          <w:lang w:val="en-CA" w:eastAsia="ja-JP"/>
        </w:rPr>
        <w:t>;</w:t>
      </w:r>
      <w:ins w:id="4437" w:author="Sugio Toshiyasu" w:date="2019-08-22T19:57:00Z">
        <w:r w:rsidR="00745EEE" w:rsidRPr="00745EEE">
          <w:t xml:space="preserve"> </w:t>
        </w:r>
      </w:ins>
    </w:p>
    <w:p w14:paraId="2C591234" w14:textId="0B0E1CE7" w:rsidR="002E01EF" w:rsidRPr="009B01D7" w:rsidRDefault="002E01EF" w:rsidP="002E01EF">
      <w:pPr>
        <w:rPr>
          <w:ins w:id="4438" w:author="Nakagami, Ohji (SONY)" w:date="2019-09-02T15:04:00Z"/>
          <w:highlight w:val="cyan"/>
        </w:rPr>
      </w:pPr>
      <w:ins w:id="4439" w:author="Nakagami, Ohji (SONY)" w:date="2019-09-02T15:04:00Z">
        <w:r>
          <w:rPr>
            <w:highlight w:val="cyan"/>
          </w:rPr>
          <w:tab/>
        </w:r>
        <w:r>
          <w:rPr>
            <w:highlight w:val="cyan"/>
          </w:rPr>
          <w:tab/>
        </w:r>
        <w:r>
          <w:rPr>
            <w:highlight w:val="cyan"/>
          </w:rPr>
          <w:tab/>
        </w:r>
        <w:r w:rsidRPr="009B01D7">
          <w:rPr>
            <w:highlight w:val="cyan"/>
          </w:rPr>
          <w:t>if ( lifting_scalability_enabled_flag ){</w:t>
        </w:r>
      </w:ins>
    </w:p>
    <w:p w14:paraId="701C2AC1" w14:textId="49CF5D14" w:rsidR="002E01EF" w:rsidRPr="00A307F1" w:rsidRDefault="002E01EF" w:rsidP="002E01EF">
      <w:pPr>
        <w:rPr>
          <w:ins w:id="4440" w:author="Nakagami, Ohji (SONY)" w:date="2019-09-02T15:04:00Z"/>
          <w:highlight w:val="cyan"/>
          <w:lang w:val="en-CA" w:eastAsia="ja-JP"/>
        </w:rPr>
      </w:pPr>
      <w:ins w:id="4441" w:author="Nakagami, Ohji (SONY)" w:date="2019-09-02T15:04:00Z">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Pr="00A307F1">
          <w:rPr>
            <w:highlight w:val="cyan"/>
            <w:lang w:val="en-CA" w:eastAsia="ja-JP"/>
          </w:rPr>
          <w:t>ResScale = 1&lt;&lt;nodeSizeLog2</w:t>
        </w:r>
      </w:ins>
    </w:p>
    <w:p w14:paraId="03A13477" w14:textId="3332B330" w:rsidR="002E01EF" w:rsidRPr="00A307F1" w:rsidRDefault="002E01EF" w:rsidP="002E01EF">
      <w:pPr>
        <w:rPr>
          <w:ins w:id="4442" w:author="Nakagami, Ohji (SONY)" w:date="2019-09-02T15:04:00Z"/>
          <w:highlight w:val="cyan"/>
          <w:lang w:val="en-CA" w:eastAsia="ja-JP"/>
        </w:rPr>
      </w:pPr>
      <w:ins w:id="4443" w:author="Nakagami, Ohji (SONY)" w:date="2019-09-02T15:04:00Z">
        <w:r>
          <w:rPr>
            <w:highlight w:val="cyan"/>
            <w:lang w:val="en-CA"/>
          </w:rPr>
          <w:tab/>
        </w:r>
        <w:r w:rsidRPr="00A307F1">
          <w:rPr>
            <w:highlight w:val="cyan"/>
            <w:lang w:val="en-CA"/>
          </w:rPr>
          <w:tab/>
        </w:r>
        <w:r w:rsidRPr="00A307F1">
          <w:rPr>
            <w:highlight w:val="cyan"/>
            <w:lang w:val="en-CA"/>
          </w:rPr>
          <w:tab/>
        </w:r>
        <w:r w:rsidRPr="00A307F1">
          <w:rPr>
            <w:highlight w:val="cyan"/>
            <w:lang w:val="en-CA"/>
          </w:rPr>
          <w:tab/>
        </w:r>
        <w:r w:rsidRPr="00A307F1">
          <w:rPr>
            <w:highlight w:val="cyan"/>
            <w:lang w:val="en-CA" w:eastAsia="ja-JP"/>
          </w:rPr>
          <w:t>d2 = (currentPos[0]/ ResScale – neighbourPos[ 0 ] / ResScale)</w:t>
        </w:r>
        <w:r w:rsidRPr="00A307F1">
          <w:rPr>
            <w:highlight w:val="cyan"/>
            <w:vertAlign w:val="superscript"/>
            <w:lang w:val="en-CA" w:eastAsia="ja-JP"/>
          </w:rPr>
          <w:t>2</w:t>
        </w:r>
        <w:r w:rsidRPr="00A307F1">
          <w:rPr>
            <w:highlight w:val="cyan"/>
            <w:lang w:val="en-CA" w:eastAsia="ja-JP"/>
          </w:rPr>
          <w:t xml:space="preserve"> + (currentPos[1] / ResScale – neighbourPos[1] / ResScale)</w:t>
        </w:r>
        <w:r w:rsidRPr="00A307F1">
          <w:rPr>
            <w:highlight w:val="cyan"/>
            <w:vertAlign w:val="superscript"/>
            <w:lang w:val="en-CA" w:eastAsia="ja-JP"/>
          </w:rPr>
          <w:t xml:space="preserve"> 2</w:t>
        </w:r>
        <w:r w:rsidRPr="00A307F1">
          <w:rPr>
            <w:highlight w:val="cyan"/>
            <w:lang w:val="en-CA" w:eastAsia="ja-JP"/>
          </w:rPr>
          <w:t xml:space="preserve"> + </w:t>
        </w:r>
      </w:ins>
    </w:p>
    <w:p w14:paraId="5A666091" w14:textId="77777777" w:rsidR="002E01EF" w:rsidRPr="00A307F1" w:rsidRDefault="002E01EF" w:rsidP="002E01EF">
      <w:pPr>
        <w:rPr>
          <w:ins w:id="4444" w:author="Nakagami, Ohji (SONY)" w:date="2019-09-02T15:04:00Z"/>
          <w:highlight w:val="cyan"/>
          <w:lang w:val="en-CA" w:eastAsia="ja-JP"/>
        </w:rPr>
      </w:pPr>
      <w:ins w:id="4445" w:author="Nakagami, Ohji (SONY)" w:date="2019-09-02T15:04:00Z">
        <w:r w:rsidRPr="00A307F1">
          <w:rPr>
            <w:highlight w:val="cyan"/>
            <w:lang w:val="en-CA" w:eastAsia="ja-JP"/>
          </w:rPr>
          <w:tab/>
        </w:r>
        <w:r w:rsidRPr="00A307F1">
          <w:rPr>
            <w:highlight w:val="cyan"/>
            <w:lang w:val="en-CA" w:eastAsia="ja-JP"/>
          </w:rPr>
          <w:tab/>
        </w:r>
        <w:r w:rsidRPr="00A307F1">
          <w:rPr>
            <w:highlight w:val="cyan"/>
            <w:lang w:val="en-CA" w:eastAsia="ja-JP"/>
          </w:rPr>
          <w:tab/>
        </w:r>
        <w:r w:rsidRPr="00A307F1">
          <w:rPr>
            <w:highlight w:val="cyan"/>
            <w:lang w:val="en-CA" w:eastAsia="ja-JP"/>
          </w:rPr>
          <w:tab/>
          <w:t>(currentPos[2] / ResScale – neighbourPos[2] / ResScale)</w:t>
        </w:r>
        <w:r w:rsidRPr="00A307F1">
          <w:rPr>
            <w:highlight w:val="cyan"/>
            <w:vertAlign w:val="superscript"/>
            <w:lang w:val="en-CA" w:eastAsia="ja-JP"/>
          </w:rPr>
          <w:t xml:space="preserve"> 2</w:t>
        </w:r>
        <w:r w:rsidRPr="00A307F1">
          <w:rPr>
            <w:highlight w:val="cyan"/>
            <w:lang w:val="en-CA" w:eastAsia="ja-JP"/>
          </w:rPr>
          <w:t>;</w:t>
        </w:r>
      </w:ins>
    </w:p>
    <w:p w14:paraId="3C83EE48" w14:textId="0C0353E0" w:rsidR="002E01EF" w:rsidRPr="00745EEE" w:rsidRDefault="002E01EF" w:rsidP="00745EEE">
      <w:pPr>
        <w:rPr>
          <w:ins w:id="4446" w:author="Nakagami, Ohji (SONY)" w:date="2019-09-24T09:25:00Z"/>
          <w:lang w:val="en-CA" w:eastAsia="ja-JP"/>
        </w:rPr>
      </w:pPr>
      <w:ins w:id="4447" w:author="Nakagami, Ohji (SONY)" w:date="2019-09-02T15:04:00Z">
        <w:r>
          <w:rPr>
            <w:highlight w:val="cyan"/>
            <w:lang w:val="en-CA" w:eastAsia="ja-JP"/>
          </w:rPr>
          <w:tab/>
        </w:r>
        <w:r>
          <w:rPr>
            <w:highlight w:val="cyan"/>
            <w:lang w:val="en-CA" w:eastAsia="ja-JP"/>
          </w:rPr>
          <w:tab/>
        </w:r>
        <w:r>
          <w:rPr>
            <w:highlight w:val="cyan"/>
            <w:lang w:val="en-CA" w:eastAsia="ja-JP"/>
          </w:rPr>
          <w:tab/>
        </w:r>
        <w:r w:rsidRPr="00A307F1">
          <w:rPr>
            <w:rFonts w:hint="eastAsia"/>
            <w:highlight w:val="cyan"/>
            <w:lang w:val="en-CA" w:eastAsia="ja-JP"/>
          </w:rPr>
          <w:t>}</w:t>
        </w:r>
      </w:ins>
    </w:p>
    <w:p w14:paraId="5307632E" w14:textId="108DE428" w:rsidR="00790F1C" w:rsidRPr="00D527DE" w:rsidRDefault="00745EEE" w:rsidP="00745EEE">
      <w:pPr>
        <w:rPr>
          <w:lang w:val="en-CA" w:eastAsia="ja-JP"/>
        </w:rPr>
      </w:pPr>
      <w:ins w:id="4448" w:author="Sugio Toshiyasu" w:date="2019-08-22T19:57:00Z">
        <w:r w:rsidRPr="00745EEE">
          <w:rPr>
            <w:lang w:val="en-CA" w:eastAsia="ja-JP"/>
          </w:rPr>
          <w:tab/>
        </w:r>
        <w:r w:rsidRPr="00745EEE">
          <w:rPr>
            <w:lang w:val="en-CA" w:eastAsia="ja-JP"/>
          </w:rPr>
          <w:tab/>
        </w:r>
        <w:r w:rsidRPr="00745EEE">
          <w:rPr>
            <w:lang w:val="en-CA" w:eastAsia="ja-JP"/>
          </w:rPr>
          <w:tab/>
          <w:t>insertIndex = ((k – i) &lt;&lt; 1) – 1;</w:t>
        </w:r>
      </w:ins>
    </w:p>
    <w:p w14:paraId="5D74C97B" w14:textId="23EE0D04" w:rsidR="00790F1C" w:rsidRPr="00D527DE" w:rsidRDefault="00790F1C" w:rsidP="00790F1C">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6462517E" w14:textId="7E761656" w:rsidR="00790F1C" w:rsidRPr="00D527DE" w:rsidRDefault="00790F1C" w:rsidP="00790F1C">
      <w:pPr>
        <w:rPr>
          <w:lang w:val="en-CA" w:eastAsia="ja-JP"/>
        </w:rPr>
      </w:pPr>
      <w:r w:rsidRPr="00D527DE">
        <w:tab/>
      </w:r>
      <w:r w:rsidRPr="00D527DE">
        <w:tab/>
      </w:r>
      <w:r w:rsidRPr="00D527DE">
        <w:tab/>
      </w:r>
      <w:r w:rsidRPr="00D527DE">
        <w:tab/>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2ADD3880" w14:textId="2BAE80DF"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29E74FC8" w14:textId="6FCD61B2" w:rsidR="00745EEE" w:rsidRPr="00745EEE" w:rsidRDefault="00790F1C" w:rsidP="00745EEE">
      <w:pPr>
        <w:rPr>
          <w:ins w:id="4449" w:author="Sugio Toshiyasu" w:date="2019-08-22T19:57: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p ] = d2;</w:t>
      </w:r>
      <w:ins w:id="4450" w:author="Sugio Toshiyasu" w:date="2019-08-22T19:57:00Z">
        <w:r w:rsidR="00745EEE" w:rsidRPr="00745EEE">
          <w:t xml:space="preserve"> </w:t>
        </w:r>
      </w:ins>
    </w:p>
    <w:p w14:paraId="03CD454B" w14:textId="29EC783C" w:rsidR="00790F1C" w:rsidRPr="00D527DE" w:rsidRDefault="00745EEE" w:rsidP="00745EEE">
      <w:pPr>
        <w:rPr>
          <w:lang w:val="en-CA" w:eastAsia="ja-JP"/>
        </w:rPr>
      </w:pPr>
      <w:ins w:id="4451" w:author="Sugio Toshiyasu" w:date="2019-08-22T19:57:00Z">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ins>
    </w:p>
    <w:p w14:paraId="74E809F6" w14:textId="79B08FB3" w:rsidR="00790F1C" w:rsidRPr="00D527DE" w:rsidRDefault="00790F1C" w:rsidP="00790F1C">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D4B5578" w14:textId="0585C70F" w:rsidR="00B96A49" w:rsidRPr="00D527DE" w:rsidRDefault="00B96A49" w:rsidP="00B96A49">
      <w:pPr>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1E1A85BB" w14:textId="783235D4" w:rsidR="00B96A49" w:rsidRPr="00D527DE" w:rsidRDefault="00B96A49" w:rsidP="00B96A49">
      <w:pPr>
        <w:rPr>
          <w:lang w:val="en-CA" w:eastAsia="ja-JP"/>
        </w:rPr>
      </w:pPr>
      <w:r w:rsidRPr="00D527DE">
        <w:lastRenderedPageBreak/>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7C60A175" w14:textId="1B83DE92" w:rsidR="00745EEE" w:rsidRPr="00745EEE" w:rsidRDefault="00B96A49" w:rsidP="00745EEE">
      <w:pPr>
        <w:rPr>
          <w:ins w:id="4452" w:author="Sugio Toshiyasu" w:date="2019-08-22T19:57: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ins w:id="4453" w:author="Sugio Toshiyasu" w:date="2019-08-22T19:57:00Z">
        <w:r w:rsidR="00745EEE" w:rsidRPr="00745EEE">
          <w:t xml:space="preserve"> </w:t>
        </w:r>
        <w:r w:rsidR="00745EEE" w:rsidRPr="00745EEE">
          <w:rPr>
            <w:lang w:val="en-CA" w:eastAsia="ja-JP"/>
          </w:rPr>
          <w:t>,</w:t>
        </w:r>
      </w:ins>
    </w:p>
    <w:p w14:paraId="26A355A1" w14:textId="221F0808" w:rsidR="00B96A49" w:rsidRPr="00D527DE" w:rsidRDefault="00745EEE" w:rsidP="00745EEE">
      <w:pPr>
        <w:rPr>
          <w:lang w:val="en-US" w:eastAsia="ja-JP"/>
        </w:rPr>
      </w:pPr>
      <w:ins w:id="4454" w:author="Sugio Toshiyasu" w:date="2019-08-22T19:57:00Z">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ins>
      <w:r w:rsidR="00B96A49" w:rsidRPr="00D527DE">
        <w:rPr>
          <w:lang w:val="en-CA" w:eastAsia="ja-JP"/>
        </w:rPr>
        <w:t>);</w:t>
      </w:r>
    </w:p>
    <w:p w14:paraId="318BFC1A" w14:textId="1C1D78EB" w:rsidR="00790F1C" w:rsidRPr="00D527DE" w:rsidRDefault="00790F1C" w:rsidP="008944BA">
      <w:r w:rsidRPr="00D527DE">
        <w:tab/>
      </w:r>
      <w:r w:rsidRPr="00D527DE">
        <w:tab/>
      </w:r>
      <w:r w:rsidRPr="00D527DE">
        <w:tab/>
        <w:t xml:space="preserve">} else if (d2 &lt; </w:t>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w:t>
      </w:r>
    </w:p>
    <w:p w14:paraId="62534284" w14:textId="7515301D"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currentIndex ][ </w:t>
      </w:r>
      <w:r w:rsidRPr="00D527DE">
        <w:t xml:space="preserve">numPredNearestNeighbours </w:t>
      </w:r>
      <w:r w:rsidRPr="00D527DE">
        <w:rPr>
          <w:lang w:val="en-CA" w:eastAsia="ja-JP"/>
        </w:rPr>
        <w:t xml:space="preserve">– 1 ]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66F2F21E" w14:textId="439C9693" w:rsidR="00745EEE" w:rsidRPr="00745EEE" w:rsidRDefault="00790F1C" w:rsidP="00745EEE">
      <w:pPr>
        <w:rPr>
          <w:ins w:id="4455" w:author="Sugio Toshiyasu" w:date="2019-08-22T19:58: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 = d2;</w:t>
      </w:r>
      <w:ins w:id="4456" w:author="Sugio Toshiyasu" w:date="2019-08-22T19:58:00Z">
        <w:r w:rsidR="00745EEE" w:rsidRPr="00745EEE">
          <w:t xml:space="preserve"> </w:t>
        </w:r>
      </w:ins>
    </w:p>
    <w:p w14:paraId="2F2BB053" w14:textId="113F473D" w:rsidR="00790F1C" w:rsidRPr="00D527DE" w:rsidRDefault="00745EEE" w:rsidP="00745EEE">
      <w:pPr>
        <w:rPr>
          <w:lang w:val="en-CA" w:eastAsia="ja-JP"/>
        </w:rPr>
      </w:pPr>
      <w:ins w:id="4457" w:author="Sugio Toshiyasu" w:date="2019-08-22T19:58:00Z">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ins>
    </w:p>
    <w:p w14:paraId="1512E59C" w14:textId="77777777" w:rsidR="00B96A49" w:rsidRPr="00D527DE" w:rsidRDefault="00B96A49" w:rsidP="00B96A49">
      <w:pPr>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10FF508A" w14:textId="63AD4272" w:rsidR="00B96A49" w:rsidRPr="00D527DE" w:rsidRDefault="00B96A49" w:rsidP="00B96A49">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3BF5F0E7" w14:textId="3E75427A" w:rsidR="00745EEE" w:rsidRPr="00745EEE" w:rsidRDefault="00B96A49" w:rsidP="00745EEE">
      <w:pPr>
        <w:rPr>
          <w:ins w:id="4458" w:author="Sugio Toshiyasu" w:date="2019-08-22T19:58:00Z"/>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ins w:id="4459" w:author="Sugio Toshiyasu" w:date="2019-08-22T19:58:00Z">
        <w:r w:rsidR="00745EEE" w:rsidRPr="00745EEE">
          <w:t xml:space="preserve"> </w:t>
        </w:r>
        <w:r w:rsidR="00745EEE" w:rsidRPr="00745EEE">
          <w:rPr>
            <w:lang w:val="en-CA" w:eastAsia="ja-JP"/>
          </w:rPr>
          <w:t>,</w:t>
        </w:r>
      </w:ins>
    </w:p>
    <w:p w14:paraId="76A4385B" w14:textId="6527AF19" w:rsidR="00B96A49" w:rsidRPr="00D527DE" w:rsidRDefault="00745EEE" w:rsidP="00745EEE">
      <w:pPr>
        <w:rPr>
          <w:lang w:val="en-US" w:eastAsia="ja-JP"/>
        </w:rPr>
      </w:pPr>
      <w:ins w:id="4460" w:author="Sugio Toshiyasu" w:date="2019-08-22T19:58:00Z">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ins>
      <w:r w:rsidR="00B96A49" w:rsidRPr="00D527DE">
        <w:rPr>
          <w:lang w:val="en-CA" w:eastAsia="ja-JP"/>
        </w:rPr>
        <w:t>);</w:t>
      </w:r>
    </w:p>
    <w:p w14:paraId="4BE9144D" w14:textId="4F1BF607" w:rsidR="00790F1C" w:rsidRPr="00D527DE" w:rsidRDefault="00790F1C" w:rsidP="00790F1C">
      <w:pPr>
        <w:rPr>
          <w:lang w:val="en-US" w:eastAsia="ja-JP"/>
        </w:rPr>
      </w:pPr>
      <w:r w:rsidRPr="00D527DE">
        <w:tab/>
      </w:r>
      <w:r w:rsidRPr="00D527DE">
        <w:tab/>
      </w:r>
      <w:r w:rsidRPr="00D527DE">
        <w:tab/>
        <w:t>}</w:t>
      </w:r>
    </w:p>
    <w:p w14:paraId="2DA3AF89" w14:textId="77777777" w:rsidR="00790F1C" w:rsidRPr="00D527DE" w:rsidRDefault="00790F1C" w:rsidP="002A3269">
      <w:pPr>
        <w:rPr>
          <w:lang w:val="en-US" w:eastAsia="ja-JP"/>
        </w:rPr>
      </w:pPr>
      <w:r w:rsidRPr="00D527DE">
        <w:rPr>
          <w:lang w:val="en-US" w:eastAsia="ja-JP"/>
        </w:rPr>
        <w:tab/>
      </w:r>
      <w:r w:rsidRPr="00D527DE">
        <w:rPr>
          <w:lang w:val="en-US" w:eastAsia="ja-JP"/>
        </w:rPr>
        <w:tab/>
        <w:t>}</w:t>
      </w:r>
    </w:p>
    <w:p w14:paraId="1B7BEBF5" w14:textId="7EBA51B7" w:rsidR="00790F1C" w:rsidRPr="00D527DE" w:rsidRDefault="00790F1C" w:rsidP="00427928">
      <w:pPr>
        <w:rPr>
          <w:lang w:val="en-US" w:eastAsia="ja-JP"/>
        </w:rPr>
      </w:pPr>
      <w:r w:rsidRPr="00D527DE">
        <w:rPr>
          <w:lang w:val="en-US" w:eastAsia="ja-JP"/>
        </w:rPr>
        <w:tab/>
        <w:t>}</w:t>
      </w:r>
    </w:p>
    <w:p w14:paraId="2CAA14C3" w14:textId="3338FEE6" w:rsidR="00427928" w:rsidRPr="00D527DE" w:rsidRDefault="003D5C74" w:rsidP="00427928">
      <w:pPr>
        <w:rPr>
          <w:lang w:val="en-CA"/>
        </w:rPr>
      </w:pPr>
      <w:r w:rsidRPr="00D527DE">
        <w:rPr>
          <w:lang w:val="en-CA"/>
        </w:rPr>
        <w:t>}</w:t>
      </w:r>
    </w:p>
    <w:p w14:paraId="087DFC00" w14:textId="4E3A3249" w:rsidR="008C1E95" w:rsidRPr="00D527DE" w:rsidRDefault="003D05A1" w:rsidP="007F16A3">
      <w:pPr>
        <w:pStyle w:val="4"/>
        <w:rPr>
          <w:lang w:val="en-CA"/>
        </w:rPr>
      </w:pPr>
      <w:bookmarkStart w:id="4461" w:name="_Ref502915834"/>
      <w:bookmarkStart w:id="4462" w:name="_Toc528915297"/>
      <w:r w:rsidRPr="00D527DE">
        <w:t>Definiton</w:t>
      </w:r>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4C0E3D81"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Pr="00D527DE">
        <w:t>numPredNearestNeighbours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7C501EA3"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8ADA956" w14:textId="5550D206" w:rsidR="00745EEE" w:rsidRPr="00745EEE" w:rsidRDefault="00FE6F06" w:rsidP="00745EEE">
      <w:pPr>
        <w:rPr>
          <w:ins w:id="4463" w:author="Sugio Toshiyasu" w:date="2019-08-22T19:58:00Z"/>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ins w:id="4464" w:author="Sugio Toshiyasu" w:date="2019-08-22T19:58:00Z">
        <w:r w:rsidR="00745EEE" w:rsidRPr="00745EEE">
          <w:t xml:space="preserve"> </w:t>
        </w:r>
      </w:ins>
    </w:p>
    <w:p w14:paraId="1D93C0F5" w14:textId="3946344A" w:rsidR="00FE6F06" w:rsidRPr="00D527DE" w:rsidRDefault="00745EEE" w:rsidP="00745EEE">
      <w:pPr>
        <w:rPr>
          <w:lang w:val="en-CA" w:eastAsia="ja-JP"/>
        </w:rPr>
      </w:pPr>
      <w:ins w:id="4465" w:author="Sugio Toshiyasu" w:date="2019-08-22T19:58:00Z">
        <w:r w:rsidRPr="00745EEE">
          <w:rPr>
            <w:szCs w:val="24"/>
            <w:lang w:val="en-CA" w:eastAsia="ja-JP"/>
          </w:rPr>
          <w:tab/>
          <w:t>an array of nearest neighbours insert index neighboursInsertIndex[ n ], where n in the range of 0 to neighboursCount − 1, inclusive.</w:t>
        </w:r>
      </w:ins>
    </w:p>
    <w:p w14:paraId="4B7CA055" w14:textId="07600F1A"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ins w:id="4466" w:author="David Flynn" w:date="2019-09-25T08:47:00Z">
        <w:r w:rsidR="002049C6" w:rsidRPr="00D527DE">
          <w:rPr>
            <w:lang w:val="en-CA" w:eastAsia="ja-JP"/>
          </w:rPr>
          <w:t>]</w:t>
        </w:r>
        <w:r w:rsidR="00745EEE">
          <w:rPr>
            <w:rFonts w:hint="eastAsia"/>
            <w:lang w:val="en-CA" w:eastAsia="ja-JP"/>
          </w:rPr>
          <w:t>,,</w:t>
        </w:r>
      </w:ins>
      <w:ins w:id="4467" w:author="Nakagami, Ohji (SONY)" w:date="2019-09-24T09:25:00Z">
        <w:r w:rsidR="002049C6" w:rsidRPr="00D527DE">
          <w:rPr>
            <w:lang w:val="en-CA" w:eastAsia="ja-JP"/>
          </w:rPr>
          <w:t>]</w:t>
        </w:r>
        <w:r w:rsidR="00745EEE">
          <w:rPr>
            <w:rFonts w:hint="eastAsia"/>
            <w:lang w:val="en-CA" w:eastAsia="ja-JP"/>
          </w:rPr>
          <w:t>,</w:t>
        </w:r>
      </w:ins>
      <w:del w:id="4468" w:author="Nakagami, Ohji (SONY)" w:date="2019-09-24T09:25:00Z">
        <w:r w:rsidR="002049C6" w:rsidRPr="00D527DE">
          <w:rPr>
            <w:lang w:val="en-CA" w:eastAsia="ja-JP"/>
          </w:rPr>
          <w:delText>]</w:delText>
        </w:r>
      </w:del>
      <w:del w:id="4469" w:author="Sugio Toshiyasu" w:date="2019-08-22T19:59:00Z">
        <w:r w:rsidRPr="00D527DE" w:rsidDel="00745EEE">
          <w:rPr>
            <w:lang w:val="en-CA" w:eastAsia="ja-JP"/>
          </w:rPr>
          <w:delText xml:space="preserve"> and</w:delText>
        </w:r>
      </w:del>
      <w:ins w:id="4470" w:author="Sugio Toshiyasu" w:date="2019-08-22T19:59:00Z">
        <w:r w:rsidR="00745EEE">
          <w:rPr>
            <w:rFonts w:hint="eastAsia"/>
            <w:lang w:val="en-CA" w:eastAsia="ja-JP"/>
          </w:rPr>
          <w:t>,</w:t>
        </w:r>
      </w:ins>
      <w:r w:rsidRPr="00D527DE">
        <w:rPr>
          <w:lang w:val="en-CA" w:eastAsia="ja-JP"/>
        </w:rPr>
        <w:t xml:space="preserve">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ins w:id="4471" w:author="Sugio Toshiyasu" w:date="2019-08-22T19:59:00Z">
        <w:r w:rsidR="00745EEE" w:rsidRPr="00745EEE">
          <w:rPr>
            <w:lang w:val="en-CA" w:eastAsia="ja-JP"/>
          </w:rPr>
          <w:t xml:space="preserve"> and neighboursInsertIndex[ n ]</w:t>
        </w:r>
      </w:ins>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ins w:id="4472" w:author="Sugio Toshiyasu" w:date="2019-08-22T19:59:00Z">
        <w:r w:rsidR="00745EEE" w:rsidRPr="00745EEE">
          <w:rPr>
            <w:lang w:val="en-CA" w:eastAsia="ja-JP"/>
          </w:rPr>
          <w:t xml:space="preserve"> Herein, when two more than neighbours[ n ] have same neighboursDistance2[ n ], neighbours[ n ] where smaller neighboursInsertIndex[ n ] is assigned is sorted by priority.</w:t>
        </w:r>
      </w:ins>
    </w:p>
    <w:p w14:paraId="37A0F3D3" w14:textId="11FF0570" w:rsidR="003D05A1" w:rsidRPr="00D527DE" w:rsidRDefault="003D05A1" w:rsidP="007F16A3">
      <w:pPr>
        <w:pStyle w:val="4"/>
        <w:rPr>
          <w:lang w:val="en-CA"/>
        </w:rPr>
      </w:pPr>
      <w:bookmarkStart w:id="4473" w:name="_Ref10382213"/>
      <w:r w:rsidRPr="00D527DE">
        <w:rPr>
          <w:lang w:val="en-CA"/>
        </w:rPr>
        <w:t>Prediction weights derivation process</w:t>
      </w:r>
      <w:bookmarkEnd w:id="4473"/>
    </w:p>
    <w:p w14:paraId="526624DA" w14:textId="7D4B5AA3" w:rsidR="008C1E95" w:rsidRPr="00D527DE" w:rsidRDefault="00270395" w:rsidP="00210093">
      <w:pPr>
        <w:rPr>
          <w:lang w:val="en-CA"/>
        </w:rPr>
      </w:pPr>
      <w:r w:rsidRPr="00D527DE">
        <w:rPr>
          <w:lang w:val="en-CA" w:eastAsia="ja-JP"/>
        </w:rPr>
        <w:t>The inputs of this process are:</w:t>
      </w:r>
    </w:p>
    <w:p w14:paraId="4EE1147A" w14:textId="53133E1F"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B082FED" w:rsidR="00270395" w:rsidRPr="00D527DE" w:rsidRDefault="00270395" w:rsidP="00270395">
      <w:pPr>
        <w:rPr>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3C825196"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4D29178F" w14:textId="3C95BC09" w:rsidR="0053528F" w:rsidRPr="00D527DE" w:rsidRDefault="0053528F" w:rsidP="00270395">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prediction weights.</w:t>
      </w:r>
    </w:p>
    <w:p w14:paraId="111F6AA8" w14:textId="1165D569" w:rsidR="00270395" w:rsidRPr="00D527DE" w:rsidRDefault="0068308C" w:rsidP="00210093">
      <w:pPr>
        <w:rPr>
          <w:lang w:val="en-CA"/>
        </w:rPr>
      </w:pPr>
      <w:r w:rsidRPr="00D527DE">
        <w:rPr>
          <w:lang w:val="en-CA" w:eastAsia="ja-JP"/>
        </w:rPr>
        <w:t>The output is:</w:t>
      </w:r>
    </w:p>
    <w:p w14:paraId="0AB8DF76" w14:textId="31263F19"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3B745CDB" w:rsidR="002A7843" w:rsidRPr="00D527DE" w:rsidRDefault="002A7843" w:rsidP="00BE59DE">
      <w:pPr>
        <w:rPr>
          <w:lang w:val="en-US" w:eastAsia="ja-JP"/>
        </w:rPr>
      </w:pPr>
      <w:r w:rsidRPr="00D527DE">
        <w:rPr>
          <w:lang w:val="en-US" w:eastAsia="ja-JP"/>
        </w:rPr>
        <w:t>MaxWeightValue = 1 &lt;&lt; FixedPointWeightShift;</w:t>
      </w:r>
    </w:p>
    <w:p w14:paraId="76F6C04D" w14:textId="66E5D72F" w:rsidR="002A7843" w:rsidRPr="00D527DE" w:rsidRDefault="002A7843" w:rsidP="00BE59DE">
      <w:pPr>
        <w:rPr>
          <w:lang w:val="en-US" w:eastAsia="ja-JP"/>
        </w:rPr>
      </w:pPr>
      <w:r w:rsidRPr="00D527DE">
        <w:rPr>
          <w:lang w:val="en-US" w:eastAsia="ja-JP"/>
        </w:rPr>
        <w:t>FixedPointWeightShiftSum = 4</w:t>
      </w:r>
      <w:r w:rsidR="007D6F11" w:rsidRPr="00D527DE">
        <w:rPr>
          <w:lang w:val="en-US" w:eastAsia="ja-JP"/>
        </w:rPr>
        <w:t xml:space="preserve"> × </w:t>
      </w:r>
      <w:r w:rsidRPr="00D527DE">
        <w:rPr>
          <w:lang w:val="en-US" w:eastAsia="ja-JP"/>
        </w:rPr>
        <w:t xml:space="preserve">FixedPointWeightShift </w:t>
      </w:r>
      <w:r w:rsidR="004C0821" w:rsidRPr="00D527DE">
        <w:rPr>
          <w:lang w:val="en-US" w:eastAsia="ja-JP"/>
        </w:rPr>
        <w:t>−</w:t>
      </w:r>
      <w:r w:rsidRPr="00D527DE">
        <w:rPr>
          <w:lang w:val="en-US" w:eastAsia="ja-JP"/>
        </w:rPr>
        <w:t xml:space="preserve"> 1;</w:t>
      </w:r>
    </w:p>
    <w:p w14:paraId="7CA11B10" w14:textId="7A1B0BDB" w:rsidR="00BE59DE" w:rsidRPr="00D527DE" w:rsidRDefault="00BE59DE" w:rsidP="00BE59DE">
      <w:pPr>
        <w:rPr>
          <w:lang w:val="en-US" w:eastAsia="ja-JP"/>
        </w:rPr>
      </w:pPr>
      <w:r w:rsidRPr="00D527DE">
        <w:rPr>
          <w:lang w:val="en-US" w:eastAsia="ja-JP"/>
        </w:rPr>
        <w:t>for (i = 0; i &lt;</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15AD0F8F" w14:textId="1A7D1D4A" w:rsidR="002A7843" w:rsidRPr="00D527DE" w:rsidRDefault="002A7843" w:rsidP="002A7843">
      <w:pPr>
        <w:rPr>
          <w:lang w:val="en-US" w:eastAsia="ja-JP"/>
        </w:rPr>
      </w:pPr>
      <w:r w:rsidRPr="00D527DE">
        <w:rPr>
          <w:lang w:val="en-US" w:eastAsia="ja-JP"/>
        </w:rPr>
        <w:tab/>
        <w:t>while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Pr="00D527DE">
        <w:rPr>
          <w:lang w:val="en-US" w:eastAsia="ja-JP"/>
        </w:rPr>
        <w:t>&gt; 1 &amp;&amp;</w:t>
      </w:r>
    </w:p>
    <w:p w14:paraId="2B3AA775" w14:textId="4CD952FC" w:rsidR="002A7843" w:rsidRPr="00D527DE" w:rsidRDefault="002A7843" w:rsidP="002A7843">
      <w:pPr>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xml:space="preserve">][ 0 ] </w:t>
      </w:r>
      <w:r w:rsidRPr="00D527DE">
        <w:rPr>
          <w:lang w:val="en-US" w:eastAsia="ja-JP"/>
        </w:rPr>
        <w:t>&gt; 0 &amp;&amp;</w:t>
      </w:r>
    </w:p>
    <w:p w14:paraId="0632D1FB" w14:textId="13E22B63" w:rsidR="002A7843" w:rsidRPr="00D527DE" w:rsidRDefault="002A7843" w:rsidP="002A7843">
      <w:pPr>
        <w:rPr>
          <w:lang w:val="en-US" w:eastAsia="ja-JP"/>
        </w:rPr>
      </w:pPr>
      <w:r w:rsidRPr="00D527DE">
        <w:rPr>
          <w:lang w:val="en-US" w:eastAsia="ja-JP"/>
        </w:rPr>
        <w:tab/>
      </w:r>
      <w:r w:rsidRPr="00D527DE">
        <w:rPr>
          <w:lang w:val="en-US" w:eastAsia="ja-JP"/>
        </w:rPr>
        <w:tab/>
        <w:t>(</w:t>
      </w:r>
      <w:r w:rsidRPr="00D527DE">
        <w:rPr>
          <w:lang w:val="en-CA"/>
        </w:rPr>
        <w:t>n</w:t>
      </w:r>
      <w:r w:rsidR="000E1EA8" w:rsidRPr="00D527DE">
        <w:rPr>
          <w:lang w:val="en-CA"/>
        </w:rPr>
        <w:t>eighbour</w:t>
      </w:r>
      <w:r w:rsidRPr="00D527DE">
        <w:rPr>
          <w:lang w:val="en-CA"/>
        </w:rPr>
        <w:t>sDistance2[ </w:t>
      </w:r>
      <w:r w:rsidRPr="00D527DE">
        <w:rPr>
          <w:lang w:val="en-US" w:eastAsia="ja-JP"/>
        </w:rPr>
        <w:t>n</w:t>
      </w:r>
      <w:r w:rsidR="000E1EA8" w:rsidRPr="00D527DE">
        <w:rPr>
          <w:lang w:val="en-US" w:eastAsia="ja-JP"/>
        </w:rPr>
        <w:t>eighbour</w:t>
      </w:r>
      <w:r w:rsidRPr="00D527DE">
        <w:rPr>
          <w:lang w:val="en-US" w:eastAsia="ja-JP"/>
        </w:rPr>
        <w:t>Count</w:t>
      </w:r>
      <w:r w:rsidRPr="00D527DE">
        <w:rPr>
          <w:lang w:val="en-CA"/>
        </w:rPr>
        <w:t>[ </w:t>
      </w:r>
      <w:r w:rsidRPr="00D527DE">
        <w:rPr>
          <w:lang w:val="en-CA" w:eastAsia="ja-JP"/>
        </w:rPr>
        <w:t>i </w:t>
      </w:r>
      <w:r w:rsidRPr="00D527DE">
        <w:rPr>
          <w:lang w:val="en-CA"/>
        </w:rPr>
        <w:t>] </w:t>
      </w:r>
      <w:r w:rsidR="004C0821" w:rsidRPr="00D527DE">
        <w:rPr>
          <w:lang w:val="en-US" w:eastAsia="ja-JP"/>
        </w:rPr>
        <w:t>−</w:t>
      </w:r>
      <w:r w:rsidRPr="00D527DE">
        <w:rPr>
          <w:lang w:val="en-US" w:eastAsia="ja-JP"/>
        </w:rPr>
        <w:t>1</w:t>
      </w:r>
      <w:r w:rsidRPr="00D527DE">
        <w:rPr>
          <w:lang w:val="en-CA" w:eastAsia="ja-JP"/>
        </w:rPr>
        <w:t> </w:t>
      </w:r>
      <w:r w:rsidRPr="00D527DE">
        <w:rPr>
          <w:lang w:val="en-CA"/>
        </w:rPr>
        <w:t xml:space="preserve">][ 0 ] </w:t>
      </w:r>
      <w:r w:rsidRPr="00D527DE">
        <w:rPr>
          <w:lang w:val="en-US" w:eastAsia="ja-JP"/>
        </w:rPr>
        <w:t xml:space="preserve">&gt;&gt; FixedPointWeightShift) &gt; </w:t>
      </w:r>
    </w:p>
    <w:p w14:paraId="04370A6D" w14:textId="66A72C09" w:rsidR="002A7843" w:rsidRPr="00D527DE" w:rsidRDefault="002A7843"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w:t>
      </w:r>
    </w:p>
    <w:p w14:paraId="4E979FAF" w14:textId="7AA2C9A4" w:rsidR="002A7843" w:rsidRPr="00D527DE" w:rsidRDefault="00DA05CE" w:rsidP="002A7843">
      <w:pPr>
        <w:rPr>
          <w:lang w:val="en-US" w:eastAsia="ja-JP"/>
        </w:rPr>
      </w:pPr>
      <w:r w:rsidRPr="00D527DE">
        <w:rPr>
          <w:lang w:val="en-US" w:eastAsia="ja-JP"/>
        </w:rPr>
        <w:tab/>
      </w:r>
      <w:r w:rsidRPr="00D527DE">
        <w:rPr>
          <w:lang w:val="en-US" w:eastAsia="ja-JP"/>
        </w:rPr>
        <w:tab/>
      </w:r>
      <w:r w:rsidR="002A7843" w:rsidRPr="00D527DE">
        <w:rPr>
          <w:lang w:val="en-CA"/>
        </w:rPr>
        <w:t>n</w:t>
      </w:r>
      <w:r w:rsidR="000E1EA8" w:rsidRPr="00D527DE">
        <w:rPr>
          <w:lang w:val="en-CA"/>
        </w:rPr>
        <w:t>eighbour</w:t>
      </w:r>
      <w:r w:rsidR="002A7843" w:rsidRPr="00D527DE">
        <w:rPr>
          <w:lang w:val="en-CA"/>
        </w:rPr>
        <w:t>sCount[ </w:t>
      </w:r>
      <w:r w:rsidR="002A7843" w:rsidRPr="00D527DE">
        <w:rPr>
          <w:lang w:val="en-CA" w:eastAsia="ja-JP"/>
        </w:rPr>
        <w:t>i </w:t>
      </w:r>
      <w:r w:rsidR="002A7843" w:rsidRPr="00D527DE">
        <w:rPr>
          <w:lang w:val="en-CA"/>
        </w:rPr>
        <w:t>]</w:t>
      </w:r>
      <w:r w:rsidR="00026B85">
        <w:rPr>
          <w:lang w:val="en-CA"/>
        </w:rPr>
        <w:t>− −</w:t>
      </w:r>
      <w:r w:rsidR="002A7843" w:rsidRPr="00D527DE">
        <w:rPr>
          <w:lang w:val="en-US" w:eastAsia="ja-JP"/>
        </w:rPr>
        <w:t>;</w:t>
      </w:r>
    </w:p>
    <w:p w14:paraId="29D5DD3C" w14:textId="1025D8FE" w:rsidR="002A7843" w:rsidRPr="00D527DE" w:rsidRDefault="00DA05CE" w:rsidP="002A7843">
      <w:pPr>
        <w:rPr>
          <w:lang w:val="en-US" w:eastAsia="ja-JP"/>
        </w:rPr>
      </w:pPr>
      <w:r w:rsidRPr="00D527DE">
        <w:rPr>
          <w:lang w:val="en-US" w:eastAsia="ja-JP"/>
        </w:rPr>
        <w:tab/>
      </w:r>
      <w:r w:rsidR="002A7843" w:rsidRPr="00D527DE">
        <w:rPr>
          <w:lang w:val="en-US" w:eastAsia="ja-JP"/>
        </w:rPr>
        <w:t>}</w:t>
      </w:r>
    </w:p>
    <w:p w14:paraId="0C95066A" w14:textId="68C9ED20" w:rsidR="002A7843" w:rsidRPr="00D527DE" w:rsidRDefault="0085425A" w:rsidP="002A7843">
      <w:pPr>
        <w:rPr>
          <w:lang w:val="en-US" w:eastAsia="ja-JP"/>
        </w:rPr>
      </w:pPr>
      <w:r w:rsidRPr="00D527DE">
        <w:rPr>
          <w:lang w:val="en-US" w:eastAsia="ja-JP"/>
        </w:rPr>
        <w:tab/>
      </w:r>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 </w:t>
      </w:r>
      <w:r w:rsidR="00DA05CE" w:rsidRPr="00D527DE">
        <w:rPr>
          <w:lang w:val="en-CA" w:eastAsia="ja-JP"/>
        </w:rPr>
        <w:t>i </w:t>
      </w:r>
      <w:r w:rsidR="00DA05CE" w:rsidRPr="00D527DE">
        <w:rPr>
          <w:lang w:val="en-CA"/>
        </w:rPr>
        <w:t>][ 0 ]</w:t>
      </w:r>
      <w:r w:rsidR="002A7843" w:rsidRPr="00D527DE">
        <w:rPr>
          <w:lang w:val="en-US" w:eastAsia="ja-JP"/>
        </w:rPr>
        <w:t>== 0) {</w:t>
      </w:r>
    </w:p>
    <w:p w14:paraId="4C23CC26" w14:textId="259AD2B2" w:rsidR="002A7843" w:rsidRPr="00D527DE" w:rsidRDefault="0085425A" w:rsidP="002A7843">
      <w:pPr>
        <w:rPr>
          <w:lang w:val="en-US" w:eastAsia="ja-JP"/>
        </w:rPr>
      </w:pPr>
      <w:r w:rsidRPr="00D527DE">
        <w:rPr>
          <w:lang w:val="en-US" w:eastAsia="ja-JP"/>
        </w:rPr>
        <w:tab/>
      </w:r>
      <w:r w:rsidRPr="00D527DE">
        <w:rPr>
          <w:lang w:val="en-US" w:eastAsia="ja-JP"/>
        </w:rPr>
        <w:tab/>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2A7843" w:rsidRPr="00D527DE">
        <w:rPr>
          <w:lang w:val="en-US" w:eastAsia="ja-JP"/>
        </w:rPr>
        <w:t>= 1;</w:t>
      </w:r>
    </w:p>
    <w:p w14:paraId="145BBE20" w14:textId="2BA161DF"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MaxWeightValue;</w:t>
      </w:r>
    </w:p>
    <w:p w14:paraId="2337F21B" w14:textId="54A7C7A3" w:rsidR="002A7843" w:rsidRPr="00D527DE" w:rsidRDefault="0085425A" w:rsidP="002A7843">
      <w:pPr>
        <w:rPr>
          <w:lang w:val="en-US" w:eastAsia="ja-JP"/>
        </w:rPr>
      </w:pPr>
      <w:r w:rsidRPr="00D527DE">
        <w:rPr>
          <w:lang w:val="en-US" w:eastAsia="ja-JP"/>
        </w:rPr>
        <w:tab/>
      </w:r>
      <w:r w:rsidR="002A7843" w:rsidRPr="00D527DE">
        <w:rPr>
          <w:lang w:val="en-US" w:eastAsia="ja-JP"/>
        </w:rPr>
        <w:t>}</w:t>
      </w:r>
      <w:r w:rsidRPr="00D527DE">
        <w:rPr>
          <w:lang w:val="en-US" w:eastAsia="ja-JP"/>
        </w:rPr>
        <w:t xml:space="preserve"> else {</w:t>
      </w:r>
    </w:p>
    <w:p w14:paraId="344FBCB1" w14:textId="521E86CC"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002A7843" w:rsidRPr="00D527DE">
        <w:rPr>
          <w:lang w:val="en-US" w:eastAsia="ja-JP"/>
        </w:rPr>
        <w:t>) + 2;</w:t>
      </w:r>
    </w:p>
    <w:p w14:paraId="7206A5B1" w14:textId="56FEA1C9"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 shift</w:t>
      </w:r>
      <w:r w:rsidR="00CD7EF9" w:rsidRPr="00D527DE">
        <w:rPr>
          <w:lang w:val="en-US" w:eastAsia="ja-JP"/>
        </w:rPr>
        <w:t>Distance</w:t>
      </w:r>
      <w:r w:rsidR="002A7843" w:rsidRPr="00D527DE">
        <w:rPr>
          <w:lang w:val="en-US" w:eastAsia="ja-JP"/>
        </w:rPr>
        <w:t xml:space="preserve"> = bitCount &gt; FixedPointWeightShift ? bitCount </w:t>
      </w:r>
      <w:r w:rsidR="004C0821" w:rsidRPr="00D527DE">
        <w:rPr>
          <w:lang w:val="en-US" w:eastAsia="ja-JP"/>
        </w:rPr>
        <w:t>−</w:t>
      </w:r>
      <w:r w:rsidR="002A7843" w:rsidRPr="00D527DE">
        <w:rPr>
          <w:lang w:val="en-US" w:eastAsia="ja-JP"/>
        </w:rPr>
        <w:t xml:space="preserve"> FixedPointWeightShift : 0;</w:t>
      </w:r>
    </w:p>
    <w:p w14:paraId="040F7DE0" w14:textId="5D6F4BB7"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 bias</w:t>
      </w:r>
      <w:r w:rsidR="00913329" w:rsidRPr="00D527DE">
        <w:rPr>
          <w:lang w:val="en-US" w:eastAsia="ja-JP"/>
        </w:rPr>
        <w:t>Distance</w:t>
      </w:r>
      <w:r w:rsidR="002A7843" w:rsidRPr="00D527DE">
        <w:rPr>
          <w:lang w:val="en-US" w:eastAsia="ja-JP"/>
        </w:rPr>
        <w:t xml:space="preserve"> = ((1 &lt;&lt; shift) &gt;&gt; 1);</w:t>
      </w:r>
    </w:p>
    <w:p w14:paraId="615CB68A" w14:textId="019182AD"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if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w:t>
      </w:r>
      <w:r w:rsidR="002A7843" w:rsidRPr="00D527DE">
        <w:rPr>
          <w:lang w:val="en-US" w:eastAsia="ja-JP"/>
        </w:rPr>
        <w:t>== 2) {</w:t>
      </w:r>
    </w:p>
    <w:p w14:paraId="3CD3C6DE" w14:textId="464ED47B"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 = (</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][ 0 ]</w:t>
      </w:r>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593A3DE9"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 = </w:t>
      </w:r>
      <w:r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A43E80B"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 + d0;</w:t>
      </w:r>
    </w:p>
    <w:p w14:paraId="625750F8" w14:textId="12BBDEE5"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sumDiv2 = sum &gt;&gt; 1;</w:t>
      </w:r>
    </w:p>
    <w:p w14:paraId="4ACA3474" w14:textId="2EE39554" w:rsidR="002A7843" w:rsidRPr="00D527DE" w:rsidRDefault="0085425A" w:rsidP="002A7843">
      <w:pPr>
        <w:rPr>
          <w:lang w:val="en-US" w:eastAsia="ja-JP"/>
        </w:rPr>
      </w:pPr>
      <w:r w:rsidRPr="00D527DE">
        <w:rPr>
          <w:lang w:val="en-US" w:eastAsia="ja-JP"/>
        </w:rPr>
        <w:lastRenderedPageBreak/>
        <w:tab/>
      </w:r>
      <w:r w:rsidRPr="00D527DE">
        <w:rPr>
          <w:lang w:val="en-US" w:eastAsia="ja-JP"/>
        </w:rPr>
        <w:tab/>
      </w:r>
      <w:r w:rsidRPr="00D527DE">
        <w:rPr>
          <w:lang w:val="en-US" w:eastAsia="ja-JP"/>
        </w:rPr>
        <w:tab/>
      </w:r>
      <w:r w:rsidR="002A7843" w:rsidRPr="00D527DE">
        <w:rPr>
          <w:lang w:val="en-US" w:eastAsia="ja-JP"/>
        </w:rPr>
        <w:t xml:space="preserve"> w1 = ((d0 &lt;&lt;FixedPointWeightShift) + sumDiv2) / sum;</w:t>
      </w:r>
    </w:p>
    <w:p w14:paraId="4A4B1F01" w14:textId="2A660709"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26CF5F38" w:rsidR="002A7843" w:rsidRPr="00D527DE" w:rsidRDefault="0085425A"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002A7843" w:rsidRPr="00D527DE">
        <w:rPr>
          <w:lang w:val="en-US" w:eastAsia="ja-JP"/>
        </w:rPr>
        <w:t>= w1;</w:t>
      </w:r>
    </w:p>
    <w:p w14:paraId="6FA1E0DD" w14:textId="06CCD34F"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else {</w:t>
      </w:r>
    </w:p>
    <w:p w14:paraId="303C77D2" w14:textId="2728B39F"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002A7843" w:rsidRPr="00D527DE">
        <w:rPr>
          <w:lang w:val="en-US" w:eastAsia="ja-JP"/>
        </w:rPr>
        <w:t>= 3;</w:t>
      </w:r>
    </w:p>
    <w:p w14:paraId="37093B8E" w14:textId="5F7F9BF3"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d0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xml:space="preserve"> +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783E9717" w14:textId="3D8E942A"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d1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274748CB" w14:textId="21D6F5C3"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d2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][ 2 ]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57699E50" w14:textId="44CBEE06"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d0d1 = d0 </w:t>
      </w:r>
      <w:r w:rsidR="007D6F11" w:rsidRPr="00D527DE">
        <w:rPr>
          <w:lang w:val="en-US" w:eastAsia="ja-JP"/>
        </w:rPr>
        <w:t xml:space="preserve">× </w:t>
      </w:r>
      <w:r w:rsidR="002A7843" w:rsidRPr="00D527DE">
        <w:rPr>
          <w:lang w:val="en-US" w:eastAsia="ja-JP"/>
        </w:rPr>
        <w:t>d1;</w:t>
      </w:r>
    </w:p>
    <w:p w14:paraId="09EB46CC" w14:textId="205FD878"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d0d2 = d0</w:t>
      </w:r>
      <w:r w:rsidR="007D6F11" w:rsidRPr="00D527DE">
        <w:rPr>
          <w:lang w:val="en-US" w:eastAsia="ja-JP"/>
        </w:rPr>
        <w:t xml:space="preserve"> ×</w:t>
      </w:r>
      <w:r w:rsidR="002A7843" w:rsidRPr="00D527DE">
        <w:rPr>
          <w:lang w:val="en-US" w:eastAsia="ja-JP"/>
        </w:rPr>
        <w:t xml:space="preserve"> d2;</w:t>
      </w:r>
    </w:p>
    <w:p w14:paraId="2207AA85" w14:textId="0D592B77"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d1d2 = d1</w:t>
      </w:r>
      <w:r w:rsidR="007D6F11" w:rsidRPr="00D527DE">
        <w:rPr>
          <w:lang w:val="en-US" w:eastAsia="ja-JP"/>
        </w:rPr>
        <w:t xml:space="preserve"> × </w:t>
      </w:r>
      <w:r w:rsidR="002A7843" w:rsidRPr="00D527DE">
        <w:rPr>
          <w:lang w:val="en-US" w:eastAsia="ja-JP"/>
        </w:rPr>
        <w:t>d2;</w:t>
      </w:r>
    </w:p>
    <w:p w14:paraId="1B2582D1" w14:textId="44D26D73"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d1d2 + d0d1 + d0d2;</w:t>
      </w:r>
    </w:p>
    <w:p w14:paraId="02310500" w14:textId="3FDEB030"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sumDiv2 = sum &gt;&gt; 1;</w:t>
      </w:r>
    </w:p>
    <w:p w14:paraId="2D997A83" w14:textId="6A454B6F"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r = ((1 &lt;&lt; kFixedPointWeightShiftSum) + sumDiv2) / sum;</w:t>
      </w:r>
    </w:p>
    <w:p w14:paraId="73FDBF31" w14:textId="30E528FB"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t>shift</w:t>
      </w:r>
      <w:r w:rsidR="00971E74" w:rsidRPr="00D527DE">
        <w:rPr>
          <w:lang w:val="en-US" w:eastAsia="ja-JP"/>
        </w:rPr>
        <w:t>Weight</w:t>
      </w:r>
      <w:r w:rsidR="002A7843" w:rsidRPr="00D527DE">
        <w:rPr>
          <w:lang w:val="en-US" w:eastAsia="ja-JP"/>
        </w:rPr>
        <w:t xml:space="preserve"> = FixedPointWeightShiftSum </w:t>
      </w:r>
      <w:r w:rsidR="004C0821" w:rsidRPr="00D527DE">
        <w:rPr>
          <w:lang w:val="en-US" w:eastAsia="ja-JP"/>
        </w:rPr>
        <w:t>−</w:t>
      </w:r>
      <w:r w:rsidR="002A7843" w:rsidRPr="00D527DE">
        <w:rPr>
          <w:lang w:val="en-US" w:eastAsia="ja-JP"/>
        </w:rPr>
        <w:t xml:space="preserve"> FixedPointWeightShift;</w:t>
      </w:r>
    </w:p>
    <w:p w14:paraId="689CB635" w14:textId="6261FA3A"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3FECBD95"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281A8487" w14:textId="2B7B14FB"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1C5B0789" w14:textId="2BE0BBA0"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][ 0 ] </w:t>
      </w:r>
      <w:r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04F1EE07"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Pr="00D527DE">
        <w:rPr>
          <w:lang w:val="en-US" w:eastAsia="ja-JP"/>
        </w:rPr>
        <w:t xml:space="preserve"> </w:t>
      </w:r>
      <w:r w:rsidR="002A7843" w:rsidRPr="00D527DE">
        <w:rPr>
          <w:lang w:val="en-US" w:eastAsia="ja-JP"/>
        </w:rPr>
        <w:t>= w1;</w:t>
      </w:r>
    </w:p>
    <w:p w14:paraId="1887EE4A" w14:textId="0CFF0F6B"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][ 2 ] </w:t>
      </w:r>
      <w:r w:rsidRPr="00D527DE">
        <w:rPr>
          <w:lang w:val="en-US" w:eastAsia="ja-JP"/>
        </w:rPr>
        <w:t xml:space="preserve"> </w:t>
      </w:r>
      <w:r w:rsidR="002A7843" w:rsidRPr="00D527DE">
        <w:rPr>
          <w:lang w:val="en-US" w:eastAsia="ja-JP"/>
        </w:rPr>
        <w:t>= w2;</w:t>
      </w:r>
    </w:p>
    <w:p w14:paraId="0B63E70C" w14:textId="71F9D7F5" w:rsidR="006D29E4" w:rsidRPr="00D527DE" w:rsidRDefault="006D29E4" w:rsidP="002A7843">
      <w:pPr>
        <w:rPr>
          <w:lang w:val="en-US" w:eastAsia="ja-JP"/>
        </w:rPr>
      </w:pPr>
      <w:r w:rsidRPr="00D527DE">
        <w:rPr>
          <w:lang w:val="en-US" w:eastAsia="ja-JP"/>
        </w:rPr>
        <w:tab/>
      </w:r>
      <w:r w:rsidRPr="00D527DE">
        <w:rPr>
          <w:lang w:val="en-US" w:eastAsia="ja-JP"/>
        </w:rPr>
        <w:tab/>
        <w:t>}</w:t>
      </w:r>
    </w:p>
    <w:p w14:paraId="18DEBC1B" w14:textId="2705A418" w:rsidR="006D29E4" w:rsidRPr="00D527DE" w:rsidRDefault="006D29E4" w:rsidP="002A7843">
      <w:pPr>
        <w:rPr>
          <w:lang w:val="en-US" w:eastAsia="ja-JP"/>
        </w:rPr>
      </w:pPr>
      <w:r w:rsidRPr="00D527DE">
        <w:rPr>
          <w:lang w:val="en-US" w:eastAsia="ja-JP"/>
        </w:rPr>
        <w:tab/>
        <w:t>}</w:t>
      </w:r>
    </w:p>
    <w:p w14:paraId="1B840934" w14:textId="7FEFA122" w:rsidR="002A7843" w:rsidRPr="00D527DE" w:rsidRDefault="002A7843" w:rsidP="002A7843">
      <w:pPr>
        <w:rPr>
          <w:lang w:val="en-US" w:eastAsia="ja-JP"/>
        </w:rPr>
      </w:pPr>
      <w:r w:rsidRPr="00D527DE">
        <w:rPr>
          <w:lang w:val="en-US" w:eastAsia="ja-JP"/>
        </w:rPr>
        <w:t>}</w:t>
      </w:r>
    </w:p>
    <w:p w14:paraId="1187137C" w14:textId="2BF31533" w:rsidR="00483F60" w:rsidRPr="00D527DE"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4474" w:name="_Ref3560684"/>
      <w:r w:rsidRPr="00D527DE">
        <w:rPr>
          <w:lang w:val="en-CA"/>
        </w:rPr>
        <w:t>Quantization weights derivation process</w:t>
      </w:r>
      <w:bookmarkEnd w:id="4474"/>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7BB5B0E1"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24540" w:rsidRPr="00D527DE">
        <w:rPr>
          <w:szCs w:val="24"/>
          <w:lang w:val="en-CA" w:eastAsia="ja-JP"/>
        </w:rPr>
        <w:t>PointNum</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7AA2E502"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483F60" w:rsidRPr="00D527DE">
        <w:t>numPredNearestNeighbours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80F08F4" w:rsidR="00483F60" w:rsidRPr="00D527DE" w:rsidRDefault="00483F60" w:rsidP="00483F60">
      <w:pPr>
        <w:rPr>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3DE986F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4E90554" w14:textId="27703F50" w:rsidR="004A4557" w:rsidRPr="00D527DE" w:rsidRDefault="004A4557" w:rsidP="004A4557">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5FFB8F6B" w14:textId="77777777" w:rsidR="00483F60" w:rsidRPr="00D527DE" w:rsidRDefault="00483F60" w:rsidP="00483F60">
      <w:pPr>
        <w:rPr>
          <w:lang w:val="en-CA" w:eastAsia="ja-JP"/>
        </w:rPr>
      </w:pPr>
      <w:r w:rsidRPr="00D527DE">
        <w:rPr>
          <w:lang w:val="en-CA" w:eastAsia="ja-JP"/>
        </w:rPr>
        <w:t>The output is:</w:t>
      </w:r>
    </w:p>
    <w:p w14:paraId="129D7B39" w14:textId="13F3EB89"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18D3AA58" w14:textId="0F9FA869" w:rsidR="007E75E4" w:rsidRPr="00D527DE" w:rsidRDefault="007E75E4" w:rsidP="007E75E4">
      <w:pPr>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686A8439" w14:textId="290258AD" w:rsidR="007E75E4" w:rsidRPr="00D527DE" w:rsidRDefault="007E75E4" w:rsidP="00210093">
      <w:pPr>
        <w:rPr>
          <w:lang w:val="en-CA"/>
        </w:rPr>
      </w:pPr>
      <w:r w:rsidRPr="00D527DE">
        <w:rPr>
          <w:lang w:val="en-CA" w:eastAsia="ja-JP"/>
        </w:rPr>
        <w:tab/>
      </w:r>
      <w:r w:rsidR="00D30109" w:rsidRPr="00D527DE">
        <w:rPr>
          <w:lang w:val="en-CA"/>
        </w:rPr>
        <w:t>quantizationWeights</w:t>
      </w:r>
      <w:r w:rsidR="00D30109" w:rsidRPr="00D527DE">
        <w:rPr>
          <w:lang w:val="en-CA" w:eastAsia="ja-JP"/>
        </w:rPr>
        <w:t xml:space="preserve">[ i ] = </w:t>
      </w:r>
      <w:r w:rsidR="008259EA" w:rsidRPr="00D527DE">
        <w:rPr>
          <w:lang w:val="en-CA" w:eastAsia="ja-JP"/>
        </w:rPr>
        <w:t>1 &lt;&lt; FixedPointWeightShift</w:t>
      </w:r>
      <w:r w:rsidR="00D30109" w:rsidRPr="00D527DE">
        <w:rPr>
          <w:lang w:val="en-CA" w:eastAsia="ja-JP"/>
        </w:rPr>
        <w:t>;</w:t>
      </w:r>
    </w:p>
    <w:p w14:paraId="0D542DF8" w14:textId="0B3AC37F" w:rsidR="007E75E4" w:rsidRPr="00D527DE" w:rsidRDefault="007E75E4" w:rsidP="00210093">
      <w:pPr>
        <w:rPr>
          <w:lang w:val="en-CA"/>
        </w:rPr>
      </w:pPr>
      <w:r w:rsidRPr="00D527DE">
        <w:rPr>
          <w:lang w:val="en-CA" w:eastAsia="ja-JP"/>
        </w:rPr>
        <w:t>}</w:t>
      </w:r>
    </w:p>
    <w:p w14:paraId="451AEA48" w14:textId="2F423E6E" w:rsidR="00E8137E" w:rsidRPr="00D527DE" w:rsidRDefault="00E8137E" w:rsidP="00E8137E">
      <w:pPr>
        <w:rPr>
          <w:lang w:val="en-US" w:eastAsia="ja-JP"/>
        </w:rPr>
      </w:pPr>
      <w:r w:rsidRPr="00D527DE">
        <w:rPr>
          <w:lang w:val="en-US" w:eastAsia="ja-JP"/>
        </w:rPr>
        <w:t xml:space="preserve">for (i = </w:t>
      </w:r>
      <w:r w:rsidR="00124F02" w:rsidRPr="00D527DE">
        <w:rPr>
          <w:lang w:val="en-US" w:eastAsia="ja-JP"/>
        </w:rPr>
        <w:t xml:space="preserve"> </w:t>
      </w:r>
      <w:r w:rsidR="00824540" w:rsidRPr="00D527DE">
        <w:rPr>
          <w:lang w:val="en-US" w:eastAsia="ja-JP"/>
        </w:rPr>
        <w:t>PointNum</w:t>
      </w:r>
      <w:r w:rsidR="004C0821" w:rsidRPr="00D527DE">
        <w:rPr>
          <w:lang w:val="en-US" w:eastAsia="ja-JP"/>
        </w:rPr>
        <w:t>−</w:t>
      </w:r>
      <w:r w:rsidRPr="00D527DE">
        <w:rPr>
          <w:lang w:val="en-US" w:eastAsia="ja-JP"/>
        </w:rPr>
        <w:t xml:space="preserve">1; </w:t>
      </w:r>
      <w:r w:rsidR="009500FD" w:rsidRPr="00D527DE">
        <w:rPr>
          <w:lang w:val="en-US" w:eastAsia="ja-JP"/>
        </w:rPr>
        <w:t xml:space="preserve">i </w:t>
      </w:r>
      <w:r w:rsidRPr="00D527DE">
        <w:rPr>
          <w:lang w:val="en-US" w:eastAsia="ja-JP"/>
        </w:rPr>
        <w:t>&gt;= 0; i</w:t>
      </w:r>
      <w:r w:rsidR="00026B85">
        <w:rPr>
          <w:lang w:val="en-CA"/>
        </w:rPr>
        <w:t>− −</w:t>
      </w:r>
      <w:r w:rsidRPr="00D527DE">
        <w:rPr>
          <w:lang w:val="en-US" w:eastAsia="ja-JP"/>
        </w:rPr>
        <w:t>) {</w:t>
      </w:r>
    </w:p>
    <w:p w14:paraId="689F39C1" w14:textId="526B4F5D" w:rsidR="00E8137E" w:rsidRPr="00D527DE" w:rsidRDefault="00E8137E" w:rsidP="00E8137E">
      <w:pPr>
        <w:rPr>
          <w:lang w:val="en-US" w:eastAsia="ja-JP"/>
        </w:rPr>
      </w:pPr>
      <w:r w:rsidRPr="00D527DE">
        <w:rPr>
          <w:lang w:val="en-US" w:eastAsia="ja-JP"/>
        </w:rPr>
        <w:tab/>
        <w:t>index = indexes[i];</w:t>
      </w:r>
    </w:p>
    <w:p w14:paraId="67416277" w14:textId="1B61C600" w:rsidR="00E8137E" w:rsidRPr="00D527DE" w:rsidRDefault="00E8137E" w:rsidP="00E8137E">
      <w:pPr>
        <w:rPr>
          <w:lang w:val="en-CA" w:eastAsia="ja-JP"/>
        </w:rPr>
      </w:pPr>
      <w:r w:rsidRPr="00D527DE">
        <w:rPr>
          <w:lang w:val="en-US" w:eastAsia="ja-JP"/>
        </w:rPr>
        <w:tab/>
        <w:t xml:space="preserve">for(p = 0; p &lt; </w:t>
      </w:r>
      <w:r w:rsidRPr="00D527DE">
        <w:rPr>
          <w:lang w:val="en-CA"/>
        </w:rPr>
        <w:t>n</w:t>
      </w:r>
      <w:r w:rsidR="000E1EA8" w:rsidRPr="00D527DE">
        <w:rPr>
          <w:lang w:val="en-CA"/>
        </w:rPr>
        <w:t>eighbour</w:t>
      </w:r>
      <w:r w:rsidRPr="00D527DE">
        <w:rPr>
          <w:lang w:val="en-CA"/>
        </w:rPr>
        <w:t>sCount</w:t>
      </w:r>
      <w:r w:rsidRPr="00D527DE">
        <w:rPr>
          <w:lang w:val="en-CA" w:eastAsia="ja-JP"/>
        </w:rPr>
        <w:t>[ </w:t>
      </w:r>
      <w:r w:rsidRPr="00D527DE">
        <w:rPr>
          <w:lang w:val="en-US" w:eastAsia="ja-JP"/>
        </w:rPr>
        <w:t>index</w:t>
      </w:r>
      <w:r w:rsidRPr="00D527DE">
        <w:rPr>
          <w:lang w:val="en-CA" w:eastAsia="ja-JP"/>
        </w:rPr>
        <w:t> ]; p</w:t>
      </w:r>
      <w:r w:rsidR="00121DEE">
        <w:rPr>
          <w:lang w:val="en-CA" w:eastAsia="ja-JP"/>
        </w:rPr>
        <w:t>++</w:t>
      </w:r>
      <w:r w:rsidRPr="00D527DE">
        <w:rPr>
          <w:lang w:val="en-CA" w:eastAsia="ja-JP"/>
        </w:rPr>
        <w:t>) {</w:t>
      </w:r>
    </w:p>
    <w:p w14:paraId="4FCF0D01" w14:textId="3FCDCA8D" w:rsidR="00E8137E" w:rsidRPr="00D527DE" w:rsidRDefault="00E8137E" w:rsidP="00E8137E">
      <w:pPr>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 = n</w:t>
      </w:r>
      <w:r w:rsidR="000E1EA8" w:rsidRPr="00D527DE">
        <w:rPr>
          <w:lang w:val="en-CA" w:eastAsia="ja-JP"/>
        </w:rPr>
        <w:t>eighbour</w:t>
      </w:r>
      <w:r w:rsidRPr="00D527DE">
        <w:rPr>
          <w:lang w:val="en-CA" w:eastAsia="ja-JP"/>
        </w:rPr>
        <w:t>s[</w:t>
      </w:r>
      <w:r w:rsidR="002A25C5" w:rsidRPr="00D527DE">
        <w:rPr>
          <w:lang w:val="en-CA" w:eastAsia="ja-JP"/>
        </w:rPr>
        <w:t> </w:t>
      </w:r>
      <w:r w:rsidRPr="00D527DE">
        <w:rPr>
          <w:lang w:val="en-CA" w:eastAsia="ja-JP"/>
        </w:rPr>
        <w:t>index</w:t>
      </w:r>
      <w:r w:rsidR="002A25C5" w:rsidRPr="00D527DE">
        <w:rPr>
          <w:lang w:val="en-CA" w:eastAsia="ja-JP"/>
        </w:rPr>
        <w:t> </w:t>
      </w:r>
      <w:r w:rsidRPr="00D527DE">
        <w:rPr>
          <w:lang w:val="en-CA" w:eastAsia="ja-JP"/>
        </w:rPr>
        <w:t>][</w:t>
      </w:r>
      <w:r w:rsidR="002A25C5" w:rsidRPr="00D527DE">
        <w:rPr>
          <w:lang w:val="en-CA" w:eastAsia="ja-JP"/>
        </w:rPr>
        <w:t> </w:t>
      </w:r>
      <w:r w:rsidRPr="00D527DE">
        <w:rPr>
          <w:lang w:val="en-CA" w:eastAsia="ja-JP"/>
        </w:rPr>
        <w:t>p</w:t>
      </w:r>
      <w:r w:rsidR="002A25C5" w:rsidRPr="00D527DE">
        <w:rPr>
          <w:lang w:val="en-CA" w:eastAsia="ja-JP"/>
        </w:rPr>
        <w:t> </w:t>
      </w:r>
      <w:r w:rsidRPr="00D527DE">
        <w:rPr>
          <w:lang w:val="en-CA" w:eastAsia="ja-JP"/>
        </w:rPr>
        <w:t>];</w:t>
      </w:r>
    </w:p>
    <w:p w14:paraId="55E4C0F4" w14:textId="3E797EC6" w:rsidR="005D15C0" w:rsidRPr="00D527DE" w:rsidRDefault="00E8137E" w:rsidP="00E8137E">
      <w:pPr>
        <w:rPr>
          <w:lang w:val="en-CA" w:eastAsia="ja-JP"/>
        </w:rPr>
      </w:pPr>
      <w:r w:rsidRPr="00D527DE">
        <w:rPr>
          <w:lang w:val="en-CA" w:eastAsia="ja-JP"/>
        </w:rPr>
        <w:tab/>
      </w:r>
      <w:r w:rsidRPr="00D527DE">
        <w:rPr>
          <w:lang w:val="en-CA" w:eastAsia="ja-JP"/>
        </w:rPr>
        <w:tab/>
      </w:r>
      <w:r w:rsidRPr="00D527DE">
        <w:rPr>
          <w:lang w:val="en-CA"/>
        </w:rPr>
        <w:t>quantizationWeights</w:t>
      </w:r>
      <w:r w:rsidRPr="00D527DE">
        <w:rPr>
          <w:lang w:val="en-CA" w:eastAsia="ja-JP"/>
        </w:rPr>
        <w:t>[ n</w:t>
      </w:r>
      <w:r w:rsidR="000E1EA8" w:rsidRPr="00D527DE">
        <w:rPr>
          <w:lang w:val="en-CA" w:eastAsia="ja-JP"/>
        </w:rPr>
        <w:t>eighbour</w:t>
      </w:r>
      <w:r w:rsidRPr="00D527DE">
        <w:rPr>
          <w:lang w:val="en-CA" w:eastAsia="ja-JP"/>
        </w:rPr>
        <w:t xml:space="preserve"> ] += </w:t>
      </w:r>
      <w:r w:rsidR="009500FD" w:rsidRPr="00D527DE">
        <w:rPr>
          <w:lang w:val="en-US" w:eastAsia="ja-JP"/>
        </w:rPr>
        <w:t>divExp2RoundHalfInf(</w:t>
      </w:r>
      <w:r w:rsidR="005D15C0" w:rsidRPr="00D527DE">
        <w:rPr>
          <w:lang w:val="en-CA"/>
        </w:rPr>
        <w:t>predicition</w:t>
      </w:r>
      <w:r w:rsidRPr="00D527DE">
        <w:rPr>
          <w:lang w:val="en-CA"/>
        </w:rPr>
        <w:t>Weights</w:t>
      </w:r>
      <w:r w:rsidRPr="00D527DE">
        <w:rPr>
          <w:lang w:val="en-CA" w:eastAsia="ja-JP"/>
        </w:rPr>
        <w:t>[ n</w:t>
      </w:r>
      <w:r w:rsidR="000E1EA8" w:rsidRPr="00D527DE">
        <w:rPr>
          <w:lang w:val="en-CA" w:eastAsia="ja-JP"/>
        </w:rPr>
        <w:t>eighbour</w:t>
      </w:r>
      <w:r w:rsidRPr="00D527DE">
        <w:rPr>
          <w:lang w:val="en-CA" w:eastAsia="ja-JP"/>
        </w:rPr>
        <w:t xml:space="preserve"> ] </w:t>
      </w:r>
      <w:r w:rsidR="007D6F11" w:rsidRPr="00D527DE">
        <w:rPr>
          <w:lang w:val="en-CA" w:eastAsia="ja-JP"/>
        </w:rPr>
        <w:t>×</w:t>
      </w:r>
      <w:r w:rsidRPr="00D527DE">
        <w:rPr>
          <w:lang w:val="en-CA" w:eastAsia="ja-JP"/>
        </w:rPr>
        <w:t xml:space="preserve"> </w:t>
      </w:r>
    </w:p>
    <w:p w14:paraId="569BA43F" w14:textId="56014732" w:rsidR="009500FD" w:rsidRPr="00D527DE" w:rsidRDefault="005D15C0" w:rsidP="00E813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9500FD" w:rsidRPr="00D527DE">
        <w:rPr>
          <w:lang w:val="en-CA" w:eastAsia="ja-JP"/>
        </w:rPr>
        <w:tab/>
      </w:r>
      <w:r w:rsidR="00E8137E" w:rsidRPr="00D527DE">
        <w:rPr>
          <w:lang w:val="en-CA"/>
        </w:rPr>
        <w:t>quantizationWeights</w:t>
      </w:r>
      <w:r w:rsidR="00E8137E" w:rsidRPr="00D527DE">
        <w:rPr>
          <w:lang w:val="en-CA" w:eastAsia="ja-JP"/>
        </w:rPr>
        <w:t>[ n</w:t>
      </w:r>
      <w:r w:rsidR="000E1EA8" w:rsidRPr="00D527DE">
        <w:rPr>
          <w:lang w:val="en-CA" w:eastAsia="ja-JP"/>
        </w:rPr>
        <w:t>eighbour</w:t>
      </w:r>
      <w:r w:rsidR="00E8137E" w:rsidRPr="00D527DE">
        <w:rPr>
          <w:lang w:val="en-CA" w:eastAsia="ja-JP"/>
        </w:rPr>
        <w:t> ]</w:t>
      </w:r>
      <w:r w:rsidR="009500FD" w:rsidRPr="00D527DE">
        <w:rPr>
          <w:lang w:val="en-CA" w:eastAsia="ja-JP"/>
        </w:rPr>
        <w:t>,</w:t>
      </w:r>
    </w:p>
    <w:p w14:paraId="13FEC5B6" w14:textId="5129A181" w:rsidR="00E8137E" w:rsidRPr="00D527DE" w:rsidRDefault="009500FD" w:rsidP="00E813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FixedPointWeightShift)</w:t>
      </w:r>
      <w:r w:rsidR="005D15C0" w:rsidRPr="00D527DE">
        <w:rPr>
          <w:lang w:val="en-CA" w:eastAsia="ja-JP"/>
        </w:rPr>
        <w:t>;</w:t>
      </w:r>
    </w:p>
    <w:p w14:paraId="69993AA8" w14:textId="6F16913F" w:rsidR="00E8137E" w:rsidRPr="00D527DE" w:rsidRDefault="00E8137E" w:rsidP="00E8137E">
      <w:pPr>
        <w:rPr>
          <w:lang w:val="en-US" w:eastAsia="ja-JP"/>
        </w:rPr>
      </w:pPr>
      <w:r w:rsidRPr="00D527DE">
        <w:rPr>
          <w:lang w:val="en-CA" w:eastAsia="ja-JP"/>
        </w:rPr>
        <w:tab/>
        <w:t>}</w:t>
      </w:r>
    </w:p>
    <w:p w14:paraId="12EE0A3F" w14:textId="32044386" w:rsidR="007E75E4" w:rsidRPr="00D527DE" w:rsidRDefault="00E8137E" w:rsidP="00210093">
      <w:pPr>
        <w:rPr>
          <w:lang w:val="en-CA"/>
        </w:rPr>
      </w:pPr>
      <w:r w:rsidRPr="00D527DE">
        <w:rPr>
          <w:lang w:val="en-CA" w:eastAsia="ja-JP"/>
        </w:rPr>
        <w:t>}</w:t>
      </w:r>
    </w:p>
    <w:p w14:paraId="7327D64F" w14:textId="39D91BA6" w:rsidR="00665466" w:rsidRPr="00D527DE" w:rsidRDefault="00665466" w:rsidP="00665466">
      <w:pPr>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w:t>
      </w:r>
    </w:p>
    <w:p w14:paraId="5A558FA8" w14:textId="0A153E21" w:rsidR="00665466" w:rsidRPr="00D527DE" w:rsidRDefault="00665466" w:rsidP="00665466">
      <w:pPr>
        <w:rPr>
          <w:ins w:id="4475" w:author="Nakagami, Ohji (SONY)" w:date="2019-09-02T15:05:00Z"/>
          <w:lang w:val="en-CA" w:eastAsia="ja-JP"/>
        </w:rPr>
      </w:pPr>
      <w:r w:rsidRPr="00D527DE">
        <w:rPr>
          <w:lang w:val="en-CA" w:eastAsia="ja-JP"/>
        </w:rPr>
        <w:tab/>
      </w:r>
      <w:r w:rsidRPr="00D527DE">
        <w:rPr>
          <w:lang w:val="en-CA"/>
        </w:rPr>
        <w:t>quantizationWeights</w:t>
      </w:r>
      <w:r w:rsidRPr="00D527DE">
        <w:rPr>
          <w:lang w:val="en-CA" w:eastAsia="ja-JP"/>
        </w:rPr>
        <w:t xml:space="preserve">[ i ] = </w:t>
      </w:r>
      <w:r w:rsidR="00DF763A" w:rsidRPr="00D527DE">
        <w:rPr>
          <w:lang w:val="en-CA" w:eastAsia="ja-JP"/>
        </w:rPr>
        <w:t>i</w:t>
      </w:r>
      <w:r w:rsidR="00DF763A" w:rsidRPr="00D527DE">
        <w:rPr>
          <w:szCs w:val="24"/>
          <w:lang w:val="en-CA" w:eastAsia="ja-JP"/>
        </w:rPr>
        <w:t>S</w:t>
      </w:r>
      <w:r w:rsidR="00040A97" w:rsidRPr="00D527DE">
        <w:rPr>
          <w:szCs w:val="24"/>
          <w:lang w:val="en-CA" w:eastAsia="ja-JP"/>
        </w:rPr>
        <w:t>qrt</w:t>
      </w:r>
      <w:r w:rsidR="00997DFC" w:rsidRPr="00D527DE">
        <w:rPr>
          <w:szCs w:val="24"/>
          <w:lang w:val="en-CA" w:eastAsia="ja-JP"/>
        </w:rPr>
        <w:t>(</w:t>
      </w:r>
      <w:r w:rsidR="00997DFC" w:rsidRPr="00D527DE">
        <w:rPr>
          <w:lang w:val="en-CA"/>
        </w:rPr>
        <w:t>quantizationWeights</w:t>
      </w:r>
      <w:r w:rsidR="00997DFC" w:rsidRPr="00D527DE">
        <w:rPr>
          <w:lang w:val="en-CA" w:eastAsia="ja-JP"/>
        </w:rPr>
        <w:t>[ i ]</w:t>
      </w:r>
      <w:r w:rsidR="00997DFC" w:rsidRPr="00D527DE">
        <w:rPr>
          <w:szCs w:val="24"/>
          <w:lang w:val="en-CA" w:eastAsia="ja-JP"/>
        </w:rPr>
        <w:t>)</w:t>
      </w:r>
      <w:r w:rsidRPr="00D527DE">
        <w:rPr>
          <w:lang w:val="en-CA" w:eastAsia="ja-JP"/>
        </w:rPr>
        <w:t>;</w:t>
      </w:r>
    </w:p>
    <w:p w14:paraId="44902E32" w14:textId="77777777" w:rsidR="002E01EF" w:rsidRDefault="002E01EF" w:rsidP="002E01EF">
      <w:pPr>
        <w:rPr>
          <w:ins w:id="4476" w:author="Nakagami, Ohji (SONY)" w:date="2019-09-02T15:05:00Z"/>
        </w:rPr>
      </w:pPr>
    </w:p>
    <w:p w14:paraId="6A491977" w14:textId="77777777" w:rsidR="002E01EF" w:rsidRDefault="002E01EF" w:rsidP="002E01EF">
      <w:pPr>
        <w:rPr>
          <w:ins w:id="4477" w:author="Nakagami, Ohji (SONY)" w:date="2019-09-02T15:05:00Z"/>
          <w:highlight w:val="cyan"/>
        </w:rPr>
      </w:pPr>
      <w:ins w:id="4478" w:author="Nakagami, Ohji (SONY)" w:date="2019-09-02T15:05:00Z">
        <w:r w:rsidRPr="009B01D7">
          <w:rPr>
            <w:highlight w:val="cyan"/>
          </w:rPr>
          <w:t>if ( lifting_scalability_enabled_flag ){</w:t>
        </w:r>
      </w:ins>
    </w:p>
    <w:p w14:paraId="1162DA40" w14:textId="4D1887D1" w:rsidR="002E01EF" w:rsidRPr="00026E32" w:rsidRDefault="002E01EF">
      <w:pPr>
        <w:rPr>
          <w:ins w:id="4479" w:author="Nakagami, Ohji (SONY)" w:date="2019-09-02T15:05:00Z"/>
          <w:highlight w:val="cyan"/>
          <w:lang w:eastAsia="ja-JP"/>
        </w:rPr>
      </w:pPr>
      <w:ins w:id="4480" w:author="Nakagami, Ohji (SONY)" w:date="2019-09-02T15:05:00Z">
        <w:r w:rsidRPr="00D527DE">
          <w:rPr>
            <w:lang w:val="en-CA" w:eastAsia="ja-JP"/>
          </w:rPr>
          <w:tab/>
        </w:r>
        <w:r>
          <w:rPr>
            <w:highlight w:val="cyan"/>
            <w:lang w:eastAsia="ja-JP"/>
          </w:rPr>
          <w:t>index = 0;</w:t>
        </w:r>
      </w:ins>
    </w:p>
    <w:p w14:paraId="185B91EF" w14:textId="56B2A732" w:rsidR="002E01EF" w:rsidRPr="009B01D7" w:rsidRDefault="002E01EF" w:rsidP="002E01EF">
      <w:pPr>
        <w:rPr>
          <w:ins w:id="4481" w:author="Nakagami, Ohji (SONY)" w:date="2019-09-02T15:05:00Z"/>
          <w:highlight w:val="cyan"/>
          <w:lang w:eastAsia="ja-JP"/>
        </w:rPr>
      </w:pPr>
      <w:ins w:id="4482" w:author="Nakagami, Ohji (SONY)" w:date="2019-09-02T15:05:00Z">
        <w:r w:rsidRPr="00D527DE">
          <w:rPr>
            <w:lang w:val="en-CA" w:eastAsia="ja-JP"/>
          </w:rPr>
          <w:tab/>
        </w:r>
        <w:r>
          <w:rPr>
            <w:highlight w:val="cyan"/>
            <w:lang w:eastAsia="ja-JP"/>
          </w:rPr>
          <w:t>for (lodIndex = 0; lodIndex &lt; lodCount; lodIndex++){</w:t>
        </w:r>
      </w:ins>
    </w:p>
    <w:p w14:paraId="0BFA38A5" w14:textId="0969D402" w:rsidR="002E01EF" w:rsidRDefault="002E01EF">
      <w:pPr>
        <w:rPr>
          <w:ins w:id="4483" w:author="Nakagami, Ohji (SONY)" w:date="2019-09-02T15:05:00Z"/>
          <w:highlight w:val="cyan"/>
          <w:lang w:eastAsia="ja-JP"/>
        </w:rPr>
      </w:pPr>
      <w:ins w:id="4484" w:author="Nakagami, Ohji (SONY)" w:date="2019-09-02T15:05:00Z">
        <w:r w:rsidRPr="00D527DE">
          <w:rPr>
            <w:lang w:val="en-CA" w:eastAsia="ja-JP"/>
          </w:rPr>
          <w:tab/>
        </w:r>
        <w:r w:rsidRPr="00D527DE">
          <w:rPr>
            <w:lang w:val="en-CA" w:eastAsia="ja-JP"/>
          </w:rPr>
          <w:tab/>
        </w:r>
        <w:r w:rsidRPr="009B01D7">
          <w:rPr>
            <w:highlight w:val="cyan"/>
            <w:lang w:eastAsia="ja-JP"/>
          </w:rPr>
          <w:t xml:space="preserve">for (i = 0; i &lt;  </w:t>
        </w:r>
        <w:r w:rsidRPr="009B01D7">
          <w:rPr>
            <w:rFonts w:eastAsia="游明朝" w:hint="eastAsia"/>
            <w:highlight w:val="cyan"/>
            <w:lang w:eastAsia="ja-JP"/>
          </w:rPr>
          <w:t>P</w:t>
        </w:r>
        <w:r w:rsidRPr="009B01D7">
          <w:rPr>
            <w:rFonts w:eastAsia="游明朝"/>
            <w:highlight w:val="cyan"/>
            <w:lang w:eastAsia="ja-JP"/>
          </w:rPr>
          <w:t>ointsNumPerLoD[</w:t>
        </w:r>
        <w:r w:rsidRPr="009B01D7">
          <w:rPr>
            <w:highlight w:val="cyan"/>
            <w:lang w:eastAsia="ja-JP"/>
          </w:rPr>
          <w:t>lodIndex</w:t>
        </w:r>
        <w:r w:rsidRPr="009B01D7">
          <w:rPr>
            <w:rFonts w:eastAsia="游明朝"/>
            <w:highlight w:val="cyan"/>
            <w:lang w:eastAsia="ja-JP"/>
          </w:rPr>
          <w:t>]</w:t>
        </w:r>
        <w:r w:rsidRPr="009B01D7">
          <w:rPr>
            <w:highlight w:val="cyan"/>
            <w:lang w:eastAsia="ja-JP"/>
          </w:rPr>
          <w:t>; i++){</w:t>
        </w:r>
      </w:ins>
    </w:p>
    <w:p w14:paraId="195BDBF9" w14:textId="1D52E892" w:rsidR="002E01EF" w:rsidRPr="009B01D7" w:rsidRDefault="002E01EF" w:rsidP="002E01EF">
      <w:pPr>
        <w:rPr>
          <w:ins w:id="4485" w:author="Nakagami, Ohji (SONY)" w:date="2019-09-02T15:05:00Z"/>
          <w:highlight w:val="cyan"/>
          <w:lang w:eastAsia="ja-JP"/>
        </w:rPr>
      </w:pPr>
      <w:ins w:id="4486" w:author="Nakagami, Ohji (SONY)" w:date="2019-09-02T15:05:00Z">
        <w:r w:rsidRPr="00D527DE">
          <w:rPr>
            <w:lang w:val="en-CA" w:eastAsia="ja-JP"/>
          </w:rPr>
          <w:tab/>
        </w:r>
        <w:r w:rsidRPr="00D527DE">
          <w:rPr>
            <w:lang w:val="en-CA" w:eastAsia="ja-JP"/>
          </w:rPr>
          <w:tab/>
        </w:r>
        <w:r w:rsidRPr="00D527DE">
          <w:rPr>
            <w:lang w:val="en-CA" w:eastAsia="ja-JP"/>
          </w:rPr>
          <w:tab/>
        </w:r>
        <w:r w:rsidRPr="009B01D7">
          <w:rPr>
            <w:highlight w:val="cyan"/>
            <w:lang w:eastAsia="ja-JP"/>
          </w:rPr>
          <w:t>quantizationWeights[</w:t>
        </w:r>
        <w:r>
          <w:rPr>
            <w:highlight w:val="cyan"/>
            <w:lang w:eastAsia="ja-JP"/>
          </w:rPr>
          <w:t xml:space="preserve">index </w:t>
        </w:r>
        <w:r w:rsidRPr="009B01D7">
          <w:rPr>
            <w:highlight w:val="cyan"/>
            <w:lang w:eastAsia="ja-JP"/>
          </w:rPr>
          <w:t>] = (1 &lt;&lt; kFixedPointWeightShift);</w:t>
        </w:r>
      </w:ins>
    </w:p>
    <w:p w14:paraId="7412A49D" w14:textId="0467C3F1" w:rsidR="002E01EF" w:rsidRPr="009B01D7" w:rsidRDefault="002E01EF">
      <w:pPr>
        <w:rPr>
          <w:ins w:id="4487" w:author="Nakagami, Ohji (SONY)" w:date="2019-09-02T15:05:00Z"/>
          <w:highlight w:val="cyan"/>
          <w:lang w:eastAsia="ja-JP"/>
        </w:rPr>
      </w:pPr>
      <w:ins w:id="4488" w:author="Nakagami, Ohji (SONY)" w:date="2019-09-02T15:05:00Z">
        <w:r w:rsidRPr="00D527DE">
          <w:rPr>
            <w:lang w:val="en-CA" w:eastAsia="ja-JP"/>
          </w:rPr>
          <w:tab/>
        </w:r>
        <w:r w:rsidRPr="00D527DE">
          <w:rPr>
            <w:lang w:val="en-CA" w:eastAsia="ja-JP"/>
          </w:rPr>
          <w:tab/>
        </w:r>
        <w:r w:rsidRPr="00D527DE">
          <w:rPr>
            <w:lang w:val="en-CA" w:eastAsia="ja-JP"/>
          </w:rPr>
          <w:tab/>
        </w:r>
        <w:r w:rsidRPr="009B01D7">
          <w:rPr>
            <w:highlight w:val="cyan"/>
            <w:lang w:eastAsia="ja-JP"/>
          </w:rPr>
          <w:t xml:space="preserve">if (lodIndex != lodCount - 1) </w:t>
        </w:r>
      </w:ins>
    </w:p>
    <w:p w14:paraId="0A420DFB" w14:textId="18C24C67" w:rsidR="002E01EF" w:rsidRDefault="002E01EF">
      <w:pPr>
        <w:rPr>
          <w:ins w:id="4489" w:author="Nakagami, Ohji (SONY)" w:date="2019-09-02T15:05:00Z"/>
          <w:rFonts w:ascii="ＭＳ ゴシック" w:eastAsia="ＭＳ ゴシック" w:cs="ＭＳ ゴシック"/>
          <w:color w:val="000000"/>
          <w:sz w:val="19"/>
          <w:szCs w:val="19"/>
          <w:highlight w:val="cyan"/>
          <w:lang w:eastAsia="zh-CN"/>
        </w:rPr>
      </w:pPr>
      <w:ins w:id="4490" w:author="Nakagami, Ohji (SONY)" w:date="2019-09-02T15:05:00Z">
        <w:r w:rsidRPr="00D527DE">
          <w:rPr>
            <w:lang w:val="en-CA" w:eastAsia="ja-JP"/>
          </w:rPr>
          <w:lastRenderedPageBreak/>
          <w:tab/>
        </w:r>
        <w:r w:rsidRPr="00D527DE">
          <w:rPr>
            <w:lang w:val="en-CA" w:eastAsia="ja-JP"/>
          </w:rPr>
          <w:tab/>
        </w:r>
        <w:r w:rsidRPr="00D527DE">
          <w:rPr>
            <w:lang w:val="en-CA" w:eastAsia="ja-JP"/>
          </w:rPr>
          <w:tab/>
        </w:r>
        <w:r w:rsidRPr="00D527DE">
          <w:rPr>
            <w:lang w:val="en-CA" w:eastAsia="ja-JP"/>
          </w:rPr>
          <w:tab/>
        </w:r>
        <w:r w:rsidRPr="009B01D7">
          <w:rPr>
            <w:highlight w:val="cyan"/>
            <w:lang w:eastAsia="ja-JP"/>
          </w:rPr>
          <w:t>quantizationWeights[</w:t>
        </w:r>
        <w:r>
          <w:rPr>
            <w:highlight w:val="cyan"/>
            <w:lang w:eastAsia="ja-JP"/>
          </w:rPr>
          <w:t>index</w:t>
        </w:r>
        <w:r w:rsidRPr="009B01D7">
          <w:rPr>
            <w:highlight w:val="cyan"/>
            <w:lang w:eastAsia="ja-JP"/>
          </w:rPr>
          <w:t xml:space="preserve">] *= </w:t>
        </w:r>
        <w:r w:rsidRPr="009B01D7">
          <w:rPr>
            <w:rFonts w:ascii="ＭＳ ゴシック" w:eastAsia="ＭＳ ゴシック" w:cs="ＭＳ ゴシック"/>
            <w:color w:val="000000"/>
            <w:sz w:val="19"/>
            <w:szCs w:val="19"/>
            <w:highlight w:val="cyan"/>
            <w:lang w:eastAsia="zh-CN"/>
          </w:rPr>
          <w:t>(</w:t>
        </w:r>
        <w:r w:rsidRPr="009B01D7">
          <w:rPr>
            <w:highlight w:val="cyan"/>
            <w:lang w:eastAsia="ja-JP"/>
          </w:rPr>
          <w:t>PointNum</w:t>
        </w:r>
        <w:r w:rsidRPr="009B01D7">
          <w:rPr>
            <w:rFonts w:ascii="ＭＳ ゴシック" w:eastAsia="ＭＳ ゴシック" w:cs="ＭＳ ゴシック"/>
            <w:color w:val="000000"/>
            <w:sz w:val="19"/>
            <w:szCs w:val="19"/>
            <w:highlight w:val="cyan"/>
            <w:lang w:eastAsia="zh-CN"/>
          </w:rPr>
          <w:t xml:space="preserve"> / </w:t>
        </w:r>
        <w:r w:rsidRPr="009B01D7">
          <w:rPr>
            <w:rFonts w:eastAsia="游明朝" w:hint="eastAsia"/>
            <w:highlight w:val="cyan"/>
            <w:lang w:eastAsia="ja-JP"/>
          </w:rPr>
          <w:t>P</w:t>
        </w:r>
        <w:r w:rsidRPr="009B01D7">
          <w:rPr>
            <w:rFonts w:eastAsia="游明朝"/>
            <w:highlight w:val="cyan"/>
            <w:lang w:eastAsia="ja-JP"/>
          </w:rPr>
          <w:t>ointsNumPerLoD[</w:t>
        </w:r>
        <w:r>
          <w:rPr>
            <w:highlight w:val="cyan"/>
            <w:lang w:eastAsia="ja-JP"/>
          </w:rPr>
          <w:t>lodIndex</w:t>
        </w:r>
        <w:r w:rsidRPr="009B01D7">
          <w:rPr>
            <w:rFonts w:eastAsia="游明朝"/>
            <w:highlight w:val="cyan"/>
            <w:lang w:eastAsia="ja-JP"/>
          </w:rPr>
          <w:t>]</w:t>
        </w:r>
        <w:r w:rsidRPr="009B01D7">
          <w:rPr>
            <w:rFonts w:ascii="ＭＳ ゴシック" w:eastAsia="ＭＳ ゴシック" w:cs="ＭＳ ゴシック"/>
            <w:color w:val="000000"/>
            <w:sz w:val="19"/>
            <w:szCs w:val="19"/>
            <w:highlight w:val="cyan"/>
            <w:lang w:eastAsia="zh-CN"/>
          </w:rPr>
          <w:t>)</w:t>
        </w:r>
      </w:ins>
    </w:p>
    <w:p w14:paraId="231EFBE0" w14:textId="59AB0723" w:rsidR="002E01EF" w:rsidRPr="00FB1B2C" w:rsidRDefault="002E01EF" w:rsidP="002E01EF">
      <w:pPr>
        <w:rPr>
          <w:ins w:id="4491" w:author="Nakagami, Ohji (SONY)" w:date="2019-09-02T15:05:00Z"/>
          <w:rFonts w:eastAsia="游明朝"/>
          <w:highlight w:val="cyan"/>
          <w:lang w:eastAsia="ja-JP"/>
        </w:rPr>
      </w:pPr>
      <w:ins w:id="4492" w:author="Nakagami, Ohji (SONY)" w:date="2019-09-02T15:05:00Z">
        <w:r w:rsidRPr="00D527DE">
          <w:rPr>
            <w:lang w:val="en-CA" w:eastAsia="ja-JP"/>
          </w:rPr>
          <w:tab/>
        </w:r>
        <w:r w:rsidRPr="00D527DE">
          <w:rPr>
            <w:lang w:val="en-CA" w:eastAsia="ja-JP"/>
          </w:rPr>
          <w:tab/>
        </w:r>
        <w:r w:rsidRPr="00D527DE">
          <w:rPr>
            <w:lang w:val="en-CA" w:eastAsia="ja-JP"/>
          </w:rPr>
          <w:tab/>
        </w:r>
        <w:r>
          <w:rPr>
            <w:highlight w:val="cyan"/>
            <w:lang w:eastAsia="ja-JP"/>
          </w:rPr>
          <w:t>index++;</w:t>
        </w:r>
      </w:ins>
    </w:p>
    <w:p w14:paraId="76B181DC" w14:textId="090555BC" w:rsidR="002E01EF" w:rsidRDefault="002E01EF">
      <w:pPr>
        <w:rPr>
          <w:ins w:id="4493" w:author="Nakagami, Ohji (SONY)" w:date="2019-09-02T15:05:00Z"/>
          <w:highlight w:val="cyan"/>
          <w:lang w:eastAsia="ja-JP"/>
        </w:rPr>
      </w:pPr>
      <w:ins w:id="4494" w:author="Nakagami, Ohji (SONY)" w:date="2019-09-02T15:05:00Z">
        <w:r w:rsidRPr="00D527DE">
          <w:rPr>
            <w:lang w:val="en-CA" w:eastAsia="ja-JP"/>
          </w:rPr>
          <w:tab/>
        </w:r>
        <w:r w:rsidRPr="00D527DE">
          <w:rPr>
            <w:lang w:val="en-CA" w:eastAsia="ja-JP"/>
          </w:rPr>
          <w:tab/>
        </w:r>
        <w:r w:rsidRPr="009B01D7">
          <w:rPr>
            <w:highlight w:val="cyan"/>
            <w:lang w:eastAsia="ja-JP"/>
          </w:rPr>
          <w:t>}</w:t>
        </w:r>
      </w:ins>
    </w:p>
    <w:p w14:paraId="13ED06FE" w14:textId="77777777" w:rsidR="002E01EF" w:rsidRDefault="002E01EF" w:rsidP="002E01EF">
      <w:pPr>
        <w:rPr>
          <w:ins w:id="4495" w:author="Nakagami, Ohji (SONY)" w:date="2019-09-02T15:05:00Z"/>
          <w:highlight w:val="cyan"/>
          <w:lang w:eastAsia="ja-JP"/>
        </w:rPr>
      </w:pPr>
      <w:ins w:id="4496" w:author="Nakagami, Ohji (SONY)" w:date="2019-09-02T15:05:00Z">
        <w:r w:rsidRPr="00D527DE">
          <w:rPr>
            <w:lang w:val="en-CA" w:eastAsia="ja-JP"/>
          </w:rPr>
          <w:tab/>
        </w:r>
        <w:r>
          <w:rPr>
            <w:highlight w:val="cyan"/>
            <w:lang w:eastAsia="ja-JP"/>
          </w:rPr>
          <w:t>}</w:t>
        </w:r>
      </w:ins>
    </w:p>
    <w:p w14:paraId="48C5CEAB" w14:textId="685B5C33" w:rsidR="002E01EF" w:rsidRPr="009B01D7" w:rsidRDefault="002E01EF" w:rsidP="002E01EF">
      <w:pPr>
        <w:rPr>
          <w:ins w:id="4497" w:author="Nakagami, Ohji (SONY)" w:date="2019-09-02T15:05:00Z"/>
          <w:highlight w:val="cyan"/>
          <w:lang w:eastAsia="ja-JP"/>
        </w:rPr>
      </w:pPr>
      <w:ins w:id="4498" w:author="Nakagami, Ohji (SONY)" w:date="2019-09-02T15:05:00Z">
        <w:r w:rsidRPr="009B01D7">
          <w:rPr>
            <w:rFonts w:hint="eastAsia"/>
            <w:highlight w:val="cyan"/>
          </w:rPr>
          <w:t>}</w:t>
        </w:r>
      </w:ins>
    </w:p>
    <w:p w14:paraId="679644A5" w14:textId="77777777" w:rsidR="002E01EF" w:rsidRDefault="002E01EF" w:rsidP="002E01EF">
      <w:pPr>
        <w:spacing w:after="0"/>
        <w:ind w:left="-120"/>
        <w:jc w:val="left"/>
        <w:rPr>
          <w:ins w:id="4499" w:author="Nakagami, Ohji (SONY)" w:date="2019-09-02T15:05:00Z"/>
          <w:rFonts w:eastAsia="游明朝"/>
          <w:highlight w:val="cyan"/>
          <w:lang w:eastAsia="ja-JP"/>
        </w:rPr>
      </w:pPr>
      <w:ins w:id="4500" w:author="Nakagami, Ohji (SONY)" w:date="2019-09-02T15:05:00Z">
        <w:r w:rsidRPr="009B01D7">
          <w:rPr>
            <w:rFonts w:eastAsia="游明朝"/>
            <w:highlight w:val="cyan"/>
            <w:lang w:eastAsia="ja-JP"/>
          </w:rPr>
          <w:t xml:space="preserve">where </w:t>
        </w:r>
        <w:r w:rsidRPr="009B01D7">
          <w:rPr>
            <w:rFonts w:eastAsia="游明朝" w:hint="eastAsia"/>
            <w:highlight w:val="cyan"/>
            <w:lang w:eastAsia="ja-JP"/>
          </w:rPr>
          <w:t>P</w:t>
        </w:r>
        <w:r w:rsidRPr="009B01D7">
          <w:rPr>
            <w:rFonts w:eastAsia="游明朝"/>
            <w:highlight w:val="cyan"/>
            <w:lang w:eastAsia="ja-JP"/>
          </w:rPr>
          <w:t>ointsNumPerLoD[</w:t>
        </w:r>
        <w:r w:rsidRPr="009B01D7">
          <w:rPr>
            <w:highlight w:val="cyan"/>
            <w:lang w:eastAsia="ja-JP"/>
          </w:rPr>
          <w:t>lodIndex</w:t>
        </w:r>
        <w:r w:rsidRPr="009B01D7">
          <w:rPr>
            <w:rFonts w:eastAsia="游明朝"/>
            <w:highlight w:val="cyan"/>
            <w:lang w:eastAsia="ja-JP"/>
          </w:rPr>
          <w:t xml:space="preserve">] stores the number of points in the </w:t>
        </w:r>
        <w:r w:rsidRPr="009B01D7">
          <w:rPr>
            <w:highlight w:val="cyan"/>
            <w:lang w:eastAsia="ja-JP"/>
          </w:rPr>
          <w:t xml:space="preserve">lodIndex </w:t>
        </w:r>
        <w:r w:rsidRPr="009B01D7">
          <w:rPr>
            <w:rFonts w:eastAsia="游明朝"/>
            <w:highlight w:val="cyan"/>
            <w:lang w:eastAsia="ja-JP"/>
          </w:rPr>
          <w:t>layer of the octree structure in the decoded geometry.</w:t>
        </w:r>
      </w:ins>
    </w:p>
    <w:p w14:paraId="3C69DEAC" w14:textId="77777777" w:rsidR="002E01EF" w:rsidRPr="00AE0F50" w:rsidRDefault="002E01EF" w:rsidP="00665466">
      <w:pPr>
        <w:rPr>
          <w:ins w:id="4501" w:author="Nakagami, Ohji (SONY)" w:date="2019-09-24T09:25:00Z"/>
          <w:rPrChange w:id="4502" w:author="David Flynn" w:date="2019-09-25T08:47:00Z">
            <w:rPr>
              <w:ins w:id="4503" w:author="Nakagami, Ohji (SONY)" w:date="2019-09-24T09:25:00Z"/>
              <w:lang w:eastAsia="ja-JP"/>
            </w:rPr>
          </w:rPrChange>
        </w:rPr>
      </w:pPr>
    </w:p>
    <w:p w14:paraId="5840AB4C" w14:textId="65ED4319" w:rsidR="008506B3" w:rsidRPr="00D527DE" w:rsidRDefault="008506B3" w:rsidP="007F16A3">
      <w:pPr>
        <w:pStyle w:val="4"/>
        <w:rPr>
          <w:lang w:val="en-CA"/>
        </w:rPr>
      </w:pPr>
      <w:bookmarkStart w:id="4504" w:name="_Ref3562066"/>
      <w:r w:rsidRPr="00D527DE">
        <w:t>Inverse</w:t>
      </w:r>
      <w:r w:rsidRPr="00D527DE">
        <w:rPr>
          <w:lang w:val="en-CA"/>
        </w:rPr>
        <w:t xml:space="preserve"> quantization process</w:t>
      </w:r>
      <w:bookmarkEnd w:id="4504"/>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32ACF41F" w14:textId="77777777" w:rsidR="00C91613" w:rsidRPr="00D527DE" w:rsidRDefault="00C91613" w:rsidP="00C91613">
      <w:pPr>
        <w:rPr>
          <w:szCs w:val="24"/>
          <w:lang w:val="en-CA" w:eastAsia="ja-JP"/>
        </w:rPr>
      </w:pPr>
      <w:r w:rsidRPr="00D527DE">
        <w:rPr>
          <w:lang w:val="en-CA" w:eastAsia="ja-JP"/>
        </w:rPr>
        <w:tab/>
      </w:r>
      <w:r w:rsidRPr="00D527DE">
        <w:rPr>
          <w:szCs w:val="24"/>
          <w:lang w:val="en-CA" w:eastAsia="ja-JP"/>
        </w:rPr>
        <w:t>a variable attrCnt specifying the attribute dimension.</w:t>
      </w:r>
    </w:p>
    <w:p w14:paraId="301E1F95" w14:textId="43B6C142" w:rsidR="00C91613" w:rsidRPr="00D527DE" w:rsidRDefault="00C91613" w:rsidP="00C91613">
      <w:pPr>
        <w:rPr>
          <w:lang w:val="en-CA" w:eastAsia="ja-JP"/>
        </w:rPr>
      </w:pPr>
      <w:r w:rsidRPr="00D527DE">
        <w:rPr>
          <w:lang w:val="en-CA" w:eastAsia="ja-JP"/>
        </w:rPr>
        <w:tab/>
        <w:t>a series of quantized attribute coefficients quantAttributeCoefficients[ i ][ </w:t>
      </w:r>
      <w:r w:rsidR="00793A33" w:rsidRPr="00D527DE">
        <w:rPr>
          <w:lang w:val="en-CA" w:eastAsia="ja-JP"/>
        </w:rPr>
        <w:t>a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793A33" w:rsidRPr="00D527DE">
        <w:rPr>
          <w:szCs w:val="24"/>
          <w:lang w:val="en-CA" w:eastAsia="ja-JP"/>
        </w:rPr>
        <w:t xml:space="preserve">a </w:t>
      </w:r>
      <w:r w:rsidRPr="00D527DE">
        <w:rPr>
          <w:szCs w:val="24"/>
          <w:lang w:val="en-CA" w:eastAsia="ja-JP"/>
        </w:rPr>
        <w:t>in the range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3AD93FB" w14:textId="04407187" w:rsidR="00D54F23" w:rsidRPr="00D527DE" w:rsidRDefault="00D54F23" w:rsidP="00210093">
      <w:pPr>
        <w:rPr>
          <w:lang w:val="en-CA"/>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09A13D77" w14:textId="74820035" w:rsidR="00C91613" w:rsidRDefault="00C91613" w:rsidP="00210093">
      <w:pPr>
        <w:rPr>
          <w:ins w:id="4505" w:author="Sugio Toshiyasu" w:date="2019-07-25T18:10:00Z"/>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7ED1A702" w14:textId="7988E2DF" w:rsidR="00AA3B53" w:rsidRDefault="00D41204" w:rsidP="00AA3B53">
      <w:pPr>
        <w:rPr>
          <w:ins w:id="4506" w:author="Sugio Toshiyasu" w:date="2019-07-25T18:10:00Z"/>
          <w:szCs w:val="24"/>
          <w:lang w:val="en-CA" w:eastAsia="ja-JP"/>
        </w:rPr>
      </w:pPr>
      <w:ins w:id="4507" w:author="Sugio Toshiyasu" w:date="2019-07-25T18:10:00Z">
        <w:r>
          <w:rPr>
            <w:szCs w:val="24"/>
            <w:lang w:val="en-CA" w:eastAsia="ja-JP"/>
          </w:rPr>
          <w:tab/>
        </w:r>
        <w:r w:rsidR="00AA3B53" w:rsidRPr="00D527DE">
          <w:rPr>
            <w:szCs w:val="24"/>
            <w:lang w:val="en-CA" w:eastAsia="ja-JP"/>
          </w:rPr>
          <w:t xml:space="preserve">a variable </w:t>
        </w:r>
        <w:r w:rsidR="00AA3B53" w:rsidRPr="00D527DE">
          <w:rPr>
            <w:rFonts w:eastAsia="ＭＳ 明朝"/>
            <w:lang w:val="en-CA" w:eastAsia="ja-JP"/>
          </w:rPr>
          <w:t>SliceQstepY</w:t>
        </w:r>
        <w:r w:rsidR="00AA3B53">
          <w:rPr>
            <w:rFonts w:eastAsia="ＭＳ 明朝"/>
            <w:lang w:val="en-CA" w:eastAsia="ja-JP"/>
          </w:rPr>
          <w:t>[</w:t>
        </w:r>
      </w:ins>
      <w:ins w:id="4508" w:author="Sugio Toshiyasu" w:date="2019-07-25T18:33:00Z">
        <w:r w:rsidR="00B96676">
          <w:rPr>
            <w:rFonts w:eastAsia="ＭＳ 明朝"/>
            <w:lang w:val="en-CA" w:eastAsia="ja-JP"/>
          </w:rPr>
          <w:t xml:space="preserve"> </w:t>
        </w:r>
      </w:ins>
      <w:ins w:id="4509" w:author="Sugio Toshiyasu" w:date="2019-07-25T18:10:00Z">
        <w:r w:rsidR="00AA3B53">
          <w:rPr>
            <w:rFonts w:eastAsia="ＭＳ 明朝"/>
            <w:lang w:val="en-CA" w:eastAsia="ja-JP"/>
          </w:rPr>
          <w:t>l</w:t>
        </w:r>
      </w:ins>
      <w:ins w:id="4510" w:author="Sugio Toshiyasu" w:date="2019-07-25T18:33:00Z">
        <w:r w:rsidR="00B96676">
          <w:rPr>
            <w:rFonts w:eastAsia="ＭＳ 明朝"/>
            <w:lang w:val="en-CA" w:eastAsia="ja-JP"/>
          </w:rPr>
          <w:t xml:space="preserve"> </w:t>
        </w:r>
      </w:ins>
      <w:ins w:id="4511" w:author="Sugio Toshiyasu" w:date="2019-07-25T18:10:00Z">
        <w:r w:rsidR="00AA3B53">
          <w:rPr>
            <w:rFonts w:eastAsia="ＭＳ 明朝"/>
            <w:lang w:val="en-CA" w:eastAsia="ja-JP"/>
          </w:rPr>
          <w:t>]</w:t>
        </w:r>
        <w:r w:rsidR="00AA3B53" w:rsidRPr="00D527DE" w:rsidDel="00C666BB">
          <w:rPr>
            <w:szCs w:val="24"/>
            <w:lang w:val="en-CA" w:eastAsia="ja-JP"/>
          </w:rPr>
          <w:t xml:space="preserve"> </w:t>
        </w:r>
        <w:r w:rsidR="00AA3B53">
          <w:rPr>
            <w:szCs w:val="24"/>
            <w:lang w:val="en-CA" w:eastAsia="ja-JP"/>
          </w:rPr>
          <w:t>with l=0..</w:t>
        </w:r>
        <w:r w:rsidR="00137D27">
          <w:rPr>
            <w:szCs w:val="24"/>
            <w:lang w:val="en-CA" w:eastAsia="ja-JP"/>
          </w:rPr>
          <w:t xml:space="preserve">num_layer </w:t>
        </w:r>
      </w:ins>
      <w:ins w:id="4512" w:author="Sugio Toshiyasu" w:date="2019-07-25T18:29:00Z">
        <w:r w:rsidR="00137D27">
          <w:rPr>
            <w:lang w:val="en-CA"/>
          </w:rPr>
          <w:t>−</w:t>
        </w:r>
      </w:ins>
      <w:ins w:id="4513" w:author="Sugio Toshiyasu" w:date="2019-07-25T18:10:00Z">
        <w:r w:rsidR="00AA3B53">
          <w:rPr>
            <w:szCs w:val="24"/>
            <w:lang w:val="en-CA" w:eastAsia="ja-JP"/>
          </w:rPr>
          <w:t xml:space="preserve"> 1 </w:t>
        </w:r>
        <w:r w:rsidR="00AA3B53" w:rsidRPr="00D527DE">
          <w:rPr>
            <w:szCs w:val="24"/>
            <w:lang w:val="en-CA" w:eastAsia="ja-JP"/>
          </w:rPr>
          <w:t>specifying the inverse quantizati</w:t>
        </w:r>
        <w:r w:rsidR="00592525">
          <w:rPr>
            <w:szCs w:val="24"/>
            <w:lang w:val="en-CA" w:eastAsia="ja-JP"/>
          </w:rPr>
          <w:t>on step for the luma coefficient</w:t>
        </w:r>
        <w:r w:rsidR="00AA3B53" w:rsidRPr="00D527DE">
          <w:rPr>
            <w:szCs w:val="24"/>
            <w:lang w:val="en-CA" w:eastAsia="ja-JP"/>
          </w:rPr>
          <w:t>,</w:t>
        </w:r>
      </w:ins>
    </w:p>
    <w:p w14:paraId="4F3597A3" w14:textId="74A68913" w:rsidR="00D41204" w:rsidRDefault="00AA3B53" w:rsidP="00AA3B53">
      <w:pPr>
        <w:rPr>
          <w:ins w:id="4514" w:author="Sugio Toshiyasu" w:date="2019-07-25T18:10:00Z"/>
          <w:szCs w:val="24"/>
          <w:lang w:val="en-CA" w:eastAsia="ja-JP"/>
        </w:rPr>
      </w:pPr>
      <w:ins w:id="4515" w:author="Sugio Toshiyasu" w:date="2019-07-25T18:10:00Z">
        <w:r>
          <w:rPr>
            <w:szCs w:val="24"/>
            <w:lang w:val="en-CA" w:eastAsia="ja-JP"/>
          </w:rPr>
          <w:tab/>
        </w:r>
        <w:r w:rsidR="00D41204" w:rsidRPr="00D527DE">
          <w:rPr>
            <w:szCs w:val="24"/>
            <w:lang w:val="en-CA" w:eastAsia="ja-JP"/>
          </w:rPr>
          <w:t xml:space="preserve">a variable </w:t>
        </w:r>
        <w:r w:rsidR="00D41204">
          <w:rPr>
            <w:rFonts w:eastAsia="ＭＳ 明朝"/>
            <w:lang w:val="en-CA" w:eastAsia="ja-JP"/>
          </w:rPr>
          <w:t>SliceQstepC[</w:t>
        </w:r>
      </w:ins>
      <w:ins w:id="4516" w:author="Sugio Toshiyasu" w:date="2019-07-25T18:33:00Z">
        <w:r w:rsidR="00B96676">
          <w:rPr>
            <w:rFonts w:eastAsia="ＭＳ 明朝"/>
            <w:lang w:val="en-CA" w:eastAsia="ja-JP"/>
          </w:rPr>
          <w:t xml:space="preserve"> </w:t>
        </w:r>
      </w:ins>
      <w:ins w:id="4517" w:author="Sugio Toshiyasu" w:date="2019-07-25T18:10:00Z">
        <w:r w:rsidR="00D41204">
          <w:rPr>
            <w:rFonts w:eastAsia="ＭＳ 明朝"/>
            <w:lang w:val="en-CA" w:eastAsia="ja-JP"/>
          </w:rPr>
          <w:t>l</w:t>
        </w:r>
      </w:ins>
      <w:ins w:id="4518" w:author="Sugio Toshiyasu" w:date="2019-07-25T18:33:00Z">
        <w:r w:rsidR="00B96676">
          <w:rPr>
            <w:rFonts w:eastAsia="ＭＳ 明朝"/>
            <w:lang w:val="en-CA" w:eastAsia="ja-JP"/>
          </w:rPr>
          <w:t xml:space="preserve"> </w:t>
        </w:r>
      </w:ins>
      <w:ins w:id="4519" w:author="Sugio Toshiyasu" w:date="2019-07-25T18:10:00Z">
        <w:r w:rsidR="00D41204">
          <w:rPr>
            <w:rFonts w:eastAsia="ＭＳ 明朝"/>
            <w:lang w:val="en-CA" w:eastAsia="ja-JP"/>
          </w:rPr>
          <w:t>]</w:t>
        </w:r>
        <w:r w:rsidR="00D41204" w:rsidRPr="00D527DE" w:rsidDel="00C666BB">
          <w:rPr>
            <w:szCs w:val="24"/>
            <w:lang w:val="en-CA" w:eastAsia="ja-JP"/>
          </w:rPr>
          <w:t xml:space="preserve"> </w:t>
        </w:r>
        <w:r w:rsidR="00D41204">
          <w:rPr>
            <w:szCs w:val="24"/>
            <w:lang w:val="en-CA" w:eastAsia="ja-JP"/>
          </w:rPr>
          <w:t>with l=0..</w:t>
        </w:r>
        <w:r w:rsidR="00137D27">
          <w:rPr>
            <w:szCs w:val="24"/>
            <w:lang w:val="en-CA" w:eastAsia="ja-JP"/>
          </w:rPr>
          <w:t xml:space="preserve">num_layer </w:t>
        </w:r>
      </w:ins>
      <w:ins w:id="4520" w:author="Sugio Toshiyasu" w:date="2019-07-25T18:29:00Z">
        <w:r w:rsidR="00137D27">
          <w:rPr>
            <w:lang w:val="en-CA"/>
          </w:rPr>
          <w:t>−</w:t>
        </w:r>
      </w:ins>
      <w:ins w:id="4521" w:author="Sugio Toshiyasu" w:date="2019-07-25T18:10:00Z">
        <w:r w:rsidR="00D41204">
          <w:rPr>
            <w:szCs w:val="24"/>
            <w:lang w:val="en-CA" w:eastAsia="ja-JP"/>
          </w:rPr>
          <w:t xml:space="preserve"> 1 </w:t>
        </w:r>
        <w:r w:rsidR="00D41204" w:rsidRPr="00D527DE">
          <w:rPr>
            <w:szCs w:val="24"/>
            <w:lang w:val="en-CA" w:eastAsia="ja-JP"/>
          </w:rPr>
          <w:t>specifying the invers</w:t>
        </w:r>
        <w:r w:rsidR="00592525">
          <w:rPr>
            <w:szCs w:val="24"/>
            <w:lang w:val="en-CA" w:eastAsia="ja-JP"/>
          </w:rPr>
          <w:t>e quantization step for the chroma</w:t>
        </w:r>
        <w:r w:rsidR="00D41204" w:rsidRPr="00D527DE">
          <w:rPr>
            <w:szCs w:val="24"/>
            <w:lang w:val="en-CA" w:eastAsia="ja-JP"/>
          </w:rPr>
          <w:t xml:space="preserve"> coefficient,</w:t>
        </w:r>
      </w:ins>
    </w:p>
    <w:p w14:paraId="3A4EDF19" w14:textId="7FE57A52" w:rsidR="00AA3B53" w:rsidRPr="00D527DE" w:rsidRDefault="00D41204" w:rsidP="00AA3B53">
      <w:pPr>
        <w:rPr>
          <w:szCs w:val="24"/>
          <w:lang w:val="en-CA"/>
        </w:rPr>
      </w:pPr>
      <w:ins w:id="4522" w:author="Sugio Toshiyasu" w:date="2019-07-25T18:10:00Z">
        <w:r>
          <w:rPr>
            <w:szCs w:val="24"/>
            <w:lang w:val="en-CA" w:eastAsia="ja-JP"/>
          </w:rPr>
          <w:tab/>
        </w:r>
        <w:r w:rsidR="00AA3B53">
          <w:rPr>
            <w:szCs w:val="24"/>
            <w:lang w:val="en-CA" w:eastAsia="ja-JP"/>
          </w:rPr>
          <w:t>a variable num_layer specifying the number of SliceQstepY</w:t>
        </w:r>
      </w:ins>
      <w:ins w:id="4523" w:author="Sugio Toshiyasu" w:date="2019-07-25T18:16:00Z">
        <w:r w:rsidR="00592525">
          <w:rPr>
            <w:szCs w:val="24"/>
            <w:lang w:val="en-CA" w:eastAsia="ja-JP"/>
          </w:rPr>
          <w:t xml:space="preserve"> and SliceQstepC</w:t>
        </w:r>
      </w:ins>
      <w:ins w:id="4524" w:author="Sugio Toshiyasu" w:date="2019-07-25T18:10:00Z">
        <w:r w:rsidR="00AA3B53">
          <w:rPr>
            <w:szCs w:val="24"/>
            <w:lang w:val="en-CA" w:eastAsia="ja-JP"/>
          </w:rPr>
          <w:t>,</w:t>
        </w:r>
      </w:ins>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591BE30A"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4579162D" w14:textId="0F3CCEFE" w:rsidR="00137D27" w:rsidRDefault="00137D27" w:rsidP="00E85B51">
      <w:pPr>
        <w:rPr>
          <w:ins w:id="4525" w:author="Sugio Toshiyasu" w:date="2019-07-25T18:22:00Z"/>
          <w:lang w:val="en-CA" w:eastAsia="ja-JP"/>
        </w:rPr>
      </w:pPr>
      <w:ins w:id="4526" w:author="Sugio Toshiyasu" w:date="2019-07-25T18:22:00Z">
        <w:r>
          <w:rPr>
            <w:lang w:val="en-CA" w:eastAsia="ja-JP"/>
          </w:rPr>
          <w:t>endIndex = pointCountPerLevelOfDetail[</w:t>
        </w:r>
      </w:ins>
      <w:ins w:id="4527" w:author="Sugio Toshiyasu" w:date="2019-07-25T18:33:00Z">
        <w:r w:rsidR="00461600">
          <w:rPr>
            <w:lang w:val="en-CA" w:eastAsia="ja-JP"/>
          </w:rPr>
          <w:t xml:space="preserve"> </w:t>
        </w:r>
      </w:ins>
      <w:ins w:id="4528" w:author="Sugio Toshiyasu" w:date="2019-07-25T18:22:00Z">
        <w:r>
          <w:rPr>
            <w:lang w:val="en-CA" w:eastAsia="ja-JP"/>
          </w:rPr>
          <w:t>0</w:t>
        </w:r>
      </w:ins>
      <w:ins w:id="4529" w:author="Sugio Toshiyasu" w:date="2019-07-25T18:33:00Z">
        <w:r w:rsidR="00461600">
          <w:rPr>
            <w:lang w:val="en-CA" w:eastAsia="ja-JP"/>
          </w:rPr>
          <w:t xml:space="preserve"> </w:t>
        </w:r>
      </w:ins>
      <w:ins w:id="4530" w:author="Sugio Toshiyasu" w:date="2019-07-25T18:22:00Z">
        <w:r>
          <w:rPr>
            <w:lang w:val="en-CA" w:eastAsia="ja-JP"/>
          </w:rPr>
          <w:t>];</w:t>
        </w:r>
      </w:ins>
    </w:p>
    <w:p w14:paraId="6236C824" w14:textId="7A936DD6" w:rsidR="00E85B51" w:rsidRDefault="00E85B51" w:rsidP="00E85B51">
      <w:pPr>
        <w:rPr>
          <w:ins w:id="4531" w:author="Sugio Toshiyasu" w:date="2019-07-25T18:21:00Z"/>
          <w:lang w:val="en-CA" w:eastAsia="ja-JP"/>
        </w:rPr>
      </w:pPr>
      <w:r w:rsidRPr="00D527DE">
        <w:rPr>
          <w:lang w:val="en-CA" w:eastAsia="ja-JP"/>
        </w:rPr>
        <w:t>for (i=0</w:t>
      </w:r>
      <w:ins w:id="4532" w:author="Sugio Toshiyasu" w:date="2019-07-25T18:22:00Z">
        <w:r w:rsidR="00137D27">
          <w:rPr>
            <w:lang w:val="en-CA" w:eastAsia="ja-JP"/>
          </w:rPr>
          <w:t>, d = 0</w:t>
        </w:r>
      </w:ins>
      <w:r w:rsidRPr="00D527DE">
        <w:rPr>
          <w:lang w:val="en-CA" w:eastAsia="ja-JP"/>
        </w:rPr>
        <w:t>; i&lt;</w:t>
      </w:r>
      <w:r w:rsidRPr="00D527DE">
        <w:rPr>
          <w:lang w:val="en-CA"/>
        </w:rPr>
        <w:t xml:space="preserve"> </w:t>
      </w:r>
      <w:r w:rsidR="00124F02" w:rsidRPr="00D527DE">
        <w:rPr>
          <w:lang w:val="en-CA" w:eastAsia="ja-JP"/>
        </w:rPr>
        <w:t xml:space="preserve"> </w:t>
      </w:r>
      <w:r w:rsidR="00824540" w:rsidRPr="00D527DE">
        <w:rPr>
          <w:lang w:val="en-CA" w:eastAsia="ja-JP"/>
        </w:rPr>
        <w:t>PointNum</w:t>
      </w:r>
      <w:r w:rsidRPr="00D527DE">
        <w:rPr>
          <w:lang w:val="en-CA" w:eastAsia="ja-JP"/>
        </w:rPr>
        <w:t>; i++)</w:t>
      </w:r>
      <w:ins w:id="4533" w:author="Sugio Toshiyasu" w:date="2019-07-25T18:21:00Z">
        <w:r w:rsidR="00650E7C">
          <w:rPr>
            <w:lang w:val="en-CA" w:eastAsia="ja-JP"/>
          </w:rPr>
          <w:t xml:space="preserve"> {</w:t>
        </w:r>
      </w:ins>
    </w:p>
    <w:p w14:paraId="4C4E5B89" w14:textId="60197FB5" w:rsidR="00650E7C" w:rsidRDefault="00650E7C" w:rsidP="00650E7C">
      <w:pPr>
        <w:rPr>
          <w:ins w:id="4534" w:author="Sugio Toshiyasu" w:date="2019-07-25T18:21:00Z"/>
          <w:lang w:val="en-CA" w:eastAsia="ja-JP"/>
        </w:rPr>
      </w:pPr>
      <w:ins w:id="4535" w:author="Sugio Toshiyasu" w:date="2019-07-25T18:21:00Z">
        <w:r>
          <w:rPr>
            <w:lang w:val="en-CA" w:eastAsia="ja-JP"/>
          </w:rPr>
          <w:tab/>
          <w:t>if</w:t>
        </w:r>
      </w:ins>
      <w:ins w:id="4536" w:author="Sugio Toshiyasu" w:date="2019-07-25T18:22:00Z">
        <w:r w:rsidR="00137D27">
          <w:rPr>
            <w:lang w:val="en-CA" w:eastAsia="ja-JP"/>
          </w:rPr>
          <w:t xml:space="preserve"> </w:t>
        </w:r>
      </w:ins>
      <w:ins w:id="4537" w:author="Sugio Toshiyasu" w:date="2019-07-25T18:21:00Z">
        <w:r>
          <w:rPr>
            <w:lang w:val="en-CA" w:eastAsia="ja-JP"/>
          </w:rPr>
          <w:t>(</w:t>
        </w:r>
        <w:r w:rsidR="00137D27">
          <w:rPr>
            <w:lang w:val="en-CA" w:eastAsia="ja-JP"/>
          </w:rPr>
          <w:t xml:space="preserve"> </w:t>
        </w:r>
        <w:r>
          <w:rPr>
            <w:lang w:val="en-CA" w:eastAsia="ja-JP"/>
          </w:rPr>
          <w:t>i == endIndex</w:t>
        </w:r>
        <w:r w:rsidR="00137D27">
          <w:rPr>
            <w:lang w:val="en-CA" w:eastAsia="ja-JP"/>
          </w:rPr>
          <w:t xml:space="preserve"> </w:t>
        </w:r>
        <w:r>
          <w:rPr>
            <w:lang w:val="en-CA" w:eastAsia="ja-JP"/>
          </w:rPr>
          <w:t>)</w:t>
        </w:r>
      </w:ins>
      <w:ins w:id="4538" w:author="Sugio Toshiyasu" w:date="2019-07-25T18:23:00Z">
        <w:r w:rsidR="00137D27">
          <w:rPr>
            <w:lang w:val="en-CA" w:eastAsia="ja-JP"/>
          </w:rPr>
          <w:t xml:space="preserve"> {</w:t>
        </w:r>
      </w:ins>
    </w:p>
    <w:p w14:paraId="32DCC35C" w14:textId="143D56F5" w:rsidR="00650E7C" w:rsidRDefault="00650E7C" w:rsidP="00650E7C">
      <w:pPr>
        <w:rPr>
          <w:ins w:id="4539" w:author="Sugio Toshiyasu" w:date="2019-07-25T18:25:00Z"/>
          <w:lang w:val="en-CA" w:eastAsia="ja-JP"/>
        </w:rPr>
      </w:pPr>
      <w:ins w:id="4540" w:author="Sugio Toshiyasu" w:date="2019-07-25T18:21:00Z">
        <w:r>
          <w:rPr>
            <w:lang w:val="en-CA" w:eastAsia="ja-JP"/>
          </w:rPr>
          <w:tab/>
        </w:r>
        <w:r>
          <w:rPr>
            <w:lang w:val="en-CA" w:eastAsia="ja-JP"/>
          </w:rPr>
          <w:tab/>
          <w:t>endIndex = pointCountPerLevelOfDetail[</w:t>
        </w:r>
      </w:ins>
      <w:ins w:id="4541" w:author="Sugio Toshiyasu" w:date="2019-07-25T18:33:00Z">
        <w:r w:rsidR="00461600">
          <w:rPr>
            <w:lang w:val="en-CA" w:eastAsia="ja-JP"/>
          </w:rPr>
          <w:t xml:space="preserve"> </w:t>
        </w:r>
      </w:ins>
      <w:ins w:id="4542" w:author="Sugio Toshiyasu" w:date="2019-07-25T18:23:00Z">
        <w:r w:rsidR="00137D27">
          <w:rPr>
            <w:lang w:val="en-CA" w:eastAsia="ja-JP"/>
          </w:rPr>
          <w:t>++</w:t>
        </w:r>
      </w:ins>
      <w:ins w:id="4543" w:author="Sugio Toshiyasu" w:date="2019-07-25T18:21:00Z">
        <w:r>
          <w:rPr>
            <w:lang w:val="en-CA" w:eastAsia="ja-JP"/>
          </w:rPr>
          <w:t>d</w:t>
        </w:r>
      </w:ins>
      <w:ins w:id="4544" w:author="Sugio Toshiyasu" w:date="2019-07-25T18:33:00Z">
        <w:r w:rsidR="00461600">
          <w:rPr>
            <w:lang w:val="en-CA" w:eastAsia="ja-JP"/>
          </w:rPr>
          <w:t xml:space="preserve"> </w:t>
        </w:r>
      </w:ins>
      <w:ins w:id="4545" w:author="Sugio Toshiyasu" w:date="2019-07-25T18:21:00Z">
        <w:r>
          <w:rPr>
            <w:lang w:val="en-CA" w:eastAsia="ja-JP"/>
          </w:rPr>
          <w:t>];</w:t>
        </w:r>
      </w:ins>
    </w:p>
    <w:p w14:paraId="53F77D0F" w14:textId="157D630C" w:rsidR="00137D27" w:rsidRDefault="00137D27" w:rsidP="00137D27">
      <w:pPr>
        <w:rPr>
          <w:ins w:id="4546" w:author="Sugio Toshiyasu" w:date="2019-07-25T18:29:00Z"/>
          <w:lang w:val="en-CA"/>
        </w:rPr>
      </w:pPr>
      <w:ins w:id="4547" w:author="Sugio Toshiyasu" w:date="2019-07-25T18:25:00Z">
        <w:r>
          <w:rPr>
            <w:lang w:val="en-CA" w:eastAsia="ja-JP"/>
          </w:rPr>
          <w:tab/>
        </w:r>
        <w:r>
          <w:rPr>
            <w:lang w:val="en-CA" w:eastAsia="ja-JP"/>
          </w:rPr>
          <w:tab/>
        </w:r>
      </w:ins>
      <w:ins w:id="4548" w:author="Sugio Toshiyasu" w:date="2019-07-25T18:28:00Z">
        <w:r>
          <w:rPr>
            <w:lang w:val="en-CA" w:eastAsia="ja-JP"/>
          </w:rPr>
          <w:t xml:space="preserve">QstepY = </w:t>
        </w:r>
      </w:ins>
      <w:ins w:id="4549" w:author="Sugio Toshiyasu" w:date="2019-07-25T18:25:00Z">
        <w:r w:rsidRPr="00D24025">
          <w:rPr>
            <w:rFonts w:eastAsia="ＭＳ 明朝"/>
            <w:lang w:val="en-CA" w:eastAsia="ja-JP"/>
          </w:rPr>
          <w:t>(</w:t>
        </w:r>
      </w:ins>
      <w:ins w:id="4550" w:author="Sugio Toshiyasu" w:date="2019-07-25T18:26:00Z">
        <w:r>
          <w:rPr>
            <w:rFonts w:eastAsia="ＭＳ 明朝"/>
            <w:lang w:val="en-CA" w:eastAsia="ja-JP"/>
          </w:rPr>
          <w:t xml:space="preserve"> </w:t>
        </w:r>
      </w:ins>
      <w:ins w:id="4551" w:author="Sugio Toshiyasu" w:date="2019-07-25T18:25:00Z">
        <w:r>
          <w:rPr>
            <w:rFonts w:eastAsia="ＭＳ 明朝"/>
            <w:lang w:val="en-CA" w:eastAsia="ja-JP"/>
          </w:rPr>
          <w:t>d</w:t>
        </w:r>
        <w:r w:rsidRPr="00D24025">
          <w:rPr>
            <w:rFonts w:eastAsia="ＭＳ 明朝"/>
            <w:lang w:val="en-CA" w:eastAsia="ja-JP"/>
          </w:rPr>
          <w:t xml:space="preserve"> &lt; </w:t>
        </w:r>
        <w:r>
          <w:rPr>
            <w:rFonts w:eastAsia="ＭＳ 明朝"/>
            <w:lang w:val="en-CA" w:eastAsia="ja-JP"/>
          </w:rPr>
          <w:t>num_layer</w:t>
        </w:r>
      </w:ins>
      <w:ins w:id="4552" w:author="Sugio Toshiyasu" w:date="2019-07-25T18:26:00Z">
        <w:r>
          <w:rPr>
            <w:rFonts w:eastAsia="ＭＳ 明朝"/>
            <w:lang w:val="en-CA" w:eastAsia="ja-JP"/>
          </w:rPr>
          <w:t xml:space="preserve"> </w:t>
        </w:r>
      </w:ins>
      <w:ins w:id="4553" w:author="Sugio Toshiyasu" w:date="2019-07-25T18:25:00Z">
        <w:r>
          <w:rPr>
            <w:rFonts w:eastAsia="ＭＳ 明朝"/>
            <w:lang w:val="en-CA" w:eastAsia="ja-JP"/>
          </w:rPr>
          <w:t>)</w:t>
        </w:r>
      </w:ins>
      <w:ins w:id="4554" w:author="Sugio Toshiyasu" w:date="2019-07-25T18:28:00Z">
        <w:r>
          <w:rPr>
            <w:rFonts w:eastAsia="ＭＳ 明朝"/>
            <w:lang w:val="en-CA" w:eastAsia="ja-JP"/>
          </w:rPr>
          <w:t xml:space="preserve"> ? SliceQstepY[ d ] : SliceQstepY[ num_layer </w:t>
        </w:r>
      </w:ins>
      <w:ins w:id="4555" w:author="Sugio Toshiyasu" w:date="2019-07-25T18:29:00Z">
        <w:r>
          <w:rPr>
            <w:lang w:val="en-CA"/>
          </w:rPr>
          <w:t>– 1 ];</w:t>
        </w:r>
      </w:ins>
    </w:p>
    <w:p w14:paraId="064D702C" w14:textId="417F74B4" w:rsidR="00137D27" w:rsidRPr="00D24025" w:rsidRDefault="00137D27" w:rsidP="00137D27">
      <w:pPr>
        <w:rPr>
          <w:ins w:id="4556" w:author="Sugio Toshiyasu" w:date="2019-07-25T18:25:00Z"/>
          <w:rFonts w:eastAsia="ＭＳ 明朝"/>
          <w:lang w:val="en-CA" w:eastAsia="ja-JP"/>
        </w:rPr>
      </w:pPr>
      <w:ins w:id="4557" w:author="Sugio Toshiyasu" w:date="2019-07-25T18:29:00Z">
        <w:r>
          <w:rPr>
            <w:lang w:val="en-CA"/>
          </w:rPr>
          <w:tab/>
        </w:r>
        <w:r>
          <w:rPr>
            <w:lang w:val="en-CA"/>
          </w:rPr>
          <w:tab/>
        </w:r>
        <w:r>
          <w:rPr>
            <w:lang w:val="en-CA" w:eastAsia="ja-JP"/>
          </w:rPr>
          <w:t xml:space="preserve">QstepC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SliceQstepC[ d ] : SliceQstepC[ num_layer </w:t>
        </w:r>
        <w:r>
          <w:rPr>
            <w:lang w:val="en-CA"/>
          </w:rPr>
          <w:t>– 1 ];</w:t>
        </w:r>
      </w:ins>
    </w:p>
    <w:p w14:paraId="490C96A9" w14:textId="53616F21" w:rsidR="00137D27" w:rsidRPr="00137D27" w:rsidRDefault="00137D27" w:rsidP="00650E7C">
      <w:pPr>
        <w:rPr>
          <w:lang w:val="en-CA"/>
        </w:rPr>
      </w:pPr>
      <w:ins w:id="4558" w:author="Sugio Toshiyasu" w:date="2019-07-25T18:30:00Z">
        <w:r>
          <w:rPr>
            <w:lang w:val="en-CA"/>
          </w:rPr>
          <w:tab/>
          <w:t>}</w:t>
        </w:r>
      </w:ins>
    </w:p>
    <w:p w14:paraId="4B9CAFEE" w14:textId="7BE7B98A" w:rsidR="00E85B51" w:rsidRPr="00D527DE" w:rsidRDefault="00E85B51" w:rsidP="00E85B51">
      <w:pPr>
        <w:rPr>
          <w:lang w:val="en-CA" w:eastAsia="ja-JP"/>
        </w:rPr>
      </w:pPr>
      <w:r w:rsidRPr="00D527DE">
        <w:rPr>
          <w:lang w:val="en-CA" w:eastAsia="ja-JP"/>
        </w:rPr>
        <w:lastRenderedPageBreak/>
        <w:tab/>
        <w:t>for (</w:t>
      </w:r>
      <w:r w:rsidR="00F22A92" w:rsidRPr="00D527DE">
        <w:rPr>
          <w:lang w:val="en-CA" w:eastAsia="ja-JP"/>
        </w:rPr>
        <w:t>a</w:t>
      </w:r>
      <w:r w:rsidRPr="00D527DE">
        <w:rPr>
          <w:lang w:val="en-CA" w:eastAsia="ja-JP"/>
        </w:rPr>
        <w:t xml:space="preserve">=0; </w:t>
      </w:r>
      <w:r w:rsidR="00F22A92" w:rsidRPr="00D527DE">
        <w:rPr>
          <w:lang w:val="en-CA" w:eastAsia="ja-JP"/>
        </w:rPr>
        <w:t>a</w:t>
      </w:r>
      <w:r w:rsidRPr="00D527DE">
        <w:rPr>
          <w:lang w:val="en-CA" w:eastAsia="ja-JP"/>
        </w:rPr>
        <w:t>&lt;</w:t>
      </w:r>
      <w:r w:rsidRPr="00D527DE">
        <w:rPr>
          <w:lang w:val="en-CA"/>
        </w:rPr>
        <w:t xml:space="preserve"> </w:t>
      </w:r>
      <w:r w:rsidRPr="00D527DE">
        <w:rPr>
          <w:szCs w:val="24"/>
          <w:lang w:val="en-CA" w:eastAsia="ja-JP"/>
        </w:rPr>
        <w:t>attrCnt</w:t>
      </w:r>
      <w:r w:rsidRPr="00D527DE">
        <w:rPr>
          <w:lang w:val="en-CA" w:eastAsia="ja-JP"/>
        </w:rPr>
        <w:t xml:space="preserve">; </w:t>
      </w:r>
      <w:r w:rsidR="00F22A92" w:rsidRPr="00D527DE">
        <w:rPr>
          <w:lang w:val="en-CA" w:eastAsia="ja-JP"/>
        </w:rPr>
        <w:t>a</w:t>
      </w:r>
      <w:r w:rsidRPr="00D527DE">
        <w:rPr>
          <w:lang w:val="en-CA" w:eastAsia="ja-JP"/>
        </w:rPr>
        <w:t>++)</w:t>
      </w:r>
    </w:p>
    <w:p w14:paraId="351D42F6" w14:textId="77777777" w:rsidR="00550BC0" w:rsidRDefault="00E85B51" w:rsidP="00550BC0">
      <w:pPr>
        <w:rPr>
          <w:ins w:id="4559" w:author="Sugio Toshiyasu" w:date="2019-07-25T18:36:00Z"/>
          <w:lang w:val="en-CA" w:eastAsia="ja-JP"/>
        </w:rPr>
      </w:pPr>
      <w:r w:rsidRPr="00D527DE">
        <w:rPr>
          <w:lang w:val="en-CA" w:eastAsia="ja-JP"/>
        </w:rPr>
        <w:tab/>
      </w:r>
      <w:r w:rsidRPr="00D527DE">
        <w:rPr>
          <w:lang w:val="en-CA" w:eastAsia="ja-JP"/>
        </w:rPr>
        <w:tab/>
        <w:t>unquantAttributeCoefficients [ i ][ </w:t>
      </w:r>
      <w:r w:rsidR="009D1B72" w:rsidRPr="00D527DE">
        <w:rPr>
          <w:lang w:val="en-CA" w:eastAsia="ja-JP"/>
        </w:rPr>
        <w:t>a </w:t>
      </w:r>
      <w:r w:rsidRPr="00D527DE">
        <w:rPr>
          <w:lang w:val="en-CA" w:eastAsia="ja-JP"/>
        </w:rPr>
        <w:t>] = quantAttributeCoefficients[ i ][ </w:t>
      </w:r>
      <w:r w:rsidR="009D1B72" w:rsidRPr="00D527DE">
        <w:rPr>
          <w:lang w:val="en-CA" w:eastAsia="ja-JP"/>
        </w:rPr>
        <w:t>a </w:t>
      </w:r>
      <w:r w:rsidRPr="00D527DE">
        <w:rPr>
          <w:lang w:val="en-CA" w:eastAsia="ja-JP"/>
        </w:rPr>
        <w:t>]</w:t>
      </w:r>
      <w:r w:rsidR="007D6F11" w:rsidRPr="00D527DE">
        <w:rPr>
          <w:lang w:val="en-CA" w:eastAsia="ja-JP"/>
        </w:rPr>
        <w:t xml:space="preserve"> ×</w:t>
      </w:r>
      <w:del w:id="4560" w:author="Sugio Toshiyasu" w:date="2019-07-25T18:31:00Z">
        <w:r w:rsidR="00433C09" w:rsidRPr="00D527DE" w:rsidDel="00137D27">
          <w:rPr>
            <w:lang w:val="en-CA" w:eastAsia="ja-JP"/>
          </w:rPr>
          <w:delText xml:space="preserve"> </w:delText>
        </w:r>
      </w:del>
    </w:p>
    <w:p w14:paraId="09E7EB5B" w14:textId="43CE5411" w:rsidR="00E85B51" w:rsidRDefault="00550BC0" w:rsidP="00550BC0">
      <w:pPr>
        <w:rPr>
          <w:ins w:id="4561" w:author="Sugio Toshiyasu" w:date="2019-07-25T18:32:00Z"/>
          <w:lang w:val="en-CA" w:eastAsia="ja-JP"/>
        </w:rPr>
      </w:pPr>
      <w:ins w:id="4562" w:author="Sugio Toshiyasu" w:date="2019-07-25T18:36:00Z">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ins>
      <w:ins w:id="4563" w:author="Sugio Toshiyasu" w:date="2019-07-25T18:31:00Z">
        <w:r w:rsidR="00137D27">
          <w:rPr>
            <w:lang w:val="en-CA" w:eastAsia="ja-JP"/>
          </w:rPr>
          <w:t xml:space="preserve">( a </w:t>
        </w:r>
        <w:r w:rsidR="005B6A8D">
          <w:rPr>
            <w:lang w:val="en-CA" w:eastAsia="ja-JP"/>
          </w:rPr>
          <w:t>== 0 ? QstepY : QstepC</w:t>
        </w:r>
      </w:ins>
      <w:ins w:id="4564" w:author="Nakagami, Ohji (SONY)" w:date="2019-09-24T09:25:00Z">
        <w:r w:rsidR="005B6A8D">
          <w:rPr>
            <w:lang w:val="en-CA" w:eastAsia="ja-JP"/>
          </w:rPr>
          <w:t>)</w:t>
        </w:r>
        <w:r w:rsidR="00E85B51" w:rsidRPr="00D527DE">
          <w:rPr>
            <w:lang w:val="en-CA" w:eastAsia="ja-JP"/>
          </w:rPr>
          <w:t>;</w:t>
        </w:r>
      </w:ins>
      <w:ins w:id="4565" w:author="Sugio Toshiyasu" w:date="2019-07-25T18:31:00Z">
        <w:r w:rsidR="005B6A8D">
          <w:rPr>
            <w:lang w:val="en-CA" w:eastAsia="ja-JP"/>
          </w:rPr>
          <w:t>)</w:t>
        </w:r>
      </w:ins>
      <w:del w:id="4566" w:author="Sugio Toshiyasu" w:date="2019-07-25T18:31:00Z">
        <w:r w:rsidR="00214C6E" w:rsidRPr="00D527DE" w:rsidDel="00137D27">
          <w:rPr>
            <w:lang w:val="en-CA" w:eastAsia="ja-JP"/>
          </w:rPr>
          <w:delText>quantizationStep</w:delText>
        </w:r>
      </w:del>
      <w:del w:id="4567" w:author="Nakagami, Ohji (SONY)" w:date="2019-09-24T09:25:00Z">
        <w:r w:rsidR="00E85B51" w:rsidRPr="00D527DE">
          <w:rPr>
            <w:lang w:val="en-CA" w:eastAsia="ja-JP"/>
          </w:rPr>
          <w:delText>;</w:delText>
        </w:r>
      </w:del>
    </w:p>
    <w:p w14:paraId="7374CC81" w14:textId="62D66680" w:rsidR="00E0754C" w:rsidRPr="00D527DE" w:rsidRDefault="00E0754C" w:rsidP="00E85B51">
      <w:pPr>
        <w:rPr>
          <w:lang w:val="en-CA" w:eastAsia="ja-JP"/>
        </w:rPr>
      </w:pPr>
      <w:ins w:id="4568" w:author="Sugio Toshiyasu" w:date="2019-07-25T18:32:00Z">
        <w:r>
          <w:rPr>
            <w:lang w:val="en-CA" w:eastAsia="ja-JP"/>
          </w:rPr>
          <w:t>}</w:t>
        </w:r>
      </w:ins>
    </w:p>
    <w:p w14:paraId="37BA7082" w14:textId="0D5917B9" w:rsidR="00056A3B" w:rsidRPr="00D527DE" w:rsidRDefault="00056A3B" w:rsidP="007F16A3">
      <w:pPr>
        <w:pStyle w:val="4"/>
        <w:rPr>
          <w:lang w:val="en-CA"/>
        </w:rPr>
      </w:pPr>
      <w:bookmarkStart w:id="4569" w:name="_Ref3631410"/>
      <w:r w:rsidRPr="00D527DE">
        <w:t>Inverse</w:t>
      </w:r>
      <w:r w:rsidRPr="00D527DE">
        <w:rPr>
          <w:lang w:val="en-CA"/>
        </w:rPr>
        <w:t xml:space="preserve"> lifting</w:t>
      </w:r>
      <w:bookmarkEnd w:id="4569"/>
    </w:p>
    <w:p w14:paraId="56E2C0F7" w14:textId="77777777" w:rsidR="00056A3B" w:rsidRPr="00D527DE" w:rsidRDefault="00056A3B" w:rsidP="00056A3B">
      <w:pPr>
        <w:rPr>
          <w:lang w:val="en-CA" w:eastAsia="ja-JP"/>
        </w:rPr>
      </w:pPr>
      <w:r w:rsidRPr="00D527DE">
        <w:rPr>
          <w:lang w:val="en-CA" w:eastAsia="ja-JP"/>
        </w:rPr>
        <w:t>Inputs of this process are:</w:t>
      </w:r>
    </w:p>
    <w:p w14:paraId="5411BA91" w14:textId="77777777" w:rsidR="00056A3B" w:rsidRPr="00D527DE" w:rsidRDefault="00056A3B" w:rsidP="00056A3B">
      <w:pPr>
        <w:rPr>
          <w:szCs w:val="24"/>
          <w:lang w:val="en-CA" w:eastAsia="ja-JP"/>
        </w:rPr>
      </w:pPr>
      <w:r w:rsidRPr="00D527DE">
        <w:rPr>
          <w:lang w:val="en-CA" w:eastAsia="ja-JP"/>
        </w:rPr>
        <w:tab/>
      </w:r>
      <w:r w:rsidRPr="00D527DE">
        <w:rPr>
          <w:szCs w:val="24"/>
          <w:lang w:val="en-CA" w:eastAsia="ja-JP"/>
        </w:rPr>
        <w:t>a variable attrCnt specifying the attribute dimension.</w:t>
      </w:r>
    </w:p>
    <w:p w14:paraId="775E2231" w14:textId="16BA3FA9" w:rsidR="00056A3B" w:rsidRPr="00D527DE" w:rsidRDefault="00056A3B" w:rsidP="00056A3B">
      <w:pPr>
        <w:rPr>
          <w:lang w:val="en-CA" w:eastAsia="ja-JP"/>
        </w:rPr>
      </w:pPr>
      <w:r w:rsidRPr="00D527DE">
        <w:rPr>
          <w:lang w:val="en-CA" w:eastAsia="ja-JP"/>
        </w:rPr>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611D602A"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1559FC5C"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8331B2E" w:rsidR="00B112DC" w:rsidRPr="00D527DE" w:rsidRDefault="00B112DC" w:rsidP="00B112DC">
      <w:pPr>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08490FCF" w14:textId="0E9DDAEC" w:rsidR="00B112DC" w:rsidRPr="00D527DE" w:rsidRDefault="00B55094" w:rsidP="00B112DC">
      <w:pPr>
        <w:rPr>
          <w:lang w:val="en-CA"/>
        </w:rPr>
      </w:pPr>
      <w:r w:rsidRPr="00D527DE">
        <w:rPr>
          <w:lang w:val="en-CA"/>
        </w:rPr>
        <w:tab/>
      </w:r>
      <w:r w:rsidR="00B112DC" w:rsidRPr="00D527DE">
        <w:rPr>
          <w:lang w:val="en-CA"/>
        </w:rPr>
        <w:t xml:space="preserve">startIndex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r w:rsidR="00264A12" w:rsidRPr="00D527DE">
        <w:rPr>
          <w:lang w:val="en-CA"/>
        </w:rPr>
        <w:t> </w:t>
      </w:r>
      <w:r w:rsidR="00B112DC" w:rsidRPr="00D527DE">
        <w:rPr>
          <w:lang w:val="en-CA"/>
        </w:rPr>
        <w:t>];</w:t>
      </w:r>
    </w:p>
    <w:p w14:paraId="49651E51" w14:textId="58E4496E" w:rsidR="00B112DC" w:rsidRPr="00D527DE" w:rsidRDefault="00B55094" w:rsidP="00B112DC">
      <w:pPr>
        <w:rPr>
          <w:lang w:val="en-CA"/>
        </w:rPr>
      </w:pPr>
      <w:r w:rsidRPr="00D527DE">
        <w:rPr>
          <w:lang w:val="en-CA"/>
        </w:rPr>
        <w:tab/>
      </w:r>
      <w:r w:rsidR="00B112DC" w:rsidRPr="00D527DE">
        <w:rPr>
          <w:lang w:val="en-CA"/>
        </w:rPr>
        <w:t xml:space="preserve">endIndex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264A12" w:rsidRPr="00D527DE">
        <w:rPr>
          <w:lang w:val="en-CA"/>
        </w:rPr>
        <w:t> </w:t>
      </w:r>
      <w:r w:rsidR="00B112DC" w:rsidRPr="00D527DE">
        <w:rPr>
          <w:lang w:val="en-CA"/>
        </w:rPr>
        <w:t>];</w:t>
      </w:r>
    </w:p>
    <w:p w14:paraId="49FF4759" w14:textId="214253CD" w:rsidR="004515D5" w:rsidRPr="00D527DE" w:rsidRDefault="004515D5" w:rsidP="00210093">
      <w:pPr>
        <w:ind w:left="397"/>
        <w:rPr>
          <w:lang w:val="en-CA"/>
        </w:rPr>
      </w:pPr>
      <w:r w:rsidRPr="00D527DE">
        <w:rPr>
          <w:lang w:val="en-CA"/>
        </w:rPr>
        <w:tab/>
      </w:r>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1BA691AC" w:rsidR="009F6F43" w:rsidRPr="00D527DE" w:rsidRDefault="00661376" w:rsidP="00210093">
      <w:pPr>
        <w:ind w:left="397"/>
        <w:rPr>
          <w:lang w:val="en-CA"/>
        </w:rPr>
      </w:pPr>
      <w:r w:rsidRPr="00D527DE">
        <w:rPr>
          <w:lang w:val="en-CA"/>
        </w:rPr>
        <w:t>inversePrediciton(</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Pr="00D527DE">
        <w:rPr>
          <w:lang w:val="en-CA"/>
        </w:rPr>
        <w:t>)</w:t>
      </w:r>
      <w:r w:rsidR="00041D96">
        <w:rPr>
          <w:lang w:val="en-CA"/>
        </w:rPr>
        <w:t>;</w:t>
      </w:r>
    </w:p>
    <w:p w14:paraId="647455A8" w14:textId="1B290BF4" w:rsidR="00056A3B" w:rsidRPr="00D527DE" w:rsidRDefault="00B112DC" w:rsidP="00210093">
      <w:pPr>
        <w:rPr>
          <w:lang w:val="en-CA"/>
        </w:rPr>
      </w:pPr>
      <w:r w:rsidRPr="00D527DE">
        <w:rPr>
          <w:lang w:val="en-CA" w:eastAsia="ja-JP"/>
        </w:rPr>
        <w:t>}</w:t>
      </w:r>
    </w:p>
    <w:p w14:paraId="7BDB9D90" w14:textId="490F0FA7" w:rsidR="009F6F43" w:rsidRPr="00D527DE" w:rsidRDefault="00FA7C8F" w:rsidP="007F16A3">
      <w:pPr>
        <w:pStyle w:val="4"/>
        <w:rPr>
          <w:lang w:val="en-CA"/>
        </w:rPr>
      </w:pPr>
      <w:bookmarkStart w:id="4570" w:name="_Ref3631643"/>
      <w:r w:rsidRPr="00D527DE">
        <w:t>Definition</w:t>
      </w:r>
      <w:r w:rsidRPr="00D527DE">
        <w:rPr>
          <w:lang w:val="en-CA"/>
        </w:rPr>
        <w:t xml:space="preserve"> of inverseU</w:t>
      </w:r>
      <w:r w:rsidR="009F6F43" w:rsidRPr="00D527DE">
        <w:rPr>
          <w:lang w:val="en-CA"/>
        </w:rPr>
        <w:t>pdate</w:t>
      </w:r>
      <w:bookmarkEnd w:id="4570"/>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635DEF79" w14:textId="77777777" w:rsidR="009F6F43" w:rsidRPr="00D527DE" w:rsidRDefault="009F6F43" w:rsidP="009F6F43">
      <w:pPr>
        <w:rPr>
          <w:szCs w:val="24"/>
          <w:lang w:val="en-CA" w:eastAsia="ja-JP"/>
        </w:rPr>
      </w:pPr>
      <w:r w:rsidRPr="00D527DE">
        <w:rPr>
          <w:lang w:val="en-CA" w:eastAsia="ja-JP"/>
        </w:rPr>
        <w:tab/>
      </w:r>
      <w:r w:rsidRPr="00D527DE">
        <w:rPr>
          <w:szCs w:val="24"/>
          <w:lang w:val="en-CA" w:eastAsia="ja-JP"/>
        </w:rPr>
        <w:t>a variable attrCnt specifying the attribute dimension.</w:t>
      </w:r>
    </w:p>
    <w:p w14:paraId="25B8E14E" w14:textId="574EEC8B" w:rsidR="009F6F43" w:rsidRPr="00D527DE" w:rsidRDefault="009F6F43" w:rsidP="009F6F43">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7603A8A3"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t>The process updates the attribute coefficients attributeCoefficients. It proceeds as follows.</w:t>
      </w:r>
    </w:p>
    <w:p w14:paraId="64E422DC" w14:textId="05695CC5" w:rsidR="00802CC8" w:rsidRPr="00D527DE" w:rsidRDefault="00802CC8" w:rsidP="00802CC8">
      <w:pPr>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3749E39C" w14:textId="145DF5C3" w:rsidR="00AB4A78" w:rsidRPr="00D527DE" w:rsidRDefault="00AB4A78" w:rsidP="00802CC8">
      <w:pPr>
        <w:rPr>
          <w:lang w:val="en-CA" w:eastAsia="ja-JP"/>
        </w:rPr>
      </w:pPr>
      <w:r w:rsidRPr="00D527DE">
        <w:rPr>
          <w:lang w:val="en-CA" w:eastAsia="ja-JP"/>
        </w:rPr>
        <w:tab/>
        <w:t>updateWeights[i] = 0;</w:t>
      </w:r>
    </w:p>
    <w:p w14:paraId="43CBEB04" w14:textId="6AAE6699" w:rsidR="00802CC8" w:rsidRPr="00D527DE" w:rsidRDefault="00802CC8" w:rsidP="00802CC8">
      <w:pPr>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1F1A33A1" w14:textId="4E1EB191" w:rsidR="00802CC8" w:rsidRPr="00D527DE" w:rsidRDefault="00802CC8" w:rsidP="00802CC8">
      <w:pPr>
        <w:rPr>
          <w:lang w:val="en-CA" w:eastAsia="ja-JP"/>
        </w:rPr>
      </w:pPr>
      <w:r w:rsidRPr="00D527DE">
        <w:rPr>
          <w:lang w:val="en-CA" w:eastAsia="ja-JP"/>
        </w:rPr>
        <w:lastRenderedPageBreak/>
        <w:tab/>
      </w:r>
      <w:r w:rsidRPr="00D527DE">
        <w:rPr>
          <w:lang w:val="en-CA" w:eastAsia="ja-JP"/>
        </w:rPr>
        <w:tab/>
        <w:t xml:space="preserve">updates[ i ][ j ] = </w:t>
      </w:r>
      <w:r w:rsidR="000B7939" w:rsidRPr="00D527DE">
        <w:rPr>
          <w:lang w:val="en-CA" w:eastAsia="ja-JP"/>
        </w:rPr>
        <w:t>0</w:t>
      </w:r>
    </w:p>
    <w:p w14:paraId="55B4C43E" w14:textId="24C04750" w:rsidR="009F6F43" w:rsidRPr="00D527DE" w:rsidRDefault="00802CC8" w:rsidP="00802CC8">
      <w:pPr>
        <w:rPr>
          <w:lang w:val="en-CA" w:eastAsia="ja-JP"/>
        </w:rPr>
      </w:pPr>
      <w:r w:rsidRPr="00D527DE">
        <w:rPr>
          <w:lang w:val="en-CA" w:eastAsia="ja-JP"/>
        </w:rPr>
        <w:t>}</w:t>
      </w:r>
    </w:p>
    <w:p w14:paraId="3B27AB08" w14:textId="01A26F8D" w:rsidR="009F6F43" w:rsidRPr="00D527DE" w:rsidRDefault="009F6F43" w:rsidP="009F6F43">
      <w:pPr>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33389520" w14:textId="666F100F" w:rsidR="009F6F43" w:rsidRPr="00D527DE" w:rsidRDefault="009F6F43">
      <w:pPr>
        <w:rPr>
          <w:lang w:val="en-CA" w:eastAsia="ja-JP"/>
        </w:rPr>
      </w:pPr>
      <w:r w:rsidRPr="00D527DE">
        <w:rPr>
          <w:lang w:val="en-CA" w:eastAsia="ja-JP"/>
        </w:rPr>
        <w:t>for (i = 0; i &lt; pointCount; i</w:t>
      </w:r>
      <w:r w:rsidR="00041D96">
        <w:rPr>
          <w:lang w:val="en-CA" w:eastAsia="ja-JP"/>
        </w:rPr>
        <w:t>++</w:t>
      </w:r>
      <w:r w:rsidRPr="00D527DE">
        <w:rPr>
          <w:lang w:val="en-CA" w:eastAsia="ja-JP"/>
        </w:rPr>
        <w:t>) {</w:t>
      </w:r>
    </w:p>
    <w:p w14:paraId="65012487" w14:textId="036E184C" w:rsidR="005E3D5A" w:rsidRPr="00D527DE" w:rsidRDefault="005E3D5A" w:rsidP="005E3D5A">
      <w:pPr>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65C5DCAB" w14:textId="34D23EDA" w:rsidR="005E3D5A" w:rsidRPr="00D527DE" w:rsidRDefault="005E3D5A" w:rsidP="005E3D5A">
      <w:pPr>
        <w:rPr>
          <w:lang w:val="en-CA" w:eastAsia="ja-JP"/>
        </w:rPr>
      </w:pPr>
      <w:r w:rsidRPr="00D527DE">
        <w:rPr>
          <w:lang w:val="en-CA" w:eastAsia="ja-JP"/>
        </w:rPr>
        <w:tab/>
        <w:t>currentQuantWeight = quantizationWeights[index];</w:t>
      </w:r>
    </w:p>
    <w:p w14:paraId="72AF886D" w14:textId="4DC7EF95" w:rsidR="005E3D5A" w:rsidRPr="00D527DE" w:rsidRDefault="005E3D5A" w:rsidP="005E3D5A">
      <w:pPr>
        <w:rPr>
          <w:lang w:val="en-CA" w:eastAsia="ja-JP"/>
        </w:rPr>
      </w:pPr>
      <w:r w:rsidRPr="00D527DE">
        <w:rPr>
          <w:lang w:val="en-CA" w:eastAsia="ja-JP"/>
        </w:rPr>
        <w:tab/>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041D96">
        <w:rPr>
          <w:lang w:val="en-CA" w:eastAsia="ja-JP"/>
        </w:rPr>
        <w:t>++</w:t>
      </w:r>
      <w:r w:rsidRPr="00D527DE">
        <w:rPr>
          <w:lang w:val="en-CA" w:eastAsia="ja-JP"/>
        </w:rPr>
        <w:t>) {</w:t>
      </w:r>
    </w:p>
    <w:p w14:paraId="5311A48C" w14:textId="72194BE4" w:rsidR="005E3D5A" w:rsidRPr="00D527DE" w:rsidRDefault="005E3D5A" w:rsidP="005E3D5A">
      <w:pPr>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66E27EE0" w14:textId="3251EC24" w:rsidR="005E3D5A" w:rsidRPr="00D527DE" w:rsidRDefault="005E3D5A" w:rsidP="005E3D5A">
      <w:pPr>
        <w:rPr>
          <w:lang w:val="en-CA" w:eastAsia="ja-JP"/>
        </w:rPr>
      </w:pPr>
      <w:r w:rsidRPr="00D527DE">
        <w:rPr>
          <w:lang w:val="en-CA" w:eastAsia="ja-JP"/>
        </w:rPr>
        <w:tab/>
      </w:r>
      <w:r w:rsidRPr="00D527DE">
        <w:rPr>
          <w:lang w:val="en-CA" w:eastAsia="ja-JP"/>
        </w:rPr>
        <w:tab/>
        <w:t xml:space="preserve">weight = predictionWeights[index][p] </w:t>
      </w:r>
      <w:r w:rsidR="007D6F11" w:rsidRPr="00D527DE">
        <w:rPr>
          <w:lang w:val="en-CA" w:eastAsia="ja-JP"/>
        </w:rPr>
        <w:t xml:space="preserve">× </w:t>
      </w:r>
      <w:r w:rsidRPr="00D527DE">
        <w:rPr>
          <w:lang w:val="en-CA" w:eastAsia="ja-JP"/>
        </w:rPr>
        <w:t>currentQuantWeight;</w:t>
      </w:r>
    </w:p>
    <w:p w14:paraId="62DC580D" w14:textId="0BDCEBDC" w:rsidR="005E3D5A" w:rsidRPr="00D527DE" w:rsidRDefault="00AB4A78" w:rsidP="005E3D5A">
      <w:pPr>
        <w:rPr>
          <w:lang w:val="en-CA" w:eastAsia="ja-JP"/>
        </w:rPr>
      </w:pPr>
      <w:r w:rsidRPr="00D527DE">
        <w:rPr>
          <w:lang w:val="en-CA" w:eastAsia="ja-JP"/>
        </w:rPr>
        <w:tab/>
      </w:r>
      <w:r w:rsidRPr="00D527DE">
        <w:rPr>
          <w:lang w:val="en-CA" w:eastAsia="ja-JP"/>
        </w:rPr>
        <w:tab/>
      </w:r>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2E5718CB" w:rsidR="0035004B" w:rsidRPr="00D527DE" w:rsidRDefault="0035004B" w:rsidP="005E3D5A">
      <w:pPr>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0E95D6A8" w14:textId="724BC16E" w:rsidR="0035004B" w:rsidRPr="00D527DE" w:rsidRDefault="0035004B" w:rsidP="005E3D5A">
      <w:pPr>
        <w:rPr>
          <w:lang w:val="en-CA" w:eastAsia="ja-JP"/>
        </w:rPr>
      </w:pPr>
      <w:r w:rsidRPr="00D527DE">
        <w:rPr>
          <w:lang w:val="en-CA" w:eastAsia="ja-JP"/>
        </w:rPr>
        <w:tab/>
      </w:r>
      <w:r w:rsidRPr="00D527DE">
        <w:rPr>
          <w:lang w:val="en-CA" w:eastAsia="ja-JP"/>
        </w:rPr>
        <w:tab/>
      </w:r>
      <w:r w:rsidRPr="00D527DE">
        <w:rPr>
          <w:lang w:val="en-CA" w:eastAsia="ja-JP"/>
        </w:rPr>
        <w:tab/>
      </w:r>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Pr="00D527DE">
        <w:rPr>
          <w:lang w:val="en-CA" w:eastAsia="ja-JP"/>
        </w:rPr>
        <w:t>[j];</w:t>
      </w:r>
    </w:p>
    <w:p w14:paraId="1924D30F" w14:textId="60773784" w:rsidR="005E3D5A" w:rsidRPr="00D527DE" w:rsidRDefault="0035004B" w:rsidP="005E3D5A">
      <w:pPr>
        <w:rPr>
          <w:lang w:val="en-CA" w:eastAsia="ja-JP"/>
        </w:rPr>
      </w:pPr>
      <w:r w:rsidRPr="00D527DE">
        <w:rPr>
          <w:lang w:val="en-CA" w:eastAsia="ja-JP"/>
        </w:rPr>
        <w:tab/>
      </w:r>
      <w:r w:rsidR="005E3D5A" w:rsidRPr="00D527DE">
        <w:rPr>
          <w:lang w:val="en-CA" w:eastAsia="ja-JP"/>
        </w:rPr>
        <w:t>}</w:t>
      </w:r>
    </w:p>
    <w:p w14:paraId="34C1B307" w14:textId="441E4869" w:rsidR="005E3D5A" w:rsidRPr="00D527DE" w:rsidRDefault="005E3D5A" w:rsidP="005E3D5A">
      <w:pPr>
        <w:rPr>
          <w:lang w:val="en-CA" w:eastAsia="ja-JP"/>
        </w:rPr>
      </w:pPr>
      <w:r w:rsidRPr="00D527DE">
        <w:rPr>
          <w:lang w:val="en-CA" w:eastAsia="ja-JP"/>
        </w:rPr>
        <w:t>}</w:t>
      </w:r>
    </w:p>
    <w:p w14:paraId="0DE3920B" w14:textId="7A6D351B" w:rsidR="00341E6C" w:rsidRPr="00D527DE" w:rsidRDefault="00341E6C" w:rsidP="005E3D5A">
      <w:pPr>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696A5927" w14:textId="4F1DE09B" w:rsidR="005E3D5A" w:rsidRPr="00D527DE" w:rsidRDefault="00341E6C" w:rsidP="005E3D5A">
      <w:pPr>
        <w:rPr>
          <w:lang w:val="en-CA" w:eastAsia="ja-JP"/>
        </w:rPr>
      </w:pPr>
      <w:r w:rsidRPr="00D527DE">
        <w:rPr>
          <w:lang w:val="en-CA" w:eastAsia="ja-JP"/>
        </w:rPr>
        <w:tab/>
      </w:r>
      <w:r w:rsidR="005E3D5A" w:rsidRPr="00D527DE">
        <w:rPr>
          <w:lang w:val="en-CA" w:eastAsia="ja-JP"/>
        </w:rPr>
        <w:t>if (</w:t>
      </w:r>
      <w:r w:rsidRPr="00D527DE">
        <w:rPr>
          <w:lang w:val="en-CA" w:eastAsia="ja-JP"/>
        </w:rPr>
        <w:t>updateWeights[i] &gt; 0</w:t>
      </w:r>
      <w:r w:rsidR="005E3D5A" w:rsidRPr="00D527DE">
        <w:rPr>
          <w:lang w:val="en-CA" w:eastAsia="ja-JP"/>
        </w:rPr>
        <w:t>) {</w:t>
      </w:r>
    </w:p>
    <w:p w14:paraId="483E7E6A" w14:textId="0CF9663D" w:rsidR="000B7939" w:rsidRPr="00D527DE" w:rsidRDefault="000B7939" w:rsidP="005E3D5A">
      <w:pPr>
        <w:rPr>
          <w:lang w:val="en-CA" w:eastAsia="ja-JP"/>
        </w:rPr>
      </w:pPr>
      <w:r w:rsidRPr="00D527DE">
        <w:rPr>
          <w:lang w:val="en-CA" w:eastAsia="ja-JP"/>
        </w:rPr>
        <w:tab/>
      </w:r>
      <w:r w:rsidRPr="00D527DE">
        <w:rPr>
          <w:lang w:val="en-CA" w:eastAsia="ja-JP"/>
        </w:rPr>
        <w:tab/>
        <w:t>bias = updateWeights[i] &gt;&gt; 1;</w:t>
      </w:r>
    </w:p>
    <w:p w14:paraId="4577A26D" w14:textId="0C7EA3C3" w:rsidR="00341E6C" w:rsidRPr="00D527DE" w:rsidRDefault="00341E6C" w:rsidP="005E3D5A">
      <w:pPr>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59FBB0E1" w14:textId="5F489C63" w:rsidR="006A1744" w:rsidRPr="00D527DE" w:rsidRDefault="006A1744" w:rsidP="005E3D5A">
      <w:pPr>
        <w:rPr>
          <w:lang w:val="en-CA" w:eastAsia="ja-JP"/>
        </w:rPr>
      </w:pPr>
      <w:r w:rsidRPr="00D527DE">
        <w:rPr>
          <w:lang w:val="en-CA" w:eastAsia="ja-JP"/>
        </w:rPr>
        <w:tab/>
      </w:r>
      <w:r w:rsidRPr="00D527DE">
        <w:rPr>
          <w:lang w:val="en-CA" w:eastAsia="ja-JP"/>
        </w:rPr>
        <w:tab/>
      </w:r>
      <w:r w:rsidRPr="00D527DE">
        <w:rPr>
          <w:lang w:val="en-CA" w:eastAsia="ja-JP"/>
        </w:rPr>
        <w:tab/>
        <w:t xml:space="preserve">attributeCoefficients[index][j] </w:t>
      </w:r>
      <w:r w:rsidR="004C0821" w:rsidRPr="00D527DE">
        <w:rPr>
          <w:lang w:val="en-CA" w:eastAsia="ja-JP"/>
        </w:rPr>
        <w:t>−</w:t>
      </w:r>
      <w:r w:rsidRPr="00D527DE">
        <w:rPr>
          <w:lang w:val="en-CA" w:eastAsia="ja-JP"/>
        </w:rPr>
        <w:t xml:space="preserve">= </w:t>
      </w:r>
      <w:r w:rsidR="00A01EEC" w:rsidRPr="00D527DE">
        <w:rPr>
          <w:lang w:val="en-CA" w:eastAsia="ja-JP"/>
        </w:rPr>
        <w:t>(</w:t>
      </w:r>
      <w:r w:rsidRPr="00D527DE">
        <w:rPr>
          <w:lang w:val="en-CA" w:eastAsia="ja-JP"/>
        </w:rPr>
        <w:t>updates[i][j]</w:t>
      </w:r>
      <w:r w:rsidR="00A01EEC" w:rsidRPr="00D527DE">
        <w:rPr>
          <w:lang w:val="en-CA" w:eastAsia="ja-JP"/>
        </w:rPr>
        <w:t xml:space="preserve"> + bias)</w:t>
      </w:r>
      <w:r w:rsidRPr="00D527DE">
        <w:rPr>
          <w:lang w:val="en-CA" w:eastAsia="ja-JP"/>
        </w:rPr>
        <w:t xml:space="preserve"> / updateWeights[i];</w:t>
      </w:r>
    </w:p>
    <w:p w14:paraId="51B43928" w14:textId="277E58FA" w:rsidR="006A1744" w:rsidRPr="00D527DE" w:rsidRDefault="006A1744" w:rsidP="005E3D5A">
      <w:pPr>
        <w:rPr>
          <w:lang w:val="en-CA" w:eastAsia="ja-JP"/>
        </w:rPr>
      </w:pPr>
      <w:r w:rsidRPr="00D527DE">
        <w:rPr>
          <w:lang w:val="en-CA" w:eastAsia="ja-JP"/>
        </w:rPr>
        <w:tab/>
        <w:t>}</w:t>
      </w:r>
    </w:p>
    <w:p w14:paraId="352831E2" w14:textId="1643CB33" w:rsidR="006A1744" w:rsidRPr="00D527DE" w:rsidRDefault="006A1744" w:rsidP="005E3D5A">
      <w:pPr>
        <w:rPr>
          <w:lang w:val="en-CA" w:eastAsia="ja-JP"/>
        </w:rPr>
      </w:pPr>
      <w:r w:rsidRPr="00D527DE">
        <w:rPr>
          <w:lang w:val="en-CA" w:eastAsia="ja-JP"/>
        </w:rPr>
        <w:t>}</w:t>
      </w:r>
    </w:p>
    <w:p w14:paraId="74856149" w14:textId="2934C25A" w:rsidR="00715E38" w:rsidRPr="00D527DE" w:rsidRDefault="008D6E32" w:rsidP="007F16A3">
      <w:pPr>
        <w:pStyle w:val="4"/>
        <w:rPr>
          <w:lang w:val="en-CA"/>
        </w:rPr>
      </w:pPr>
      <w:bookmarkStart w:id="4571" w:name="_Ref3632198"/>
      <w:r w:rsidRPr="00D527DE">
        <w:t>Definition</w:t>
      </w:r>
      <w:r w:rsidRPr="00D527DE">
        <w:rPr>
          <w:lang w:val="en-CA"/>
        </w:rPr>
        <w:t xml:space="preserve"> of inverse</w:t>
      </w:r>
      <w:r w:rsidR="007A24FE" w:rsidRPr="00D527DE">
        <w:rPr>
          <w:lang w:val="en-CA"/>
        </w:rPr>
        <w:t>P</w:t>
      </w:r>
      <w:r w:rsidR="00715E38" w:rsidRPr="00D527DE">
        <w:rPr>
          <w:lang w:val="en-CA"/>
        </w:rPr>
        <w:t>rediction</w:t>
      </w:r>
      <w:bookmarkEnd w:id="4571"/>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6D3D1665" w14:textId="77777777" w:rsidR="00715E38" w:rsidRPr="00D527DE" w:rsidRDefault="00715E38" w:rsidP="00715E38">
      <w:pPr>
        <w:rPr>
          <w:szCs w:val="24"/>
          <w:lang w:val="en-CA" w:eastAsia="ja-JP"/>
        </w:rPr>
      </w:pPr>
      <w:r w:rsidRPr="00D527DE">
        <w:rPr>
          <w:lang w:val="en-CA" w:eastAsia="ja-JP"/>
        </w:rPr>
        <w:tab/>
      </w:r>
      <w:r w:rsidRPr="00D527DE">
        <w:rPr>
          <w:szCs w:val="24"/>
          <w:lang w:val="en-CA" w:eastAsia="ja-JP"/>
        </w:rPr>
        <w:t>a variable attrCnt specifying the attribute dimension.</w:t>
      </w:r>
    </w:p>
    <w:p w14:paraId="5B910FE2" w14:textId="4AF328B0" w:rsidR="00715E38" w:rsidRPr="00D527DE" w:rsidRDefault="00715E38" w:rsidP="00715E38">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49B71570" w:rsidR="00715E38" w:rsidRPr="00D527DE" w:rsidRDefault="00715E38" w:rsidP="00715E38">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5BB86BED"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C5272B8" w:rsidR="00715E38" w:rsidRPr="00D527DE" w:rsidRDefault="00715E38" w:rsidP="00715E38">
      <w:pPr>
        <w:rPr>
          <w:lang w:val="en-CA"/>
        </w:rPr>
      </w:pPr>
      <w:r w:rsidRPr="00D527DE">
        <w:rPr>
          <w:lang w:val="en-CA"/>
        </w:rPr>
        <w:lastRenderedPageBreak/>
        <w:tab/>
        <w:t xml:space="preserve">an array </w:t>
      </w:r>
      <w:r w:rsidRPr="00D527DE">
        <w:rPr>
          <w:lang w:val="en-CA" w:eastAsia="ja-JP"/>
        </w:rPr>
        <w:t>pointCountPerLevelOfDetail[l]</w:t>
      </w:r>
      <w:r w:rsidRPr="00D527DE">
        <w:rPr>
          <w:lang w:val="en-CA"/>
        </w:rPr>
        <w:t>, where l is in the range of 0 to levelDetailCount </w:t>
      </w:r>
      <w:r w:rsidRPr="00D527DE">
        <w:rPr>
          <w:lang w:val="en-CA" w:eastAsia="ja-JP"/>
        </w:rPr>
        <w:t>− </w:t>
      </w:r>
      <w:r w:rsidRPr="00D527DE">
        <w:rPr>
          <w:lang w:val="en-CA"/>
        </w:rPr>
        <w:t>1, inclusive.</w:t>
      </w:r>
    </w:p>
    <w:p w14:paraId="33824A08" w14:textId="77777777" w:rsidR="006837AD" w:rsidRPr="00D527DE" w:rsidRDefault="006837AD" w:rsidP="006837AD">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rsidP="00715E38">
      <w:pPr>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rsidP="00715E38">
      <w:pPr>
        <w:rPr>
          <w:lang w:val="en-CA" w:eastAsia="ja-JP"/>
        </w:rPr>
      </w:pPr>
      <w:r w:rsidRPr="00D527DE">
        <w:rPr>
          <w:lang w:val="en-CA" w:eastAsia="ja-JP"/>
        </w:rPr>
        <w:t>for (i = 0; i &lt; pointCount; i</w:t>
      </w:r>
      <w:r w:rsidR="00F7329B">
        <w:rPr>
          <w:lang w:val="en-CA" w:eastAsia="ja-JP"/>
        </w:rPr>
        <w:t>++</w:t>
      </w:r>
      <w:r w:rsidRPr="00D527DE">
        <w:rPr>
          <w:lang w:val="en-CA" w:eastAsia="ja-JP"/>
        </w:rPr>
        <w:t>) {</w:t>
      </w:r>
    </w:p>
    <w:p w14:paraId="0D40DBE4" w14:textId="4B48F384" w:rsidR="00715E38" w:rsidRPr="00D527DE" w:rsidRDefault="00715E38" w:rsidP="00715E38">
      <w:pPr>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0C4063EF" w14:textId="2FA1A1D2" w:rsidR="00715E38" w:rsidRPr="00D527DE" w:rsidRDefault="00715E38" w:rsidP="00715E38">
      <w:pPr>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F7329B">
        <w:rPr>
          <w:lang w:val="en-CA" w:eastAsia="ja-JP"/>
        </w:rPr>
        <w:t>++</w:t>
      </w:r>
      <w:r w:rsidRPr="00D527DE">
        <w:rPr>
          <w:lang w:val="en-CA" w:eastAsia="ja-JP"/>
        </w:rPr>
        <w:t>) {</w:t>
      </w:r>
    </w:p>
    <w:p w14:paraId="6CE901F4" w14:textId="2DF103F4" w:rsidR="00CC18E9" w:rsidRPr="00D527DE" w:rsidRDefault="00CC18E9" w:rsidP="00715E38">
      <w:pPr>
        <w:rPr>
          <w:lang w:val="en-CA" w:eastAsia="ja-JP"/>
        </w:rPr>
      </w:pPr>
      <w:r w:rsidRPr="00D527DE">
        <w:rPr>
          <w:lang w:val="en-CA" w:eastAsia="ja-JP"/>
        </w:rPr>
        <w:tab/>
      </w:r>
      <w:r w:rsidRPr="00D527DE">
        <w:rPr>
          <w:lang w:val="en-CA" w:eastAsia="ja-JP"/>
        </w:rPr>
        <w:tab/>
        <w:t>predicted = 0;</w:t>
      </w:r>
    </w:p>
    <w:p w14:paraId="1D466F31" w14:textId="66C9B80C" w:rsidR="00715E38" w:rsidRPr="00D527DE" w:rsidRDefault="00715E38" w:rsidP="00715E38">
      <w:pPr>
        <w:rPr>
          <w:lang w:val="en-CA" w:eastAsia="ja-JP"/>
        </w:rPr>
      </w:pPr>
      <w:r w:rsidRPr="00D527DE">
        <w:rPr>
          <w:lang w:val="en-CA" w:eastAsia="ja-JP"/>
        </w:rPr>
        <w:tab/>
      </w:r>
      <w:r w:rsidR="00CC18E9" w:rsidRPr="00D527DE">
        <w:rPr>
          <w:lang w:val="en-CA" w:eastAsia="ja-JP"/>
        </w:rPr>
        <w:tab/>
      </w:r>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F7329B">
        <w:rPr>
          <w:lang w:val="en-CA" w:eastAsia="ja-JP"/>
        </w:rPr>
        <w:t>++</w:t>
      </w:r>
      <w:r w:rsidRPr="00D527DE">
        <w:rPr>
          <w:lang w:val="en-CA" w:eastAsia="ja-JP"/>
        </w:rPr>
        <w:t>) {</w:t>
      </w:r>
    </w:p>
    <w:p w14:paraId="3224738C" w14:textId="57FF2D76" w:rsidR="00715E38" w:rsidRPr="00D527DE" w:rsidRDefault="00715E38" w:rsidP="00715E38">
      <w:pPr>
        <w:rPr>
          <w:lang w:val="en-CA" w:eastAsia="ja-JP"/>
        </w:rPr>
      </w:pPr>
      <w:r w:rsidRPr="00D527DE">
        <w:rPr>
          <w:lang w:val="en-CA" w:eastAsia="ja-JP"/>
        </w:rPr>
        <w:tab/>
      </w:r>
      <w:r w:rsidRPr="00D527DE">
        <w:rPr>
          <w:lang w:val="en-CA" w:eastAsia="ja-JP"/>
        </w:rPr>
        <w:tab/>
      </w:r>
      <w:r w:rsidR="00CC18E9" w:rsidRPr="00D527DE">
        <w:rPr>
          <w:lang w:val="en-CA" w:eastAsia="ja-JP"/>
        </w:rPr>
        <w:tab/>
      </w:r>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3B719AC3" w14:textId="1CF6F2F5" w:rsidR="00715E38" w:rsidRPr="00D527DE" w:rsidRDefault="00715E38" w:rsidP="00715E38">
      <w:pPr>
        <w:rPr>
          <w:lang w:val="en-CA" w:eastAsia="ja-JP"/>
        </w:rPr>
      </w:pPr>
      <w:r w:rsidRPr="00D527DE">
        <w:rPr>
          <w:lang w:val="en-CA" w:eastAsia="ja-JP"/>
        </w:rPr>
        <w:tab/>
      </w:r>
      <w:r w:rsidRPr="00D527DE">
        <w:rPr>
          <w:lang w:val="en-CA" w:eastAsia="ja-JP"/>
        </w:rPr>
        <w:tab/>
      </w:r>
      <w:r w:rsidR="00CC18E9" w:rsidRPr="00D527DE">
        <w:rPr>
          <w:lang w:val="en-CA" w:eastAsia="ja-JP"/>
        </w:rPr>
        <w:tab/>
        <w:t>predicted +</w:t>
      </w:r>
      <w:r w:rsidRPr="00D527DE">
        <w:rPr>
          <w:lang w:val="en-CA" w:eastAsia="ja-JP"/>
        </w:rPr>
        <w:t>= predictionWeights[index][p]</w:t>
      </w:r>
      <w:r w:rsidR="007D6F11" w:rsidRPr="00D527DE">
        <w:rPr>
          <w:lang w:val="en-CA" w:eastAsia="ja-JP"/>
        </w:rPr>
        <w:t xml:space="preserve"> ×</w:t>
      </w:r>
      <w:r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Pr="00D527DE">
        <w:rPr>
          <w:lang w:val="en-CA" w:eastAsia="ja-JP"/>
        </w:rPr>
        <w:t>;</w:t>
      </w:r>
    </w:p>
    <w:p w14:paraId="6B9BB7C6" w14:textId="11C55254" w:rsidR="00715E38" w:rsidRPr="00D527DE" w:rsidRDefault="00CC18E9" w:rsidP="00715E38">
      <w:pPr>
        <w:rPr>
          <w:lang w:val="en-CA" w:eastAsia="ja-JP"/>
        </w:rPr>
      </w:pPr>
      <w:r w:rsidRPr="00D527DE">
        <w:rPr>
          <w:lang w:val="en-CA" w:eastAsia="ja-JP"/>
        </w:rPr>
        <w:tab/>
      </w:r>
      <w:r w:rsidRPr="00D527DE">
        <w:rPr>
          <w:lang w:val="en-CA" w:eastAsia="ja-JP"/>
        </w:rPr>
        <w:tab/>
        <w:t>}</w:t>
      </w:r>
    </w:p>
    <w:p w14:paraId="5F1A267D" w14:textId="48D3687C" w:rsidR="006837AD" w:rsidRPr="00D527DE" w:rsidRDefault="00CC18E9" w:rsidP="00715E38">
      <w:pPr>
        <w:rPr>
          <w:lang w:val="en-CA" w:eastAsia="ja-JP"/>
        </w:rPr>
      </w:pPr>
      <w:r w:rsidRPr="00D527DE">
        <w:rPr>
          <w:lang w:val="en-CA" w:eastAsia="ja-JP"/>
        </w:rPr>
        <w:tab/>
      </w:r>
      <w:r w:rsidRPr="00D527DE">
        <w:rPr>
          <w:lang w:val="en-CA" w:eastAsia="ja-JP"/>
        </w:rPr>
        <w:tab/>
        <w:t>attributeCoefficients[n</w:t>
      </w:r>
      <w:r w:rsidR="000E1EA8" w:rsidRPr="00D527DE">
        <w:rPr>
          <w:lang w:val="en-CA" w:eastAsia="ja-JP"/>
        </w:rPr>
        <w:t>eighbour</w:t>
      </w:r>
      <w:r w:rsidRPr="00D527DE">
        <w:rPr>
          <w:lang w:val="en-CA" w:eastAsia="ja-JP"/>
        </w:rPr>
        <w:t xml:space="preserve">Index][j] += </w:t>
      </w:r>
    </w:p>
    <w:p w14:paraId="59F41DA8" w14:textId="6D030ECD" w:rsidR="00CC18E9" w:rsidRPr="00D527DE" w:rsidRDefault="006837AD" w:rsidP="00715E38">
      <w:pPr>
        <w:rPr>
          <w:lang w:val="en-CA"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divExp2RoundHalfInf(</w:t>
      </w:r>
      <w:r w:rsidR="00CC18E9" w:rsidRPr="00D527DE">
        <w:rPr>
          <w:lang w:val="en-CA" w:eastAsia="ja-JP"/>
        </w:rPr>
        <w:t>predicted</w:t>
      </w:r>
      <w:r w:rsidRPr="00D527DE">
        <w:rPr>
          <w:lang w:val="en-CA" w:eastAsia="ja-JP"/>
        </w:rPr>
        <w:t xml:space="preserve">, </w:t>
      </w:r>
      <w:r w:rsidRPr="00D527DE">
        <w:rPr>
          <w:lang w:val="en-CA"/>
        </w:rPr>
        <w:t>FixedPointWeightShift)</w:t>
      </w:r>
      <w:r w:rsidR="00CC18E9" w:rsidRPr="00D527DE">
        <w:rPr>
          <w:lang w:val="en-CA" w:eastAsia="ja-JP"/>
        </w:rPr>
        <w:t>;</w:t>
      </w:r>
    </w:p>
    <w:p w14:paraId="4FE62149" w14:textId="288858D9" w:rsidR="00715E38" w:rsidRPr="00D527DE" w:rsidRDefault="00CC18E9" w:rsidP="00715E38">
      <w:pPr>
        <w:rPr>
          <w:lang w:val="en-CA" w:eastAsia="ja-JP"/>
        </w:rPr>
      </w:pPr>
      <w:r w:rsidRPr="00D527DE">
        <w:rPr>
          <w:lang w:val="en-CA" w:eastAsia="ja-JP"/>
        </w:rPr>
        <w:tab/>
      </w:r>
      <w:r w:rsidR="00715E38" w:rsidRPr="00D527DE">
        <w:rPr>
          <w:lang w:val="en-CA" w:eastAsia="ja-JP"/>
        </w:rPr>
        <w:t>}</w:t>
      </w:r>
    </w:p>
    <w:p w14:paraId="14784A91" w14:textId="6ACA08F2" w:rsidR="00715E38" w:rsidRPr="00D527DE" w:rsidRDefault="00715E38" w:rsidP="00210093">
      <w:pPr>
        <w:rPr>
          <w:lang w:val="en-CA"/>
        </w:rPr>
      </w:pPr>
      <w:r w:rsidRPr="00D527DE">
        <w:rPr>
          <w:lang w:val="en-CA" w:eastAsia="ja-JP"/>
        </w:rPr>
        <w:t>}</w:t>
      </w:r>
    </w:p>
    <w:p w14:paraId="368ACD8B" w14:textId="7846CED1" w:rsidR="00427928" w:rsidRPr="00D527DE" w:rsidRDefault="00427928" w:rsidP="007F16A3">
      <w:pPr>
        <w:pStyle w:val="3"/>
        <w:rPr>
          <w:lang w:val="en-CA"/>
        </w:rPr>
      </w:pPr>
      <w:bookmarkStart w:id="4572" w:name="_Toc4055520"/>
      <w:bookmarkStart w:id="4573" w:name="_Toc4055521"/>
      <w:bookmarkStart w:id="4574" w:name="_Toc4055522"/>
      <w:bookmarkStart w:id="4575" w:name="_Toc4055523"/>
      <w:bookmarkStart w:id="4576" w:name="_Toc4055524"/>
      <w:bookmarkStart w:id="4577" w:name="_Toc4055525"/>
      <w:bookmarkStart w:id="4578" w:name="_Toc4055526"/>
      <w:bookmarkStart w:id="4579" w:name="_Toc4055527"/>
      <w:bookmarkStart w:id="4580" w:name="_Toc4055528"/>
      <w:bookmarkStart w:id="4581" w:name="_Toc4055529"/>
      <w:bookmarkStart w:id="4582" w:name="_Toc4055530"/>
      <w:bookmarkStart w:id="4583" w:name="_Toc4055531"/>
      <w:bookmarkStart w:id="4584" w:name="_Toc4055532"/>
      <w:bookmarkStart w:id="4585" w:name="_Toc4055533"/>
      <w:bookmarkStart w:id="4586" w:name="_Toc4055534"/>
      <w:bookmarkStart w:id="4587" w:name="_Toc4055535"/>
      <w:bookmarkStart w:id="4588" w:name="_Toc4055536"/>
      <w:bookmarkStart w:id="4589" w:name="_Toc4055537"/>
      <w:bookmarkStart w:id="4590" w:name="_Toc4055538"/>
      <w:bookmarkStart w:id="4591" w:name="_Toc4055539"/>
      <w:bookmarkStart w:id="4592" w:name="_Toc4055540"/>
      <w:bookmarkStart w:id="4593" w:name="_Toc4055541"/>
      <w:bookmarkStart w:id="4594" w:name="_Toc4055542"/>
      <w:bookmarkStart w:id="4595" w:name="_Toc4055543"/>
      <w:bookmarkStart w:id="4596" w:name="_Toc4055544"/>
      <w:bookmarkStart w:id="4597" w:name="_Toc4055545"/>
      <w:bookmarkStart w:id="4598" w:name="_Toc4055546"/>
      <w:bookmarkStart w:id="4599" w:name="_Ref524448966"/>
      <w:bookmarkStart w:id="4600" w:name="_Toc528915299"/>
      <w:bookmarkStart w:id="4601" w:name="_Toc4055547"/>
      <w:bookmarkStart w:id="4602" w:name="_Toc6215361"/>
      <w:bookmarkStart w:id="4603" w:name="_Toc12888327"/>
      <w:bookmarkEnd w:id="4461"/>
      <w:bookmarkEnd w:id="4462"/>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r w:rsidRPr="00D527DE">
        <w:t>Predictive</w:t>
      </w:r>
      <w:r w:rsidRPr="00D527DE">
        <w:rPr>
          <w:lang w:val="en-CA"/>
        </w:rPr>
        <w:t xml:space="preserve"> Lifting decoding process</w:t>
      </w:r>
      <w:bookmarkEnd w:id="4599"/>
      <w:bookmarkEnd w:id="4600"/>
      <w:bookmarkEnd w:id="4601"/>
      <w:bookmarkEnd w:id="4602"/>
      <w:bookmarkEnd w:id="4603"/>
    </w:p>
    <w:p w14:paraId="5021D84D" w14:textId="77777777" w:rsidR="00AB1542" w:rsidRPr="00D527DE" w:rsidRDefault="00AB1542" w:rsidP="00AB1542">
      <w:pPr>
        <w:rPr>
          <w:lang w:val="en-CA" w:eastAsia="ja-JP"/>
        </w:rPr>
      </w:pPr>
      <w:bookmarkStart w:id="4604" w:name="_Toc528915300"/>
      <w:r w:rsidRPr="00D527DE">
        <w:rPr>
          <w:lang w:val="en-CA" w:eastAsia="ja-JP"/>
        </w:rPr>
        <w:t>Inputs of this process are:</w:t>
      </w:r>
    </w:p>
    <w:p w14:paraId="67E4D10C" w14:textId="5BB954CC" w:rsidR="00F85C43" w:rsidRPr="00D527DE" w:rsidRDefault="00AB1542" w:rsidP="00AB1542">
      <w:pPr>
        <w:rPr>
          <w:lang w:val="en-CA" w:eastAsia="ja-JP"/>
        </w:rPr>
      </w:pPr>
      <w:r w:rsidRPr="00D527DE">
        <w:rPr>
          <w:lang w:val="en-CA" w:eastAsia="ja-JP"/>
        </w:rPr>
        <w:tab/>
      </w:r>
      <w:r w:rsidR="00F85C43" w:rsidRPr="00D527DE">
        <w:rPr>
          <w:lang w:val="en-CA" w:eastAsia="ja-JP"/>
        </w:rPr>
        <w:t xml:space="preserve">two variables minAttribute and maxAttribute specifying the minimum and maximum allowed attribute values. </w:t>
      </w:r>
    </w:p>
    <w:p w14:paraId="3D73E208" w14:textId="5034A5C8" w:rsidR="00AB1542" w:rsidRPr="00D527DE" w:rsidRDefault="00F85C43" w:rsidP="00AB1542">
      <w:pPr>
        <w:rPr>
          <w:szCs w:val="24"/>
          <w:lang w:val="en-CA" w:eastAsia="ja-JP"/>
        </w:rPr>
      </w:pPr>
      <w:r w:rsidRPr="00D527DE">
        <w:rPr>
          <w:szCs w:val="24"/>
          <w:lang w:val="en-CA" w:eastAsia="ja-JP"/>
        </w:rPr>
        <w:tab/>
      </w:r>
      <w:r w:rsidR="00AB1542" w:rsidRPr="00D527DE">
        <w:rPr>
          <w:szCs w:val="24"/>
          <w:lang w:val="en-CA" w:eastAsia="ja-JP"/>
        </w:rPr>
        <w:t>a variable attrCnt specifying the attribute dimension.</w:t>
      </w:r>
    </w:p>
    <w:p w14:paraId="32E624DE" w14:textId="6B3EED51" w:rsidR="00FF0B73" w:rsidRPr="00D527DE" w:rsidRDefault="00FF0B73"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 variable</w:t>
      </w:r>
      <w:r w:rsidR="005402FB" w:rsidRPr="00D527DE">
        <w:rPr>
          <w:szCs w:val="24"/>
          <w:lang w:val="en-CA" w:eastAsia="ja-JP"/>
        </w:rPr>
        <w:t xml:space="preserve"> adaptivePredictionThreshold specifying the threshold to switch to adaptive predictor selection mode.</w:t>
      </w:r>
    </w:p>
    <w:p w14:paraId="53B65C61" w14:textId="0A1B2477" w:rsidR="005F3102" w:rsidRPr="00D527DE" w:rsidRDefault="005F3102"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n array </w:t>
      </w:r>
      <w:r w:rsidR="00903197" w:rsidRPr="00D527DE">
        <w:rPr>
          <w:szCs w:val="24"/>
          <w:lang w:val="en-CA" w:eastAsia="ja-JP"/>
        </w:rPr>
        <w:t xml:space="preserve">predictorIndexes[q] predictor indexes, </w:t>
      </w:r>
      <w:r w:rsidR="00903197" w:rsidRPr="00D527DE">
        <w:rPr>
          <w:lang w:val="en-CA" w:eastAsia="ja-JP"/>
        </w:rPr>
        <w:t xml:space="preserve">where i is in the range of 0 to </w:t>
      </w:r>
      <w:r w:rsidR="00903197" w:rsidRPr="00D527DE">
        <w:rPr>
          <w:szCs w:val="24"/>
          <w:highlight w:val="yellow"/>
          <w:lang w:val="en-CA" w:eastAsia="ja-JP"/>
        </w:rPr>
        <w:t>Npred</w:t>
      </w:r>
      <w:r w:rsidR="00F7329B">
        <w:rPr>
          <w:szCs w:val="24"/>
          <w:lang w:val="en-CA" w:eastAsia="ja-JP"/>
        </w:rPr>
        <w:t> </w:t>
      </w:r>
      <w:r w:rsidR="00903197" w:rsidRPr="00D527DE">
        <w:rPr>
          <w:lang w:val="en-CA" w:eastAsia="ja-JP"/>
        </w:rPr>
        <w:t>−</w:t>
      </w:r>
      <w:r w:rsidR="00F7329B">
        <w:rPr>
          <w:lang w:val="en-CA" w:eastAsia="ja-JP"/>
        </w:rPr>
        <w:t> </w:t>
      </w:r>
      <w:r w:rsidR="00903197" w:rsidRPr="00D527DE">
        <w:rPr>
          <w:szCs w:val="24"/>
          <w:lang w:val="en-CA" w:eastAsia="ja-JP"/>
        </w:rPr>
        <w:t>1, inclusive.</w:t>
      </w:r>
    </w:p>
    <w:p w14:paraId="006F1B54" w14:textId="606BAB47" w:rsidR="00903197" w:rsidRPr="00D527DE" w:rsidRDefault="00903197" w:rsidP="00AB1542">
      <w:pPr>
        <w:rPr>
          <w:szCs w:val="24"/>
          <w:lang w:val="en-CA" w:eastAsia="ja-JP"/>
        </w:rPr>
      </w:pPr>
      <w:r w:rsidRPr="00D527DE">
        <w:rPr>
          <w:szCs w:val="24"/>
          <w:highlight w:val="yellow"/>
          <w:lang w:val="en-CA" w:eastAsia="ja-JP"/>
        </w:rPr>
        <w:t>[ed. KM</w:t>
      </w:r>
      <w:r w:rsidRPr="00D527DE">
        <w:rPr>
          <w:szCs w:val="24"/>
          <w:lang w:val="en-CA" w:eastAsia="ja-JP"/>
        </w:rPr>
        <w:t xml:space="preserve"> define Npred during the decoding process]</w:t>
      </w:r>
    </w:p>
    <w:p w14:paraId="21B32181" w14:textId="1A0D4DCD" w:rsidR="00AB1542" w:rsidRPr="00D527DE" w:rsidRDefault="00AB1542" w:rsidP="00AB1542">
      <w:pPr>
        <w:rPr>
          <w:lang w:val="en-CA" w:eastAsia="ja-JP"/>
        </w:rPr>
      </w:pPr>
      <w:r w:rsidRPr="00D527DE">
        <w:rPr>
          <w:lang w:val="en-CA" w:eastAsia="ja-JP"/>
        </w:rPr>
        <w:tab/>
        <w:t xml:space="preserve">a series of quantized attribute coefficients quantAttributeCoefficients[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019081C" w14:textId="7F8FB8A0" w:rsidR="00AB1542" w:rsidRPr="00D527DE" w:rsidRDefault="00AB1542" w:rsidP="00AB1542">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2, inclusive.</w:t>
      </w:r>
    </w:p>
    <w:p w14:paraId="71814736" w14:textId="77777777" w:rsidR="00AB1542" w:rsidRPr="00D527DE" w:rsidRDefault="00AB1542" w:rsidP="00AB154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0795C5AD" w14:textId="7EC568A0" w:rsidR="00AB1542" w:rsidRPr="00D527DE" w:rsidRDefault="00AB1542" w:rsidP="00AB1542">
      <w:pPr>
        <w:rPr>
          <w:lang w:val="en-CA"/>
        </w:rPr>
      </w:pPr>
      <w:r w:rsidRPr="00D527DE">
        <w:rPr>
          <w:lang w:val="en-CA" w:eastAsia="ja-JP"/>
        </w:rPr>
        <w:lastRenderedPageBreak/>
        <w:tab/>
        <w:t xml:space="preserve">an array of distances </w:t>
      </w:r>
      <w:r w:rsidRPr="00D527DE">
        <w:t>samplingDistanceSquare[ l ]</w:t>
      </w:r>
      <w:r w:rsidRPr="00D527DE">
        <w:rPr>
          <w:lang w:val="en-CA"/>
        </w:rPr>
        <w:t>, where l is in the range of 0 to levelDetailCount </w:t>
      </w:r>
      <w:r w:rsidRPr="00D527DE">
        <w:rPr>
          <w:lang w:val="en-CA" w:eastAsia="ja-JP"/>
        </w:rPr>
        <w:t>− </w:t>
      </w:r>
      <w:r w:rsidRPr="00D527DE">
        <w:rPr>
          <w:lang w:val="en-CA"/>
        </w:rPr>
        <w:t>1, inclusive.</w:t>
      </w:r>
    </w:p>
    <w:p w14:paraId="17CD366C" w14:textId="77777777" w:rsidR="00AB1542" w:rsidRPr="00D527DE" w:rsidRDefault="00AB1542" w:rsidP="00AB1542">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36AD8608" w14:textId="7B562140" w:rsidR="00AB1542" w:rsidRPr="00D527DE" w:rsidRDefault="00AB1542" w:rsidP="00AB1542">
      <w:pPr>
        <w:rPr>
          <w:lang w:val="en-CA" w:eastAsia="ja-JP"/>
        </w:rPr>
      </w:pPr>
      <w:r w:rsidRPr="00D527DE">
        <w:rPr>
          <w:lang w:val="en-CA" w:eastAsia="ja-JP"/>
        </w:rPr>
        <w:tab/>
        <w:t xml:space="preserve">a variable </w:t>
      </w:r>
      <w:r w:rsidRPr="00D527DE">
        <w:t>numPredNearestNeighbours indicating the maximum number of nearest n</w:t>
      </w:r>
      <w:r w:rsidR="000E1EA8" w:rsidRPr="00D527DE">
        <w:t>eighbour</w:t>
      </w:r>
      <w:r w:rsidRPr="00D527DE">
        <w:t>s per point.</w:t>
      </w:r>
    </w:p>
    <w:p w14:paraId="39FBAE9C" w14:textId="77777777" w:rsidR="00AB1542" w:rsidRPr="00D527DE" w:rsidRDefault="00AB1542" w:rsidP="00AB1542">
      <w:pPr>
        <w:rPr>
          <w:lang w:val="en-CA" w:eastAsia="ja-JP"/>
        </w:rPr>
      </w:pPr>
      <w:r w:rsidRPr="00D527DE">
        <w:rPr>
          <w:lang w:val="en-CA" w:eastAsia="ja-JP"/>
        </w:rPr>
        <w:t>The output of the process is</w:t>
      </w:r>
    </w:p>
    <w:p w14:paraId="07665803" w14:textId="7898D68D"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4825CB24"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8.3.2.1</w:t>
      </w:r>
      <w:r w:rsidR="009B5CEC" w:rsidRPr="00D527DE">
        <w:rPr>
          <w:lang w:val="en-CA" w:eastAsia="ja-JP"/>
        </w:rPr>
        <w:fldChar w:fldCharType="end"/>
      </w:r>
      <w:r w:rsidRPr="00D527DE">
        <w:rPr>
          <w:lang w:val="en-CA" w:eastAsia="ja-JP"/>
        </w:rPr>
        <w:t xml:space="preserve"> is invoked with the parameters </w:t>
      </w:r>
      <w:r w:rsidRPr="00D527DE">
        <w:rPr>
          <w:lang w:val="en-CA"/>
        </w:rPr>
        <w:t>PointPos, levelDetailCount</w:t>
      </w:r>
      <w:r w:rsidRPr="00D527DE">
        <w:rPr>
          <w:szCs w:val="24"/>
          <w:lang w:val="en-CA" w:eastAsia="ja-JP"/>
        </w:rPr>
        <w:t xml:space="preserve">, </w:t>
      </w:r>
      <w:r w:rsidRPr="00D527DE">
        <w:t>samplingDistanceSquare</w:t>
      </w:r>
      <w:r w:rsidRPr="00D527DE">
        <w:rPr>
          <w:bCs/>
          <w:lang w:eastAsia="ja-JP"/>
        </w:rPr>
        <w:t xml:space="preserve"> , s</w:t>
      </w:r>
      <w:r w:rsidRPr="00D527DE">
        <w:rPr>
          <w:bCs/>
        </w:rPr>
        <w:t xml:space="preserve">earchRange and </w:t>
      </w:r>
      <w:r w:rsidRPr="00D527DE">
        <w:t xml:space="preserve">numPredNearestNeighbours. 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l is in the range of 0 to levelDetailCount, inclusive.</w:t>
      </w:r>
    </w:p>
    <w:p w14:paraId="04AD84CE" w14:textId="1B9D1918"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t>predictionWeights</w:t>
      </w:r>
      <w:r w:rsidRPr="00D527DE">
        <w:rPr>
          <w:lang w:val="en-CA" w:eastAsia="ja-JP"/>
        </w:rPr>
        <w:t xml:space="preserve">[ i ][ n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5D15F486"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AD2E5E">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B7130E" w:rsidRPr="00D527DE">
        <w:rPr>
          <w:szCs w:val="24"/>
          <w:lang w:val="en-CA" w:eastAsia="ja-JP"/>
        </w:rPr>
        <w:t>PointNum</w:t>
      </w:r>
      <w:r w:rsidR="00F7329B">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rsidP="00AB1542">
      <w:pPr>
        <w:rPr>
          <w:lang w:val="en-CA"/>
        </w:rPr>
      </w:pPr>
      <w:r w:rsidRPr="00D527DE">
        <w:rPr>
          <w:lang w:val="en-CA"/>
        </w:rPr>
        <w:t>q = 0;</w:t>
      </w:r>
    </w:p>
    <w:p w14:paraId="77B4E41A" w14:textId="2E52B0DE" w:rsidR="00AB1542" w:rsidRPr="00D527DE" w:rsidRDefault="00AB1542" w:rsidP="00AB1542">
      <w:pPr>
        <w:rPr>
          <w:lang w:val="en-CA"/>
        </w:rPr>
      </w:pPr>
      <w:r w:rsidRPr="00D527DE">
        <w:rPr>
          <w:lang w:val="en-CA"/>
        </w:rPr>
        <w:t xml:space="preserve">for (i = 0; i &lt; </w:t>
      </w:r>
      <w:r w:rsidR="00B7130E" w:rsidRPr="00D527DE">
        <w:rPr>
          <w:lang w:val="en-CA"/>
        </w:rPr>
        <w:t>PointNum</w:t>
      </w:r>
      <w:r w:rsidRPr="00D527DE">
        <w:rPr>
          <w:lang w:val="en-CA"/>
        </w:rPr>
        <w:t>; i</w:t>
      </w:r>
      <w:r w:rsidR="00121DEE">
        <w:rPr>
          <w:lang w:val="en-CA"/>
        </w:rPr>
        <w:t>++</w:t>
      </w:r>
      <w:r w:rsidRPr="00D527DE">
        <w:rPr>
          <w:lang w:val="en-CA"/>
        </w:rPr>
        <w:t>) {</w:t>
      </w:r>
    </w:p>
    <w:p w14:paraId="51A4A06B" w14:textId="046BE1DE" w:rsidR="009C2696" w:rsidRPr="00D527DE" w:rsidRDefault="009C2696" w:rsidP="00AB1542">
      <w:pPr>
        <w:rPr>
          <w:lang w:val="en-CA"/>
        </w:rPr>
      </w:pPr>
      <w:r w:rsidRPr="00D527DE">
        <w:rPr>
          <w:lang w:val="en-CA"/>
        </w:rPr>
        <w:tab/>
        <w:t xml:space="preserve">currentIndex = </w:t>
      </w:r>
      <w:r w:rsidR="007622C0" w:rsidRPr="00D527DE">
        <w:rPr>
          <w:lang w:val="en-CA"/>
        </w:rPr>
        <w:t>indexes[i];</w:t>
      </w:r>
    </w:p>
    <w:p w14:paraId="49B8E60E" w14:textId="3557F59D" w:rsidR="007622C0" w:rsidRPr="00D527DE" w:rsidRDefault="007622C0" w:rsidP="007622C0">
      <w:pPr>
        <w:rPr>
          <w:lang w:val="en-CA"/>
        </w:rPr>
      </w:pPr>
      <w:r w:rsidRPr="00D527DE">
        <w:rPr>
          <w:lang w:val="en-CA"/>
        </w:rPr>
        <w:tab/>
        <w:t>for (j = 0; j &lt; attrCnt; j</w:t>
      </w:r>
      <w:r w:rsidR="00121DEE">
        <w:rPr>
          <w:lang w:val="en-CA"/>
        </w:rPr>
        <w:t>++</w:t>
      </w:r>
      <w:r w:rsidRPr="00D527DE">
        <w:rPr>
          <w:lang w:val="en-CA"/>
        </w:rPr>
        <w:t>) {</w:t>
      </w:r>
    </w:p>
    <w:p w14:paraId="0791D8C8" w14:textId="7B0DFDE5" w:rsidR="007622C0" w:rsidRPr="00D527DE" w:rsidRDefault="007622C0" w:rsidP="007622C0">
      <w:pPr>
        <w:rPr>
          <w:lang w:val="en-CA"/>
        </w:rPr>
      </w:pPr>
      <w:r w:rsidRPr="00D527DE">
        <w:rPr>
          <w:lang w:val="en-CA"/>
        </w:rPr>
        <w:tab/>
      </w:r>
      <w:r w:rsidRPr="00D527DE">
        <w:rPr>
          <w:lang w:val="en-CA"/>
        </w:rPr>
        <w:tab/>
        <w:t>minPredAttribute[j] = 0;</w:t>
      </w:r>
    </w:p>
    <w:p w14:paraId="62D2470E" w14:textId="4DA66ED8" w:rsidR="007622C0" w:rsidRPr="00D527DE" w:rsidRDefault="007622C0" w:rsidP="007622C0">
      <w:pPr>
        <w:rPr>
          <w:lang w:val="en-CA"/>
        </w:rPr>
      </w:pPr>
      <w:r w:rsidRPr="00D527DE">
        <w:rPr>
          <w:lang w:val="en-CA"/>
        </w:rPr>
        <w:tab/>
      </w:r>
      <w:r w:rsidRPr="00D527DE">
        <w:rPr>
          <w:lang w:val="en-CA"/>
        </w:rPr>
        <w:tab/>
        <w:t>maxPredAttribute[j] = 0;</w:t>
      </w:r>
    </w:p>
    <w:p w14:paraId="04F73907" w14:textId="14522C2E" w:rsidR="009858F5" w:rsidRPr="00D527DE" w:rsidRDefault="009858F5" w:rsidP="007622C0">
      <w:pPr>
        <w:rPr>
          <w:lang w:val="en-CA"/>
        </w:rPr>
      </w:pPr>
      <w:r w:rsidRPr="00D527DE">
        <w:rPr>
          <w:lang w:val="en-CA"/>
        </w:rPr>
        <w:tab/>
      </w:r>
      <w:r w:rsidRPr="00D527DE">
        <w:rPr>
          <w:lang w:val="en-CA"/>
        </w:rPr>
        <w:tab/>
        <w:t>predicted[j] = 0;</w:t>
      </w:r>
    </w:p>
    <w:p w14:paraId="39C4B0A1" w14:textId="634B61A5" w:rsidR="007622C0" w:rsidRPr="00D527DE" w:rsidRDefault="007622C0" w:rsidP="00AB1542">
      <w:pPr>
        <w:rPr>
          <w:lang w:val="en-CA"/>
        </w:rPr>
      </w:pPr>
      <w:r w:rsidRPr="00D527DE">
        <w:rPr>
          <w:lang w:val="en-CA"/>
        </w:rPr>
        <w:tab/>
        <w:t>}</w:t>
      </w:r>
    </w:p>
    <w:p w14:paraId="1FFDD95C" w14:textId="0A764E06" w:rsidR="007622C0" w:rsidRPr="00D527DE" w:rsidRDefault="007622C0" w:rsidP="00AB1542">
      <w:pPr>
        <w:rPr>
          <w:lang w:val="en-CA"/>
        </w:rPr>
      </w:pPr>
      <w:r w:rsidRPr="00D527DE">
        <w:rPr>
          <w:lang w:val="en-CA"/>
        </w:rPr>
        <w:tab/>
        <w:t>for(p = 0; p &lt; n</w:t>
      </w:r>
      <w:r w:rsidR="000E1EA8" w:rsidRPr="00D527DE">
        <w:rPr>
          <w:lang w:val="en-CA"/>
        </w:rPr>
        <w:t>eighbour</w:t>
      </w:r>
      <w:r w:rsidRPr="00D527DE">
        <w:rPr>
          <w:lang w:val="en-CA"/>
        </w:rPr>
        <w:t>sCount[index]; p</w:t>
      </w:r>
      <w:r w:rsidR="00121DEE">
        <w:rPr>
          <w:lang w:val="en-CA"/>
        </w:rPr>
        <w:t>++</w:t>
      </w:r>
      <w:r w:rsidRPr="00D527DE">
        <w:rPr>
          <w:lang w:val="en-CA"/>
        </w:rPr>
        <w:t>) {</w:t>
      </w:r>
    </w:p>
    <w:p w14:paraId="2898CE0E" w14:textId="18B64511" w:rsidR="005C2F35" w:rsidRPr="00D527DE" w:rsidRDefault="005C2F35" w:rsidP="00AB1542">
      <w:pPr>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2589CF05" w14:textId="779BE251" w:rsidR="007622C0" w:rsidRPr="00D527DE" w:rsidRDefault="007622C0" w:rsidP="00AB1542">
      <w:pPr>
        <w:rPr>
          <w:lang w:val="en-CA"/>
        </w:rPr>
      </w:pPr>
      <w:r w:rsidRPr="00D527DE">
        <w:rPr>
          <w:lang w:val="en-CA"/>
        </w:rPr>
        <w:tab/>
      </w:r>
      <w:r w:rsidRPr="00D527DE">
        <w:rPr>
          <w:lang w:val="en-CA"/>
        </w:rPr>
        <w:tab/>
        <w:t>for (j = 0; j &lt; attrCnt; j</w:t>
      </w:r>
      <w:r w:rsidR="00121DEE">
        <w:rPr>
          <w:lang w:val="en-CA"/>
        </w:rPr>
        <w:t>++</w:t>
      </w:r>
      <w:r w:rsidRPr="00D527DE">
        <w:rPr>
          <w:lang w:val="en-CA"/>
        </w:rPr>
        <w:t>) {</w:t>
      </w:r>
    </w:p>
    <w:p w14:paraId="6FFEA928" w14:textId="286CCD71" w:rsidR="007622C0" w:rsidRPr="00D527DE" w:rsidRDefault="007622C0" w:rsidP="00AB1542">
      <w:pPr>
        <w:rPr>
          <w:lang w:val="en-CA" w:eastAsia="ja-JP"/>
        </w:rPr>
      </w:pPr>
      <w:r w:rsidRPr="00D527DE">
        <w:rPr>
          <w:lang w:val="en-CA"/>
        </w:rPr>
        <w:lastRenderedPageBreak/>
        <w:tab/>
      </w:r>
      <w:r w:rsidRPr="00D527DE">
        <w:rPr>
          <w:lang w:val="en-CA"/>
        </w:rPr>
        <w:tab/>
      </w:r>
      <w:r w:rsidRPr="00D527DE">
        <w:rPr>
          <w:lang w:val="en-CA"/>
        </w:rPr>
        <w:tab/>
      </w:r>
      <w:r w:rsidR="005C2F35" w:rsidRPr="00D527DE">
        <w:rPr>
          <w:lang w:val="en-CA"/>
        </w:rPr>
        <w:t>if (p == 0 || minPredAttribute[j] &gt; attributeValues</w:t>
      </w:r>
      <w:r w:rsidR="005C2F35" w:rsidRPr="00D527DE">
        <w:rPr>
          <w:lang w:val="en-CA" w:eastAsia="ja-JP"/>
        </w:rPr>
        <w:t>[ </w:t>
      </w:r>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 j ]) {</w:t>
      </w:r>
    </w:p>
    <w:p w14:paraId="3FC7743B" w14:textId="71123440" w:rsidR="005C2F35" w:rsidRPr="00D527DE" w:rsidRDefault="005C2F35" w:rsidP="00AB1542">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B5EBF" w:rsidRPr="00D527DE">
        <w:rPr>
          <w:lang w:val="en-CA"/>
        </w:rPr>
        <w:t>minPredAttribute[j] = attributeValues</w:t>
      </w:r>
      <w:r w:rsidR="00FB5EBF" w:rsidRPr="00D527DE">
        <w:rPr>
          <w:lang w:val="en-CA" w:eastAsia="ja-JP"/>
        </w:rPr>
        <w:t>[ </w:t>
      </w:r>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 j ]</w:t>
      </w:r>
      <w:r w:rsidR="003F0426" w:rsidRPr="00D527DE">
        <w:rPr>
          <w:lang w:val="en-CA" w:eastAsia="ja-JP"/>
        </w:rPr>
        <w:t>;</w:t>
      </w:r>
    </w:p>
    <w:p w14:paraId="23347102" w14:textId="5D467874" w:rsidR="005C2F35" w:rsidRPr="00D527DE" w:rsidRDefault="005C2F35" w:rsidP="00AB1542">
      <w:pPr>
        <w:rPr>
          <w:lang w:val="en-CA"/>
        </w:rPr>
      </w:pPr>
      <w:r w:rsidRPr="00D527DE">
        <w:rPr>
          <w:lang w:val="en-CA"/>
        </w:rPr>
        <w:tab/>
      </w:r>
      <w:r w:rsidRPr="00D527DE">
        <w:rPr>
          <w:lang w:val="en-CA"/>
        </w:rPr>
        <w:tab/>
      </w:r>
      <w:r w:rsidRPr="00D527DE">
        <w:rPr>
          <w:lang w:val="en-CA"/>
        </w:rPr>
        <w:tab/>
        <w:t>}</w:t>
      </w:r>
    </w:p>
    <w:p w14:paraId="41FA746E" w14:textId="626B7109" w:rsidR="009E7A3A" w:rsidRPr="00D527DE" w:rsidRDefault="009E7A3A" w:rsidP="009E7A3A">
      <w:pPr>
        <w:rPr>
          <w:lang w:val="en-CA" w:eastAsia="ja-JP"/>
        </w:rPr>
      </w:pPr>
      <w:r w:rsidRPr="00D527DE">
        <w:rPr>
          <w:lang w:val="en-CA"/>
        </w:rPr>
        <w:tab/>
      </w:r>
      <w:r w:rsidRPr="00D527DE">
        <w:rPr>
          <w:lang w:val="en-CA"/>
        </w:rPr>
        <w:tab/>
      </w:r>
      <w:r w:rsidRPr="00D527DE">
        <w:rPr>
          <w:lang w:val="en-CA"/>
        </w:rPr>
        <w:tab/>
        <w:t>if (p == 0 || maxPredAttribute[j]</w:t>
      </w:r>
      <w:r w:rsidR="00BA1F23" w:rsidRPr="00D527DE">
        <w:rPr>
          <w:lang w:val="en-CA"/>
        </w:rPr>
        <w:t xml:space="preserve"> &lt;</w:t>
      </w:r>
      <w:r w:rsidRPr="00D527DE">
        <w:rPr>
          <w:lang w:val="en-CA"/>
        </w:rPr>
        <w:t xml:space="preserve">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 {</w:t>
      </w:r>
    </w:p>
    <w:p w14:paraId="405177A1" w14:textId="4EDC54CA" w:rsidR="009E7A3A" w:rsidRPr="00D527DE" w:rsidRDefault="009E7A3A" w:rsidP="009E7A3A">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BA1F23" w:rsidRPr="00D527DE">
        <w:rPr>
          <w:lang w:val="en-CA"/>
        </w:rPr>
        <w:t xml:space="preserve">maxPredAttribute </w:t>
      </w:r>
      <w:r w:rsidRPr="00D527DE">
        <w:rPr>
          <w:lang w:val="en-CA"/>
        </w:rPr>
        <w:t>[j] =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w:t>
      </w:r>
    </w:p>
    <w:p w14:paraId="106722E6" w14:textId="77777777" w:rsidR="009E7A3A" w:rsidRPr="00D527DE" w:rsidRDefault="009E7A3A" w:rsidP="009E7A3A">
      <w:pPr>
        <w:rPr>
          <w:lang w:val="en-CA"/>
        </w:rPr>
      </w:pPr>
      <w:r w:rsidRPr="00D527DE">
        <w:rPr>
          <w:lang w:val="en-CA"/>
        </w:rPr>
        <w:tab/>
      </w:r>
      <w:r w:rsidRPr="00D527DE">
        <w:rPr>
          <w:lang w:val="en-CA"/>
        </w:rPr>
        <w:tab/>
      </w:r>
      <w:r w:rsidRPr="00D527DE">
        <w:rPr>
          <w:lang w:val="en-CA"/>
        </w:rPr>
        <w:tab/>
        <w:t>}</w:t>
      </w:r>
    </w:p>
    <w:p w14:paraId="1FE8D8C6" w14:textId="77BF54DB" w:rsidR="007622C0" w:rsidRPr="00D527DE" w:rsidRDefault="007622C0" w:rsidP="00AB1542">
      <w:pPr>
        <w:rPr>
          <w:lang w:val="en-CA"/>
        </w:rPr>
      </w:pPr>
      <w:r w:rsidRPr="00D527DE">
        <w:rPr>
          <w:lang w:val="en-CA"/>
        </w:rPr>
        <w:tab/>
      </w:r>
      <w:r w:rsidRPr="00D527DE">
        <w:rPr>
          <w:lang w:val="en-CA"/>
        </w:rPr>
        <w:tab/>
        <w:t>}</w:t>
      </w:r>
    </w:p>
    <w:p w14:paraId="0F9CE279" w14:textId="04F09A63" w:rsidR="007622C0" w:rsidRPr="00D527DE" w:rsidRDefault="007622C0" w:rsidP="00AB1542">
      <w:pPr>
        <w:rPr>
          <w:lang w:val="en-CA"/>
        </w:rPr>
      </w:pPr>
      <w:r w:rsidRPr="00D527DE">
        <w:rPr>
          <w:lang w:val="en-CA"/>
        </w:rPr>
        <w:tab/>
        <w:t>}</w:t>
      </w:r>
    </w:p>
    <w:p w14:paraId="4B2BA990" w14:textId="43C1818E" w:rsidR="00BA1F23" w:rsidRPr="00D527DE" w:rsidRDefault="00BA1F23" w:rsidP="00BA1F23">
      <w:pPr>
        <w:rPr>
          <w:lang w:val="en-CA"/>
        </w:rPr>
      </w:pPr>
      <w:r w:rsidRPr="00D527DE">
        <w:rPr>
          <w:lang w:val="en-CA"/>
        </w:rPr>
        <w:tab/>
        <w:t>maxDiff = maxPredAttribute[0] – minPredAttribute[0];</w:t>
      </w:r>
    </w:p>
    <w:p w14:paraId="719400F8" w14:textId="48951F3E" w:rsidR="00BA1F23" w:rsidRPr="00D527DE" w:rsidRDefault="00BA1F23" w:rsidP="00BA1F23">
      <w:pPr>
        <w:rPr>
          <w:lang w:val="en-CA"/>
        </w:rPr>
      </w:pPr>
      <w:r w:rsidRPr="00D527DE">
        <w:rPr>
          <w:lang w:val="en-CA"/>
        </w:rPr>
        <w:tab/>
      </w:r>
      <w:r w:rsidR="00EB3B9D" w:rsidRPr="00D527DE">
        <w:rPr>
          <w:lang w:val="en-CA"/>
        </w:rPr>
        <w:t>for (j = 1; j &lt; attrCnt; j</w:t>
      </w:r>
      <w:r w:rsidR="00121DEE">
        <w:rPr>
          <w:lang w:val="en-CA"/>
        </w:rPr>
        <w:t>++</w:t>
      </w:r>
      <w:r w:rsidR="00EB3B9D" w:rsidRPr="00D527DE">
        <w:rPr>
          <w:lang w:val="en-CA"/>
        </w:rPr>
        <w:t>)</w:t>
      </w:r>
    </w:p>
    <w:p w14:paraId="2F2322BE" w14:textId="5CC3F771" w:rsidR="00EB3B9D" w:rsidRPr="00D527DE" w:rsidRDefault="00EB3B9D" w:rsidP="00BA1F23">
      <w:pPr>
        <w:rPr>
          <w:lang w:val="en-CA"/>
        </w:rPr>
      </w:pPr>
      <w:r w:rsidRPr="00D527DE">
        <w:rPr>
          <w:lang w:val="en-CA"/>
        </w:rPr>
        <w:tab/>
      </w:r>
      <w:r w:rsidRPr="00D527DE">
        <w:rPr>
          <w:lang w:val="en-CA"/>
        </w:rPr>
        <w:tab/>
        <w:t>maxDiff = max(maxDiff, maxPredAttribute[j] – minPredAttribute[j]);</w:t>
      </w:r>
    </w:p>
    <w:p w14:paraId="0B97354B" w14:textId="7139CF2C" w:rsidR="00BA1F23" w:rsidRPr="00D527DE" w:rsidRDefault="00B84365" w:rsidP="00BA1F23">
      <w:pPr>
        <w:rPr>
          <w:lang w:val="en-CA"/>
        </w:rPr>
      </w:pPr>
      <w:r w:rsidRPr="00D527DE">
        <w:rPr>
          <w:lang w:val="en-CA"/>
        </w:rPr>
        <w:tab/>
      </w:r>
      <w:r w:rsidR="00BA1F23" w:rsidRPr="00D527DE">
        <w:rPr>
          <w:lang w:val="en-CA"/>
        </w:rPr>
        <w:t>if (maxDiff &gt; adaptive</w:t>
      </w:r>
      <w:r w:rsidR="00903197" w:rsidRPr="00D527DE">
        <w:rPr>
          <w:lang w:val="en-CA"/>
        </w:rPr>
        <w:t>P</w:t>
      </w:r>
      <w:r w:rsidR="00BA1F23" w:rsidRPr="00D527DE">
        <w:rPr>
          <w:lang w:val="en-CA"/>
        </w:rPr>
        <w:t>rediction</w:t>
      </w:r>
      <w:r w:rsidR="00903197" w:rsidRPr="00D527DE">
        <w:rPr>
          <w:lang w:val="en-CA"/>
        </w:rPr>
        <w:t>T</w:t>
      </w:r>
      <w:r w:rsidR="00BA1F23" w:rsidRPr="00D527DE">
        <w:rPr>
          <w:lang w:val="en-CA"/>
        </w:rPr>
        <w:t>hreshold)</w:t>
      </w:r>
    </w:p>
    <w:p w14:paraId="16760648" w14:textId="1A193371" w:rsidR="00FC3C69" w:rsidRPr="00D527DE" w:rsidRDefault="00FC3C69" w:rsidP="00BA1F23">
      <w:pPr>
        <w:rPr>
          <w:szCs w:val="24"/>
          <w:lang w:val="en-CA" w:eastAsia="ja-JP"/>
        </w:rPr>
      </w:pPr>
      <w:r w:rsidRPr="00D527DE">
        <w:rPr>
          <w:lang w:val="en-CA"/>
        </w:rPr>
        <w:tab/>
      </w:r>
      <w:r w:rsidRPr="00D527DE">
        <w:rPr>
          <w:lang w:val="en-CA"/>
        </w:rPr>
        <w:tab/>
        <w:t>p</w:t>
      </w:r>
      <w:r w:rsidR="000A67C8" w:rsidRPr="00D527DE">
        <w:rPr>
          <w:lang w:val="en-CA"/>
        </w:rPr>
        <w:t>redMode</w:t>
      </w:r>
      <w:r w:rsidRPr="00D527DE">
        <w:rPr>
          <w:lang w:val="en-CA"/>
        </w:rPr>
        <w:t xml:space="preserve"> </w:t>
      </w:r>
      <w:r w:rsidR="00BA1F23" w:rsidRPr="00D527DE">
        <w:rPr>
          <w:lang w:val="en-CA"/>
        </w:rPr>
        <w:t>=</w:t>
      </w:r>
      <w:r w:rsidRPr="00D527DE">
        <w:rPr>
          <w:lang w:val="en-CA"/>
        </w:rPr>
        <w:t xml:space="preserve"> </w:t>
      </w:r>
      <w:r w:rsidRPr="00D527DE">
        <w:rPr>
          <w:szCs w:val="24"/>
          <w:lang w:val="en-CA" w:eastAsia="ja-JP"/>
        </w:rPr>
        <w:t>predictorIndexes[</w:t>
      </w:r>
      <w:r w:rsidR="00F85C43" w:rsidRPr="00D527DE">
        <w:rPr>
          <w:szCs w:val="24"/>
          <w:lang w:val="en-CA" w:eastAsia="ja-JP"/>
        </w:rPr>
        <w:t> </w:t>
      </w:r>
      <w:r w:rsidRPr="00D527DE">
        <w:rPr>
          <w:szCs w:val="24"/>
          <w:lang w:val="en-CA" w:eastAsia="ja-JP"/>
        </w:rPr>
        <w:t>q++</w:t>
      </w:r>
      <w:r w:rsidR="00F85C43" w:rsidRPr="00D527DE">
        <w:rPr>
          <w:szCs w:val="24"/>
          <w:lang w:val="en-CA" w:eastAsia="ja-JP"/>
        </w:rPr>
        <w:t> </w:t>
      </w:r>
      <w:r w:rsidRPr="00D527DE">
        <w:rPr>
          <w:szCs w:val="24"/>
          <w:lang w:val="en-CA" w:eastAsia="ja-JP"/>
        </w:rPr>
        <w:t>];</w:t>
      </w:r>
    </w:p>
    <w:p w14:paraId="0080904C" w14:textId="5AA05428" w:rsidR="0074257E" w:rsidRPr="00D527DE" w:rsidRDefault="0074257E" w:rsidP="0074257E">
      <w:pPr>
        <w:rPr>
          <w:szCs w:val="24"/>
          <w:lang w:val="en-CA" w:eastAsia="ja-JP"/>
        </w:rPr>
      </w:pPr>
      <w:r w:rsidRPr="00D527DE">
        <w:rPr>
          <w:szCs w:val="24"/>
          <w:lang w:val="en-CA" w:eastAsia="ja-JP"/>
        </w:rPr>
        <w:tab/>
        <w:t>else</w:t>
      </w:r>
    </w:p>
    <w:p w14:paraId="5F2C5FAA" w14:textId="2F36E378" w:rsidR="0074257E" w:rsidRPr="00D527DE" w:rsidRDefault="0074257E" w:rsidP="0074257E">
      <w:pPr>
        <w:rPr>
          <w:szCs w:val="24"/>
          <w:lang w:val="en-CA" w:eastAsia="ja-JP"/>
        </w:rPr>
      </w:pPr>
      <w:r w:rsidRPr="00D527DE">
        <w:rPr>
          <w:szCs w:val="24"/>
          <w:lang w:val="en-CA" w:eastAsia="ja-JP"/>
        </w:rPr>
        <w:tab/>
      </w:r>
      <w:r w:rsidRPr="00D527DE">
        <w:rPr>
          <w:szCs w:val="24"/>
          <w:lang w:val="en-CA" w:eastAsia="ja-JP"/>
        </w:rPr>
        <w:tab/>
        <w:t>predMode = 0;</w:t>
      </w:r>
    </w:p>
    <w:p w14:paraId="41272168" w14:textId="7EF83137" w:rsidR="00DE240E" w:rsidRPr="00D527DE" w:rsidRDefault="00FC3C69" w:rsidP="00BA1F23">
      <w:pPr>
        <w:rPr>
          <w:lang w:val="en-CA"/>
        </w:rPr>
      </w:pPr>
      <w:r w:rsidRPr="00D527DE">
        <w:rPr>
          <w:lang w:val="en-CA"/>
        </w:rPr>
        <w:tab/>
      </w:r>
      <w:r w:rsidR="000055DA" w:rsidRPr="00D527DE">
        <w:rPr>
          <w:lang w:val="en-CA"/>
        </w:rPr>
        <w:t xml:space="preserve">if ( </w:t>
      </w:r>
      <w:r w:rsidR="00DE240E" w:rsidRPr="00D527DE">
        <w:rPr>
          <w:lang w:val="en-CA"/>
        </w:rPr>
        <w:t>predMode</w:t>
      </w:r>
      <w:r w:rsidR="000055DA" w:rsidRPr="00D527DE">
        <w:rPr>
          <w:lang w:val="en-CA"/>
        </w:rPr>
        <w:t xml:space="preserve"> &gt; 0 ) {</w:t>
      </w:r>
    </w:p>
    <w:p w14:paraId="10E29405" w14:textId="27EAD430" w:rsidR="000055DA" w:rsidRPr="00D527DE" w:rsidRDefault="000055DA" w:rsidP="00BA1F23">
      <w:pPr>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00F85C43" w:rsidRPr="00D527DE">
        <w:rPr>
          <w:lang w:val="en-CA" w:eastAsia="ja-JP"/>
        </w:rPr>
        <w:t> </w:t>
      </w:r>
      <w:r w:rsidRPr="00D527DE">
        <w:rPr>
          <w:lang w:val="en-CA"/>
        </w:rPr>
        <w:t>index</w:t>
      </w:r>
      <w:r w:rsidR="00F85C43" w:rsidRPr="00D527DE">
        <w:rPr>
          <w:lang w:val="en-CA"/>
        </w:rPr>
        <w:t> </w:t>
      </w:r>
      <w:r w:rsidRPr="00D527DE">
        <w:rPr>
          <w:lang w:val="en-CA"/>
        </w:rPr>
        <w:t>]</w:t>
      </w:r>
      <w:r w:rsidRPr="00D527DE">
        <w:rPr>
          <w:lang w:val="en-CA" w:eastAsia="ja-JP"/>
        </w:rPr>
        <w:t>[</w:t>
      </w:r>
      <w:r w:rsidR="00F85C43" w:rsidRPr="00D527DE">
        <w:rPr>
          <w:lang w:val="en-CA"/>
        </w:rPr>
        <w:t> </w:t>
      </w:r>
      <w:r w:rsidR="00DE240E" w:rsidRPr="00D527DE">
        <w:rPr>
          <w:lang w:val="en-CA"/>
        </w:rPr>
        <w:t xml:space="preserve">predMode </w:t>
      </w:r>
      <w:r w:rsidR="004C0821" w:rsidRPr="00D527DE">
        <w:rPr>
          <w:lang w:val="en-CA" w:eastAsia="ja-JP"/>
        </w:rPr>
        <w:t>−</w:t>
      </w:r>
      <w:r w:rsidRPr="00D527DE">
        <w:rPr>
          <w:lang w:val="en-CA" w:eastAsia="ja-JP"/>
        </w:rPr>
        <w:t>1</w:t>
      </w:r>
      <w:r w:rsidR="00F85C43" w:rsidRPr="00D527DE">
        <w:rPr>
          <w:lang w:val="en-CA" w:eastAsia="ja-JP"/>
        </w:rPr>
        <w:t> </w:t>
      </w:r>
      <w:r w:rsidRPr="00D527DE">
        <w:rPr>
          <w:lang w:val="en-CA" w:eastAsia="ja-JP"/>
        </w:rPr>
        <w:t>];</w:t>
      </w:r>
    </w:p>
    <w:p w14:paraId="6F608620" w14:textId="2EF1ED16" w:rsidR="00FC3C69" w:rsidRPr="00D527DE" w:rsidRDefault="000055DA" w:rsidP="00BA1F23">
      <w:pPr>
        <w:rPr>
          <w:lang w:val="en-CA"/>
        </w:rPr>
      </w:pPr>
      <w:r w:rsidRPr="00D527DE">
        <w:rPr>
          <w:lang w:val="en-CA"/>
        </w:rPr>
        <w:tab/>
      </w:r>
      <w:r w:rsidRPr="00D527DE">
        <w:rPr>
          <w:lang w:val="en-CA"/>
        </w:rPr>
        <w:tab/>
      </w:r>
      <w:r w:rsidR="00FC3C69" w:rsidRPr="00D527DE">
        <w:rPr>
          <w:lang w:val="en-CA"/>
        </w:rPr>
        <w:t>for (j = 1; j &lt; attrCnt; j</w:t>
      </w:r>
      <w:r w:rsidR="00026B85">
        <w:rPr>
          <w:lang w:val="en-CA"/>
        </w:rPr>
        <w:t>++</w:t>
      </w:r>
      <w:r w:rsidR="00FC3C69" w:rsidRPr="00D527DE">
        <w:rPr>
          <w:lang w:val="en-CA"/>
        </w:rPr>
        <w:t>)</w:t>
      </w:r>
    </w:p>
    <w:p w14:paraId="2BF8E406" w14:textId="76DAFB45" w:rsidR="00FC3C69" w:rsidRPr="00D527DE" w:rsidRDefault="00FC3C69" w:rsidP="00BA1F23">
      <w:pPr>
        <w:rPr>
          <w:lang w:val="en-CA"/>
        </w:rPr>
      </w:pPr>
      <w:r w:rsidRPr="00D527DE">
        <w:rPr>
          <w:lang w:val="en-CA"/>
        </w:rPr>
        <w:tab/>
      </w:r>
      <w:r w:rsidR="000055DA" w:rsidRPr="00D527DE">
        <w:rPr>
          <w:lang w:val="en-CA"/>
        </w:rPr>
        <w:tab/>
      </w:r>
      <w:r w:rsidRPr="00D527DE">
        <w:rPr>
          <w:lang w:val="en-CA"/>
        </w:rPr>
        <w:tab/>
      </w:r>
      <w:r w:rsidR="000F6AE8" w:rsidRPr="00D527DE">
        <w:rPr>
          <w:lang w:val="en-CA"/>
        </w:rPr>
        <w:t xml:space="preserve">predicted[j] = </w:t>
      </w:r>
      <w:r w:rsidR="000055DA" w:rsidRPr="00D527DE">
        <w:rPr>
          <w:lang w:val="en-CA"/>
        </w:rPr>
        <w:t>attributeValues</w:t>
      </w:r>
      <w:r w:rsidR="000055DA" w:rsidRPr="00D527DE">
        <w:rPr>
          <w:lang w:val="en-CA" w:eastAsia="ja-JP"/>
        </w:rPr>
        <w:t>[ </w:t>
      </w:r>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 j ];</w:t>
      </w:r>
    </w:p>
    <w:p w14:paraId="1BA5EA9D" w14:textId="44B67DF5" w:rsidR="000055DA" w:rsidRPr="00D527DE" w:rsidRDefault="000055DA" w:rsidP="00BA1F23">
      <w:pPr>
        <w:rPr>
          <w:lang w:val="en-CA"/>
        </w:rPr>
      </w:pPr>
      <w:r w:rsidRPr="00D527DE">
        <w:rPr>
          <w:lang w:val="en-CA"/>
        </w:rPr>
        <w:tab/>
        <w:t>} else {</w:t>
      </w:r>
    </w:p>
    <w:p w14:paraId="5F88AB20" w14:textId="1D946429" w:rsidR="000055DA" w:rsidRPr="00D527DE" w:rsidRDefault="000055DA" w:rsidP="000055DA">
      <w:pPr>
        <w:rPr>
          <w:lang w:val="en-CA"/>
        </w:rPr>
      </w:pPr>
      <w:r w:rsidRPr="00D527DE">
        <w:rPr>
          <w:lang w:val="en-CA"/>
        </w:rPr>
        <w:tab/>
      </w:r>
      <w:r w:rsidRPr="00D527DE">
        <w:rPr>
          <w:lang w:val="en-CA"/>
        </w:rPr>
        <w:tab/>
        <w:t>for (j = 0; j &lt; attrCnt; j</w:t>
      </w:r>
      <w:r w:rsidR="00026B85">
        <w:rPr>
          <w:lang w:val="en-CA"/>
        </w:rPr>
        <w:t>++</w:t>
      </w:r>
      <w:r w:rsidRPr="00D527DE">
        <w:rPr>
          <w:lang w:val="en-CA"/>
        </w:rPr>
        <w:t>) {</w:t>
      </w:r>
    </w:p>
    <w:p w14:paraId="1575D1AE" w14:textId="60D33F1A" w:rsidR="009B5CEC" w:rsidRPr="00D527DE" w:rsidRDefault="009B5CEC" w:rsidP="009B5CEC">
      <w:pPr>
        <w:rPr>
          <w:lang w:val="en-CA"/>
        </w:rPr>
      </w:pPr>
      <w:r w:rsidRPr="00D527DE">
        <w:rPr>
          <w:lang w:val="en-CA"/>
        </w:rPr>
        <w:tab/>
      </w:r>
      <w:r w:rsidRPr="00D527DE">
        <w:rPr>
          <w:lang w:val="en-CA"/>
        </w:rPr>
        <w:tab/>
      </w:r>
      <w:r w:rsidRPr="00D527DE">
        <w:rPr>
          <w:lang w:val="en-CA"/>
        </w:rPr>
        <w:tab/>
        <w:t>for(p = 0; p &lt; n</w:t>
      </w:r>
      <w:r w:rsidR="000E1EA8" w:rsidRPr="00D527DE">
        <w:rPr>
          <w:lang w:val="en-CA"/>
        </w:rPr>
        <w:t>eighbour</w:t>
      </w:r>
      <w:r w:rsidRPr="00D527DE">
        <w:rPr>
          <w:lang w:val="en-CA"/>
        </w:rPr>
        <w:t>sCount[index]; p</w:t>
      </w:r>
      <w:r w:rsidR="00026B85">
        <w:rPr>
          <w:lang w:val="en-CA"/>
        </w:rPr>
        <w:t>++</w:t>
      </w:r>
      <w:r w:rsidRPr="00D527DE">
        <w:rPr>
          <w:lang w:val="en-CA"/>
        </w:rPr>
        <w:t>) {</w:t>
      </w:r>
    </w:p>
    <w:p w14:paraId="63F9B795" w14:textId="475439B8" w:rsidR="009B5CEC" w:rsidRPr="00D527DE" w:rsidRDefault="009B5CEC" w:rsidP="009B5CEC">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73B5832A" w14:textId="65896522" w:rsidR="009B5CEC" w:rsidRPr="00D527DE" w:rsidRDefault="009B5CEC" w:rsidP="000055DA">
      <w:pPr>
        <w:rPr>
          <w:lang w:val="en-CA"/>
        </w:rPr>
      </w:pPr>
      <w:r w:rsidRPr="00D527DE">
        <w:rPr>
          <w:lang w:val="en-CA"/>
        </w:rPr>
        <w:tab/>
      </w:r>
      <w:r w:rsidRPr="00D527DE">
        <w:rPr>
          <w:lang w:val="en-CA"/>
        </w:rPr>
        <w:tab/>
      </w:r>
      <w:r w:rsidRPr="00D527DE">
        <w:rPr>
          <w:lang w:val="en-CA"/>
        </w:rPr>
        <w:tab/>
      </w:r>
      <w:r w:rsidRPr="00D527DE">
        <w:rPr>
          <w:lang w:val="en-CA"/>
        </w:rPr>
        <w:tab/>
        <w:t>weight = predictionWeights[index][p];</w:t>
      </w:r>
    </w:p>
    <w:p w14:paraId="0C531820" w14:textId="2F47C5EB" w:rsidR="00DE240E" w:rsidRPr="00D527DE" w:rsidRDefault="00DE240E" w:rsidP="000055DA">
      <w:pPr>
        <w:rPr>
          <w:lang w:val="en-CA"/>
        </w:rPr>
      </w:pPr>
      <w:r w:rsidRPr="00D527DE">
        <w:rPr>
          <w:lang w:val="en-CA"/>
        </w:rPr>
        <w:tab/>
      </w:r>
      <w:r w:rsidRPr="00D527DE">
        <w:rPr>
          <w:lang w:val="en-CA"/>
        </w:rPr>
        <w:tab/>
      </w:r>
      <w:r w:rsidRPr="00D527DE">
        <w:rPr>
          <w:lang w:val="en-CA"/>
        </w:rPr>
        <w:tab/>
      </w:r>
      <w:r w:rsidRPr="00D527DE">
        <w:rPr>
          <w:lang w:val="en-CA"/>
        </w:rPr>
        <w:tab/>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r w:rsidR="002B105E" w:rsidRPr="00D527DE">
        <w:rPr>
          <w:lang w:val="en-CA" w:eastAsia="ja-JP"/>
        </w:rPr>
        <w:t>[ </w:t>
      </w:r>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 j ];</w:t>
      </w:r>
    </w:p>
    <w:p w14:paraId="7666F83B" w14:textId="1E9FF8D8" w:rsidR="000055DA" w:rsidRPr="00D527DE" w:rsidRDefault="009858F5" w:rsidP="00BA1F23">
      <w:pPr>
        <w:rPr>
          <w:lang w:val="en-CA"/>
        </w:rPr>
      </w:pPr>
      <w:r w:rsidRPr="00D527DE">
        <w:rPr>
          <w:lang w:val="en-CA"/>
        </w:rPr>
        <w:tab/>
      </w:r>
      <w:r w:rsidRPr="00D527DE">
        <w:rPr>
          <w:lang w:val="en-CA"/>
        </w:rPr>
        <w:tab/>
      </w:r>
      <w:r w:rsidRPr="00D527DE">
        <w:rPr>
          <w:lang w:val="en-CA"/>
        </w:rPr>
        <w:tab/>
        <w:t>}</w:t>
      </w:r>
    </w:p>
    <w:p w14:paraId="35DEFC4D" w14:textId="7D03E959" w:rsidR="009B5CEC" w:rsidRPr="00D527DE" w:rsidRDefault="009B5CEC" w:rsidP="00BA1F23">
      <w:pPr>
        <w:rPr>
          <w:lang w:val="en-CA"/>
        </w:rPr>
      </w:pPr>
      <w:r w:rsidRPr="00D527DE">
        <w:rPr>
          <w:lang w:val="en-CA"/>
        </w:rPr>
        <w:tab/>
      </w:r>
      <w:r w:rsidRPr="00D527DE">
        <w:rPr>
          <w:lang w:val="en-CA"/>
        </w:rPr>
        <w:tab/>
      </w:r>
      <w:r w:rsidRPr="00D527DE">
        <w:rPr>
          <w:lang w:val="en-CA"/>
        </w:rPr>
        <w:tab/>
        <w:t xml:space="preserve">predicted[j] = </w:t>
      </w:r>
      <w:r w:rsidRPr="00D527DE">
        <w:rPr>
          <w:lang w:val="en-US" w:eastAsia="ja-JP"/>
        </w:rPr>
        <w:t>divExp2RoundHalfInf</w:t>
      </w:r>
      <w:r w:rsidRPr="00D527DE">
        <w:rPr>
          <w:lang w:val="en-CA"/>
        </w:rPr>
        <w:t xml:space="preserve">(predicted[j], </w:t>
      </w:r>
      <w:r w:rsidRPr="00D527DE">
        <w:rPr>
          <w:lang w:val="en-US"/>
        </w:rPr>
        <w:t>FixedPointWeightShift);</w:t>
      </w:r>
    </w:p>
    <w:p w14:paraId="5BAC01AB" w14:textId="7A1A42E4" w:rsidR="009858F5" w:rsidRPr="00D527DE" w:rsidRDefault="009858F5" w:rsidP="00BA1F23">
      <w:pPr>
        <w:rPr>
          <w:lang w:val="en-CA"/>
        </w:rPr>
      </w:pPr>
      <w:r w:rsidRPr="00D527DE">
        <w:rPr>
          <w:lang w:val="en-CA"/>
        </w:rPr>
        <w:tab/>
      </w:r>
      <w:r w:rsidRPr="00D527DE">
        <w:rPr>
          <w:lang w:val="en-CA"/>
        </w:rPr>
        <w:tab/>
        <w:t>}</w:t>
      </w:r>
    </w:p>
    <w:p w14:paraId="69A9BA43" w14:textId="5C852F85" w:rsidR="000055DA" w:rsidRPr="00D527DE" w:rsidRDefault="000055DA" w:rsidP="00BA1F23">
      <w:pPr>
        <w:rPr>
          <w:lang w:val="en-CA"/>
        </w:rPr>
      </w:pPr>
      <w:r w:rsidRPr="00D527DE">
        <w:rPr>
          <w:lang w:val="en-CA"/>
        </w:rPr>
        <w:tab/>
        <w:t>}</w:t>
      </w:r>
    </w:p>
    <w:p w14:paraId="52EE1CE1" w14:textId="2328A9DB" w:rsidR="007622C0" w:rsidRPr="00D527DE" w:rsidRDefault="002B105E" w:rsidP="00AB1542">
      <w:pPr>
        <w:rPr>
          <w:lang w:val="en-CA"/>
        </w:rPr>
      </w:pPr>
      <w:r w:rsidRPr="00D527DE">
        <w:rPr>
          <w:lang w:val="en-CA"/>
        </w:rPr>
        <w:lastRenderedPageBreak/>
        <w:tab/>
        <w:t>for (j = 0; j &lt; attrCnt; j</w:t>
      </w:r>
      <w:r w:rsidR="00026B85">
        <w:rPr>
          <w:lang w:val="en-CA"/>
        </w:rPr>
        <w:t>++</w:t>
      </w:r>
      <w:r w:rsidRPr="00D527DE">
        <w:rPr>
          <w:lang w:val="en-CA"/>
        </w:rPr>
        <w:t>) {</w:t>
      </w:r>
    </w:p>
    <w:p w14:paraId="21316348" w14:textId="77777777" w:rsidR="00DE6C9D" w:rsidRPr="00D527DE" w:rsidRDefault="00DE6C9D" w:rsidP="00AB1542">
      <w:pPr>
        <w:rPr>
          <w:lang w:val="en-CA" w:eastAsia="ja-JP"/>
        </w:rPr>
      </w:pPr>
      <w:r w:rsidRPr="00D527DE">
        <w:rPr>
          <w:lang w:val="en-CA"/>
        </w:rPr>
        <w:tab/>
      </w:r>
      <w:r w:rsidRPr="00D527DE">
        <w:rPr>
          <w:lang w:val="en-CA"/>
        </w:rPr>
        <w:tab/>
        <w:t xml:space="preserve">res = </w:t>
      </w:r>
      <w:r w:rsidRPr="00D527DE">
        <w:rPr>
          <w:lang w:val="en-US" w:eastAsia="ja-JP"/>
        </w:rPr>
        <w:t>divExp2RoundHalfInf</w:t>
      </w:r>
      <w:r w:rsidRPr="00D527DE">
        <w:rPr>
          <w:lang w:val="en-CA"/>
        </w:rPr>
        <w:t>(</w:t>
      </w:r>
      <w:r w:rsidRPr="00D527DE">
        <w:rPr>
          <w:lang w:val="en-CA" w:eastAsia="ja-JP"/>
        </w:rPr>
        <w:t>unquantAttributeCoefficients[ </w:t>
      </w:r>
      <w:r w:rsidRPr="00D527DE">
        <w:rPr>
          <w:lang w:val="en-CA"/>
        </w:rPr>
        <w:t>currentIndex</w:t>
      </w:r>
      <w:r w:rsidRPr="00D527DE">
        <w:rPr>
          <w:lang w:val="en-CA" w:eastAsia="ja-JP"/>
        </w:rPr>
        <w:t xml:space="preserve"> ][ j ], </w:t>
      </w:r>
    </w:p>
    <w:p w14:paraId="66B47758" w14:textId="3153E2EE" w:rsidR="00DE6C9D" w:rsidRPr="00D527DE" w:rsidRDefault="00DE6C9D" w:rsidP="00AB1542">
      <w:pPr>
        <w:rPr>
          <w:lang w:val="en-CA"/>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FixedPointAttributeShift)</w:t>
      </w:r>
      <w:r w:rsidRPr="00D527DE">
        <w:rPr>
          <w:lang w:val="en-CA" w:eastAsia="ja-JP"/>
        </w:rPr>
        <w:t>;</w:t>
      </w:r>
    </w:p>
    <w:p w14:paraId="2AD4970F" w14:textId="47C8E7C5" w:rsidR="00F85C43" w:rsidRPr="00D527DE" w:rsidRDefault="00F85C43" w:rsidP="00AB1542">
      <w:pPr>
        <w:rPr>
          <w:lang w:val="en-CA"/>
        </w:rPr>
      </w:pPr>
      <w:r w:rsidRPr="00D527DE">
        <w:rPr>
          <w:lang w:val="en-CA"/>
        </w:rPr>
        <w:tab/>
      </w:r>
      <w:r w:rsidRPr="00D527DE">
        <w:rPr>
          <w:lang w:val="en-CA"/>
        </w:rPr>
        <w:tab/>
        <w:t xml:space="preserve">attributeValue = </w:t>
      </w:r>
      <w:r w:rsidRPr="00D527DE">
        <w:rPr>
          <w:lang w:val="en-CA" w:eastAsia="ja-JP"/>
        </w:rPr>
        <w:t xml:space="preserve">predicted[j] + </w:t>
      </w:r>
      <w:r w:rsidR="00DE6C9D" w:rsidRPr="00D527DE">
        <w:rPr>
          <w:lang w:val="en-CA" w:eastAsia="ja-JP"/>
        </w:rPr>
        <w:t>res;</w:t>
      </w:r>
    </w:p>
    <w:p w14:paraId="5C4BF3EE" w14:textId="338CF023" w:rsidR="002B105E" w:rsidRPr="00D527DE" w:rsidRDefault="002B105E">
      <w:pPr>
        <w:rPr>
          <w:lang w:val="en-CA"/>
        </w:rPr>
      </w:pPr>
      <w:r w:rsidRPr="00D527DE">
        <w:rPr>
          <w:lang w:val="en-CA"/>
        </w:rPr>
        <w:tab/>
      </w:r>
      <w:r w:rsidRPr="00D527DE">
        <w:rPr>
          <w:lang w:val="en-CA"/>
        </w:rPr>
        <w:tab/>
        <w:t>attributeValues</w:t>
      </w:r>
      <w:r w:rsidRPr="00D527DE">
        <w:rPr>
          <w:lang w:val="en-CA" w:eastAsia="ja-JP"/>
        </w:rPr>
        <w:t>[ </w:t>
      </w:r>
      <w:r w:rsidRPr="00D527DE">
        <w:rPr>
          <w:lang w:val="en-CA"/>
        </w:rPr>
        <w:t>currentIndex</w:t>
      </w:r>
      <w:r w:rsidRPr="00D527DE">
        <w:rPr>
          <w:lang w:val="en-CA" w:eastAsia="ja-JP"/>
        </w:rPr>
        <w:t xml:space="preserve">][ j ] = </w:t>
      </w:r>
      <w:r w:rsidR="00F85C43" w:rsidRPr="00D527DE">
        <w:rPr>
          <w:lang w:val="en-CA" w:eastAsia="ja-JP"/>
        </w:rPr>
        <w:t>Clip(</w:t>
      </w:r>
      <w:r w:rsidR="00F85C43" w:rsidRPr="00D527DE">
        <w:rPr>
          <w:lang w:val="en-CA"/>
        </w:rPr>
        <w:t>attributeValue</w:t>
      </w:r>
      <w:r w:rsidR="00F85C43" w:rsidRPr="00D527DE">
        <w:rPr>
          <w:lang w:val="en-CA" w:eastAsia="ja-JP"/>
        </w:rPr>
        <w:t>, minAttribute, maxAttribute);</w:t>
      </w:r>
    </w:p>
    <w:p w14:paraId="44F4C584" w14:textId="750C06AA" w:rsidR="009C2696" w:rsidRPr="00D527DE" w:rsidRDefault="002B105E">
      <w:pPr>
        <w:rPr>
          <w:lang w:val="en-CA"/>
        </w:rPr>
      </w:pPr>
      <w:r w:rsidRPr="00D527DE">
        <w:rPr>
          <w:lang w:val="en-CA"/>
        </w:rPr>
        <w:tab/>
        <w:t>}</w:t>
      </w:r>
    </w:p>
    <w:p w14:paraId="2ECF24D4" w14:textId="4F3A01FD" w:rsidR="00C90EBC" w:rsidRPr="00D527DE" w:rsidRDefault="009C2696" w:rsidP="00210093">
      <w:pPr>
        <w:rPr>
          <w:lang w:val="en-CA"/>
        </w:rPr>
      </w:pPr>
      <w:r w:rsidRPr="00D527DE">
        <w:rPr>
          <w:lang w:val="en-CA"/>
        </w:rPr>
        <w:t>}</w:t>
      </w:r>
      <w:bookmarkEnd w:id="4604"/>
    </w:p>
    <w:p w14:paraId="42C6613D" w14:textId="4F8D2DBC" w:rsidR="00F669F2" w:rsidRPr="00D527DE" w:rsidRDefault="00F669F2" w:rsidP="007F16A3">
      <w:pPr>
        <w:pStyle w:val="2"/>
        <w:rPr>
          <w:lang w:val="en-CA"/>
        </w:rPr>
      </w:pPr>
      <w:bookmarkStart w:id="4605" w:name="_Toc4055548"/>
      <w:bookmarkStart w:id="4606" w:name="_Toc4055549"/>
      <w:bookmarkStart w:id="4607" w:name="_Toc4055550"/>
      <w:bookmarkStart w:id="4608" w:name="_Toc4055551"/>
      <w:bookmarkStart w:id="4609" w:name="_Toc4055552"/>
      <w:bookmarkStart w:id="4610" w:name="_Toc4055553"/>
      <w:bookmarkStart w:id="4611" w:name="_Toc4055554"/>
      <w:bookmarkStart w:id="4612" w:name="_Toc4055555"/>
      <w:bookmarkStart w:id="4613" w:name="_Toc4055556"/>
      <w:bookmarkStart w:id="4614" w:name="_Toc4055557"/>
      <w:bookmarkStart w:id="4615" w:name="_Toc4055558"/>
      <w:bookmarkStart w:id="4616" w:name="_Toc4055559"/>
      <w:bookmarkStart w:id="4617" w:name="_Toc4055560"/>
      <w:bookmarkStart w:id="4618" w:name="_Toc4055561"/>
      <w:bookmarkStart w:id="4619" w:name="_Toc4055562"/>
      <w:bookmarkStart w:id="4620" w:name="_Toc4055563"/>
      <w:bookmarkStart w:id="4621" w:name="_Ref12533083"/>
      <w:bookmarkStart w:id="4622" w:name="_Toc12888328"/>
      <w:bookmarkStart w:id="4623" w:name="_Toc505790522"/>
      <w:bookmarkStart w:id="4624" w:name="_Ref505868532"/>
      <w:bookmarkStart w:id="4625" w:name="_Toc516234346"/>
      <w:bookmarkStart w:id="4626" w:name="_Toc528915304"/>
      <w:bookmarkStart w:id="4627" w:name="_Toc4055564"/>
      <w:bookmarkStart w:id="4628" w:name="_Toc6215362"/>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r w:rsidRPr="00D527DE">
        <w:rPr>
          <w:lang w:val="en-CA"/>
        </w:rPr>
        <w:t>Slice concatentation process</w:t>
      </w:r>
      <w:bookmarkEnd w:id="4621"/>
      <w:bookmarkEnd w:id="4622"/>
    </w:p>
    <w:p w14:paraId="7620778F" w14:textId="3D7D2B4C" w:rsidR="00F669F2" w:rsidRPr="00D527DE" w:rsidRDefault="001C202F" w:rsidP="007F16A3">
      <w:pPr>
        <w:rPr>
          <w:lang w:val="en-CA" w:eastAsia="ja-JP"/>
        </w:rPr>
      </w:pPr>
      <w:r w:rsidRPr="00D527DE">
        <w:rPr>
          <w:lang w:val="en-CA" w:eastAsia="ja-JP"/>
        </w:rPr>
        <w:t xml:space="preserve">The inputs to this process are the arrays pointPos and pointAttr, with elements pointPos[ pointIdx ][ axis ] representing </w:t>
      </w:r>
      <w:r w:rsidR="00F1346A" w:rsidRPr="00D527DE">
        <w:rPr>
          <w:lang w:val="en-CA" w:eastAsia="ja-JP"/>
        </w:rPr>
        <w:t xml:space="preserve">decoded </w:t>
      </w:r>
      <w:r w:rsidRPr="00D527DE">
        <w:rPr>
          <w:lang w:val="en-CA" w:eastAsia="ja-JP"/>
        </w:rPr>
        <w:t>point positions in the current slice and</w:t>
      </w:r>
      <w:r w:rsidR="00A409E0" w:rsidRPr="00D527DE">
        <w:rPr>
          <w:lang w:val="en-CA" w:eastAsia="ja-JP"/>
        </w:rPr>
        <w:t xml:space="preserve"> pointAttr[ pointIdx ][ c</w:t>
      </w:r>
      <w:r w:rsidR="00F1346A" w:rsidRPr="00D527DE">
        <w:rPr>
          <w:lang w:val="en-CA" w:eastAsia="ja-JP"/>
        </w:rPr>
        <w:t>Idx</w:t>
      </w:r>
      <w:r w:rsidR="00A409E0" w:rsidRPr="00D527DE">
        <w:rPr>
          <w:lang w:val="en-CA" w:eastAsia="ja-JP"/>
        </w:rPr>
        <w:t> ]</w:t>
      </w:r>
      <w:r w:rsidR="00F1346A" w:rsidRPr="00D527DE">
        <w:rPr>
          <w:lang w:val="en-CA" w:eastAsia="ja-JP"/>
        </w:rPr>
        <w:t xml:space="preserve"> representing corresponding decoded point attributes.</w:t>
      </w:r>
    </w:p>
    <w:p w14:paraId="74D663D3" w14:textId="77777777" w:rsidR="00094753" w:rsidRPr="00D527DE" w:rsidRDefault="00F1346A" w:rsidP="007F16A3">
      <w:pPr>
        <w:rPr>
          <w:lang w:val="en-CA" w:eastAsia="ja-JP"/>
        </w:rPr>
      </w:pPr>
      <w:r w:rsidRPr="00D527DE">
        <w:rPr>
          <w:lang w:val="en-CA" w:eastAsia="ja-JP"/>
        </w:rPr>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7CD387F8" w14:textId="0B5FFEE7" w:rsidR="00F1346A" w:rsidRPr="00D527DE" w:rsidRDefault="00F1346A" w:rsidP="007F16A3">
      <w:pPr>
        <w:rPr>
          <w:lang w:val="en-CA" w:eastAsia="ja-JP"/>
        </w:rPr>
      </w:pPr>
      <w:r w:rsidRPr="00D527DE">
        <w:rPr>
          <w:lang w:val="en-CA" w:eastAsia="ja-JP"/>
        </w:rPr>
        <w:t>The points and attributes from the current slice are concatentated with the reconstructed point cloud frame as follows:</w:t>
      </w:r>
    </w:p>
    <w:p w14:paraId="7CC2AA0C" w14:textId="1DD8DBE8" w:rsidR="00F1346A" w:rsidRPr="00D527DE" w:rsidRDefault="00F1346A" w:rsidP="007F16A3">
      <w:pPr>
        <w:rPr>
          <w:lang w:val="en-CA" w:eastAsia="ja-JP"/>
        </w:rPr>
      </w:pPr>
      <w:r w:rsidRPr="00D527DE">
        <w:rPr>
          <w:lang w:val="en-CA" w:eastAsia="ja-JP"/>
        </w:rPr>
        <w:tab/>
        <w:t>for( pointIdx = 0; pointI</w:t>
      </w:r>
      <w:r w:rsidR="00094753" w:rsidRPr="00D527DE">
        <w:rPr>
          <w:lang w:val="en-CA" w:eastAsia="ja-JP"/>
        </w:rPr>
        <w:t>dx &lt; gsh_num_points; pointIdx++, RecPicPointCound++</w:t>
      </w:r>
      <w:r w:rsidRPr="00D527DE">
        <w:rPr>
          <w:lang w:val="en-CA" w:eastAsia="ja-JP"/>
        </w:rPr>
        <w:t>) {</w:t>
      </w:r>
    </w:p>
    <w:p w14:paraId="0CB4EBF6" w14:textId="0450F7DB" w:rsidR="00094753" w:rsidRPr="00D527DE" w:rsidRDefault="00F1346A" w:rsidP="007F16A3">
      <w:pPr>
        <w:rPr>
          <w:lang w:val="en-CA" w:eastAsia="ja-JP"/>
        </w:rPr>
      </w:pPr>
      <w:r w:rsidRPr="00D527DE">
        <w:rPr>
          <w:lang w:val="en-CA" w:eastAsia="ja-JP"/>
        </w:rPr>
        <w:tab/>
      </w:r>
      <w:r w:rsidRPr="00D527DE">
        <w:rPr>
          <w:lang w:val="en-CA" w:eastAsia="ja-JP"/>
        </w:rPr>
        <w:tab/>
      </w:r>
      <w:r w:rsidR="00094753" w:rsidRPr="00D527DE">
        <w:rPr>
          <w:lang w:val="en-CA" w:eastAsia="ja-JP"/>
        </w:rPr>
        <w:t>for( axis = 0; axis &lt; 3; axis++ )</w:t>
      </w:r>
    </w:p>
    <w:p w14:paraId="64DF5ADD" w14:textId="6667D7EA" w:rsidR="00F1346A"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axis ] = pointPos[ pointIdx ][ axis ];</w:t>
      </w:r>
    </w:p>
    <w:p w14:paraId="0366BC3B" w14:textId="5AE90811" w:rsidR="00094753" w:rsidRPr="00D527DE" w:rsidRDefault="00094753" w:rsidP="007F16A3">
      <w:pPr>
        <w:rPr>
          <w:lang w:val="en-CA" w:eastAsia="ja-JP"/>
        </w:rPr>
      </w:pPr>
      <w:r w:rsidRPr="00D527DE">
        <w:rPr>
          <w:lang w:val="en-CA" w:eastAsia="ja-JP"/>
        </w:rPr>
        <w:tab/>
      </w:r>
      <w:r w:rsidRPr="00D527DE">
        <w:rPr>
          <w:lang w:val="en-CA" w:eastAsia="ja-JP"/>
        </w:rPr>
        <w:tab/>
        <w:t>for( cIdx = 0; cIdx &lt; NumAttributeComponents; cIdx++ )</w:t>
      </w:r>
    </w:p>
    <w:p w14:paraId="76B7B2CB" w14:textId="024D3145" w:rsidR="00094753"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][ 3 + cIdx ] = pointAttr[ pointIdx ][ cIdx ];</w:t>
      </w:r>
    </w:p>
    <w:p w14:paraId="0E6EBA98" w14:textId="14C501B6" w:rsidR="00F1346A" w:rsidRPr="00D527DE" w:rsidRDefault="00F1346A" w:rsidP="007F16A3">
      <w:pPr>
        <w:rPr>
          <w:lang w:val="en-CA" w:eastAsia="ja-JP"/>
        </w:rPr>
      </w:pPr>
      <w:r w:rsidRPr="00D527DE">
        <w:rPr>
          <w:lang w:val="en-CA" w:eastAsia="ja-JP"/>
        </w:rPr>
        <w:tab/>
        <w:t>}</w:t>
      </w:r>
    </w:p>
    <w:p w14:paraId="537C3556" w14:textId="77777777" w:rsidR="00427928" w:rsidRPr="00D527DE" w:rsidRDefault="00427928" w:rsidP="00C26664">
      <w:pPr>
        <w:pStyle w:val="1"/>
        <w:rPr>
          <w:lang w:val="en-CA"/>
        </w:rPr>
      </w:pPr>
      <w:bookmarkStart w:id="4629" w:name="_Ref12613002"/>
      <w:bookmarkStart w:id="4630" w:name="_Toc12888329"/>
      <w:r w:rsidRPr="00D527DE">
        <w:rPr>
          <w:lang w:val="en-CA"/>
        </w:rPr>
        <w:t>Parsing process</w:t>
      </w:r>
      <w:bookmarkEnd w:id="4623"/>
      <w:bookmarkEnd w:id="4624"/>
      <w:bookmarkEnd w:id="4625"/>
      <w:bookmarkEnd w:id="4626"/>
      <w:bookmarkEnd w:id="4627"/>
      <w:bookmarkEnd w:id="4628"/>
      <w:bookmarkEnd w:id="4629"/>
      <w:bookmarkEnd w:id="4630"/>
    </w:p>
    <w:p w14:paraId="39589B4D" w14:textId="60123B60" w:rsidR="00E94749" w:rsidRPr="00D527DE" w:rsidRDefault="00E94749" w:rsidP="00C26664">
      <w:pPr>
        <w:pStyle w:val="2"/>
        <w:rPr>
          <w:noProof/>
          <w:lang w:val="en-CA"/>
        </w:rPr>
      </w:pPr>
      <w:bookmarkStart w:id="4631" w:name="_Toc4055565"/>
      <w:bookmarkStart w:id="4632" w:name="_Toc6215363"/>
      <w:bookmarkStart w:id="4633" w:name="_Toc12888330"/>
      <w:r w:rsidRPr="00D527DE">
        <w:rPr>
          <w:noProof/>
          <w:lang w:val="en-CA"/>
        </w:rPr>
        <w:t>General</w:t>
      </w:r>
      <w:bookmarkEnd w:id="4631"/>
      <w:bookmarkEnd w:id="4632"/>
      <w:bookmarkEnd w:id="4633"/>
    </w:p>
    <w:p w14:paraId="66FE8556" w14:textId="2A0D7B68"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AD2E5E">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ＭＳ 明朝"/>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6A08EF21" w:rsidR="000E529B" w:rsidRPr="00D527DE" w:rsidRDefault="000E529B" w:rsidP="000E529B">
      <w:pPr>
        <w:rPr>
          <w:noProof/>
          <w:lang w:val="en-CA"/>
        </w:rPr>
      </w:pPr>
      <w:r w:rsidRPr="00D527DE">
        <w:rPr>
          <w:noProof/>
          <w:lang w:val="en-CA"/>
        </w:rPr>
        <w:t xml:space="preserve">The array PayloadBytes represents a coded payload as a sequence of bytes.  When parsing the first syntax element of a payload, PayloadBytes is set equal to the byte array provided by an encapsulation format </w:t>
      </w:r>
      <w:r w:rsidRPr="00D527DE">
        <w:rPr>
          <w:noProof/>
          <w:lang w:val="en-CA"/>
        </w:rPr>
        <w:lastRenderedPageBreak/>
        <w:t xml:space="preserve">(such as </w:t>
      </w:r>
      <w:r w:rsidRPr="00D527DE">
        <w:rPr>
          <w:noProof/>
          <w:lang w:val="en-CA"/>
        </w:rPr>
        <w:fldChar w:fldCharType="begin"/>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AD2E5E">
        <w:rPr>
          <w:noProof/>
          <w:lang w:val="en-CA"/>
        </w:rPr>
        <w:t>Annex B</w:t>
      </w:r>
      <w:r w:rsidRPr="00D527DE">
        <w:rPr>
          <w:noProof/>
          <w:lang w:val="en-CA"/>
        </w:rPr>
        <w:fldChar w:fldCharType="end"/>
      </w:r>
      <w:r w:rsidRPr="00D527DE">
        <w:rPr>
          <w:noProof/>
          <w:lang w:val="en-CA"/>
        </w:rPr>
        <w:t>) or by an external means.  The function read</w:t>
      </w:r>
      <w:r w:rsidR="00D06B94" w:rsidRPr="00D527DE">
        <w:rPr>
          <w:noProof/>
          <w:lang w:val="en-CA"/>
        </w:rPr>
        <w:t>Payload</w:t>
      </w:r>
      <w:r w:rsidRPr="00D527DE">
        <w:rPr>
          <w:noProof/>
          <w:lang w:val="en-CA"/>
        </w:rPr>
        <w:t>Bit( ) provides access to the bitstream as described in</w:t>
      </w:r>
      <w:r w:rsidR="00DF215E">
        <w:rPr>
          <w:noProof/>
          <w:lang w:val="en-CA"/>
        </w:rPr>
        <w:t xml:space="preserve"> </w:t>
      </w:r>
      <w:r w:rsidR="00DF215E">
        <w:rPr>
          <w:noProof/>
          <w:lang w:val="en-CA"/>
        </w:rPr>
        <w:fldChar w:fldCharType="begin"/>
      </w:r>
      <w:r w:rsidR="00DF215E">
        <w:rPr>
          <w:noProof/>
          <w:lang w:val="en-CA"/>
        </w:rPr>
        <w:instrText xml:space="preserve"> REF _Ref12603152 \r \h </w:instrText>
      </w:r>
      <w:r w:rsidR="00DF215E">
        <w:rPr>
          <w:noProof/>
          <w:lang w:val="en-CA"/>
        </w:rPr>
      </w:r>
      <w:r w:rsidR="00DF215E">
        <w:rPr>
          <w:noProof/>
          <w:lang w:val="en-CA"/>
        </w:rPr>
        <w:fldChar w:fldCharType="separate"/>
      </w:r>
      <w:r w:rsidR="00AD2E5E">
        <w:rPr>
          <w:noProof/>
          <w:lang w:val="en-CA"/>
        </w:rPr>
        <w:t>9.2</w:t>
      </w:r>
      <w:r w:rsidR="00DF215E">
        <w:rPr>
          <w:noProof/>
          <w:lang w:val="en-CA"/>
        </w:rPr>
        <w:fldChar w:fldCharType="end"/>
      </w:r>
      <w:r w:rsidRPr="00D527DE">
        <w:rPr>
          <w:noProof/>
          <w:lang w:val="en-CA"/>
        </w:rPr>
        <w:t>.</w:t>
      </w:r>
    </w:p>
    <w:p w14:paraId="520F80F9" w14:textId="392EED49" w:rsidR="00E94749" w:rsidRPr="00D527DE" w:rsidRDefault="00E94749" w:rsidP="00E94749">
      <w:pPr>
        <w:rPr>
          <w:noProof/>
          <w:lang w:val="en-CA"/>
        </w:rPr>
      </w:pPr>
      <w:r w:rsidRPr="00D527DE">
        <w:rPr>
          <w:noProof/>
          <w:lang w:val="en-CA"/>
        </w:rPr>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r>
      <w:r w:rsidR="00DF215E">
        <w:rPr>
          <w:noProof/>
          <w:lang w:val="en-CA"/>
        </w:rPr>
        <w:instrText xml:space="preserve"> REF _Ref12603077 \h </w:instrText>
      </w:r>
      <w:r w:rsidR="00DF215E">
        <w:rPr>
          <w:noProof/>
          <w:lang w:val="en-CA"/>
        </w:rPr>
      </w:r>
      <w:r w:rsidR="00DF215E">
        <w:rPr>
          <w:noProof/>
          <w:lang w:val="en-CA"/>
        </w:rPr>
        <w:fldChar w:fldCharType="separate"/>
      </w:r>
      <w:r w:rsidR="00AD2E5E" w:rsidRPr="00D527DE">
        <w:t xml:space="preserve">Table </w:t>
      </w:r>
      <w:r w:rsidR="00AD2E5E">
        <w:rPr>
          <w:noProof/>
        </w:rPr>
        <w:t>10</w:t>
      </w:r>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r w:rsidR="00AD2E5E" w:rsidRPr="00D527DE">
        <w:t xml:space="preserve">Table </w:t>
      </w:r>
      <w:r w:rsidR="00AD2E5E">
        <w:rPr>
          <w:noProof/>
        </w:rPr>
        <w:t>11</w:t>
      </w:r>
      <w:r w:rsidR="009C1744" w:rsidRPr="00D527DE">
        <w:rPr>
          <w:noProof/>
          <w:lang w:val="en-CA"/>
        </w:rPr>
        <w:fldChar w:fldCharType="end"/>
      </w:r>
      <w:r w:rsidRPr="00D527DE">
        <w:rPr>
          <w:noProof/>
          <w:lang w:val="en-CA"/>
        </w:rPr>
        <w:t>.</w:t>
      </w:r>
    </w:p>
    <w:p w14:paraId="47735C13" w14:textId="14AA5A64" w:rsidR="009C1744" w:rsidRPr="009334E7" w:rsidRDefault="009C1744" w:rsidP="007F16A3">
      <w:pPr>
        <w:pStyle w:val="af5"/>
        <w:rPr>
          <w:rFonts w:ascii="Cambria" w:hAnsi="Cambria"/>
        </w:rPr>
      </w:pPr>
      <w:bookmarkStart w:id="4634" w:name="_Ref12603077"/>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14</w:t>
      </w:r>
      <w:r w:rsidRPr="009334E7">
        <w:rPr>
          <w:rFonts w:ascii="Cambria" w:hAnsi="Cambria"/>
        </w:rPr>
        <w:fldChar w:fldCharType="end"/>
      </w:r>
      <w:bookmarkEnd w:id="4634"/>
      <w:r w:rsidRPr="009334E7">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218"/>
        <w:gridCol w:w="1221"/>
        <w:gridCol w:w="2231"/>
      </w:tblGrid>
      <w:tr w:rsidR="000E529B" w:rsidRPr="00D527DE" w14:paraId="4173E382" w14:textId="2215DB78" w:rsidTr="000E529B">
        <w:trPr>
          <w:jc w:val="center"/>
        </w:trPr>
        <w:tc>
          <w:tcPr>
            <w:tcW w:w="0" w:type="auto"/>
          </w:tcPr>
          <w:p w14:paraId="354B47E0" w14:textId="0E6B7E6C" w:rsidR="000E529B" w:rsidRPr="00D527DE" w:rsidRDefault="000E529B" w:rsidP="00E94749">
            <w:pPr>
              <w:rPr>
                <w:lang w:val="en-CA"/>
              </w:rPr>
            </w:pPr>
            <w:r w:rsidRPr="00D527DE">
              <w:rPr>
                <w:lang w:val="en-CA"/>
              </w:rPr>
              <w:t>Descriptor</w:t>
            </w:r>
          </w:p>
        </w:tc>
        <w:tc>
          <w:tcPr>
            <w:tcW w:w="0" w:type="auto"/>
          </w:tcPr>
          <w:p w14:paraId="2411298E" w14:textId="722A76EB" w:rsidR="000E529B" w:rsidRPr="00D527DE" w:rsidRDefault="000E529B" w:rsidP="00C26664">
            <w:pPr>
              <w:jc w:val="center"/>
              <w:rPr>
                <w:lang w:val="en-CA"/>
              </w:rPr>
            </w:pPr>
            <w:r w:rsidRPr="00D527DE">
              <w:rPr>
                <w:lang w:val="en-CA"/>
              </w:rPr>
              <w:t>Process</w:t>
            </w:r>
          </w:p>
        </w:tc>
        <w:tc>
          <w:tcPr>
            <w:tcW w:w="0" w:type="auto"/>
          </w:tcPr>
          <w:p w14:paraId="3B913C6C" w14:textId="59551027" w:rsidR="000E529B" w:rsidRPr="00D527DE" w:rsidRDefault="000E529B" w:rsidP="00C26664">
            <w:pPr>
              <w:jc w:val="center"/>
              <w:rPr>
                <w:lang w:val="en-CA"/>
              </w:rPr>
            </w:pPr>
            <w:r w:rsidRPr="00D527DE">
              <w:rPr>
                <w:lang w:val="en-CA"/>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C26664">
            <w:pPr>
              <w:jc w:val="center"/>
              <w:rPr>
                <w:lang w:val="en-CA"/>
              </w:rPr>
            </w:pPr>
            <w:r w:rsidRPr="00D527DE">
              <w:rPr>
                <w:lang w:val="en-CA"/>
              </w:rPr>
              <w:t>u(n)</w:t>
            </w:r>
          </w:p>
        </w:tc>
        <w:tc>
          <w:tcPr>
            <w:tcW w:w="0" w:type="auto"/>
          </w:tcPr>
          <w:p w14:paraId="12D25069" w14:textId="3A6A1FAA"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9.3.1</w:t>
            </w:r>
            <w:r w:rsidRPr="00D527DE">
              <w:rPr>
                <w:lang w:val="en-CA"/>
              </w:rPr>
              <w:fldChar w:fldCharType="end"/>
            </w:r>
          </w:p>
        </w:tc>
        <w:tc>
          <w:tcPr>
            <w:tcW w:w="0" w:type="auto"/>
          </w:tcPr>
          <w:p w14:paraId="0512796A" w14:textId="12CB8224" w:rsidR="000E529B" w:rsidRPr="00D527DE" w:rsidRDefault="000E529B" w:rsidP="00C26664">
            <w:pPr>
              <w:jc w:val="center"/>
              <w:rPr>
                <w:lang w:val="en-CA"/>
              </w:rPr>
            </w:pPr>
            <w:r w:rsidRPr="00D527DE">
              <w:rPr>
                <w:lang w:val="en-CA"/>
              </w:rPr>
              <w:t>read</w:t>
            </w:r>
            <w:r w:rsidR="008E7727" w:rsidRPr="00D527DE">
              <w:rPr>
                <w:lang w:val="en-CA"/>
              </w:rPr>
              <w:t>Payload</w:t>
            </w:r>
            <w:r w:rsidRPr="00D527DE">
              <w:rPr>
                <w:lang w:val="en-CA"/>
              </w:rPr>
              <w:t>Bit( )</w:t>
            </w:r>
          </w:p>
        </w:tc>
      </w:tr>
      <w:tr w:rsidR="000E529B" w:rsidRPr="00D527DE" w14:paraId="7C3B70E9" w14:textId="30C89D7E" w:rsidTr="000E529B">
        <w:trPr>
          <w:jc w:val="center"/>
        </w:trPr>
        <w:tc>
          <w:tcPr>
            <w:tcW w:w="0" w:type="auto"/>
          </w:tcPr>
          <w:p w14:paraId="69FB5EBB" w14:textId="0F93DA2D" w:rsidR="000E529B" w:rsidRPr="00D527DE" w:rsidRDefault="000E529B" w:rsidP="00C26664">
            <w:pPr>
              <w:jc w:val="center"/>
              <w:rPr>
                <w:lang w:val="en-CA"/>
              </w:rPr>
            </w:pPr>
            <w:r w:rsidRPr="00D527DE">
              <w:rPr>
                <w:lang w:val="en-CA"/>
              </w:rPr>
              <w:t>ue(v)</w:t>
            </w:r>
          </w:p>
        </w:tc>
        <w:tc>
          <w:tcPr>
            <w:tcW w:w="0" w:type="auto"/>
          </w:tcPr>
          <w:p w14:paraId="6B6E2983" w14:textId="7D6C7636" w:rsidR="000E529B" w:rsidRPr="00D527DE" w:rsidRDefault="000E529B" w:rsidP="00C26664">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9.3.2</w:t>
            </w:r>
            <w:r w:rsidRPr="00D527DE">
              <w:rPr>
                <w:lang w:val="en-CA"/>
              </w:rPr>
              <w:fldChar w:fldCharType="end"/>
            </w:r>
          </w:p>
        </w:tc>
        <w:tc>
          <w:tcPr>
            <w:tcW w:w="0" w:type="auto"/>
          </w:tcPr>
          <w:p w14:paraId="1B4EB747" w14:textId="1DC53126" w:rsidR="000E529B" w:rsidRPr="00D527DE" w:rsidRDefault="00AE315E" w:rsidP="00C26664">
            <w:pPr>
              <w:jc w:val="center"/>
              <w:rPr>
                <w:lang w:val="en-CA"/>
              </w:rPr>
            </w:pPr>
            <w:r w:rsidRPr="00D527DE">
              <w:rPr>
                <w:lang w:val="en-CA"/>
              </w:rPr>
              <w:t>readPayloadBit( )</w:t>
            </w:r>
          </w:p>
        </w:tc>
      </w:tr>
      <w:tr w:rsidR="000E529B" w:rsidRPr="00D527DE" w14:paraId="0D34441F" w14:textId="35D9E3BA" w:rsidTr="000E529B">
        <w:trPr>
          <w:jc w:val="center"/>
        </w:trPr>
        <w:tc>
          <w:tcPr>
            <w:tcW w:w="0" w:type="auto"/>
          </w:tcPr>
          <w:p w14:paraId="0F679142" w14:textId="1555C196" w:rsidR="000E529B" w:rsidRPr="00D527DE" w:rsidRDefault="000E529B" w:rsidP="00C26664">
            <w:pPr>
              <w:jc w:val="center"/>
              <w:rPr>
                <w:lang w:val="en-CA"/>
              </w:rPr>
            </w:pPr>
            <w:r w:rsidRPr="00D527DE">
              <w:rPr>
                <w:lang w:val="en-CA"/>
              </w:rPr>
              <w:t>se(v)</w:t>
            </w:r>
          </w:p>
        </w:tc>
        <w:tc>
          <w:tcPr>
            <w:tcW w:w="0" w:type="auto"/>
          </w:tcPr>
          <w:p w14:paraId="133C5923" w14:textId="43AE4BB5" w:rsidR="000E529B" w:rsidRPr="00D527DE" w:rsidRDefault="000E529B" w:rsidP="007F16A3">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9.3.2</w:t>
            </w:r>
            <w:r w:rsidRPr="00D527DE">
              <w:rPr>
                <w:lang w:val="en-CA"/>
              </w:rPr>
              <w:fldChar w:fldCharType="end"/>
            </w:r>
            <w:r w:rsidRPr="00D527DE">
              <w:rPr>
                <w:lang w:val="en-CA"/>
              </w:rPr>
              <w:t xml:space="preserve">, </w:t>
            </w:r>
            <w:r w:rsidRPr="00D527DE">
              <w:rPr>
                <w:lang w:val="en-CA"/>
              </w:rPr>
              <w:fldChar w:fldCharType="begin"/>
            </w:r>
            <w:r w:rsidRPr="00D527DE">
              <w:rPr>
                <w:lang w:val="en-CA"/>
              </w:rPr>
              <w:instrText xml:space="preserve"> REF _Ref12444847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9.3.4</w:t>
            </w:r>
            <w:r w:rsidRPr="00D527DE">
              <w:rPr>
                <w:lang w:val="en-CA"/>
              </w:rPr>
              <w:fldChar w:fldCharType="end"/>
            </w:r>
          </w:p>
        </w:tc>
        <w:tc>
          <w:tcPr>
            <w:tcW w:w="0" w:type="auto"/>
          </w:tcPr>
          <w:p w14:paraId="0302349C" w14:textId="30FB388A" w:rsidR="000E529B" w:rsidRPr="00D527DE" w:rsidRDefault="00AE315E" w:rsidP="000E529B">
            <w:pPr>
              <w:jc w:val="center"/>
              <w:rPr>
                <w:lang w:val="en-CA"/>
              </w:rPr>
            </w:pPr>
            <w:r w:rsidRPr="00D527DE">
              <w:rPr>
                <w:lang w:val="en-CA"/>
              </w:rPr>
              <w:t>readPayloadBit( )</w:t>
            </w:r>
          </w:p>
        </w:tc>
      </w:tr>
      <w:tr w:rsidR="000E529B" w:rsidRPr="00D527DE" w14:paraId="61FB0F3E" w14:textId="06A8F694" w:rsidTr="000E529B">
        <w:trPr>
          <w:jc w:val="center"/>
        </w:trPr>
        <w:tc>
          <w:tcPr>
            <w:tcW w:w="0" w:type="auto"/>
          </w:tcPr>
          <w:p w14:paraId="292619C7" w14:textId="29C6D624" w:rsidR="000E529B" w:rsidRPr="00D527DE" w:rsidRDefault="000E529B" w:rsidP="00C26664">
            <w:pPr>
              <w:jc w:val="center"/>
              <w:rPr>
                <w:lang w:val="en-CA"/>
              </w:rPr>
            </w:pPr>
            <w:r w:rsidRPr="00D527DE">
              <w:rPr>
                <w:lang w:val="en-CA"/>
              </w:rPr>
              <w:t>ae(v)</w:t>
            </w:r>
          </w:p>
        </w:tc>
        <w:tc>
          <w:tcPr>
            <w:tcW w:w="0" w:type="auto"/>
          </w:tcPr>
          <w:p w14:paraId="35B7A9D5" w14:textId="2C7560CD"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_Ref12444880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9.6.1</w:t>
            </w:r>
            <w:r w:rsidRPr="00D527DE">
              <w:rPr>
                <w:lang w:val="en-CA"/>
              </w:rPr>
              <w:fldChar w:fldCharType="end"/>
            </w:r>
          </w:p>
        </w:tc>
        <w:tc>
          <w:tcPr>
            <w:tcW w:w="0" w:type="auto"/>
          </w:tcPr>
          <w:p w14:paraId="1B083E33" w14:textId="41213459" w:rsidR="000E529B" w:rsidRPr="00D527DE" w:rsidRDefault="00AE315E" w:rsidP="00C26664">
            <w:pPr>
              <w:jc w:val="center"/>
              <w:rPr>
                <w:lang w:val="en-CA"/>
              </w:rPr>
            </w:pPr>
            <w:r w:rsidRPr="00D527DE">
              <w:rPr>
                <w:lang w:val="en-CA"/>
              </w:rPr>
              <w:t>readBin( )</w:t>
            </w:r>
          </w:p>
        </w:tc>
      </w:tr>
      <w:tr w:rsidR="000E529B" w:rsidRPr="00D527DE" w14:paraId="0FF2712F" w14:textId="2646D800" w:rsidTr="000E529B">
        <w:trPr>
          <w:jc w:val="center"/>
        </w:trPr>
        <w:tc>
          <w:tcPr>
            <w:tcW w:w="0" w:type="auto"/>
          </w:tcPr>
          <w:p w14:paraId="4C3DBCC9" w14:textId="62ECBF43" w:rsidR="000E529B" w:rsidRPr="00D527DE" w:rsidRDefault="000E529B" w:rsidP="00C26664">
            <w:pPr>
              <w:jc w:val="center"/>
              <w:rPr>
                <w:lang w:val="en-CA"/>
              </w:rPr>
            </w:pPr>
            <w:r w:rsidRPr="00D527DE">
              <w:rPr>
                <w:lang w:val="en-CA"/>
              </w:rPr>
              <w:t>de(v)</w:t>
            </w:r>
          </w:p>
        </w:tc>
        <w:tc>
          <w:tcPr>
            <w:tcW w:w="0" w:type="auto"/>
          </w:tcPr>
          <w:p w14:paraId="77804C0C" w14:textId="1D098DA2"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_Ref12444748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9.5.1</w:t>
            </w:r>
            <w:r w:rsidRPr="00D527DE">
              <w:rPr>
                <w:lang w:val="en-CA"/>
              </w:rPr>
              <w:fldChar w:fldCharType="end"/>
            </w:r>
          </w:p>
        </w:tc>
        <w:tc>
          <w:tcPr>
            <w:tcW w:w="0" w:type="auto"/>
          </w:tcPr>
          <w:p w14:paraId="06D94C69" w14:textId="55E52FCD" w:rsidR="000E529B" w:rsidRPr="00D527DE" w:rsidRDefault="000E529B" w:rsidP="00C26664">
            <w:pPr>
              <w:jc w:val="center"/>
              <w:rPr>
                <w:lang w:val="en-CA"/>
              </w:rPr>
            </w:pPr>
            <w:r w:rsidRPr="00D527DE">
              <w:rPr>
                <w:lang w:val="en-CA"/>
              </w:rPr>
              <w:t>readBin( )</w:t>
            </w:r>
          </w:p>
        </w:tc>
      </w:tr>
    </w:tbl>
    <w:p w14:paraId="55FF401B" w14:textId="77777777" w:rsidR="00E94749" w:rsidRPr="00D527DE" w:rsidRDefault="00E94749" w:rsidP="00E94749">
      <w:pPr>
        <w:rPr>
          <w:noProof/>
          <w:lang w:val="en-CA"/>
        </w:rPr>
      </w:pPr>
    </w:p>
    <w:p w14:paraId="6E06BB4D" w14:textId="79D68298" w:rsidR="00F9512E" w:rsidRPr="009334E7" w:rsidRDefault="00F9512E" w:rsidP="007F16A3">
      <w:pPr>
        <w:pStyle w:val="af5"/>
        <w:rPr>
          <w:rFonts w:ascii="Cambria" w:hAnsi="Cambria"/>
        </w:rPr>
      </w:pPr>
      <w:bookmarkStart w:id="4635" w:name="_Ref12521206"/>
      <w:bookmarkStart w:id="4636" w:name="_Ref1253054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15</w:t>
      </w:r>
      <w:r w:rsidRPr="009334E7">
        <w:rPr>
          <w:rFonts w:ascii="Cambria" w:hAnsi="Cambria"/>
        </w:rPr>
        <w:fldChar w:fldCharType="end"/>
      </w:r>
      <w:bookmarkEnd w:id="4635"/>
      <w:r w:rsidRPr="009334E7">
        <w:rPr>
          <w:rFonts w:ascii="Cambria" w:hAnsi="Cambria"/>
        </w:rPr>
        <w:t xml:space="preserve"> — Syntax element specific parsing processes</w:t>
      </w:r>
      <w:bookmarkEnd w:id="4636"/>
    </w:p>
    <w:tbl>
      <w:tblPr>
        <w:tblStyle w:val="a8"/>
        <w:tblW w:w="0" w:type="auto"/>
        <w:tblLook w:val="04A0" w:firstRow="1" w:lastRow="0" w:firstColumn="1" w:lastColumn="0" w:noHBand="0" w:noVBand="1"/>
      </w:tblPr>
      <w:tblGrid>
        <w:gridCol w:w="2863"/>
        <w:gridCol w:w="2738"/>
        <w:gridCol w:w="4141"/>
      </w:tblGrid>
      <w:tr w:rsidR="000E529B" w:rsidRPr="00D527DE" w14:paraId="4F4B3624" w14:textId="77777777" w:rsidTr="007F16A3">
        <w:trPr>
          <w:tblHeader/>
        </w:trPr>
        <w:tc>
          <w:tcPr>
            <w:tcW w:w="0" w:type="auto"/>
          </w:tcPr>
          <w:p w14:paraId="067D2C9C" w14:textId="006BCB47" w:rsidR="000E529B" w:rsidRPr="00D527DE" w:rsidRDefault="000E529B" w:rsidP="00E94749">
            <w:pPr>
              <w:rPr>
                <w:b/>
                <w:noProof/>
                <w:lang w:val="en-CA"/>
              </w:rPr>
            </w:pPr>
            <w:r w:rsidRPr="00D527DE">
              <w:rPr>
                <w:b/>
                <w:noProof/>
                <w:lang w:val="en-CA"/>
              </w:rPr>
              <w:t>Syntax structure</w:t>
            </w:r>
          </w:p>
        </w:tc>
        <w:tc>
          <w:tcPr>
            <w:tcW w:w="0" w:type="auto"/>
          </w:tcPr>
          <w:p w14:paraId="0B250177" w14:textId="6FFE0DFE" w:rsidR="000E529B" w:rsidRPr="00D527DE" w:rsidRDefault="000E529B" w:rsidP="00E94749">
            <w:pPr>
              <w:rPr>
                <w:b/>
                <w:noProof/>
                <w:lang w:val="en-CA"/>
              </w:rPr>
            </w:pPr>
            <w:r w:rsidRPr="00D527DE">
              <w:rPr>
                <w:b/>
                <w:noProof/>
                <w:lang w:val="en-CA"/>
              </w:rPr>
              <w:t>Syntax element</w:t>
            </w:r>
          </w:p>
        </w:tc>
        <w:tc>
          <w:tcPr>
            <w:tcW w:w="0" w:type="auto"/>
          </w:tcPr>
          <w:p w14:paraId="25B5ECD4" w14:textId="18CF9E71" w:rsidR="000E529B" w:rsidRPr="00D527DE" w:rsidRDefault="000E529B" w:rsidP="00E94749">
            <w:pPr>
              <w:rPr>
                <w:b/>
                <w:noProof/>
                <w:lang w:val="en-CA"/>
              </w:rPr>
            </w:pPr>
            <w:r w:rsidRPr="00D527DE">
              <w:rPr>
                <w:b/>
                <w:noProof/>
                <w:lang w:val="en-CA"/>
              </w:rPr>
              <w:t>Parsing process</w:t>
            </w:r>
          </w:p>
        </w:tc>
      </w:tr>
      <w:tr w:rsidR="000E529B" w:rsidRPr="00D527DE" w14:paraId="4F6B5DAF" w14:textId="77777777" w:rsidTr="000E529B">
        <w:tc>
          <w:tcPr>
            <w:tcW w:w="0" w:type="auto"/>
          </w:tcPr>
          <w:p w14:paraId="1368D49A" w14:textId="48D79CE9" w:rsidR="000E529B" w:rsidRPr="00D527DE" w:rsidRDefault="000E529B" w:rsidP="00E94749">
            <w:pPr>
              <w:rPr>
                <w:noProof/>
                <w:lang w:val="en-CA"/>
              </w:rPr>
            </w:pPr>
            <w:r w:rsidRPr="00D527DE">
              <w:rPr>
                <w:noProof/>
                <w:lang w:val="en-CA"/>
              </w:rPr>
              <w:t>geometry_node( )</w:t>
            </w:r>
          </w:p>
        </w:tc>
        <w:tc>
          <w:tcPr>
            <w:tcW w:w="0" w:type="auto"/>
          </w:tcPr>
          <w:p w14:paraId="37B0E366" w14:textId="12AB7535" w:rsidR="000E529B" w:rsidRPr="00D527DE" w:rsidRDefault="000E529B" w:rsidP="00E94749">
            <w:pPr>
              <w:rPr>
                <w:noProof/>
                <w:lang w:val="en-CA"/>
              </w:rPr>
            </w:pPr>
            <w:r w:rsidRPr="00D527DE">
              <w:rPr>
                <w:noProof/>
                <w:lang w:val="en-CA"/>
              </w:rPr>
              <w:t>single_occupancy_flag</w:t>
            </w:r>
          </w:p>
        </w:tc>
        <w:tc>
          <w:tcPr>
            <w:tcW w:w="0" w:type="auto"/>
          </w:tcPr>
          <w:p w14:paraId="18109686" w14:textId="68575DFE"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E94749">
            <w:pPr>
              <w:rPr>
                <w:noProof/>
                <w:lang w:val="en-CA"/>
              </w:rPr>
            </w:pPr>
          </w:p>
        </w:tc>
        <w:tc>
          <w:tcPr>
            <w:tcW w:w="0" w:type="auto"/>
          </w:tcPr>
          <w:p w14:paraId="46100BF3" w14:textId="56BC2E92" w:rsidR="000E529B" w:rsidRPr="00D527DE" w:rsidRDefault="000E529B" w:rsidP="00E94749">
            <w:pPr>
              <w:rPr>
                <w:noProof/>
                <w:lang w:val="en-CA"/>
              </w:rPr>
            </w:pPr>
            <w:r w:rsidRPr="00D527DE">
              <w:rPr>
                <w:noProof/>
                <w:lang w:val="en-CA"/>
              </w:rPr>
              <w:t>occupancy_idx</w:t>
            </w:r>
          </w:p>
        </w:tc>
        <w:tc>
          <w:tcPr>
            <w:tcW w:w="0" w:type="auto"/>
          </w:tcPr>
          <w:p w14:paraId="70A73A0C" w14:textId="7ABDB8CE"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E94749">
            <w:pPr>
              <w:rPr>
                <w:noProof/>
                <w:lang w:val="en-CA"/>
              </w:rPr>
            </w:pPr>
          </w:p>
        </w:tc>
        <w:tc>
          <w:tcPr>
            <w:tcW w:w="0" w:type="auto"/>
          </w:tcPr>
          <w:p w14:paraId="608BF285" w14:textId="0C537959" w:rsidR="000E529B" w:rsidRPr="00D527DE" w:rsidRDefault="000E529B" w:rsidP="00E94749">
            <w:pPr>
              <w:rPr>
                <w:noProof/>
                <w:lang w:val="en-CA"/>
              </w:rPr>
            </w:pPr>
            <w:r w:rsidRPr="00D527DE">
              <w:rPr>
                <w:noProof/>
                <w:lang w:val="en-CA"/>
              </w:rPr>
              <w:t>occypancy_map</w:t>
            </w:r>
          </w:p>
        </w:tc>
        <w:tc>
          <w:tcPr>
            <w:tcW w:w="0" w:type="auto"/>
          </w:tcPr>
          <w:p w14:paraId="73E3CA6E" w14:textId="5B67B2D7" w:rsidR="000E529B" w:rsidRPr="00D527DE" w:rsidRDefault="006711ED" w:rsidP="00E94749">
            <w:pPr>
              <w:rPr>
                <w:noProof/>
                <w:lang w:val="en-CA"/>
              </w:rPr>
            </w:pPr>
            <w:r>
              <w:rPr>
                <w:noProof/>
                <w:lang w:val="en-CA"/>
              </w:rPr>
              <w:fldChar w:fldCharType="begin"/>
            </w:r>
            <w:r>
              <w:rPr>
                <w:noProof/>
                <w:lang w:val="en-CA"/>
              </w:rPr>
              <w:instrText xml:space="preserve"> REF _Ref5870511 \r \h </w:instrText>
            </w:r>
            <w:r>
              <w:rPr>
                <w:noProof/>
                <w:lang w:val="en-CA"/>
              </w:rPr>
            </w:r>
            <w:r>
              <w:rPr>
                <w:noProof/>
                <w:lang w:val="en-CA"/>
              </w:rPr>
              <w:fldChar w:fldCharType="separate"/>
            </w:r>
            <w:r w:rsidR="00AD2E5E">
              <w:rPr>
                <w:noProof/>
                <w:lang w:val="en-CA"/>
              </w:rPr>
              <w:t>9.4.3</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E94749">
            <w:pPr>
              <w:rPr>
                <w:noProof/>
                <w:lang w:val="en-CA"/>
              </w:rPr>
            </w:pPr>
          </w:p>
        </w:tc>
        <w:tc>
          <w:tcPr>
            <w:tcW w:w="0" w:type="auto"/>
          </w:tcPr>
          <w:p w14:paraId="606237D1" w14:textId="79630ACB" w:rsidR="000E529B" w:rsidRPr="00D527DE" w:rsidRDefault="000E529B" w:rsidP="00E94749">
            <w:pPr>
              <w:rPr>
                <w:noProof/>
                <w:lang w:val="en-CA"/>
              </w:rPr>
            </w:pPr>
            <w:r w:rsidRPr="00D527DE">
              <w:rPr>
                <w:noProof/>
                <w:lang w:val="en-CA"/>
              </w:rPr>
              <w:t>occupancy_byte</w:t>
            </w:r>
          </w:p>
        </w:tc>
        <w:tc>
          <w:tcPr>
            <w:tcW w:w="0" w:type="auto"/>
          </w:tcPr>
          <w:p w14:paraId="330440B1" w14:textId="3444D39F" w:rsidR="000E529B" w:rsidRPr="00D527DE" w:rsidRDefault="006711ED" w:rsidP="00E94749">
            <w:pPr>
              <w:rPr>
                <w:noProof/>
                <w:lang w:val="en-CA"/>
              </w:rPr>
            </w:pPr>
            <w:r>
              <w:rPr>
                <w:noProof/>
                <w:lang w:val="en-CA"/>
              </w:rPr>
              <w:fldChar w:fldCharType="begin"/>
            </w:r>
            <w:r>
              <w:rPr>
                <w:noProof/>
                <w:lang w:val="en-CA"/>
              </w:rPr>
              <w:instrText xml:space="preserve"> REF _Ref12444748 \r \h </w:instrText>
            </w:r>
            <w:r>
              <w:rPr>
                <w:noProof/>
                <w:lang w:val="en-CA"/>
              </w:rPr>
            </w:r>
            <w:r>
              <w:rPr>
                <w:noProof/>
                <w:lang w:val="en-CA"/>
              </w:rPr>
              <w:fldChar w:fldCharType="separate"/>
            </w:r>
            <w:r w:rsidR="00AD2E5E">
              <w:rPr>
                <w:noProof/>
                <w:lang w:val="en-CA"/>
              </w:rPr>
              <w:t>9.5.1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E94749">
            <w:pPr>
              <w:rPr>
                <w:noProof/>
                <w:lang w:val="en-CA"/>
              </w:rPr>
            </w:pPr>
          </w:p>
        </w:tc>
        <w:tc>
          <w:tcPr>
            <w:tcW w:w="0" w:type="auto"/>
          </w:tcPr>
          <w:p w14:paraId="2C3B8396" w14:textId="36E73D4F" w:rsidR="00211B50" w:rsidRPr="00D527DE" w:rsidRDefault="00211B50" w:rsidP="00E94749">
            <w:pPr>
              <w:rPr>
                <w:noProof/>
                <w:lang w:val="en-CA"/>
              </w:rPr>
            </w:pPr>
            <w:r w:rsidRPr="00D527DE">
              <w:rPr>
                <w:noProof/>
                <w:lang w:val="en-CA"/>
              </w:rPr>
              <w:t>num_points_eq1_flag[ ]</w:t>
            </w:r>
          </w:p>
        </w:tc>
        <w:tc>
          <w:tcPr>
            <w:tcW w:w="0" w:type="auto"/>
          </w:tcPr>
          <w:p w14:paraId="0233E664" w14:textId="4F775BB8"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E94749">
            <w:pPr>
              <w:rPr>
                <w:noProof/>
                <w:lang w:val="en-CA"/>
              </w:rPr>
            </w:pPr>
          </w:p>
        </w:tc>
        <w:tc>
          <w:tcPr>
            <w:tcW w:w="0" w:type="auto"/>
          </w:tcPr>
          <w:p w14:paraId="0A6DA5E2" w14:textId="5359CBAB" w:rsidR="00211B50" w:rsidRPr="00D527DE" w:rsidRDefault="00211B50" w:rsidP="00E94749">
            <w:pPr>
              <w:rPr>
                <w:noProof/>
                <w:lang w:val="en-CA"/>
              </w:rPr>
            </w:pPr>
            <w:r w:rsidRPr="00D527DE">
              <w:rPr>
                <w:noProof/>
                <w:lang w:val="en-CA"/>
              </w:rPr>
              <w:t>num_points_minus2[ ]</w:t>
            </w:r>
          </w:p>
        </w:tc>
        <w:tc>
          <w:tcPr>
            <w:tcW w:w="0" w:type="auto"/>
          </w:tcPr>
          <w:p w14:paraId="2B81940A" w14:textId="6102F766"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79D16D38" w14:textId="77777777" w:rsidTr="000E529B">
        <w:tc>
          <w:tcPr>
            <w:tcW w:w="0" w:type="auto"/>
          </w:tcPr>
          <w:p w14:paraId="4A6DB79A" w14:textId="77777777" w:rsidR="00211B50" w:rsidRPr="00D527DE" w:rsidRDefault="00211B50" w:rsidP="00E94749">
            <w:pPr>
              <w:rPr>
                <w:noProof/>
                <w:lang w:val="en-CA"/>
              </w:rPr>
            </w:pPr>
          </w:p>
        </w:tc>
        <w:tc>
          <w:tcPr>
            <w:tcW w:w="0" w:type="auto"/>
          </w:tcPr>
          <w:p w14:paraId="6E2967BC" w14:textId="5482CDD3" w:rsidR="00211B50" w:rsidRPr="00D527DE" w:rsidRDefault="00211B50" w:rsidP="00E94749">
            <w:pPr>
              <w:rPr>
                <w:noProof/>
                <w:lang w:val="en-CA"/>
              </w:rPr>
            </w:pPr>
            <w:r w:rsidRPr="00D527DE">
              <w:rPr>
                <w:noProof/>
                <w:lang w:val="en-CA"/>
              </w:rPr>
              <w:t>direct_mode_flag</w:t>
            </w:r>
          </w:p>
        </w:tc>
        <w:tc>
          <w:tcPr>
            <w:tcW w:w="0" w:type="auto"/>
          </w:tcPr>
          <w:p w14:paraId="457D7A80" w14:textId="49D9F5DF"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E94749">
            <w:pPr>
              <w:rPr>
                <w:noProof/>
                <w:lang w:val="en-CA"/>
              </w:rPr>
            </w:pPr>
          </w:p>
        </w:tc>
        <w:tc>
          <w:tcPr>
            <w:tcW w:w="0" w:type="auto"/>
          </w:tcPr>
          <w:p w14:paraId="321FF2C8" w14:textId="06179FCA" w:rsidR="00211B50" w:rsidRPr="00D527DE" w:rsidRDefault="00211B50" w:rsidP="00E94749">
            <w:pPr>
              <w:rPr>
                <w:noProof/>
                <w:lang w:val="en-CA"/>
              </w:rPr>
            </w:pPr>
            <w:r w:rsidRPr="00D527DE">
              <w:rPr>
                <w:noProof/>
                <w:lang w:val="en-CA"/>
              </w:rPr>
              <w:t>num_direct_points_minus1</w:t>
            </w:r>
          </w:p>
        </w:tc>
        <w:tc>
          <w:tcPr>
            <w:tcW w:w="0" w:type="auto"/>
          </w:tcPr>
          <w:p w14:paraId="0EB1AA37" w14:textId="49BA427B"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5A2EF568" w14:textId="77777777" w:rsidTr="000E529B">
        <w:tc>
          <w:tcPr>
            <w:tcW w:w="0" w:type="auto"/>
          </w:tcPr>
          <w:p w14:paraId="1A2F6245" w14:textId="77777777" w:rsidR="00211B50" w:rsidRPr="00D527DE" w:rsidRDefault="00211B50" w:rsidP="00E94749">
            <w:pPr>
              <w:rPr>
                <w:noProof/>
                <w:lang w:val="en-CA"/>
              </w:rPr>
            </w:pPr>
          </w:p>
        </w:tc>
        <w:tc>
          <w:tcPr>
            <w:tcW w:w="0" w:type="auto"/>
          </w:tcPr>
          <w:p w14:paraId="26D9B09C" w14:textId="1EA19189" w:rsidR="00211B50" w:rsidRPr="00D527DE" w:rsidRDefault="00211B50" w:rsidP="00E94749">
            <w:pPr>
              <w:rPr>
                <w:noProof/>
                <w:lang w:val="en-CA"/>
              </w:rPr>
            </w:pPr>
            <w:r w:rsidRPr="00D527DE">
              <w:rPr>
                <w:noProof/>
                <w:lang w:val="en-CA"/>
              </w:rPr>
              <w:t>point_offset_x[ ][ ]</w:t>
            </w:r>
            <w:r w:rsidRPr="00D527DE">
              <w:rPr>
                <w:noProof/>
                <w:lang w:val="en-CA"/>
              </w:rPr>
              <w:br/>
              <w:t>point_offset_x[ ][ ]</w:t>
            </w:r>
            <w:r w:rsidRPr="00D527DE">
              <w:rPr>
                <w:noProof/>
                <w:lang w:val="en-CA"/>
              </w:rPr>
              <w:br/>
              <w:t>point_offset_x[ ][ ]</w:t>
            </w:r>
          </w:p>
        </w:tc>
        <w:tc>
          <w:tcPr>
            <w:tcW w:w="0" w:type="auto"/>
          </w:tcPr>
          <w:p w14:paraId="0859055A" w14:textId="099533B1"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7508E2C2" w14:textId="77777777" w:rsidTr="000E529B">
        <w:tc>
          <w:tcPr>
            <w:tcW w:w="0" w:type="auto"/>
          </w:tcPr>
          <w:p w14:paraId="56897AF6" w14:textId="3758E626" w:rsidR="00211B50" w:rsidRPr="00D527DE" w:rsidRDefault="00211B50" w:rsidP="00E94749">
            <w:pPr>
              <w:rPr>
                <w:noProof/>
                <w:lang w:val="en-CA"/>
              </w:rPr>
            </w:pPr>
            <w:r w:rsidRPr="00D527DE">
              <w:rPr>
                <w:noProof/>
                <w:lang w:val="en-CA"/>
              </w:rPr>
              <w:t>geometry_trisoup_data( )</w:t>
            </w:r>
          </w:p>
        </w:tc>
        <w:tc>
          <w:tcPr>
            <w:tcW w:w="0" w:type="auto"/>
          </w:tcPr>
          <w:p w14:paraId="733F0395" w14:textId="006EEF57" w:rsidR="00211B50" w:rsidRPr="00D527DE" w:rsidRDefault="00211B50" w:rsidP="00E94749">
            <w:pPr>
              <w:rPr>
                <w:noProof/>
                <w:lang w:val="en-CA"/>
              </w:rPr>
            </w:pPr>
            <w:r w:rsidRPr="00D527DE">
              <w:rPr>
                <w:noProof/>
                <w:lang w:val="en-CA"/>
              </w:rPr>
              <w:t>num_unique_segments[ ]</w:t>
            </w:r>
          </w:p>
        </w:tc>
        <w:tc>
          <w:tcPr>
            <w:tcW w:w="0" w:type="auto"/>
          </w:tcPr>
          <w:p w14:paraId="537971A0" w14:textId="03A6CFBD"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1637CDE9" w14:textId="77777777" w:rsidTr="000E529B">
        <w:tc>
          <w:tcPr>
            <w:tcW w:w="0" w:type="auto"/>
          </w:tcPr>
          <w:p w14:paraId="228C0C24" w14:textId="77777777" w:rsidR="00211B50" w:rsidRPr="00D527DE" w:rsidRDefault="00211B50" w:rsidP="00E94749">
            <w:pPr>
              <w:rPr>
                <w:noProof/>
                <w:lang w:val="en-CA"/>
              </w:rPr>
            </w:pPr>
          </w:p>
        </w:tc>
        <w:tc>
          <w:tcPr>
            <w:tcW w:w="0" w:type="auto"/>
          </w:tcPr>
          <w:p w14:paraId="71BA91B3" w14:textId="75E3311E" w:rsidR="00211B50" w:rsidRPr="00D527DE" w:rsidRDefault="00211B50" w:rsidP="00E94749">
            <w:pPr>
              <w:rPr>
                <w:noProof/>
                <w:lang w:val="en-CA"/>
              </w:rPr>
            </w:pPr>
            <w:r w:rsidRPr="00D527DE">
              <w:rPr>
                <w:noProof/>
                <w:lang w:val="en-CA"/>
              </w:rPr>
              <w:t>segment_indicator[ ]</w:t>
            </w:r>
          </w:p>
        </w:tc>
        <w:tc>
          <w:tcPr>
            <w:tcW w:w="0" w:type="auto"/>
          </w:tcPr>
          <w:p w14:paraId="1D746AF4" w14:textId="317C3012"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211B50" w:rsidRPr="00D527DE">
              <w:rPr>
                <w:noProof/>
                <w:lang w:val="en-CA"/>
              </w:rPr>
              <w:t xml:space="preserve"> (TU), maxVal = 257</w:t>
            </w:r>
          </w:p>
        </w:tc>
      </w:tr>
      <w:tr w:rsidR="00211B50" w:rsidRPr="00D527DE" w14:paraId="7D1B3DDB" w14:textId="77777777" w:rsidTr="000E529B">
        <w:tc>
          <w:tcPr>
            <w:tcW w:w="0" w:type="auto"/>
          </w:tcPr>
          <w:p w14:paraId="70F0324C" w14:textId="77777777" w:rsidR="00211B50" w:rsidRPr="00D527DE" w:rsidRDefault="00211B50" w:rsidP="00E94749">
            <w:pPr>
              <w:rPr>
                <w:noProof/>
                <w:lang w:val="en-CA"/>
              </w:rPr>
            </w:pPr>
          </w:p>
        </w:tc>
        <w:tc>
          <w:tcPr>
            <w:tcW w:w="0" w:type="auto"/>
          </w:tcPr>
          <w:p w14:paraId="49C67755" w14:textId="49634586" w:rsidR="00211B50" w:rsidRPr="00D527DE" w:rsidRDefault="00211B50" w:rsidP="00E94749">
            <w:pPr>
              <w:rPr>
                <w:noProof/>
                <w:lang w:val="en-CA"/>
              </w:rPr>
            </w:pPr>
            <w:r w:rsidRPr="00D527DE">
              <w:rPr>
                <w:noProof/>
                <w:lang w:val="en-CA"/>
              </w:rPr>
              <w:t>num_vertices[ ]</w:t>
            </w:r>
          </w:p>
        </w:tc>
        <w:tc>
          <w:tcPr>
            <w:tcW w:w="0" w:type="auto"/>
          </w:tcPr>
          <w:p w14:paraId="5DDCDD1B" w14:textId="17613396"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1ADB6005" w14:textId="77777777" w:rsidTr="000E529B">
        <w:tc>
          <w:tcPr>
            <w:tcW w:w="0" w:type="auto"/>
          </w:tcPr>
          <w:p w14:paraId="1920EDBA" w14:textId="77777777" w:rsidR="00211B50" w:rsidRPr="00D527DE" w:rsidRDefault="00211B50" w:rsidP="00E94749">
            <w:pPr>
              <w:rPr>
                <w:noProof/>
                <w:lang w:val="en-CA"/>
              </w:rPr>
            </w:pPr>
          </w:p>
        </w:tc>
        <w:tc>
          <w:tcPr>
            <w:tcW w:w="0" w:type="auto"/>
          </w:tcPr>
          <w:p w14:paraId="1F4CB317" w14:textId="7FC87CA8" w:rsidR="00211B50" w:rsidRPr="00D527DE" w:rsidRDefault="00211B50" w:rsidP="00E94749">
            <w:pPr>
              <w:rPr>
                <w:noProof/>
                <w:lang w:val="en-CA"/>
              </w:rPr>
            </w:pPr>
            <w:r w:rsidRPr="00D527DE">
              <w:rPr>
                <w:noProof/>
                <w:lang w:val="en-CA"/>
              </w:rPr>
              <w:t>vertex_position[ ]</w:t>
            </w:r>
          </w:p>
        </w:tc>
        <w:tc>
          <w:tcPr>
            <w:tcW w:w="0" w:type="auto"/>
          </w:tcPr>
          <w:p w14:paraId="064BE098" w14:textId="0704C8C1" w:rsidR="00211B50" w:rsidRPr="00D527DE" w:rsidRDefault="006711ED" w:rsidP="007F16A3">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211B50" w:rsidRPr="00D527DE">
              <w:rPr>
                <w:noProof/>
                <w:lang w:val="en-CA"/>
              </w:rPr>
              <w:t xml:space="preserve"> (TU),</w:t>
            </w:r>
          </w:p>
          <w:p w14:paraId="5C7F4DE0" w14:textId="27F3CEC8" w:rsidR="00211B50" w:rsidRPr="00D527DE" w:rsidRDefault="00211B50" w:rsidP="007F16A3">
            <w:pPr>
              <w:rPr>
                <w:noProof/>
                <w:lang w:val="en-CA"/>
              </w:rPr>
            </w:pPr>
            <w:r w:rsidRPr="00D527DE">
              <w:rPr>
                <w:noProof/>
                <w:lang w:val="en-CA"/>
              </w:rPr>
              <w:lastRenderedPageBreak/>
              <w:t>maxVal = ( 1 &lt;&lt; trisoup_node_size_log2 ) + 1</w:t>
            </w:r>
          </w:p>
        </w:tc>
      </w:tr>
      <w:tr w:rsidR="00211B50" w:rsidRPr="00D527DE" w14:paraId="29F703CF" w14:textId="77777777" w:rsidTr="000E529B">
        <w:tc>
          <w:tcPr>
            <w:tcW w:w="0" w:type="auto"/>
          </w:tcPr>
          <w:p w14:paraId="6CFF6AE4" w14:textId="38E381CA" w:rsidR="00211B50" w:rsidRPr="00D527DE" w:rsidRDefault="00211B50" w:rsidP="00E94749">
            <w:pPr>
              <w:rPr>
                <w:noProof/>
                <w:lang w:val="en-CA"/>
              </w:rPr>
            </w:pPr>
            <w:r w:rsidRPr="00D527DE">
              <w:rPr>
                <w:noProof/>
                <w:lang w:val="en-CA"/>
              </w:rPr>
              <w:lastRenderedPageBreak/>
              <w:t>attribute_slice_data( )</w:t>
            </w:r>
          </w:p>
        </w:tc>
        <w:tc>
          <w:tcPr>
            <w:tcW w:w="0" w:type="auto"/>
          </w:tcPr>
          <w:p w14:paraId="1DB4AD2F" w14:textId="06A03AFD" w:rsidR="00211B50" w:rsidRPr="00D527DE" w:rsidRDefault="00211B50" w:rsidP="00E94749">
            <w:pPr>
              <w:rPr>
                <w:noProof/>
                <w:lang w:val="en-CA"/>
              </w:rPr>
            </w:pPr>
            <w:r w:rsidRPr="00D527DE">
              <w:rPr>
                <w:noProof/>
                <w:lang w:val="en-CA"/>
              </w:rPr>
              <w:t>zerorun</w:t>
            </w:r>
          </w:p>
        </w:tc>
        <w:tc>
          <w:tcPr>
            <w:tcW w:w="0" w:type="auto"/>
          </w:tcPr>
          <w:p w14:paraId="0BE47686" w14:textId="5D963D9F"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F9512E" w:rsidRPr="00D527DE">
              <w:rPr>
                <w:noProof/>
                <w:lang w:val="en-CA"/>
              </w:rPr>
              <w:t xml:space="preserve"> (TU),</w:t>
            </w:r>
          </w:p>
          <w:p w14:paraId="37649D65" w14:textId="56A3B78A" w:rsidR="00F9512E" w:rsidRPr="00D527DE" w:rsidRDefault="00F9512E" w:rsidP="00E94749">
            <w:pPr>
              <w:rPr>
                <w:noProof/>
                <w:lang w:val="en-CA"/>
              </w:rPr>
            </w:pPr>
            <w:r w:rsidRPr="00D527DE">
              <w:rPr>
                <w:noProof/>
                <w:lang w:val="en-CA"/>
              </w:rPr>
              <w:t>maxVal = TBD</w:t>
            </w:r>
          </w:p>
        </w:tc>
      </w:tr>
      <w:tr w:rsidR="00211B50" w:rsidRPr="00D527DE" w14:paraId="62C6313E" w14:textId="77777777" w:rsidTr="000E529B">
        <w:tc>
          <w:tcPr>
            <w:tcW w:w="0" w:type="auto"/>
          </w:tcPr>
          <w:p w14:paraId="0459E70E" w14:textId="77777777" w:rsidR="00211B50" w:rsidRPr="00D527DE" w:rsidRDefault="00211B50" w:rsidP="00E94749">
            <w:pPr>
              <w:rPr>
                <w:noProof/>
                <w:lang w:val="en-CA"/>
              </w:rPr>
            </w:pPr>
          </w:p>
        </w:tc>
        <w:tc>
          <w:tcPr>
            <w:tcW w:w="0" w:type="auto"/>
          </w:tcPr>
          <w:p w14:paraId="0801C92C" w14:textId="4C039DC7" w:rsidR="00211B50" w:rsidRPr="00D527DE" w:rsidRDefault="00211B50" w:rsidP="00E94749">
            <w:pPr>
              <w:rPr>
                <w:noProof/>
                <w:lang w:val="en-CA"/>
              </w:rPr>
            </w:pPr>
            <w:r w:rsidRPr="00D527DE">
              <w:rPr>
                <w:noProof/>
                <w:lang w:val="en-CA"/>
              </w:rPr>
              <w:t>predIndex</w:t>
            </w:r>
          </w:p>
        </w:tc>
        <w:tc>
          <w:tcPr>
            <w:tcW w:w="0" w:type="auto"/>
          </w:tcPr>
          <w:p w14:paraId="5F3F6EC9" w14:textId="67C6EEBA"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F9512E" w:rsidRPr="00D527DE">
              <w:rPr>
                <w:noProof/>
                <w:lang w:val="en-CA"/>
              </w:rPr>
              <w:t xml:space="preserve"> (TU),</w:t>
            </w:r>
          </w:p>
          <w:p w14:paraId="478F6298" w14:textId="1F89FD9F" w:rsidR="00F9512E" w:rsidRPr="00D527DE" w:rsidRDefault="00F9512E" w:rsidP="00E94749">
            <w:pPr>
              <w:rPr>
                <w:noProof/>
                <w:lang w:val="en-CA"/>
              </w:rPr>
            </w:pPr>
            <w:r w:rsidRPr="00D527DE">
              <w:rPr>
                <w:noProof/>
                <w:lang w:val="en-CA"/>
              </w:rPr>
              <w:t>maxVal = max_num_direct_predictors</w:t>
            </w:r>
          </w:p>
        </w:tc>
      </w:tr>
      <w:tr w:rsidR="00211B50" w:rsidRPr="00D527DE" w14:paraId="72FF599A" w14:textId="77777777" w:rsidTr="000E529B">
        <w:tc>
          <w:tcPr>
            <w:tcW w:w="0" w:type="auto"/>
          </w:tcPr>
          <w:p w14:paraId="685BF110" w14:textId="41C8B907" w:rsidR="00211B50" w:rsidRPr="00D527DE" w:rsidRDefault="00211B50" w:rsidP="00E94749">
            <w:pPr>
              <w:rPr>
                <w:noProof/>
                <w:lang w:val="en-CA"/>
              </w:rPr>
            </w:pPr>
            <w:r w:rsidRPr="00D527DE">
              <w:rPr>
                <w:noProof/>
                <w:lang w:val="en-CA"/>
              </w:rPr>
              <w:t>attribute_coding( )</w:t>
            </w:r>
          </w:p>
        </w:tc>
        <w:tc>
          <w:tcPr>
            <w:tcW w:w="0" w:type="auto"/>
          </w:tcPr>
          <w:p w14:paraId="2A3BCEFA" w14:textId="4C6F244C" w:rsidR="00211B50" w:rsidRPr="00D527DE" w:rsidRDefault="00211B50" w:rsidP="00E94749">
            <w:pPr>
              <w:rPr>
                <w:noProof/>
                <w:lang w:val="en-CA"/>
              </w:rPr>
            </w:pPr>
            <w:r w:rsidRPr="00D527DE">
              <w:rPr>
                <w:noProof/>
                <w:lang w:val="en-CA"/>
              </w:rPr>
              <w:t>isZero</w:t>
            </w:r>
          </w:p>
        </w:tc>
        <w:tc>
          <w:tcPr>
            <w:tcW w:w="0" w:type="auto"/>
          </w:tcPr>
          <w:p w14:paraId="53801054" w14:textId="55C139F9"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AE315E" w:rsidRPr="00D527DE">
              <w:rPr>
                <w:noProof/>
                <w:lang w:val="en-CA"/>
              </w:rPr>
              <w:t xml:space="preserve"> (FL), numBins = 1</w:t>
            </w:r>
          </w:p>
        </w:tc>
      </w:tr>
      <w:tr w:rsidR="00211B50" w:rsidRPr="00D527DE" w14:paraId="1E7E633C" w14:textId="77777777" w:rsidTr="000E529B">
        <w:tc>
          <w:tcPr>
            <w:tcW w:w="0" w:type="auto"/>
          </w:tcPr>
          <w:p w14:paraId="491D6926" w14:textId="77777777" w:rsidR="00211B50" w:rsidRPr="00D527DE" w:rsidRDefault="00211B50" w:rsidP="00E94749">
            <w:pPr>
              <w:rPr>
                <w:noProof/>
                <w:lang w:val="en-CA"/>
              </w:rPr>
            </w:pPr>
          </w:p>
        </w:tc>
        <w:tc>
          <w:tcPr>
            <w:tcW w:w="0" w:type="auto"/>
          </w:tcPr>
          <w:p w14:paraId="0857A88E" w14:textId="28E1F6AA" w:rsidR="00211B50" w:rsidRPr="00D527DE" w:rsidRDefault="00211B50" w:rsidP="00E94749">
            <w:pPr>
              <w:rPr>
                <w:noProof/>
                <w:lang w:val="en-CA"/>
              </w:rPr>
            </w:pPr>
            <w:r w:rsidRPr="00D527DE">
              <w:rPr>
                <w:noProof/>
                <w:lang w:val="en-CA"/>
              </w:rPr>
              <w:t>isOne</w:t>
            </w:r>
          </w:p>
        </w:tc>
        <w:tc>
          <w:tcPr>
            <w:tcW w:w="0" w:type="auto"/>
          </w:tcPr>
          <w:p w14:paraId="25EA0995" w14:textId="70D9EE94"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AE315E" w:rsidRPr="00D527DE">
              <w:rPr>
                <w:noProof/>
                <w:lang w:val="en-CA"/>
              </w:rPr>
              <w:t xml:space="preserve"> (FL), numBins = 1</w:t>
            </w:r>
          </w:p>
        </w:tc>
      </w:tr>
      <w:tr w:rsidR="00211B50" w:rsidRPr="00D527DE" w14:paraId="10E4278D" w14:textId="77777777" w:rsidTr="000E529B">
        <w:tc>
          <w:tcPr>
            <w:tcW w:w="0" w:type="auto"/>
          </w:tcPr>
          <w:p w14:paraId="71B1C0EC" w14:textId="77777777" w:rsidR="00211B50" w:rsidRPr="00D527DE" w:rsidRDefault="00211B50" w:rsidP="00E94749">
            <w:pPr>
              <w:rPr>
                <w:noProof/>
                <w:lang w:val="en-CA"/>
              </w:rPr>
            </w:pPr>
          </w:p>
        </w:tc>
        <w:tc>
          <w:tcPr>
            <w:tcW w:w="0" w:type="auto"/>
          </w:tcPr>
          <w:p w14:paraId="4B430C8E" w14:textId="2AE0DBF5" w:rsidR="00211B50" w:rsidRPr="00D527DE" w:rsidRDefault="00211B50" w:rsidP="00E94749">
            <w:pPr>
              <w:rPr>
                <w:noProof/>
                <w:lang w:val="en-CA"/>
              </w:rPr>
            </w:pPr>
            <w:r w:rsidRPr="00D527DE">
              <w:rPr>
                <w:noProof/>
                <w:lang w:val="en-CA"/>
              </w:rPr>
              <w:t>remaining_values[ ][ ]</w:t>
            </w:r>
          </w:p>
        </w:tc>
        <w:tc>
          <w:tcPr>
            <w:tcW w:w="0" w:type="auto"/>
          </w:tcPr>
          <w:p w14:paraId="66456FF0" w14:textId="40905D64"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AE315E" w:rsidRPr="00D527DE">
              <w:rPr>
                <w:noProof/>
                <w:lang w:val="en-CA"/>
              </w:rPr>
              <w:t xml:space="preserve"> (EGk), k = </w:t>
            </w:r>
            <w:r w:rsidR="00452433">
              <w:rPr>
                <w:noProof/>
                <w:lang w:val="en-CA"/>
              </w:rPr>
              <w:t>0</w:t>
            </w:r>
          </w:p>
        </w:tc>
      </w:tr>
      <w:tr w:rsidR="00F9512E" w:rsidRPr="00D527DE" w14:paraId="77D7DCEB" w14:textId="77777777" w:rsidTr="000E529B">
        <w:tc>
          <w:tcPr>
            <w:tcW w:w="0" w:type="auto"/>
          </w:tcPr>
          <w:p w14:paraId="4E8C3AF6" w14:textId="2F43248C" w:rsidR="00F9512E" w:rsidRPr="00D527DE" w:rsidRDefault="00F9512E" w:rsidP="00E94749">
            <w:pPr>
              <w:rPr>
                <w:noProof/>
                <w:lang w:val="en-CA"/>
              </w:rPr>
            </w:pPr>
            <w:r w:rsidRPr="00D527DE">
              <w:rPr>
                <w:noProof/>
                <w:lang w:val="en-CA"/>
              </w:rPr>
              <w:t>dictionary_encoded_value( )</w:t>
            </w:r>
          </w:p>
        </w:tc>
        <w:tc>
          <w:tcPr>
            <w:tcW w:w="0" w:type="auto"/>
          </w:tcPr>
          <w:p w14:paraId="74BECA54" w14:textId="3DDDEE65" w:rsidR="00F9512E" w:rsidRPr="00D527DE" w:rsidRDefault="00F9512E" w:rsidP="00E94749">
            <w:pPr>
              <w:rPr>
                <w:noProof/>
                <w:lang w:val="en-CA"/>
              </w:rPr>
            </w:pPr>
            <w:r w:rsidRPr="00D527DE">
              <w:rPr>
                <w:noProof/>
                <w:lang w:val="en-CA"/>
              </w:rPr>
              <w:t>dict_lut0_hit_flag</w:t>
            </w:r>
          </w:p>
        </w:tc>
        <w:tc>
          <w:tcPr>
            <w:tcW w:w="0" w:type="auto"/>
          </w:tcPr>
          <w:p w14:paraId="5664E5FC" w14:textId="7D5BA143"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1</w:t>
            </w:r>
          </w:p>
        </w:tc>
      </w:tr>
      <w:tr w:rsidR="00F9512E" w:rsidRPr="00D527DE" w14:paraId="351AD73F" w14:textId="77777777" w:rsidTr="000E529B">
        <w:tc>
          <w:tcPr>
            <w:tcW w:w="0" w:type="auto"/>
          </w:tcPr>
          <w:p w14:paraId="1ABF3DE1" w14:textId="77777777" w:rsidR="00F9512E" w:rsidRPr="00D527DE" w:rsidRDefault="00F9512E" w:rsidP="00E94749">
            <w:pPr>
              <w:rPr>
                <w:noProof/>
                <w:lang w:val="en-CA"/>
              </w:rPr>
            </w:pPr>
          </w:p>
        </w:tc>
        <w:tc>
          <w:tcPr>
            <w:tcW w:w="0" w:type="auto"/>
          </w:tcPr>
          <w:p w14:paraId="35B5B39C" w14:textId="7A76804D" w:rsidR="00F9512E" w:rsidRPr="00D527DE" w:rsidRDefault="00F9512E" w:rsidP="00E94749">
            <w:pPr>
              <w:rPr>
                <w:noProof/>
                <w:lang w:val="en-CA"/>
              </w:rPr>
            </w:pPr>
            <w:r w:rsidRPr="00D527DE">
              <w:rPr>
                <w:noProof/>
                <w:lang w:val="en-CA"/>
              </w:rPr>
              <w:t>dict_lut1_hit_flag</w:t>
            </w:r>
          </w:p>
        </w:tc>
        <w:tc>
          <w:tcPr>
            <w:tcW w:w="0" w:type="auto"/>
          </w:tcPr>
          <w:p w14:paraId="16B83D78" w14:textId="3F4682AC"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1</w:t>
            </w:r>
          </w:p>
        </w:tc>
      </w:tr>
      <w:tr w:rsidR="00F9512E" w:rsidRPr="00D527DE" w14:paraId="2EC25285" w14:textId="77777777" w:rsidTr="000E529B">
        <w:tc>
          <w:tcPr>
            <w:tcW w:w="0" w:type="auto"/>
          </w:tcPr>
          <w:p w14:paraId="0780970C" w14:textId="77777777" w:rsidR="00F9512E" w:rsidRPr="00D527DE" w:rsidRDefault="00F9512E" w:rsidP="00E94749">
            <w:pPr>
              <w:rPr>
                <w:noProof/>
                <w:lang w:val="en-CA"/>
              </w:rPr>
            </w:pPr>
          </w:p>
        </w:tc>
        <w:tc>
          <w:tcPr>
            <w:tcW w:w="0" w:type="auto"/>
          </w:tcPr>
          <w:p w14:paraId="6B2F55AA" w14:textId="0A68E708" w:rsidR="00F9512E" w:rsidRPr="00D527DE" w:rsidRDefault="00F9512E" w:rsidP="00E94749">
            <w:pPr>
              <w:rPr>
                <w:noProof/>
                <w:lang w:val="en-CA"/>
              </w:rPr>
            </w:pPr>
            <w:r w:rsidRPr="00D527DE">
              <w:rPr>
                <w:noProof/>
                <w:lang w:val="en-CA"/>
              </w:rPr>
              <w:t>dict_lut0_idx</w:t>
            </w:r>
          </w:p>
        </w:tc>
        <w:tc>
          <w:tcPr>
            <w:tcW w:w="0" w:type="auto"/>
          </w:tcPr>
          <w:p w14:paraId="11F63E57" w14:textId="0ED87669" w:rsidR="00F9512E" w:rsidRPr="00D527DE" w:rsidRDefault="0097121C" w:rsidP="00E94749">
            <w:pPr>
              <w:rPr>
                <w:noProof/>
                <w:lang w:val="en-CA"/>
              </w:rPr>
            </w:pPr>
            <w:r w:rsidRPr="00D527DE">
              <w:rPr>
                <w:noProof/>
                <w:lang w:val="en-CA"/>
              </w:rPr>
              <w:t>XXXREF</w:t>
            </w:r>
          </w:p>
        </w:tc>
      </w:tr>
      <w:tr w:rsidR="00F9512E" w:rsidRPr="00D527DE" w14:paraId="5AC2CFFA" w14:textId="77777777" w:rsidTr="000E529B">
        <w:tc>
          <w:tcPr>
            <w:tcW w:w="0" w:type="auto"/>
          </w:tcPr>
          <w:p w14:paraId="3BA74385" w14:textId="77777777" w:rsidR="00F9512E" w:rsidRPr="00D527DE" w:rsidRDefault="00F9512E" w:rsidP="00E94749">
            <w:pPr>
              <w:rPr>
                <w:noProof/>
                <w:lang w:val="en-CA"/>
              </w:rPr>
            </w:pPr>
          </w:p>
        </w:tc>
        <w:tc>
          <w:tcPr>
            <w:tcW w:w="0" w:type="auto"/>
          </w:tcPr>
          <w:p w14:paraId="1AD61258" w14:textId="1CF838D1" w:rsidR="00F9512E" w:rsidRPr="00D527DE" w:rsidRDefault="00F9512E" w:rsidP="00E94749">
            <w:pPr>
              <w:rPr>
                <w:noProof/>
                <w:lang w:val="en-CA"/>
              </w:rPr>
            </w:pPr>
            <w:r w:rsidRPr="00D527DE">
              <w:rPr>
                <w:noProof/>
                <w:lang w:val="en-CA"/>
              </w:rPr>
              <w:t>dict_lut1_idx</w:t>
            </w:r>
          </w:p>
        </w:tc>
        <w:tc>
          <w:tcPr>
            <w:tcW w:w="0" w:type="auto"/>
          </w:tcPr>
          <w:p w14:paraId="218A8952" w14:textId="0F0FD9BA"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4</w:t>
            </w:r>
          </w:p>
        </w:tc>
      </w:tr>
      <w:tr w:rsidR="00F9512E" w:rsidRPr="00D527DE" w14:paraId="46F8B00E" w14:textId="77777777" w:rsidTr="000E529B">
        <w:tc>
          <w:tcPr>
            <w:tcW w:w="0" w:type="auto"/>
          </w:tcPr>
          <w:p w14:paraId="106F7D82" w14:textId="77777777" w:rsidR="00F9512E" w:rsidRPr="00D527DE" w:rsidRDefault="00F9512E" w:rsidP="00E94749">
            <w:pPr>
              <w:rPr>
                <w:noProof/>
                <w:lang w:val="en-CA"/>
              </w:rPr>
            </w:pPr>
          </w:p>
        </w:tc>
        <w:tc>
          <w:tcPr>
            <w:tcW w:w="0" w:type="auto"/>
          </w:tcPr>
          <w:p w14:paraId="202EA8F0" w14:textId="4D86E0C0" w:rsidR="00F9512E" w:rsidRPr="00D527DE" w:rsidRDefault="00F9512E" w:rsidP="00E94749">
            <w:pPr>
              <w:rPr>
                <w:noProof/>
                <w:lang w:val="en-CA"/>
              </w:rPr>
            </w:pPr>
            <w:r w:rsidRPr="00D527DE">
              <w:rPr>
                <w:noProof/>
                <w:lang w:val="en-CA"/>
              </w:rPr>
              <w:t>dict_direct_value</w:t>
            </w:r>
          </w:p>
        </w:tc>
        <w:tc>
          <w:tcPr>
            <w:tcW w:w="0" w:type="auto"/>
          </w:tcPr>
          <w:p w14:paraId="3913C851" w14:textId="6E2074DB"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8</w:t>
            </w:r>
          </w:p>
        </w:tc>
      </w:tr>
    </w:tbl>
    <w:p w14:paraId="27D3721B" w14:textId="77777777" w:rsidR="000E529B" w:rsidRPr="00D527DE" w:rsidRDefault="000E529B" w:rsidP="00E94749">
      <w:pPr>
        <w:rPr>
          <w:noProof/>
          <w:lang w:val="en-CA"/>
        </w:rPr>
      </w:pPr>
    </w:p>
    <w:p w14:paraId="34EA1CC3" w14:textId="75A2F550" w:rsidR="00F9512E" w:rsidRPr="00D527DE" w:rsidRDefault="00F9512E" w:rsidP="007F16A3">
      <w:pPr>
        <w:pStyle w:val="2"/>
        <w:rPr>
          <w:noProof/>
          <w:lang w:val="en-CA"/>
        </w:rPr>
      </w:pPr>
      <w:bookmarkStart w:id="4637" w:name="_Ref12603152"/>
      <w:bookmarkStart w:id="4638" w:name="_Toc12888331"/>
      <w:r w:rsidRPr="00D527DE">
        <w:rPr>
          <w:noProof/>
          <w:lang w:val="en-CA"/>
        </w:rPr>
        <w:t>Definition of read</w:t>
      </w:r>
      <w:r w:rsidR="008E7727" w:rsidRPr="00D527DE">
        <w:rPr>
          <w:noProof/>
          <w:lang w:val="en-CA"/>
        </w:rPr>
        <w:t>Payload</w:t>
      </w:r>
      <w:r w:rsidR="004C1355" w:rsidRPr="00D527DE">
        <w:rPr>
          <w:noProof/>
          <w:lang w:val="en-CA"/>
        </w:rPr>
        <w:t>Bit</w:t>
      </w:r>
      <w:bookmarkEnd w:id="4637"/>
      <w:bookmarkEnd w:id="4638"/>
    </w:p>
    <w:p w14:paraId="7B520882" w14:textId="53C887C2" w:rsidR="008E7727" w:rsidRPr="00D527DE" w:rsidRDefault="008E7727" w:rsidP="008E7727">
      <w:pPr>
        <w:rPr>
          <w:noProof/>
          <w:lang w:val="en-CA"/>
        </w:rPr>
      </w:pPr>
      <w:r w:rsidRPr="00D527DE">
        <w:rPr>
          <w:noProof/>
          <w:lang w:val="en-CA"/>
        </w:rPr>
        <w:t>The inputs to this process are the current payload byte array PayloadBytes and the associated re</w:t>
      </w:r>
      <w:r w:rsidR="00AE315E" w:rsidRPr="00D527DE">
        <w:rPr>
          <w:noProof/>
          <w:lang w:val="en-CA"/>
        </w:rPr>
        <w:t>ad position P</w:t>
      </w:r>
      <w:r w:rsidRPr="00D527DE">
        <w:rPr>
          <w:noProof/>
          <w:lang w:val="en-CA"/>
        </w:rPr>
        <w:t>ayloadReadIdx.</w:t>
      </w:r>
    </w:p>
    <w:p w14:paraId="489115DD" w14:textId="37E939BC" w:rsidR="008E7727" w:rsidRPr="00D527DE" w:rsidRDefault="008E7727" w:rsidP="008E7727">
      <w:pPr>
        <w:rPr>
          <w:noProof/>
          <w:lang w:val="en-CA"/>
        </w:rPr>
      </w:pPr>
      <w:r w:rsidRPr="00D527DE">
        <w:rPr>
          <w:noProof/>
          <w:lang w:val="en-CA"/>
        </w:rPr>
        <w:t>The outputs of this process are the next bit read from the payload, and the updated payload read position.</w:t>
      </w:r>
    </w:p>
    <w:p w14:paraId="40E2D015" w14:textId="71AA6409" w:rsidR="008E7727" w:rsidRPr="00D527DE" w:rsidRDefault="008E7727" w:rsidP="008E7727">
      <w:pPr>
        <w:rPr>
          <w:noProof/>
          <w:lang w:val="en-CA"/>
        </w:rPr>
      </w:pPr>
      <w:r w:rsidRPr="00D527DE">
        <w:rPr>
          <w:noProof/>
          <w:lang w:val="en-CA"/>
        </w:rPr>
        <w:t xml:space="preserve">On the first invocation of this process for the current payload, the </w:t>
      </w:r>
      <w:r w:rsidR="00AE315E" w:rsidRPr="00D527DE">
        <w:rPr>
          <w:noProof/>
          <w:lang w:val="en-CA"/>
        </w:rPr>
        <w:t>variable P</w:t>
      </w:r>
      <w:r w:rsidRPr="00D527DE">
        <w:rPr>
          <w:noProof/>
          <w:lang w:val="en-CA"/>
        </w:rPr>
        <w:t>ayloadReadIdx is set equal to 0.</w:t>
      </w:r>
    </w:p>
    <w:p w14:paraId="75B98C14" w14:textId="77777777" w:rsidR="008E7727" w:rsidRPr="00D527DE" w:rsidRDefault="008E7727" w:rsidP="008E7727">
      <w:pPr>
        <w:rPr>
          <w:noProof/>
          <w:lang w:val="en-CA"/>
        </w:rPr>
      </w:pPr>
      <w:r w:rsidRPr="00D527DE">
        <w:rPr>
          <w:noProof/>
          <w:lang w:val="en-CA"/>
        </w:rPr>
        <w:t>The output value bitVal is determined as follows:</w:t>
      </w:r>
    </w:p>
    <w:p w14:paraId="3B10370F" w14:textId="3905416F" w:rsidR="008E7727" w:rsidRPr="00D527DE" w:rsidRDefault="008E7727" w:rsidP="008E7727">
      <w:pPr>
        <w:rPr>
          <w:noProof/>
          <w:lang w:val="en-CA"/>
        </w:rPr>
      </w:pPr>
      <w:r w:rsidRPr="00D527DE">
        <w:rPr>
          <w:noProof/>
          <w:lang w:val="en-CA"/>
        </w:rPr>
        <w:tab/>
      </w:r>
      <w:r w:rsidR="00AE315E" w:rsidRPr="00D527DE">
        <w:rPr>
          <w:noProof/>
          <w:lang w:val="en-CA"/>
        </w:rPr>
        <w:t>byteIdx = P</w:t>
      </w:r>
      <w:r w:rsidRPr="00D527DE">
        <w:rPr>
          <w:noProof/>
          <w:lang w:val="en-CA"/>
        </w:rPr>
        <w:t>ayloadReadIdx &gt;&gt; 3</w:t>
      </w:r>
    </w:p>
    <w:p w14:paraId="781D163C" w14:textId="503D67F9" w:rsidR="008E7727" w:rsidRPr="00D527DE" w:rsidRDefault="008E7727" w:rsidP="008E7727">
      <w:pPr>
        <w:rPr>
          <w:noProof/>
          <w:lang w:val="en-CA"/>
        </w:rPr>
      </w:pPr>
      <w:r w:rsidRPr="00D527DE">
        <w:rPr>
          <w:noProof/>
          <w:lang w:val="en-CA"/>
        </w:rPr>
        <w:tab/>
        <w:t>bitMask = 0x80 &gt;&gt; (</w:t>
      </w:r>
      <w:r w:rsidR="004F66E2">
        <w:rPr>
          <w:noProof/>
          <w:lang w:val="en-CA"/>
        </w:rPr>
        <w:t> </w:t>
      </w:r>
      <w:r w:rsidR="00AE315E" w:rsidRPr="00D527DE">
        <w:rPr>
          <w:noProof/>
          <w:lang w:val="en-CA"/>
        </w:rPr>
        <w:t>P</w:t>
      </w:r>
      <w:r w:rsidRPr="00D527DE">
        <w:rPr>
          <w:noProof/>
          <w:lang w:val="en-CA"/>
        </w:rPr>
        <w:t>ayloadReadIdx &amp; 7</w:t>
      </w:r>
      <w:r w:rsidR="004F66E2">
        <w:rPr>
          <w:noProof/>
          <w:lang w:val="en-CA"/>
        </w:rPr>
        <w:t> </w:t>
      </w:r>
      <w:r w:rsidRPr="00D527DE">
        <w:rPr>
          <w:noProof/>
          <w:lang w:val="en-CA"/>
        </w:rPr>
        <w:t>)</w:t>
      </w:r>
    </w:p>
    <w:p w14:paraId="0EEAE932" w14:textId="66B0BB3C" w:rsidR="008E7727" w:rsidRPr="00D527DE" w:rsidRDefault="008E7727" w:rsidP="008E7727">
      <w:pPr>
        <w:rPr>
          <w:noProof/>
          <w:lang w:val="en-CA"/>
        </w:rPr>
      </w:pPr>
      <w:r w:rsidRPr="00D527DE">
        <w:rPr>
          <w:noProof/>
          <w:lang w:val="en-CA"/>
        </w:rPr>
        <w:tab/>
        <w:t>bitVal = PayloadBytes[</w:t>
      </w:r>
      <w:r w:rsidR="004F66E2">
        <w:rPr>
          <w:noProof/>
          <w:lang w:val="en-CA"/>
        </w:rPr>
        <w:t> </w:t>
      </w:r>
      <w:r w:rsidRPr="00D527DE">
        <w:rPr>
          <w:noProof/>
          <w:lang w:val="en-CA"/>
        </w:rPr>
        <w:t>byteIdx</w:t>
      </w:r>
      <w:r w:rsidR="004F66E2">
        <w:rPr>
          <w:noProof/>
          <w:lang w:val="en-CA"/>
        </w:rPr>
        <w:t> </w:t>
      </w:r>
      <w:r w:rsidRPr="00D527DE">
        <w:rPr>
          <w:noProof/>
          <w:lang w:val="en-CA"/>
        </w:rPr>
        <w:t>] &amp; bitMask != 0</w:t>
      </w:r>
    </w:p>
    <w:p w14:paraId="09B6875D" w14:textId="1CDB0564" w:rsidR="008E7727" w:rsidRPr="00D527DE" w:rsidRDefault="008E7727" w:rsidP="008E7727">
      <w:pPr>
        <w:rPr>
          <w:noProof/>
          <w:lang w:val="en-CA"/>
        </w:rPr>
      </w:pPr>
      <w:r w:rsidRPr="00D527DE">
        <w:rPr>
          <w:noProof/>
          <w:lang w:val="en-CA"/>
        </w:rPr>
        <w:t>After de</w:t>
      </w:r>
      <w:r w:rsidR="00AE315E" w:rsidRPr="00D527DE">
        <w:rPr>
          <w:noProof/>
          <w:lang w:val="en-CA"/>
        </w:rPr>
        <w:t>termining bitVal, the variable P</w:t>
      </w:r>
      <w:r w:rsidRPr="00D527DE">
        <w:rPr>
          <w:noProof/>
          <w:lang w:val="en-CA"/>
        </w:rPr>
        <w:t>ayloadReadIdx is incremented by one.</w:t>
      </w:r>
    </w:p>
    <w:p w14:paraId="59E8992C" w14:textId="77777777" w:rsidR="00E548E3" w:rsidRDefault="00E548E3" w:rsidP="00E548E3">
      <w:pPr>
        <w:pStyle w:val="2"/>
        <w:numPr>
          <w:ilvl w:val="1"/>
          <w:numId w:val="1"/>
        </w:numPr>
        <w:tabs>
          <w:tab w:val="clear" w:pos="360"/>
        </w:tabs>
        <w:rPr>
          <w:ins w:id="4639" w:author="David Flynn" w:date="2019-09-24T15:47:00Z"/>
          <w:noProof/>
          <w:lang w:val="en-CA"/>
        </w:rPr>
      </w:pPr>
      <w:bookmarkStart w:id="4640" w:name="_Toc338608772"/>
      <w:bookmarkStart w:id="4641" w:name="_Toc338608774"/>
      <w:bookmarkStart w:id="4642" w:name="_Toc24167875"/>
      <w:bookmarkStart w:id="4643" w:name="_Toc24168931"/>
      <w:bookmarkStart w:id="4644" w:name="_Ref18590604"/>
      <w:bookmarkStart w:id="4645" w:name="_Toc12888332"/>
      <w:bookmarkStart w:id="4646" w:name="_Toc23908593"/>
      <w:bookmarkStart w:id="4647" w:name="_Toc16577837"/>
      <w:bookmarkStart w:id="4648" w:name="_Toc20134380"/>
      <w:bookmarkStart w:id="4649" w:name="_Ref24105798"/>
      <w:bookmarkStart w:id="4650" w:name="_Ref24214767"/>
      <w:bookmarkStart w:id="4651" w:name="_Ref24429957"/>
      <w:bookmarkStart w:id="4652" w:name="_Ref24434081"/>
      <w:bookmarkStart w:id="4653" w:name="_Ref33112067"/>
      <w:bookmarkStart w:id="4654" w:name="_Toc77680542"/>
      <w:bookmarkStart w:id="4655" w:name="_Toc118289131"/>
      <w:bookmarkStart w:id="4656" w:name="_Ref168838967"/>
      <w:bookmarkStart w:id="4657" w:name="_Toc226456730"/>
      <w:bookmarkStart w:id="4658" w:name="_Toc248045365"/>
      <w:bookmarkStart w:id="4659" w:name="_Toc287363847"/>
      <w:bookmarkStart w:id="4660" w:name="_Ref309494916"/>
      <w:bookmarkStart w:id="4661" w:name="_Toc311217282"/>
      <w:bookmarkStart w:id="4662" w:name="_Toc317198830"/>
      <w:bookmarkStart w:id="4663" w:name="_Ref330896070"/>
      <w:bookmarkStart w:id="4664" w:name="_Ref330896137"/>
      <w:bookmarkStart w:id="4665" w:name="_Ref330896187"/>
      <w:bookmarkStart w:id="4666" w:name="_Toc505790523"/>
      <w:bookmarkStart w:id="4667" w:name="_Toc516234347"/>
      <w:bookmarkStart w:id="4668" w:name="_Toc528915305"/>
      <w:bookmarkEnd w:id="4640"/>
      <w:bookmarkEnd w:id="4641"/>
      <w:bookmarkEnd w:id="4642"/>
      <w:bookmarkEnd w:id="4643"/>
      <w:ins w:id="4669" w:author="David Flynn" w:date="2019-09-24T15:47:00Z">
        <w:r>
          <w:rPr>
            <w:noProof/>
            <w:lang w:val="en-CA"/>
          </w:rPr>
          <w:t>Definition of readBypassBit</w:t>
        </w:r>
        <w:bookmarkEnd w:id="4644"/>
      </w:ins>
    </w:p>
    <w:p w14:paraId="4B49180E" w14:textId="77777777" w:rsidR="00E548E3" w:rsidRDefault="00E548E3" w:rsidP="00E548E3">
      <w:pPr>
        <w:rPr>
          <w:ins w:id="4670" w:author="David Flynn" w:date="2019-09-24T15:47:00Z"/>
          <w:lang w:val="en-CA" w:eastAsia="ja-JP"/>
        </w:rPr>
      </w:pPr>
      <w:ins w:id="4671" w:author="David Flynn" w:date="2019-09-24T15:47:00Z">
        <w:r>
          <w:rPr>
            <w:lang w:val="en-CA" w:eastAsia="ja-JP"/>
          </w:rPr>
          <w:t>The i</w:t>
        </w:r>
        <w:r w:rsidRPr="00323189">
          <w:rPr>
            <w:lang w:val="en-CA" w:eastAsia="ja-JP"/>
          </w:rPr>
          <w:t>nputs to this process are the current payload byte array PayloadBytes, its length PayloadLength</w:t>
        </w:r>
        <w:r>
          <w:rPr>
            <w:lang w:val="en-CA" w:eastAsia="ja-JP"/>
          </w:rPr>
          <w:t>,</w:t>
        </w:r>
        <w:r w:rsidRPr="00323189">
          <w:rPr>
            <w:lang w:val="en-CA" w:eastAsia="ja-JP"/>
          </w:rPr>
          <w:t xml:space="preserve"> and the associated bypass sub-stream read position payloadBypassReadIdx.</w:t>
        </w:r>
      </w:ins>
    </w:p>
    <w:p w14:paraId="4E2CC094" w14:textId="77777777" w:rsidR="00E548E3" w:rsidRDefault="00E548E3" w:rsidP="00E548E3">
      <w:pPr>
        <w:rPr>
          <w:ins w:id="4672" w:author="David Flynn" w:date="2019-09-24T15:47:00Z"/>
          <w:lang w:val="en-CA" w:eastAsia="ja-JP"/>
        </w:rPr>
      </w:pPr>
      <w:ins w:id="4673" w:author="David Flynn" w:date="2019-09-24T15:47:00Z">
        <w:r>
          <w:rPr>
            <w:lang w:val="en-CA" w:eastAsia="ja-JP"/>
          </w:rPr>
          <w:lastRenderedPageBreak/>
          <w:t>The o</w:t>
        </w:r>
        <w:r w:rsidRPr="00323189">
          <w:rPr>
            <w:lang w:val="en-CA" w:eastAsia="ja-JP"/>
          </w:rPr>
          <w:t>utputs of this process are the next bypass bit read from the payload, and an updated payload read position.</w:t>
        </w:r>
      </w:ins>
    </w:p>
    <w:p w14:paraId="25E4D265" w14:textId="77777777" w:rsidR="00E548E3" w:rsidRDefault="00E548E3" w:rsidP="00E548E3">
      <w:pPr>
        <w:rPr>
          <w:ins w:id="4674" w:author="David Flynn" w:date="2019-09-24T15:47:00Z"/>
          <w:lang w:val="en-CA" w:eastAsia="ja-JP"/>
        </w:rPr>
      </w:pPr>
      <w:ins w:id="4675" w:author="David Flynn" w:date="2019-09-24T15:47:00Z">
        <w:r w:rsidRPr="00323189">
          <w:rPr>
            <w:lang w:val="en-CA" w:eastAsia="ja-JP"/>
          </w:rPr>
          <w:t>On the first invocation of this process for the current payload, the variable payloadBypassReadIdx is set</w:t>
        </w:r>
        <w:r>
          <w:rPr>
            <w:lang w:val="en-CA" w:eastAsia="ja-JP"/>
          </w:rPr>
          <w:t xml:space="preserve"> </w:t>
        </w:r>
        <w:r w:rsidRPr="00323189">
          <w:rPr>
            <w:lang w:val="en-CA" w:eastAsia="ja-JP"/>
          </w:rPr>
          <w:t>equal to PayloadLength</w:t>
        </w:r>
        <w:r>
          <w:rPr>
            <w:lang w:val="en-CA" w:eastAsia="ja-JP"/>
          </w:rPr>
          <w:t>.</w:t>
        </w:r>
      </w:ins>
    </w:p>
    <w:p w14:paraId="5668445B" w14:textId="77777777" w:rsidR="00E548E3" w:rsidRDefault="00E548E3" w:rsidP="00E548E3">
      <w:pPr>
        <w:rPr>
          <w:ins w:id="4676" w:author="David Flynn" w:date="2019-09-24T15:47:00Z"/>
          <w:lang w:val="en-CA" w:eastAsia="ja-JP"/>
        </w:rPr>
      </w:pPr>
      <w:ins w:id="4677" w:author="David Flynn" w:date="2019-09-24T15:47:00Z">
        <w:r w:rsidRPr="00323189">
          <w:rPr>
            <w:lang w:val="en-CA" w:eastAsia="ja-JP"/>
          </w:rPr>
          <w:t>The output value bitVal is determined as follows:</w:t>
        </w:r>
      </w:ins>
    </w:p>
    <w:p w14:paraId="791344D3" w14:textId="77777777" w:rsidR="00E548E3" w:rsidRPr="00323189" w:rsidRDefault="00E548E3" w:rsidP="00E548E3">
      <w:pPr>
        <w:rPr>
          <w:ins w:id="4678" w:author="David Flynn" w:date="2019-09-24T15:47:00Z"/>
          <w:lang w:val="en-CA" w:eastAsia="ja-JP"/>
        </w:rPr>
      </w:pPr>
      <w:ins w:id="4679" w:author="David Flynn" w:date="2019-09-24T15:47:00Z">
        <w:r>
          <w:rPr>
            <w:lang w:val="en-CA" w:eastAsia="ja-JP"/>
          </w:rPr>
          <w:tab/>
        </w:r>
        <w:r w:rsidRPr="00323189">
          <w:rPr>
            <w:lang w:val="en-CA" w:eastAsia="ja-JP"/>
          </w:rPr>
          <w:t>byteIdx = payloadBypassReadIdx &gt;&gt; 3</w:t>
        </w:r>
      </w:ins>
    </w:p>
    <w:p w14:paraId="734456D3" w14:textId="77777777" w:rsidR="00E548E3" w:rsidRDefault="00E548E3" w:rsidP="00E548E3">
      <w:pPr>
        <w:rPr>
          <w:ins w:id="4680" w:author="David Flynn" w:date="2019-09-24T15:47:00Z"/>
          <w:lang w:val="en-CA" w:eastAsia="ja-JP"/>
        </w:rPr>
      </w:pPr>
      <w:ins w:id="4681" w:author="David Flynn" w:date="2019-09-24T15:47:00Z">
        <w:r>
          <w:rPr>
            <w:lang w:val="en-CA" w:eastAsia="ja-JP"/>
          </w:rPr>
          <w:tab/>
        </w:r>
        <w:r w:rsidRPr="00323189">
          <w:rPr>
            <w:lang w:val="en-CA" w:eastAsia="ja-JP"/>
          </w:rPr>
          <w:t>bitMask = 0x80 &gt;&gt; (payloadBypassReadIdx &amp; 7)</w:t>
        </w:r>
      </w:ins>
    </w:p>
    <w:p w14:paraId="1FC3C661" w14:textId="77777777" w:rsidR="00E548E3" w:rsidRDefault="00E548E3" w:rsidP="00E548E3">
      <w:pPr>
        <w:rPr>
          <w:ins w:id="4682" w:author="David Flynn" w:date="2019-09-24T15:47:00Z"/>
          <w:lang w:val="en-CA" w:eastAsia="ja-JP"/>
        </w:rPr>
      </w:pPr>
      <w:ins w:id="4683" w:author="David Flynn" w:date="2019-09-24T15:47:00Z">
        <w:r>
          <w:rPr>
            <w:lang w:val="en-CA" w:eastAsia="ja-JP"/>
          </w:rPr>
          <w:tab/>
        </w:r>
        <w:r w:rsidRPr="00323189">
          <w:rPr>
            <w:lang w:val="en-CA" w:eastAsia="ja-JP"/>
          </w:rPr>
          <w:t>bitVal = PayloadBytes[byteIdx] &amp; bitMask != 0</w:t>
        </w:r>
      </w:ins>
    </w:p>
    <w:p w14:paraId="349E361B" w14:textId="77777777" w:rsidR="00E548E3" w:rsidRPr="00B10DF0" w:rsidRDefault="00E548E3" w:rsidP="00E548E3">
      <w:pPr>
        <w:rPr>
          <w:ins w:id="4684" w:author="David Flynn" w:date="2019-09-24T15:47:00Z"/>
          <w:lang w:val="en-CA" w:eastAsia="ja-JP"/>
        </w:rPr>
      </w:pPr>
      <w:ins w:id="4685" w:author="David Flynn" w:date="2019-09-24T15:47:00Z">
        <w:r w:rsidRPr="00323189">
          <w:rPr>
            <w:lang w:val="en-CA" w:eastAsia="ja-JP"/>
          </w:rPr>
          <w:t>After determining bitVal, the variable payloadBypassReadIdx is decremented by one.</w:t>
        </w:r>
      </w:ins>
    </w:p>
    <w:p w14:paraId="27636C3A" w14:textId="67739E9F" w:rsidR="00152F95" w:rsidRPr="00D527DE" w:rsidRDefault="00F9512E" w:rsidP="00C26664">
      <w:pPr>
        <w:pStyle w:val="2"/>
        <w:rPr>
          <w:noProof/>
          <w:lang w:val="en-CA"/>
        </w:rPr>
      </w:pPr>
      <w:r w:rsidRPr="00D527DE">
        <w:rPr>
          <w:noProof/>
          <w:lang w:val="en-CA"/>
        </w:rPr>
        <w:t>General inverse binarisation processes</w:t>
      </w:r>
      <w:bookmarkEnd w:id="4645"/>
    </w:p>
    <w:p w14:paraId="624300A2" w14:textId="5999206A" w:rsidR="00152F95" w:rsidRPr="00D527DE" w:rsidRDefault="008E7727" w:rsidP="00C26664">
      <w:pPr>
        <w:pStyle w:val="3"/>
        <w:rPr>
          <w:noProof/>
          <w:lang w:val="en-CA"/>
        </w:rPr>
      </w:pPr>
      <w:bookmarkStart w:id="4686" w:name="_Toc4055567"/>
      <w:bookmarkStart w:id="4687" w:name="_Toc6215365"/>
      <w:bookmarkStart w:id="4688" w:name="_Ref12444781"/>
      <w:bookmarkStart w:id="4689" w:name="_Ref12603164"/>
      <w:bookmarkStart w:id="4690" w:name="_Toc12888333"/>
      <w:r w:rsidRPr="00D527DE">
        <w:rPr>
          <w:noProof/>
          <w:lang w:val="en-CA"/>
        </w:rPr>
        <w:t>Parsing of f</w:t>
      </w:r>
      <w:r w:rsidR="00152F95" w:rsidRPr="00D527DE">
        <w:rPr>
          <w:noProof/>
          <w:lang w:val="en-CA"/>
        </w:rPr>
        <w:t>ixed-length codes</w:t>
      </w:r>
      <w:bookmarkEnd w:id="4686"/>
      <w:bookmarkEnd w:id="4687"/>
      <w:bookmarkEnd w:id="4688"/>
      <w:bookmarkEnd w:id="4689"/>
      <w:bookmarkEnd w:id="4690"/>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4AE22988" w:rsidR="00152F95" w:rsidRPr="00D527DE" w:rsidRDefault="00152F95" w:rsidP="00152F95">
      <w:pPr>
        <w:rPr>
          <w:lang w:val="en-CA"/>
        </w:rPr>
      </w:pPr>
      <w:r w:rsidRPr="00D527DE">
        <w:rPr>
          <w:lang w:val="en-CA"/>
        </w:rPr>
        <w:tab/>
        <w:t>value = 0;</w:t>
      </w:r>
    </w:p>
    <w:p w14:paraId="59B1EC78" w14:textId="1EC5BA9A" w:rsidR="00152F95" w:rsidRPr="00D527DE" w:rsidRDefault="00152F95" w:rsidP="00152F95">
      <w:pPr>
        <w:rPr>
          <w:lang w:val="en-CA"/>
        </w:rPr>
      </w:pPr>
      <w:r w:rsidRPr="00D527DE">
        <w:rPr>
          <w:lang w:val="en-CA"/>
        </w:rPr>
        <w:tab/>
        <w:t>for(</w:t>
      </w:r>
      <w:r w:rsidR="002B011C" w:rsidRPr="00D527DE">
        <w:rPr>
          <w:lang w:val="en-CA"/>
        </w:rPr>
        <w:t> </w:t>
      </w:r>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r w:rsidR="002B011C" w:rsidRPr="00D527DE">
        <w:rPr>
          <w:lang w:val="en-CA"/>
        </w:rPr>
        <w:t> </w:t>
      </w:r>
      <w:r w:rsidRPr="00D527DE">
        <w:rPr>
          <w:lang w:val="en-CA"/>
        </w:rPr>
        <w:t>)</w:t>
      </w:r>
    </w:p>
    <w:p w14:paraId="31DEB777" w14:textId="1C445C7E" w:rsidR="00F26087" w:rsidRPr="00D527DE" w:rsidRDefault="00152F95" w:rsidP="00C26664">
      <w:pPr>
        <w:rPr>
          <w:lang w:val="en-CA"/>
        </w:rPr>
      </w:pPr>
      <w:r w:rsidRPr="00D527DE">
        <w:rPr>
          <w:lang w:val="en-CA"/>
        </w:rPr>
        <w:tab/>
      </w:r>
      <w:r w:rsidRPr="00D527DE">
        <w:rPr>
          <w:lang w:val="en-CA"/>
        </w:rPr>
        <w:tab/>
        <w:t>value = (</w:t>
      </w:r>
      <w:r w:rsidR="004F66E2">
        <w:rPr>
          <w:lang w:val="en-CA"/>
        </w:rPr>
        <w:t> </w:t>
      </w:r>
      <w:r w:rsidRPr="00D527DE">
        <w:rPr>
          <w:lang w:val="en-CA"/>
        </w:rPr>
        <w:t>value &lt;&lt; 1</w:t>
      </w:r>
      <w:r w:rsidR="004F66E2">
        <w:rPr>
          <w:lang w:val="en-CA"/>
        </w:rPr>
        <w:t> </w:t>
      </w:r>
      <w:r w:rsidRPr="00D527DE">
        <w:rPr>
          <w:lang w:val="en-CA"/>
        </w:rPr>
        <w:t>) + read</w:t>
      </w:r>
      <w:r w:rsidR="003C5A8F" w:rsidRPr="00D527DE">
        <w:rPr>
          <w:lang w:val="en-CA"/>
        </w:rPr>
        <w:t>Bit</w:t>
      </w:r>
      <w:r w:rsidRPr="00D527DE">
        <w:rPr>
          <w:lang w:val="en-CA"/>
        </w:rPr>
        <w:t>(</w:t>
      </w:r>
      <w:r w:rsidR="002B011C" w:rsidRPr="00D527DE">
        <w:rPr>
          <w:lang w:val="en-CA"/>
        </w:rPr>
        <w:t> </w:t>
      </w:r>
      <w:r w:rsidRPr="00D527DE">
        <w:rPr>
          <w:lang w:val="en-CA"/>
        </w:rPr>
        <w:t>)</w:t>
      </w:r>
    </w:p>
    <w:p w14:paraId="353CBF71" w14:textId="7773C6D3" w:rsidR="00536F4B" w:rsidRPr="00D527DE" w:rsidRDefault="003C5A8F" w:rsidP="00C26664">
      <w:pPr>
        <w:pStyle w:val="3"/>
        <w:rPr>
          <w:lang w:val="en-CA"/>
        </w:rPr>
      </w:pPr>
      <w:bookmarkStart w:id="4691" w:name="_Ref12607140"/>
      <w:bookmarkStart w:id="4692" w:name="_Toc12888334"/>
      <w:r w:rsidRPr="00D527DE">
        <w:rPr>
          <w:lang w:val="en-CA"/>
        </w:rPr>
        <w:t xml:space="preserve">Parsing of </w:t>
      </w:r>
      <w:bookmarkStart w:id="4693" w:name="_Ref1028233"/>
      <w:bookmarkStart w:id="4694" w:name="_Toc4055568"/>
      <w:bookmarkStart w:id="4695" w:name="_Toc6215366"/>
      <w:r w:rsidR="00536F4B" w:rsidRPr="00D527DE">
        <w:rPr>
          <w:lang w:val="en-CA"/>
        </w:rPr>
        <w:t>k-th order exp-Golomb codes</w:t>
      </w:r>
      <w:bookmarkEnd w:id="4691"/>
      <w:bookmarkEnd w:id="4692"/>
      <w:bookmarkEnd w:id="4693"/>
      <w:bookmarkEnd w:id="4694"/>
      <w:bookmarkEnd w:id="4695"/>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4F6E3824" w:rsidR="00536F4B" w:rsidRPr="00D527DE" w:rsidRDefault="00536F4B" w:rsidP="00C26664">
      <w:pPr>
        <w:rPr>
          <w:lang w:val="en-CA"/>
        </w:rPr>
      </w:pPr>
      <w:r w:rsidRPr="00D527DE">
        <w:rPr>
          <w:lang w:val="en-CA"/>
        </w:rPr>
        <w:tab/>
        <w:t>prefix = 0</w:t>
      </w:r>
    </w:p>
    <w:p w14:paraId="49FE3535" w14:textId="6EE8188C" w:rsidR="002B011C" w:rsidRPr="00D527DE" w:rsidRDefault="002B011C" w:rsidP="00C26664">
      <w:pPr>
        <w:rPr>
          <w:lang w:val="en-CA"/>
        </w:rPr>
      </w:pPr>
      <w:r w:rsidRPr="00D527DE">
        <w:rPr>
          <w:lang w:val="en-CA"/>
        </w:rPr>
        <w:tab/>
        <w:t>for( BinIdx = 0; readBit( ) == 1; BinIdx++ )</w:t>
      </w:r>
    </w:p>
    <w:p w14:paraId="7E2A9794" w14:textId="2C173956" w:rsidR="00536F4B" w:rsidRPr="00D527DE" w:rsidRDefault="00536F4B" w:rsidP="00C26664">
      <w:pPr>
        <w:rPr>
          <w:lang w:val="en-CA"/>
        </w:rPr>
      </w:pPr>
      <w:r w:rsidRPr="00D527DE">
        <w:rPr>
          <w:lang w:val="en-CA"/>
        </w:rPr>
        <w:tab/>
      </w:r>
      <w:r w:rsidRPr="00D527DE">
        <w:rPr>
          <w:lang w:val="en-CA"/>
        </w:rPr>
        <w:tab/>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11FF62CD" w:rsidR="00536F4B" w:rsidRPr="00D527DE" w:rsidRDefault="00536F4B" w:rsidP="00536F4B">
      <w:pPr>
        <w:rPr>
          <w:lang w:val="en-CA"/>
        </w:rPr>
      </w:pPr>
      <w:r w:rsidRPr="00D527DE">
        <w:rPr>
          <w:lang w:val="en-CA"/>
        </w:rPr>
        <w:tab/>
        <w:t>suffix = 0;</w:t>
      </w:r>
    </w:p>
    <w:p w14:paraId="713D751D" w14:textId="4C68AD88" w:rsidR="00536F4B" w:rsidRPr="00D527DE" w:rsidRDefault="00536F4B" w:rsidP="00536F4B">
      <w:pPr>
        <w:rPr>
          <w:lang w:val="en-CA"/>
        </w:rPr>
      </w:pPr>
      <w:r w:rsidRPr="00D527DE">
        <w:rPr>
          <w:lang w:val="en-CA"/>
        </w:rPr>
        <w:tab/>
        <w:t>for( i = 0; i &lt; k + prefix; i++)</w:t>
      </w:r>
    </w:p>
    <w:p w14:paraId="5DC2DAA3" w14:textId="51F6DE39" w:rsidR="00536F4B" w:rsidRPr="00D527DE" w:rsidRDefault="00536F4B" w:rsidP="00536F4B">
      <w:pPr>
        <w:rPr>
          <w:lang w:val="en-CA"/>
        </w:rPr>
      </w:pPr>
      <w:r w:rsidRPr="00D527DE">
        <w:rPr>
          <w:lang w:val="en-CA"/>
        </w:rPr>
        <w:tab/>
      </w:r>
      <w:r w:rsidRPr="00D527DE">
        <w:rPr>
          <w:lang w:val="en-CA"/>
        </w:rPr>
        <w:tab/>
        <w:t>suffix = (</w:t>
      </w:r>
      <w:r w:rsidR="004F66E2">
        <w:rPr>
          <w:lang w:val="en-CA"/>
        </w:rPr>
        <w:t> </w:t>
      </w:r>
      <w:r w:rsidRPr="00D527DE">
        <w:rPr>
          <w:lang w:val="en-CA"/>
        </w:rPr>
        <w:t>suffix &lt;&lt; 1</w:t>
      </w:r>
      <w:r w:rsidR="004F66E2">
        <w:rPr>
          <w:lang w:val="en-CA"/>
        </w:rPr>
        <w:t> </w:t>
      </w:r>
      <w:r w:rsidRPr="00D527DE">
        <w:rPr>
          <w:lang w:val="en-CA"/>
        </w:rPr>
        <w:t>) + readB</w:t>
      </w:r>
      <w:r w:rsidR="002B011C" w:rsidRPr="00D527DE">
        <w:rPr>
          <w:lang w:val="en-CA"/>
        </w:rPr>
        <w:t>it</w:t>
      </w:r>
      <w:r w:rsidRPr="00D527DE">
        <w:rPr>
          <w:lang w:val="en-CA"/>
        </w:rPr>
        <w:t>(</w:t>
      </w:r>
      <w:r w:rsidR="002B011C" w:rsidRPr="00D527DE">
        <w:rPr>
          <w:lang w:val="en-CA"/>
        </w:rPr>
        <w:t> </w:t>
      </w:r>
      <w:r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170770EF" w:rsidR="00536F4B" w:rsidRPr="00D527DE" w:rsidRDefault="00536F4B" w:rsidP="00C26664">
      <w:pPr>
        <w:rPr>
          <w:lang w:val="en-CA"/>
        </w:rPr>
      </w:pPr>
      <w:r w:rsidRPr="00D527DE">
        <w:rPr>
          <w:lang w:val="en-CA"/>
        </w:rPr>
        <w:tab/>
        <w:t>value = (</w:t>
      </w:r>
      <w:r w:rsidR="004F66E2">
        <w:rPr>
          <w:lang w:val="en-CA"/>
        </w:rPr>
        <w:t> </w:t>
      </w:r>
      <w:r w:rsidRPr="00D527DE">
        <w:rPr>
          <w:lang w:val="en-CA"/>
        </w:rPr>
        <w:t>(</w:t>
      </w:r>
      <w:r w:rsidR="004F66E2">
        <w:rPr>
          <w:lang w:val="en-CA"/>
        </w:rPr>
        <w:t> </w:t>
      </w:r>
      <w:r w:rsidRPr="00D527DE">
        <w:rPr>
          <w:lang w:val="en-CA"/>
        </w:rPr>
        <w:t>1 &lt;&lt; prefix</w:t>
      </w:r>
      <w:r w:rsidR="004F66E2">
        <w:rPr>
          <w:lang w:val="en-CA"/>
        </w:rPr>
        <w:t> </w:t>
      </w:r>
      <w:r w:rsidRPr="00D527DE">
        <w:rPr>
          <w:lang w:val="en-CA"/>
        </w:rPr>
        <w:t xml:space="preserve">) </w:t>
      </w:r>
      <w:r w:rsidRPr="00D527DE">
        <w:rPr>
          <w:rFonts w:eastAsia="Cambria" w:cs="Cambria"/>
          <w:lang w:val="en-CA"/>
        </w:rPr>
        <w:t xml:space="preserve">− </w:t>
      </w:r>
      <w:r w:rsidRPr="00D527DE">
        <w:rPr>
          <w:lang w:val="en-CA"/>
        </w:rPr>
        <w:t>1</w:t>
      </w:r>
      <w:r w:rsidR="004F66E2">
        <w:rPr>
          <w:lang w:val="en-CA"/>
        </w:rPr>
        <w:t> </w:t>
      </w:r>
      <w:r w:rsidRPr="00D527DE">
        <w:rPr>
          <w:lang w:val="en-CA"/>
        </w:rPr>
        <w:t>) × k + suffix</w:t>
      </w:r>
    </w:p>
    <w:p w14:paraId="1492C700" w14:textId="2F30B170" w:rsidR="002B011C" w:rsidRPr="00D527DE" w:rsidRDefault="002B011C" w:rsidP="007F16A3">
      <w:pPr>
        <w:pStyle w:val="3"/>
        <w:rPr>
          <w:lang w:val="en-CA"/>
        </w:rPr>
      </w:pPr>
      <w:bookmarkStart w:id="4696" w:name="_Ref12607173"/>
      <w:bookmarkStart w:id="4697" w:name="_Toc12888335"/>
      <w:r w:rsidRPr="00D527DE">
        <w:rPr>
          <w:lang w:val="en-CA"/>
        </w:rPr>
        <w:lastRenderedPageBreak/>
        <w:t>Parsing of truncated unary codes</w:t>
      </w:r>
      <w:bookmarkEnd w:id="4696"/>
      <w:bookmarkEnd w:id="4697"/>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16205DA1" w:rsidR="002B011C" w:rsidRPr="00D527DE" w:rsidRDefault="002B011C" w:rsidP="002B011C">
      <w:pPr>
        <w:rPr>
          <w:lang w:val="en-CA"/>
        </w:rPr>
      </w:pPr>
      <w:r w:rsidRPr="00D527DE">
        <w:rPr>
          <w:lang w:val="en-CA"/>
        </w:rPr>
        <w:tab/>
        <w:t>value = 0</w:t>
      </w:r>
    </w:p>
    <w:p w14:paraId="03AA5A01" w14:textId="6E2FEFEA" w:rsidR="002B011C" w:rsidRPr="00D527DE" w:rsidRDefault="002B011C" w:rsidP="002B011C">
      <w:pPr>
        <w:rPr>
          <w:lang w:val="en-CA"/>
        </w:rPr>
      </w:pPr>
      <w:r w:rsidRPr="00D527DE">
        <w:rPr>
          <w:lang w:val="en-CA"/>
        </w:rPr>
        <w:tab/>
        <w:t>for(</w:t>
      </w:r>
      <w:r w:rsidR="004F66E2">
        <w:rPr>
          <w:lang w:val="en-CA"/>
        </w:rPr>
        <w:t> </w:t>
      </w:r>
      <w:r w:rsidRPr="00D527DE">
        <w:rPr>
          <w:lang w:val="en-CA"/>
        </w:rPr>
        <w:t>BinIdx = 0; value &lt; maxVal &amp;&amp; readBit(</w:t>
      </w:r>
      <w:r w:rsidR="004F66E2">
        <w:rPr>
          <w:lang w:val="en-CA"/>
        </w:rPr>
        <w:t> </w:t>
      </w:r>
      <w:r w:rsidRPr="00D527DE">
        <w:rPr>
          <w:lang w:val="en-CA"/>
        </w:rPr>
        <w:t>) == 1; BinIdx++</w:t>
      </w:r>
      <w:r w:rsidR="004F66E2">
        <w:rPr>
          <w:lang w:val="en-CA"/>
        </w:rPr>
        <w:t> </w:t>
      </w:r>
      <w:r w:rsidRPr="00D527DE">
        <w:rPr>
          <w:lang w:val="en-CA"/>
        </w:rPr>
        <w:t>)</w:t>
      </w:r>
    </w:p>
    <w:p w14:paraId="394B9295" w14:textId="1B5B02EF" w:rsidR="002B011C" w:rsidRPr="00D527DE" w:rsidRDefault="002B011C" w:rsidP="002B011C">
      <w:pPr>
        <w:rPr>
          <w:lang w:val="en-CA"/>
        </w:rPr>
      </w:pPr>
      <w:r w:rsidRPr="00D527DE">
        <w:rPr>
          <w:lang w:val="en-CA"/>
        </w:rPr>
        <w:tab/>
      </w:r>
      <w:r w:rsidRPr="00D527DE">
        <w:rPr>
          <w:lang w:val="en-CA"/>
        </w:rPr>
        <w:tab/>
        <w:t>value++</w:t>
      </w:r>
    </w:p>
    <w:p w14:paraId="467B65EE" w14:textId="10B14A2E" w:rsidR="00536F4B" w:rsidRPr="00D527DE" w:rsidRDefault="00536F4B" w:rsidP="007F16A3">
      <w:pPr>
        <w:pStyle w:val="3"/>
        <w:rPr>
          <w:lang w:val="en-CA"/>
        </w:rPr>
      </w:pPr>
      <w:bookmarkStart w:id="4698" w:name="_Toc12531500"/>
      <w:bookmarkStart w:id="4699" w:name="_Toc12531501"/>
      <w:bookmarkStart w:id="4700" w:name="_Toc4055569"/>
      <w:bookmarkStart w:id="4701" w:name="_Toc6215367"/>
      <w:bookmarkStart w:id="4702" w:name="_Ref12444847"/>
      <w:bookmarkStart w:id="4703" w:name="_Toc12888336"/>
      <w:bookmarkEnd w:id="4698"/>
      <w:bookmarkEnd w:id="4699"/>
      <w:r w:rsidRPr="00D527DE">
        <w:rPr>
          <w:lang w:val="en-CA"/>
        </w:rPr>
        <w:t>Mapping process for signed codes</w:t>
      </w:r>
      <w:bookmarkEnd w:id="4700"/>
      <w:bookmarkEnd w:id="4701"/>
      <w:bookmarkEnd w:id="4702"/>
      <w:bookmarkEnd w:id="4703"/>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2FCE8336" w:rsidR="00536F4B" w:rsidRPr="00D527DE" w:rsidRDefault="00536F4B" w:rsidP="00C26664">
      <w:pPr>
        <w:rPr>
          <w:lang w:val="en-CA"/>
        </w:rPr>
      </w:pPr>
      <w:r w:rsidRPr="00D527DE">
        <w:rPr>
          <w:lang w:val="en-CA" w:eastAsia="ja-JP"/>
        </w:rPr>
        <w:fldChar w:fldCharType="begin"/>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12</w:t>
      </w:r>
      <w:r w:rsidRPr="00D527DE">
        <w:rPr>
          <w:lang w:val="en-CA" w:eastAsia="ja-JP"/>
        </w:rPr>
        <w:fldChar w:fldCharType="end"/>
      </w:r>
      <w:r w:rsidRPr="00D527DE">
        <w:rPr>
          <w:lang w:val="en-CA" w:eastAsia="ja-JP"/>
        </w:rPr>
        <w:t xml:space="preserve"> illustrates an example of the mapping process.</w:t>
      </w:r>
    </w:p>
    <w:p w14:paraId="7D742174" w14:textId="0C786924" w:rsidR="00536F4B" w:rsidRPr="009334E7" w:rsidRDefault="00536F4B" w:rsidP="00C26664">
      <w:pPr>
        <w:pStyle w:val="af5"/>
        <w:rPr>
          <w:rFonts w:ascii="Cambria" w:hAnsi="Cambria"/>
        </w:rPr>
      </w:pPr>
      <w:bookmarkStart w:id="4704" w:name="_Ref53502730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A48E6">
        <w:rPr>
          <w:rFonts w:ascii="Cambria" w:hAnsi="Cambria"/>
          <w:noProof/>
        </w:rPr>
        <w:t>16</w:t>
      </w:r>
      <w:r w:rsidR="00F6619B" w:rsidRPr="009334E7">
        <w:rPr>
          <w:rFonts w:ascii="Cambria" w:hAnsi="Cambria"/>
        </w:rPr>
        <w:fldChar w:fldCharType="end"/>
      </w:r>
      <w:bookmarkEnd w:id="4704"/>
      <w:r w:rsidRPr="009334E7">
        <w:rPr>
          <w:rFonts w:ascii="Cambria" w:hAnsi="Cambria"/>
        </w:rPr>
        <w:t xml:space="preserve"> Conversion of unsigned values for signed syntax elements (informative)</w:t>
      </w:r>
    </w:p>
    <w:tbl>
      <w:tblPr>
        <w:tblStyle w:val="a8"/>
        <w:tblW w:w="0" w:type="auto"/>
        <w:jc w:val="center"/>
        <w:tblLook w:val="04A0" w:firstRow="1" w:lastRow="0" w:firstColumn="1" w:lastColumn="0" w:noHBand="0" w:noVBand="1"/>
      </w:tblPr>
      <w:tblGrid>
        <w:gridCol w:w="1654"/>
        <w:gridCol w:w="1403"/>
      </w:tblGrid>
      <w:tr w:rsidR="00536F4B" w:rsidRPr="00D527DE" w14:paraId="518D5808" w14:textId="77777777" w:rsidTr="00C26664">
        <w:trPr>
          <w:jc w:val="center"/>
        </w:trPr>
        <w:tc>
          <w:tcPr>
            <w:tcW w:w="0" w:type="auto"/>
          </w:tcPr>
          <w:p w14:paraId="307725D9" w14:textId="198BE219" w:rsidR="00536F4B" w:rsidRPr="00D527DE" w:rsidRDefault="00536F4B" w:rsidP="00C26664">
            <w:pPr>
              <w:jc w:val="center"/>
              <w:rPr>
                <w:lang w:val="en-CA" w:eastAsia="ja-JP"/>
              </w:rPr>
            </w:pPr>
            <w:r w:rsidRPr="00D527DE">
              <w:rPr>
                <w:lang w:val="en-CA" w:eastAsia="ja-JP"/>
              </w:rPr>
              <w:t>Unsigned value</w:t>
            </w:r>
          </w:p>
        </w:tc>
        <w:tc>
          <w:tcPr>
            <w:tcW w:w="0" w:type="auto"/>
          </w:tcPr>
          <w:p w14:paraId="65F3B5AB" w14:textId="247D15BC" w:rsidR="00536F4B" w:rsidRPr="00D527DE" w:rsidRDefault="00536F4B" w:rsidP="00C26664">
            <w:pPr>
              <w:jc w:val="center"/>
              <w:rPr>
                <w:lang w:val="en-CA" w:eastAsia="ja-JP"/>
              </w:rPr>
            </w:pPr>
            <w:r w:rsidRPr="00D527DE">
              <w:rPr>
                <w:lang w:val="en-CA" w:eastAsia="ja-JP"/>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C26664">
            <w:pPr>
              <w:jc w:val="center"/>
              <w:rPr>
                <w:lang w:val="en-CA" w:eastAsia="ja-JP"/>
              </w:rPr>
            </w:pPr>
            <w:r w:rsidRPr="00D527DE">
              <w:rPr>
                <w:lang w:val="en-CA" w:eastAsia="ja-JP"/>
              </w:rPr>
              <w:t>0</w:t>
            </w:r>
          </w:p>
        </w:tc>
        <w:tc>
          <w:tcPr>
            <w:tcW w:w="0" w:type="auto"/>
          </w:tcPr>
          <w:p w14:paraId="1081F39A" w14:textId="36CADB76" w:rsidR="00536F4B" w:rsidRPr="00D527DE" w:rsidRDefault="00536F4B" w:rsidP="00C26664">
            <w:pPr>
              <w:jc w:val="center"/>
              <w:rPr>
                <w:lang w:val="en-CA" w:eastAsia="ja-JP"/>
              </w:rPr>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C26664">
            <w:pPr>
              <w:jc w:val="center"/>
              <w:rPr>
                <w:lang w:val="en-CA" w:eastAsia="ja-JP"/>
              </w:rPr>
            </w:pPr>
            <w:r w:rsidRPr="00D527DE">
              <w:rPr>
                <w:lang w:val="en-CA" w:eastAsia="ja-JP"/>
              </w:rPr>
              <w:t>1</w:t>
            </w:r>
          </w:p>
        </w:tc>
        <w:tc>
          <w:tcPr>
            <w:tcW w:w="0" w:type="auto"/>
          </w:tcPr>
          <w:p w14:paraId="58999A72" w14:textId="4EE66AC7" w:rsidR="00536F4B" w:rsidRPr="00D527DE" w:rsidRDefault="00536F4B" w:rsidP="00C26664">
            <w:pPr>
              <w:jc w:val="center"/>
              <w:rPr>
                <w:lang w:val="en-CA" w:eastAsia="ja-JP"/>
              </w:rPr>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C26664">
            <w:pPr>
              <w:jc w:val="center"/>
              <w:rPr>
                <w:lang w:val="en-CA" w:eastAsia="ja-JP"/>
              </w:rPr>
            </w:pPr>
            <w:r w:rsidRPr="00D527DE">
              <w:rPr>
                <w:lang w:val="en-CA" w:eastAsia="ja-JP"/>
              </w:rPr>
              <w:t>2</w:t>
            </w:r>
          </w:p>
        </w:tc>
        <w:tc>
          <w:tcPr>
            <w:tcW w:w="0" w:type="auto"/>
          </w:tcPr>
          <w:p w14:paraId="747B8679" w14:textId="24E55319" w:rsidR="00536F4B" w:rsidRPr="00D527DE" w:rsidRDefault="00536F4B" w:rsidP="00C26664">
            <w:pPr>
              <w:jc w:val="center"/>
              <w:rPr>
                <w:lang w:val="en-CA" w:eastAsia="ja-JP"/>
              </w:rPr>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C26664">
            <w:pPr>
              <w:jc w:val="center"/>
              <w:rPr>
                <w:lang w:val="en-CA" w:eastAsia="ja-JP"/>
              </w:rPr>
            </w:pPr>
            <w:r w:rsidRPr="00D527DE">
              <w:rPr>
                <w:lang w:val="en-CA" w:eastAsia="ja-JP"/>
              </w:rPr>
              <w:t>3</w:t>
            </w:r>
          </w:p>
        </w:tc>
        <w:tc>
          <w:tcPr>
            <w:tcW w:w="0" w:type="auto"/>
          </w:tcPr>
          <w:p w14:paraId="2960A344" w14:textId="79C610D2" w:rsidR="00536F4B" w:rsidRPr="00D527DE" w:rsidRDefault="00536F4B" w:rsidP="00C26664">
            <w:pPr>
              <w:jc w:val="center"/>
              <w:rPr>
                <w:lang w:val="en-CA" w:eastAsia="ja-JP"/>
              </w:rPr>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C26664">
            <w:pPr>
              <w:jc w:val="center"/>
              <w:rPr>
                <w:lang w:val="en-CA" w:eastAsia="ja-JP"/>
              </w:rPr>
            </w:pPr>
            <w:r w:rsidRPr="00D527DE">
              <w:rPr>
                <w:lang w:val="en-CA" w:eastAsia="ja-JP"/>
              </w:rPr>
              <w:t>4</w:t>
            </w:r>
          </w:p>
        </w:tc>
        <w:tc>
          <w:tcPr>
            <w:tcW w:w="0" w:type="auto"/>
          </w:tcPr>
          <w:p w14:paraId="49DEB3B2" w14:textId="11B88AAB" w:rsidR="00536F4B" w:rsidRPr="00D527DE" w:rsidRDefault="00536F4B" w:rsidP="00C26664">
            <w:pPr>
              <w:jc w:val="center"/>
              <w:rPr>
                <w:lang w:val="en-CA" w:eastAsia="ja-JP"/>
              </w:rPr>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C26664">
            <w:pPr>
              <w:jc w:val="center"/>
              <w:rPr>
                <w:lang w:val="en-CA" w:eastAsia="ja-JP"/>
              </w:rPr>
            </w:pPr>
            <w:r w:rsidRPr="00D527DE">
              <w:rPr>
                <w:lang w:val="en-CA" w:eastAsia="ja-JP"/>
              </w:rPr>
              <w:t>5</w:t>
            </w:r>
          </w:p>
        </w:tc>
        <w:tc>
          <w:tcPr>
            <w:tcW w:w="0" w:type="auto"/>
          </w:tcPr>
          <w:p w14:paraId="530FC2E7" w14:textId="2E236004" w:rsidR="00536F4B" w:rsidRPr="00D527DE" w:rsidRDefault="00536F4B" w:rsidP="00C26664">
            <w:pPr>
              <w:jc w:val="center"/>
              <w:rPr>
                <w:lang w:val="en-CA" w:eastAsia="ja-JP"/>
              </w:rPr>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C26664">
            <w:pPr>
              <w:jc w:val="center"/>
              <w:rPr>
                <w:lang w:val="en-CA" w:eastAsia="ja-JP"/>
              </w:rPr>
            </w:pPr>
            <w:r w:rsidRPr="00D527DE">
              <w:rPr>
                <w:lang w:val="en-CA" w:eastAsia="ja-JP"/>
              </w:rPr>
              <w:t>6</w:t>
            </w:r>
          </w:p>
        </w:tc>
        <w:tc>
          <w:tcPr>
            <w:tcW w:w="0" w:type="auto"/>
          </w:tcPr>
          <w:p w14:paraId="711EC901" w14:textId="4797C2D3" w:rsidR="00536F4B" w:rsidRPr="00D527DE" w:rsidRDefault="00536F4B" w:rsidP="00C26664">
            <w:pPr>
              <w:jc w:val="center"/>
              <w:rPr>
                <w:lang w:val="en-CA" w:eastAsia="ja-JP"/>
              </w:rPr>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536F4B">
            <w:pPr>
              <w:jc w:val="center"/>
              <w:rPr>
                <w:lang w:val="en-CA" w:eastAsia="ja-JP"/>
              </w:rPr>
            </w:pPr>
            <w:r w:rsidRPr="00D527DE">
              <w:rPr>
                <w:lang w:val="en-CA" w:eastAsia="ja-JP"/>
              </w:rPr>
              <w:t>...</w:t>
            </w:r>
          </w:p>
        </w:tc>
        <w:tc>
          <w:tcPr>
            <w:tcW w:w="0" w:type="auto"/>
          </w:tcPr>
          <w:p w14:paraId="53C5F474" w14:textId="0BDA73C5" w:rsidR="00536F4B" w:rsidRPr="00D527DE" w:rsidRDefault="00536F4B" w:rsidP="00536F4B">
            <w:pPr>
              <w:jc w:val="center"/>
              <w:rPr>
                <w:lang w:val="en-CA" w:eastAsia="ja-JP"/>
              </w:rPr>
            </w:pPr>
            <w:r w:rsidRPr="00D527DE">
              <w:rPr>
                <w:lang w:val="en-CA" w:eastAsia="ja-JP"/>
              </w:rPr>
              <w:t>...</w:t>
            </w:r>
          </w:p>
        </w:tc>
      </w:tr>
    </w:tbl>
    <w:p w14:paraId="37CA2303" w14:textId="77777777" w:rsidR="0033127A" w:rsidRPr="00D527DE" w:rsidRDefault="0033127A" w:rsidP="0033127A">
      <w:pPr>
        <w:rPr>
          <w:lang w:val="en-CA" w:eastAsia="ja-JP"/>
        </w:rPr>
      </w:pPr>
    </w:p>
    <w:p w14:paraId="314C5008" w14:textId="48700B24" w:rsidR="0033127A" w:rsidRPr="00D527DE" w:rsidRDefault="0033127A" w:rsidP="00C26664">
      <w:pPr>
        <w:pStyle w:val="2"/>
        <w:rPr>
          <w:lang w:val="en-CA"/>
        </w:rPr>
      </w:pPr>
      <w:bookmarkStart w:id="4705" w:name="_Toc4055570"/>
      <w:bookmarkStart w:id="4706" w:name="_Toc6215368"/>
      <w:bookmarkStart w:id="4707" w:name="_Toc12888337"/>
      <w:r w:rsidRPr="00D527DE">
        <w:rPr>
          <w:lang w:val="en-CA"/>
        </w:rPr>
        <w:t>Bitwise geometry octree occupancy parsing process</w:t>
      </w:r>
      <w:bookmarkEnd w:id="4705"/>
      <w:bookmarkEnd w:id="4706"/>
      <w:bookmarkEnd w:id="4707"/>
      <w:r w:rsidRPr="00D527DE">
        <w:rPr>
          <w:lang w:val="en-CA"/>
        </w:rPr>
        <w:t xml:space="preserve"> </w:t>
      </w:r>
    </w:p>
    <w:p w14:paraId="336AE837" w14:textId="72784926" w:rsidR="00536F4B" w:rsidRPr="00D527DE" w:rsidRDefault="0033127A" w:rsidP="00C26664">
      <w:pPr>
        <w:rPr>
          <w:lang w:val="en-CA"/>
        </w:rPr>
      </w:pPr>
      <w:r w:rsidRPr="00D527DE">
        <w:rPr>
          <w:highlight w:val="yellow"/>
          <w:lang w:val="en-CA" w:eastAsia="ja-JP"/>
        </w:rPr>
        <w:t>[E</w:t>
      </w:r>
      <w:r w:rsidR="0062669C" w:rsidRPr="00D527DE">
        <w:rPr>
          <w:highlight w:val="yellow"/>
          <w:lang w:val="en-CA" w:eastAsia="ja-JP"/>
        </w:rPr>
        <w:t>d:</w:t>
      </w:r>
      <w:r w:rsidR="0062669C" w:rsidRPr="00D527DE">
        <w:rPr>
          <w:lang w:val="en-CA" w:eastAsia="ja-JP"/>
        </w:rPr>
        <w:t xml:space="preserve"> </w:t>
      </w:r>
      <w:r w:rsidRPr="00D527DE">
        <w:rPr>
          <w:lang w:val="en-CA" w:eastAsia="ja-JP"/>
        </w:rPr>
        <w:t>todo— decide if these subclauses should be grouped together or not]</w:t>
      </w:r>
    </w:p>
    <w:p w14:paraId="76BBABF5" w14:textId="30128BCB" w:rsidR="0062669C" w:rsidRPr="00D527DE" w:rsidRDefault="0062669C" w:rsidP="00C26664">
      <w:pPr>
        <w:pStyle w:val="3"/>
        <w:rPr>
          <w:lang w:val="en-CA"/>
        </w:rPr>
      </w:pPr>
      <w:bookmarkStart w:id="4708" w:name="_Toc4055571"/>
      <w:bookmarkStart w:id="4709" w:name="_Toc6215369"/>
      <w:bookmarkStart w:id="4710" w:name="_Toc12888338"/>
      <w:r w:rsidRPr="00D527DE">
        <w:rPr>
          <w:lang w:val="en-CA"/>
        </w:rPr>
        <w:t>General process</w:t>
      </w:r>
      <w:bookmarkEnd w:id="4708"/>
      <w:bookmarkEnd w:id="4709"/>
      <w:bookmarkEnd w:id="4710"/>
    </w:p>
    <w:p w14:paraId="36BBBA09" w14:textId="27F07BC7"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9.4.3</w:t>
      </w:r>
      <w:r w:rsidR="00B2720B" w:rsidRPr="00D527DE">
        <w:rPr>
          <w:lang w:val="en-CA" w:eastAsia="ja-JP"/>
        </w:rPr>
        <w:fldChar w:fldCharType="end"/>
      </w:r>
    </w:p>
    <w:p w14:paraId="6A606DDD" w14:textId="25AC4A7E" w:rsidR="0062669C" w:rsidRPr="00D527DE" w:rsidRDefault="0062669C" w:rsidP="0062669C">
      <w:pPr>
        <w:rPr>
          <w:lang w:val="en-CA" w:eastAsia="ja-JP"/>
        </w:rPr>
      </w:pPr>
      <w:r w:rsidRPr="00D527DE">
        <w:rPr>
          <w:lang w:val="en-CA" w:eastAsia="ja-JP"/>
        </w:rPr>
        <w:lastRenderedPageBreak/>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9.4.5</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9.4.7</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9.4.6</w:t>
      </w:r>
      <w:r w:rsidR="00B2720B" w:rsidRPr="00D527DE">
        <w:rPr>
          <w:lang w:val="en-CA" w:eastAsia="ja-JP"/>
        </w:rPr>
        <w:fldChar w:fldCharType="end"/>
      </w:r>
      <w:r w:rsidRPr="00D527DE">
        <w:rPr>
          <w:lang w:val="en-CA" w:eastAsia="ja-JP"/>
        </w:rPr>
        <w:t>).</w:t>
      </w:r>
    </w:p>
    <w:p w14:paraId="4311717C" w14:textId="270DB074" w:rsidR="00B2720B" w:rsidRPr="00D527DE" w:rsidRDefault="0062669C" w:rsidP="00C26664">
      <w:pPr>
        <w:rPr>
          <w:lang w:val="en-CA" w:eastAsia="ja-JP"/>
        </w:rPr>
      </w:pPr>
      <w:r w:rsidRPr="00D527DE">
        <w:rPr>
          <w:lang w:val="en-CA" w:eastAsia="ja-JP"/>
        </w:rPr>
        <w:t>At the start of decoding a geometry payload,</w:t>
      </w:r>
      <w:r w:rsidR="002B011C" w:rsidRPr="00D527DE">
        <w:rPr>
          <w:lang w:val="en-CA" w:eastAsia="ja-JP"/>
        </w:rPr>
        <w:t xml:space="preserve"> </w:t>
      </w:r>
      <w:r w:rsidRPr="00D527DE">
        <w:rPr>
          <w:lang w:val="en-CA" w:eastAsia="ja-JP"/>
        </w:rPr>
        <w:t>CtxMap is</w:t>
      </w:r>
      <w:r w:rsidR="0008361D" w:rsidRPr="00D527DE">
        <w:rPr>
          <w:lang w:val="en-CA" w:eastAsia="ja-JP"/>
        </w:rPr>
        <w:t xml:space="preserve"> </w:t>
      </w:r>
      <w:r w:rsidRPr="00D527DE">
        <w:rPr>
          <w:lang w:val="en-CA" w:eastAsia="ja-JP"/>
        </w:rPr>
        <w:t xml:space="preserve">initialised according to </w:t>
      </w:r>
      <w:r w:rsidR="00B2720B" w:rsidRPr="00D527DE">
        <w:rPr>
          <w:lang w:val="en-CA" w:eastAsia="ja-JP"/>
        </w:rPr>
        <w:fldChar w:fldCharType="begin"/>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3"/>
        <w:rPr>
          <w:lang w:val="en-CA"/>
        </w:rPr>
      </w:pPr>
      <w:bookmarkStart w:id="4711" w:name="_Ref5870564"/>
      <w:bookmarkStart w:id="4712" w:name="_Toc4055572"/>
      <w:bookmarkStart w:id="4713" w:name="_Toc6215370"/>
      <w:bookmarkStart w:id="4714" w:name="_Toc12888339"/>
      <w:r w:rsidRPr="00D527DE">
        <w:rPr>
          <w:lang w:val="en-CA"/>
        </w:rPr>
        <w:t>Initialisation process</w:t>
      </w:r>
      <w:bookmarkEnd w:id="4711"/>
      <w:bookmarkEnd w:id="4712"/>
      <w:bookmarkEnd w:id="4713"/>
      <w:bookmarkEnd w:id="4714"/>
    </w:p>
    <w:p w14:paraId="0A2F4433" w14:textId="22259AAA" w:rsidR="0062669C" w:rsidRPr="00D527DE" w:rsidRDefault="0062669C" w:rsidP="0062669C">
      <w:pPr>
        <w:rPr>
          <w:lang w:val="en-CA" w:eastAsia="ja-JP"/>
        </w:rPr>
      </w:pPr>
      <w:r w:rsidRPr="00D527DE">
        <w:rPr>
          <w:lang w:val="en-CA" w:eastAsia="ja-JP"/>
        </w:rPr>
        <w:t>This process is invoked at the start of each geometry payload.</w:t>
      </w:r>
    </w:p>
    <w:p w14:paraId="5257FCDE" w14:textId="5290A31C" w:rsidR="0062669C" w:rsidRPr="00D527DE" w:rsidRDefault="002B011C" w:rsidP="0062669C">
      <w:pPr>
        <w:rPr>
          <w:lang w:val="en-CA" w:eastAsia="ja-JP"/>
        </w:rPr>
      </w:pPr>
      <w:r w:rsidRPr="00D527DE">
        <w:rPr>
          <w:lang w:val="en-CA" w:eastAsia="ja-JP"/>
        </w:rPr>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 initialised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200CF698" w14:textId="7536F92A" w:rsidR="0062669C" w:rsidRPr="00D527DE" w:rsidRDefault="0062669C" w:rsidP="00C26664">
      <w:pPr>
        <w:pStyle w:val="3"/>
        <w:rPr>
          <w:lang w:val="en-CA"/>
        </w:rPr>
      </w:pPr>
      <w:bookmarkStart w:id="4715" w:name="_Toc12531506"/>
      <w:bookmarkStart w:id="4716" w:name="_Ref5870511"/>
      <w:bookmarkStart w:id="4717" w:name="_Toc4055573"/>
      <w:bookmarkStart w:id="4718" w:name="_Toc6215371"/>
      <w:bookmarkStart w:id="4719" w:name="_Toc12888340"/>
      <w:bookmarkEnd w:id="4715"/>
      <w:r w:rsidRPr="00D527DE">
        <w:rPr>
          <w:lang w:val="en-CA"/>
        </w:rPr>
        <w:t xml:space="preserve">Inverse </w:t>
      </w:r>
      <w:r w:rsidR="00F117E7" w:rsidRPr="00D527DE">
        <w:rPr>
          <w:lang w:val="en-CA"/>
        </w:rPr>
        <w:t xml:space="preserve">binarization </w:t>
      </w:r>
      <w:r w:rsidRPr="00D527DE">
        <w:rPr>
          <w:lang w:val="en-CA"/>
        </w:rPr>
        <w:t>process</w:t>
      </w:r>
      <w:bookmarkEnd w:id="4716"/>
      <w:bookmarkEnd w:id="4717"/>
      <w:bookmarkEnd w:id="4718"/>
      <w:bookmarkEnd w:id="4719"/>
    </w:p>
    <w:p w14:paraId="44E85187" w14:textId="31FBB56E" w:rsidR="0062669C" w:rsidRPr="00D527DE" w:rsidRDefault="0062669C" w:rsidP="0062669C">
      <w:pPr>
        <w:rPr>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p>
    <w:p w14:paraId="6D316355" w14:textId="6CB5465E" w:rsidR="0062669C" w:rsidRPr="00D527DE" w:rsidRDefault="00DE7B7D" w:rsidP="0062669C">
      <w:pPr>
        <w:rPr>
          <w:lang w:val="en-CA" w:eastAsia="ja-JP"/>
        </w:rPr>
      </w:pPr>
      <w:r w:rsidRPr="00D527DE">
        <w:rPr>
          <w:lang w:val="en-CA" w:eastAsia="ja-JP"/>
        </w:rPr>
        <w:t>The i</w:t>
      </w:r>
      <w:r w:rsidR="0062669C" w:rsidRPr="00D527DE">
        <w:rPr>
          <w:lang w:val="en-CA" w:eastAsia="ja-JP"/>
        </w:rPr>
        <w:t>nput</w:t>
      </w:r>
      <w:r w:rsidR="00F117E7" w:rsidRPr="00D527DE">
        <w:rPr>
          <w:lang w:val="en-CA" w:eastAsia="ja-JP"/>
        </w:rPr>
        <w:t xml:space="preserve"> </w:t>
      </w:r>
      <w:r w:rsidR="0062669C" w:rsidRPr="00D527DE">
        <w:rPr>
          <w:lang w:val="en-CA" w:eastAsia="ja-JP"/>
        </w:rPr>
        <w:t xml:space="preserve">to </w:t>
      </w:r>
      <w:r w:rsidR="0008361D" w:rsidRPr="00D527DE">
        <w:rPr>
          <w:lang w:val="en-CA" w:eastAsia="ja-JP"/>
        </w:rPr>
        <w:t>this process</w:t>
      </w:r>
      <w:r w:rsidR="0062669C" w:rsidRPr="00D527DE">
        <w:rPr>
          <w:lang w:val="en-CA" w:eastAsia="ja-JP"/>
        </w:rPr>
        <w:t xml:space="preserve"> is th</w:t>
      </w:r>
      <w:r w:rsidR="00CF36D3" w:rsidRPr="00D527DE">
        <w:rPr>
          <w:lang w:val="en-CA" w:eastAsia="ja-JP"/>
        </w:rPr>
        <w:t>e</w:t>
      </w:r>
      <w:r w:rsidR="0062669C" w:rsidRPr="00D527DE">
        <w:rPr>
          <w:lang w:val="en-CA" w:eastAsia="ja-JP"/>
        </w:rPr>
        <w:t xml:space="preserve"> NeighbourPattern of the</w:t>
      </w:r>
      <w:r w:rsidR="00F117E7" w:rsidRPr="00D527DE">
        <w:rPr>
          <w:lang w:val="en-CA" w:eastAsia="ja-JP"/>
        </w:rPr>
        <w:t xml:space="preserve"> </w:t>
      </w:r>
      <w:r w:rsidR="0062669C" w:rsidRPr="00D527DE">
        <w:rPr>
          <w:lang w:val="en-CA" w:eastAsia="ja-JP"/>
        </w:rPr>
        <w:t>current node.</w:t>
      </w:r>
    </w:p>
    <w:p w14:paraId="4F6D33F7" w14:textId="01597345" w:rsidR="0062669C" w:rsidRPr="00D527DE" w:rsidRDefault="00821840" w:rsidP="0062669C">
      <w:pPr>
        <w:rPr>
          <w:lang w:val="en-CA" w:eastAsia="ja-JP"/>
        </w:rPr>
      </w:pPr>
      <w:r w:rsidRPr="00D527DE">
        <w:rPr>
          <w:lang w:val="en-CA" w:eastAsia="ja-JP"/>
        </w:rPr>
        <w:t>The o</w:t>
      </w:r>
      <w:r w:rsidR="0062669C" w:rsidRPr="00D527DE">
        <w:rPr>
          <w:lang w:val="en-CA" w:eastAsia="ja-JP"/>
        </w:rPr>
        <w:t xml:space="preserve">utput from this </w:t>
      </w:r>
      <w:r w:rsidR="0008361D" w:rsidRPr="00D527DE">
        <w:rPr>
          <w:lang w:val="en-CA" w:eastAsia="ja-JP"/>
        </w:rPr>
        <w:t>process is</w:t>
      </w:r>
      <w:r w:rsidR="00F117E7" w:rsidRPr="00D527DE">
        <w:rPr>
          <w:lang w:val="en-CA" w:eastAsia="ja-JP"/>
        </w:rPr>
        <w:t xml:space="preserve"> </w:t>
      </w:r>
      <w:r w:rsidR="0062669C" w:rsidRPr="00D527DE">
        <w:rPr>
          <w:lang w:val="en-CA" w:eastAsia="ja-JP"/>
        </w:rPr>
        <w:t>the syntax element value, constructed as follows:</w:t>
      </w:r>
    </w:p>
    <w:p w14:paraId="2B6F6FE3" w14:textId="00965843" w:rsidR="0062669C" w:rsidRPr="00D527DE" w:rsidRDefault="0062669C" w:rsidP="0062669C">
      <w:pPr>
        <w:rPr>
          <w:lang w:val="en-CA" w:eastAsia="ja-JP"/>
        </w:rPr>
      </w:pPr>
      <w:r w:rsidRPr="00D527DE">
        <w:rPr>
          <w:lang w:val="en-CA" w:eastAsia="ja-JP"/>
        </w:rPr>
        <w:tab/>
        <w:t>value = 0</w:t>
      </w:r>
    </w:p>
    <w:p w14:paraId="6D24132E" w14:textId="18D0287C" w:rsidR="0062669C" w:rsidRPr="00D527DE" w:rsidRDefault="0062669C" w:rsidP="0062669C">
      <w:pPr>
        <w:rPr>
          <w:lang w:val="en-CA" w:eastAsia="ja-JP"/>
        </w:rPr>
      </w:pPr>
      <w:r w:rsidRPr="00D527DE">
        <w:rPr>
          <w:lang w:val="en-CA" w:eastAsia="ja-JP"/>
        </w:rPr>
        <w:tab/>
        <w:t>for (</w:t>
      </w:r>
      <w:r w:rsidR="002B011C" w:rsidRPr="00D527DE">
        <w:rPr>
          <w:lang w:val="en-CA" w:eastAsia="ja-JP"/>
        </w:rPr>
        <w:t>B</w:t>
      </w:r>
      <w:r w:rsidRPr="00D527DE">
        <w:rPr>
          <w:lang w:val="en-CA" w:eastAsia="ja-JP"/>
        </w:rPr>
        <w:t xml:space="preserve">inIdx = 0; </w:t>
      </w:r>
      <w:r w:rsidR="002B011C" w:rsidRPr="00D527DE">
        <w:rPr>
          <w:lang w:val="en-CA" w:eastAsia="ja-JP"/>
        </w:rPr>
        <w:t>B</w:t>
      </w:r>
      <w:r w:rsidRPr="00D527DE">
        <w:rPr>
          <w:lang w:val="en-CA" w:eastAsia="ja-JP"/>
        </w:rPr>
        <w:t xml:space="preserve">inIdx &lt; 8; </w:t>
      </w:r>
      <w:r w:rsidR="002B011C" w:rsidRPr="00D527DE">
        <w:rPr>
          <w:lang w:val="en-CA" w:eastAsia="ja-JP"/>
        </w:rPr>
        <w:t>B</w:t>
      </w:r>
      <w:r w:rsidRPr="00D527DE">
        <w:rPr>
          <w:lang w:val="en-CA" w:eastAsia="ja-JP"/>
        </w:rPr>
        <w:t>inIdx++) {</w:t>
      </w:r>
    </w:p>
    <w:p w14:paraId="1C00C300" w14:textId="7F54A500" w:rsidR="0062669C" w:rsidRPr="00D527DE" w:rsidRDefault="002B011C" w:rsidP="0062669C">
      <w:pPr>
        <w:rPr>
          <w:lang w:val="en-CA" w:eastAsia="ja-JP"/>
        </w:rPr>
      </w:pPr>
      <w:r w:rsidRPr="00D527DE">
        <w:rPr>
          <w:lang w:val="en-CA" w:eastAsia="ja-JP"/>
        </w:rPr>
        <w:tab/>
      </w:r>
      <w:r w:rsidR="004913A6" w:rsidRPr="00D527DE">
        <w:rPr>
          <w:lang w:val="en-CA" w:eastAsia="ja-JP"/>
        </w:rPr>
        <w:tab/>
      </w:r>
      <w:r w:rsidR="0062669C" w:rsidRPr="00D527DE">
        <w:rPr>
          <w:lang w:val="en-CA" w:eastAsia="ja-JP"/>
        </w:rPr>
        <w:t>if (binIsInferred)</w:t>
      </w:r>
    </w:p>
    <w:p w14:paraId="64459111" w14:textId="6B982574"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1</w:t>
      </w:r>
    </w:p>
    <w:p w14:paraId="5BDB309C" w14:textId="5D08F03C" w:rsidR="0062669C" w:rsidRPr="00D527DE" w:rsidRDefault="0062669C" w:rsidP="0062669C">
      <w:pPr>
        <w:rPr>
          <w:lang w:val="en-CA" w:eastAsia="ja-JP"/>
        </w:rPr>
      </w:pPr>
      <w:r w:rsidRPr="00D527DE">
        <w:rPr>
          <w:lang w:val="en-CA" w:eastAsia="ja-JP"/>
        </w:rPr>
        <w:tab/>
      </w:r>
      <w:r w:rsidRPr="00D527DE">
        <w:rPr>
          <w:lang w:val="en-CA" w:eastAsia="ja-JP"/>
        </w:rPr>
        <w:tab/>
        <w:t>else</w:t>
      </w:r>
    </w:p>
    <w:p w14:paraId="02E4BF0C" w14:textId="1D3C1E4D"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read</w:t>
      </w:r>
      <w:r w:rsidR="00821840" w:rsidRPr="00D527DE">
        <w:rPr>
          <w:lang w:val="en-CA" w:eastAsia="ja-JP"/>
        </w:rPr>
        <w:t>Occ</w:t>
      </w:r>
      <w:r w:rsidR="002B011C" w:rsidRPr="00D527DE">
        <w:rPr>
          <w:lang w:val="en-CA" w:eastAsia="ja-JP"/>
        </w:rPr>
        <w:t>Bin</w:t>
      </w:r>
      <w:r w:rsidRPr="00D527DE">
        <w:rPr>
          <w:lang w:val="en-CA" w:eastAsia="ja-JP"/>
        </w:rPr>
        <w:t>(</w:t>
      </w:r>
      <w:r w:rsidR="002B011C" w:rsidRPr="00D527DE">
        <w:rPr>
          <w:lang w:val="en-CA" w:eastAsia="ja-JP"/>
        </w:rPr>
        <w:t> </w:t>
      </w:r>
      <w:r w:rsidRPr="00D527DE">
        <w:rPr>
          <w:lang w:val="en-CA" w:eastAsia="ja-JP"/>
        </w:rPr>
        <w:t>)</w:t>
      </w:r>
    </w:p>
    <w:p w14:paraId="1C81D1D4" w14:textId="266323C0" w:rsidR="0062669C" w:rsidRPr="00D527DE" w:rsidRDefault="0062669C" w:rsidP="0062669C">
      <w:pPr>
        <w:rPr>
          <w:lang w:val="en-CA" w:eastAsia="ja-JP"/>
        </w:rPr>
      </w:pPr>
      <w:r w:rsidRPr="00D527DE">
        <w:rPr>
          <w:lang w:val="en-CA" w:eastAsia="ja-JP"/>
        </w:rPr>
        <w:tab/>
      </w:r>
      <w:r w:rsidRPr="00D527DE">
        <w:rPr>
          <w:lang w:val="en-CA" w:eastAsia="ja-JP"/>
        </w:rPr>
        <w:tab/>
        <w:t xml:space="preserve">value = value | (bin &lt;&lt; bitCodingOrder[ </w:t>
      </w:r>
      <w:r w:rsidR="002B011C" w:rsidRPr="00D527DE">
        <w:rPr>
          <w:lang w:val="en-CA" w:eastAsia="ja-JP"/>
        </w:rPr>
        <w:t>B</w:t>
      </w:r>
      <w:r w:rsidRPr="00D527DE">
        <w:rPr>
          <w:lang w:val="en-CA" w:eastAsia="ja-JP"/>
        </w:rPr>
        <w:t>inIdx ])</w:t>
      </w:r>
    </w:p>
    <w:p w14:paraId="3B5B7AC6" w14:textId="1CDD35C0" w:rsidR="0062669C" w:rsidRPr="00D527DE" w:rsidRDefault="0062669C" w:rsidP="0062669C">
      <w:pPr>
        <w:rPr>
          <w:lang w:val="en-CA" w:eastAsia="ja-JP"/>
        </w:rPr>
      </w:pPr>
      <w:r w:rsidRPr="00D527DE">
        <w:rPr>
          <w:lang w:val="en-CA" w:eastAsia="ja-JP"/>
        </w:rPr>
        <w:tab/>
        <w:t>}</w:t>
      </w:r>
    </w:p>
    <w:p w14:paraId="15D62119" w14:textId="2FF2C49D" w:rsidR="00821840" w:rsidRPr="00D527DE" w:rsidRDefault="00821840" w:rsidP="0062669C">
      <w:pPr>
        <w:rPr>
          <w:lang w:val="en-CA" w:eastAsia="ja-JP"/>
        </w:rPr>
      </w:pPr>
      <w:r w:rsidRPr="00D527DE">
        <w:rPr>
          <w:lang w:val="en-CA" w:eastAsia="ja-JP"/>
        </w:rPr>
        <w:t xml:space="preserve">Where, bitCodingOrder[ BinIdx ] is defined by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13</w:t>
      </w:r>
      <w:r w:rsidRPr="00D527DE">
        <w:rPr>
          <w:lang w:val="en-CA" w:eastAsia="ja-JP"/>
        </w:rPr>
        <w:fldChar w:fldCharType="end"/>
      </w:r>
      <w:r w:rsidRPr="00D527DE">
        <w:rPr>
          <w:lang w:val="en-CA" w:eastAsia="ja-JP"/>
        </w:rPr>
        <w:t xml:space="preserve">, and readOccBin() is specified by </w:t>
      </w:r>
      <w:r w:rsidRPr="00D527DE">
        <w:rPr>
          <w:lang w:val="en-CA" w:eastAsia="ja-JP"/>
        </w:rPr>
        <w:fldChar w:fldCharType="begin"/>
      </w:r>
      <w:r w:rsidRPr="00D527DE">
        <w:rPr>
          <w:lang w:val="en-CA" w:eastAsia="ja-JP"/>
        </w:rPr>
        <w:instrText xml:space="preserve"> REF _Ref5870793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9.4.4</w:t>
      </w:r>
      <w:r w:rsidRPr="00D527DE">
        <w:rPr>
          <w:lang w:val="en-CA" w:eastAsia="ja-JP"/>
        </w:rPr>
        <w:fldChar w:fldCharType="end"/>
      </w:r>
      <w:r w:rsidRPr="00D527DE">
        <w:rPr>
          <w:lang w:val="en-CA" w:eastAsia="ja-JP"/>
        </w:rPr>
        <w:t>.</w:t>
      </w:r>
    </w:p>
    <w:p w14:paraId="3F81D6B8" w14:textId="20A5913E" w:rsidR="0062669C" w:rsidRPr="00D527DE" w:rsidRDefault="00821840" w:rsidP="0062669C">
      <w:pPr>
        <w:rPr>
          <w:lang w:val="en-CA" w:eastAsia="ja-JP"/>
        </w:rPr>
      </w:pPr>
      <w:r w:rsidRPr="00D527DE">
        <w:rPr>
          <w:lang w:val="en-CA" w:eastAsia="ja-JP"/>
        </w:rPr>
        <w:t>And w</w:t>
      </w:r>
      <w:r w:rsidR="0062669C" w:rsidRPr="00D527DE">
        <w:rPr>
          <w:lang w:val="en-CA" w:eastAsia="ja-JP"/>
        </w:rPr>
        <w:t>here, for each bin, the variable binIsInferred is set according to the following</w:t>
      </w:r>
      <w:r w:rsidR="004913A6" w:rsidRPr="00D527DE">
        <w:rPr>
          <w:lang w:val="en-CA" w:eastAsia="ja-JP"/>
        </w:rPr>
        <w:t>:</w:t>
      </w:r>
    </w:p>
    <w:p w14:paraId="1C6AB6AC" w14:textId="468FC538" w:rsidR="00821840" w:rsidRPr="00D527DE" w:rsidRDefault="0062669C" w:rsidP="007F16A3">
      <w:pPr>
        <w:numPr>
          <w:ilvl w:val="0"/>
          <w:numId w:val="43"/>
        </w:numPr>
        <w:rPr>
          <w:lang w:val="en-CA" w:eastAsia="ja-JP"/>
        </w:rPr>
      </w:pPr>
      <w:r w:rsidRPr="00D527DE">
        <w:rPr>
          <w:lang w:val="en-CA" w:eastAsia="ja-JP"/>
        </w:rPr>
        <w:t>If either of the following conditions are true, binIsInferred is set equal to 1</w:t>
      </w:r>
      <w:r w:rsidR="00821840" w:rsidRPr="00D527DE">
        <w:rPr>
          <w:lang w:val="en-CA" w:eastAsia="ja-JP"/>
        </w:rPr>
        <w:t>:</w:t>
      </w:r>
    </w:p>
    <w:p w14:paraId="2FD4FA5E" w14:textId="070CEB80" w:rsidR="00821840" w:rsidRPr="00D527DE" w:rsidRDefault="0062669C" w:rsidP="007F16A3">
      <w:pPr>
        <w:numPr>
          <w:ilvl w:val="1"/>
          <w:numId w:val="43"/>
        </w:numPr>
        <w:rPr>
          <w:lang w:val="en-CA" w:eastAsia="ja-JP"/>
        </w:rPr>
      </w:pPr>
      <w:r w:rsidRPr="00D527DE">
        <w:rPr>
          <w:lang w:val="en-CA" w:eastAsia="ja-JP"/>
        </w:rPr>
        <w:t>NeighbourPattern is equal to 0 and the number of 1-valued previously decoded bins</w:t>
      </w:r>
      <w:r w:rsidR="004913A6" w:rsidRPr="00D527DE">
        <w:rPr>
          <w:lang w:val="en-CA" w:eastAsia="ja-JP"/>
        </w:rPr>
        <w:t xml:space="preserve"> </w:t>
      </w:r>
      <w:r w:rsidRPr="00D527DE">
        <w:rPr>
          <w:lang w:val="en-CA" w:eastAsia="ja-JP"/>
        </w:rPr>
        <w:t xml:space="preserve">is less than </w:t>
      </w:r>
      <w:r w:rsidR="006E6F23" w:rsidRPr="00D527DE">
        <w:rPr>
          <w:lang w:val="en-CA" w:eastAsia="ja-JP"/>
        </w:rPr>
        <w:t>B</w:t>
      </w:r>
      <w:r w:rsidRPr="00D527DE">
        <w:rPr>
          <w:lang w:val="en-CA" w:eastAsia="ja-JP"/>
        </w:rPr>
        <w:t>inIdx − 5.</w:t>
      </w:r>
    </w:p>
    <w:p w14:paraId="56614189" w14:textId="1B4844F5" w:rsidR="00821840" w:rsidRPr="00D527DE" w:rsidRDefault="0062669C" w:rsidP="007F16A3">
      <w:pPr>
        <w:numPr>
          <w:ilvl w:val="1"/>
          <w:numId w:val="43"/>
        </w:numPr>
        <w:rPr>
          <w:lang w:val="en-CA" w:eastAsia="ja-JP"/>
        </w:rPr>
      </w:pPr>
      <w:r w:rsidRPr="00D527DE">
        <w:rPr>
          <w:lang w:val="en-CA" w:eastAsia="ja-JP"/>
        </w:rPr>
        <w:t xml:space="preserve">NeighbourPattern </w:t>
      </w:r>
      <w:r w:rsidR="004913A6" w:rsidRPr="00D527DE">
        <w:rPr>
          <w:lang w:val="en-CA" w:eastAsia="ja-JP"/>
        </w:rPr>
        <w:t xml:space="preserve">is </w:t>
      </w:r>
      <w:r w:rsidRPr="00D527DE">
        <w:rPr>
          <w:lang w:val="en-CA" w:eastAsia="ja-JP"/>
        </w:rPr>
        <w:t>not equal to</w:t>
      </w:r>
      <w:r w:rsidR="00821840" w:rsidRPr="00D527DE">
        <w:rPr>
          <w:lang w:val="en-CA" w:eastAsia="ja-JP"/>
        </w:rPr>
        <w:t xml:space="preserve"> </w:t>
      </w:r>
      <w:r w:rsidRPr="00D527DE">
        <w:rPr>
          <w:lang w:val="en-CA" w:eastAsia="ja-JP"/>
        </w:rPr>
        <w:t>0, binIdx is equal to 7</w:t>
      </w:r>
      <w:r w:rsidR="00A04054" w:rsidRPr="00D527DE">
        <w:rPr>
          <w:lang w:val="en-CA" w:eastAsia="ja-JP"/>
        </w:rPr>
        <w:t xml:space="preserve"> </w:t>
      </w:r>
      <w:r w:rsidRPr="00D527DE">
        <w:rPr>
          <w:lang w:val="en-CA" w:eastAsia="ja-JP"/>
        </w:rPr>
        <w:t>and the value</w:t>
      </w:r>
      <w:r w:rsidR="00A04054" w:rsidRPr="00D527DE">
        <w:rPr>
          <w:lang w:val="en-CA" w:eastAsia="ja-JP"/>
        </w:rPr>
        <w:t xml:space="preserve"> </w:t>
      </w:r>
      <w:r w:rsidRPr="00D527DE">
        <w:rPr>
          <w:lang w:val="en-CA" w:eastAsia="ja-JP"/>
        </w:rPr>
        <w:t>of all</w:t>
      </w:r>
      <w:r w:rsidR="00A04054" w:rsidRPr="00D527DE">
        <w:rPr>
          <w:lang w:val="en-CA" w:eastAsia="ja-JP"/>
        </w:rPr>
        <w:t xml:space="preserve"> </w:t>
      </w:r>
      <w:r w:rsidRPr="00D527DE">
        <w:rPr>
          <w:lang w:val="en-CA" w:eastAsia="ja-JP"/>
        </w:rPr>
        <w:t>previous</w:t>
      </w:r>
      <w:r w:rsidR="00A04054" w:rsidRPr="00D527DE">
        <w:rPr>
          <w:lang w:val="en-CA" w:eastAsia="ja-JP"/>
        </w:rPr>
        <w:t xml:space="preserve"> </w:t>
      </w:r>
      <w:r w:rsidRPr="00D527DE">
        <w:rPr>
          <w:lang w:val="en-CA" w:eastAsia="ja-JP"/>
        </w:rPr>
        <w:t>bins</w:t>
      </w:r>
      <w:r w:rsidR="00A04054" w:rsidRPr="00D527DE">
        <w:rPr>
          <w:lang w:val="en-CA" w:eastAsia="ja-JP"/>
        </w:rPr>
        <w:t xml:space="preserve"> </w:t>
      </w:r>
      <w:r w:rsidRPr="00D527DE">
        <w:rPr>
          <w:lang w:val="en-CA" w:eastAsia="ja-JP"/>
        </w:rPr>
        <w:t>is</w:t>
      </w:r>
      <w:r w:rsidR="00A04054" w:rsidRPr="00D527DE">
        <w:rPr>
          <w:lang w:val="en-CA" w:eastAsia="ja-JP"/>
        </w:rPr>
        <w:t xml:space="preserve"> </w:t>
      </w:r>
      <w:r w:rsidRPr="00D527DE">
        <w:rPr>
          <w:lang w:val="en-CA" w:eastAsia="ja-JP"/>
        </w:rPr>
        <w:t>zero</w:t>
      </w:r>
      <w:r w:rsidR="004913A6" w:rsidRPr="00D527DE">
        <w:rPr>
          <w:lang w:val="en-CA" w:eastAsia="ja-JP"/>
        </w:rPr>
        <w:t>.</w:t>
      </w:r>
    </w:p>
    <w:p w14:paraId="43E83984" w14:textId="3E8A1BC8" w:rsidR="0062669C" w:rsidRPr="00D527DE" w:rsidRDefault="0062669C" w:rsidP="007F16A3">
      <w:pPr>
        <w:numPr>
          <w:ilvl w:val="0"/>
          <w:numId w:val="43"/>
        </w:numPr>
        <w:rPr>
          <w:lang w:val="en-CA" w:eastAsia="ja-JP"/>
        </w:rPr>
      </w:pPr>
      <w:r w:rsidRPr="00D527DE">
        <w:rPr>
          <w:lang w:val="en-CA" w:eastAsia="ja-JP"/>
        </w:rPr>
        <w:t xml:space="preserve">Otherwise, </w:t>
      </w:r>
      <w:r w:rsidR="00821840" w:rsidRPr="00D527DE">
        <w:rPr>
          <w:lang w:val="en-CA" w:eastAsia="ja-JP"/>
        </w:rPr>
        <w:t xml:space="preserve">if </w:t>
      </w:r>
      <w:r w:rsidRPr="00D527DE">
        <w:rPr>
          <w:lang w:val="en-CA" w:eastAsia="ja-JP"/>
        </w:rPr>
        <w:t>neither of</w:t>
      </w:r>
      <w:r w:rsidR="00A04054" w:rsidRPr="00D527DE">
        <w:rPr>
          <w:lang w:val="en-CA" w:eastAsia="ja-JP"/>
        </w:rPr>
        <w:t xml:space="preserve"> </w:t>
      </w:r>
      <w:r w:rsidRPr="00D527DE">
        <w:rPr>
          <w:lang w:val="en-CA" w:eastAsia="ja-JP"/>
        </w:rPr>
        <w:t>the above conditions are true, binIsInferred is set equal to 0.</w:t>
      </w:r>
    </w:p>
    <w:p w14:paraId="12CFE518" w14:textId="288A9EDF" w:rsidR="00A04054" w:rsidRPr="009334E7" w:rsidRDefault="00A04054" w:rsidP="00C26664">
      <w:pPr>
        <w:pStyle w:val="af5"/>
        <w:rPr>
          <w:rFonts w:ascii="Cambria" w:hAnsi="Cambria"/>
        </w:rPr>
      </w:pPr>
      <w:bookmarkStart w:id="4720" w:name="_Ref535028218"/>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A48E6">
        <w:rPr>
          <w:rFonts w:ascii="Cambria" w:hAnsi="Cambria"/>
          <w:noProof/>
        </w:rPr>
        <w:t>17</w:t>
      </w:r>
      <w:r w:rsidR="00F6619B" w:rsidRPr="009334E7">
        <w:rPr>
          <w:rFonts w:ascii="Cambria" w:hAnsi="Cambria"/>
        </w:rPr>
        <w:fldChar w:fldCharType="end"/>
      </w:r>
      <w:bookmarkEnd w:id="4720"/>
      <w:r w:rsidRPr="009334E7">
        <w:rPr>
          <w:rFonts w:ascii="Cambria" w:hAnsi="Cambria"/>
        </w:rPr>
        <w:t xml:space="preserve"> Values of bitCodingOrder[i]</w:t>
      </w:r>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338"/>
      </w:tblGrid>
      <w:tr w:rsidR="00A04054" w:rsidRPr="00D527DE" w14:paraId="0011DD29" w14:textId="2256F5F9" w:rsidTr="00D16D37">
        <w:trPr>
          <w:jc w:val="center"/>
        </w:trPr>
        <w:tc>
          <w:tcPr>
            <w:tcW w:w="0" w:type="auto"/>
          </w:tcPr>
          <w:p w14:paraId="07C263A7" w14:textId="713DFF4D" w:rsidR="00A04054" w:rsidRPr="00D527DE" w:rsidRDefault="00A04054" w:rsidP="00C26664">
            <w:pPr>
              <w:jc w:val="center"/>
            </w:pPr>
            <w:r w:rsidRPr="00D527DE">
              <w:t>i</w:t>
            </w:r>
          </w:p>
        </w:tc>
        <w:tc>
          <w:tcPr>
            <w:tcW w:w="0" w:type="auto"/>
          </w:tcPr>
          <w:p w14:paraId="4775BA96" w14:textId="52765DF0" w:rsidR="00A04054" w:rsidRPr="00D527DE" w:rsidRDefault="00A04054" w:rsidP="00C472A6">
            <w:r w:rsidRPr="00D527DE">
              <w:t>0</w:t>
            </w:r>
          </w:p>
        </w:tc>
        <w:tc>
          <w:tcPr>
            <w:tcW w:w="0" w:type="auto"/>
          </w:tcPr>
          <w:p w14:paraId="0A83D9D2" w14:textId="21FEA7F7" w:rsidR="00A04054" w:rsidRPr="00D527DE" w:rsidRDefault="00A04054" w:rsidP="00C472A6">
            <w:r w:rsidRPr="00D527DE">
              <w:t>1</w:t>
            </w:r>
          </w:p>
        </w:tc>
        <w:tc>
          <w:tcPr>
            <w:tcW w:w="0" w:type="auto"/>
          </w:tcPr>
          <w:p w14:paraId="7F481225" w14:textId="417E7829" w:rsidR="00A04054" w:rsidRPr="00D527DE" w:rsidRDefault="00A04054" w:rsidP="00C472A6">
            <w:r w:rsidRPr="00D527DE">
              <w:t>2</w:t>
            </w:r>
          </w:p>
        </w:tc>
        <w:tc>
          <w:tcPr>
            <w:tcW w:w="0" w:type="auto"/>
          </w:tcPr>
          <w:p w14:paraId="0AED12E0" w14:textId="2BD49709" w:rsidR="00A04054" w:rsidRPr="00D527DE" w:rsidRDefault="00A04054" w:rsidP="00C472A6">
            <w:r w:rsidRPr="00D527DE">
              <w:t>3</w:t>
            </w:r>
          </w:p>
        </w:tc>
        <w:tc>
          <w:tcPr>
            <w:tcW w:w="0" w:type="auto"/>
          </w:tcPr>
          <w:p w14:paraId="43F9D18C" w14:textId="15B2FB74" w:rsidR="00A04054" w:rsidRPr="00D527DE" w:rsidRDefault="00A04054" w:rsidP="00C472A6">
            <w:r w:rsidRPr="00D527DE">
              <w:t>4</w:t>
            </w:r>
          </w:p>
        </w:tc>
        <w:tc>
          <w:tcPr>
            <w:tcW w:w="0" w:type="auto"/>
          </w:tcPr>
          <w:p w14:paraId="61E8CE36" w14:textId="0E655A0D" w:rsidR="00A04054" w:rsidRPr="00D527DE" w:rsidRDefault="00A04054" w:rsidP="00C472A6">
            <w:r w:rsidRPr="00D527DE">
              <w:t>5</w:t>
            </w:r>
          </w:p>
        </w:tc>
        <w:tc>
          <w:tcPr>
            <w:tcW w:w="0" w:type="auto"/>
          </w:tcPr>
          <w:p w14:paraId="3B3BCC1A" w14:textId="613E9CAD" w:rsidR="00A04054" w:rsidRPr="00D527DE" w:rsidRDefault="00A04054" w:rsidP="00C472A6">
            <w:r w:rsidRPr="00D527DE">
              <w:t>6</w:t>
            </w:r>
          </w:p>
        </w:tc>
        <w:tc>
          <w:tcPr>
            <w:tcW w:w="0" w:type="auto"/>
          </w:tcPr>
          <w:p w14:paraId="7D2715CA" w14:textId="6EDD69C2" w:rsidR="00A04054" w:rsidRPr="00D527DE" w:rsidRDefault="00A04054" w:rsidP="00C472A6">
            <w:r w:rsidRPr="00D527DE">
              <w:t>7</w:t>
            </w:r>
          </w:p>
        </w:tc>
      </w:tr>
      <w:tr w:rsidR="00A04054" w:rsidRPr="00D527DE" w14:paraId="7970A384" w14:textId="5F7BD965" w:rsidTr="00C26664">
        <w:trPr>
          <w:jc w:val="center"/>
        </w:trPr>
        <w:tc>
          <w:tcPr>
            <w:tcW w:w="0" w:type="auto"/>
          </w:tcPr>
          <w:p w14:paraId="485E2DF5" w14:textId="5952A44F" w:rsidR="00A04054" w:rsidRPr="00D527DE" w:rsidRDefault="00A04054" w:rsidP="00C26664">
            <w:pPr>
              <w:jc w:val="center"/>
            </w:pPr>
            <w:r w:rsidRPr="00D527DE">
              <w:t>value</w:t>
            </w:r>
          </w:p>
        </w:tc>
        <w:tc>
          <w:tcPr>
            <w:tcW w:w="0" w:type="auto"/>
          </w:tcPr>
          <w:p w14:paraId="6015F575" w14:textId="3F2F32BC" w:rsidR="00A04054" w:rsidRPr="00D527DE" w:rsidRDefault="00A04054" w:rsidP="00C472A6">
            <w:r w:rsidRPr="00D527DE">
              <w:t>1</w:t>
            </w:r>
          </w:p>
        </w:tc>
        <w:tc>
          <w:tcPr>
            <w:tcW w:w="0" w:type="auto"/>
          </w:tcPr>
          <w:p w14:paraId="45766EBB" w14:textId="10BA287F" w:rsidR="00A04054" w:rsidRPr="00D527DE" w:rsidRDefault="00A04054" w:rsidP="00C472A6">
            <w:r w:rsidRPr="00D527DE">
              <w:t>7</w:t>
            </w:r>
          </w:p>
        </w:tc>
        <w:tc>
          <w:tcPr>
            <w:tcW w:w="0" w:type="auto"/>
          </w:tcPr>
          <w:p w14:paraId="6B82E4FB" w14:textId="50B04D94" w:rsidR="00A04054" w:rsidRPr="00D527DE" w:rsidRDefault="00A04054" w:rsidP="00C472A6">
            <w:r w:rsidRPr="00D527DE">
              <w:t>5</w:t>
            </w:r>
          </w:p>
        </w:tc>
        <w:tc>
          <w:tcPr>
            <w:tcW w:w="0" w:type="auto"/>
          </w:tcPr>
          <w:p w14:paraId="1797645A" w14:textId="169CFE82" w:rsidR="00A04054" w:rsidRPr="00D527DE" w:rsidRDefault="00A04054" w:rsidP="00C472A6">
            <w:r w:rsidRPr="00D527DE">
              <w:t>3</w:t>
            </w:r>
          </w:p>
        </w:tc>
        <w:tc>
          <w:tcPr>
            <w:tcW w:w="0" w:type="auto"/>
          </w:tcPr>
          <w:p w14:paraId="25F18B37" w14:textId="1FDC8F9B" w:rsidR="00A04054" w:rsidRPr="00D527DE" w:rsidRDefault="00A04054" w:rsidP="00C472A6">
            <w:r w:rsidRPr="00D527DE">
              <w:t>2</w:t>
            </w:r>
          </w:p>
        </w:tc>
        <w:tc>
          <w:tcPr>
            <w:tcW w:w="0" w:type="auto"/>
          </w:tcPr>
          <w:p w14:paraId="3E769180" w14:textId="75D5183E" w:rsidR="00A04054" w:rsidRPr="00D527DE" w:rsidRDefault="007642E7" w:rsidP="00C472A6">
            <w:r w:rsidRPr="00D527DE">
              <w:t>6</w:t>
            </w:r>
          </w:p>
        </w:tc>
        <w:tc>
          <w:tcPr>
            <w:tcW w:w="0" w:type="auto"/>
          </w:tcPr>
          <w:p w14:paraId="65B8B124" w14:textId="0B0FECB3" w:rsidR="00A04054" w:rsidRPr="00D527DE" w:rsidRDefault="007642E7" w:rsidP="00C472A6">
            <w:r w:rsidRPr="00D527DE">
              <w:t>4</w:t>
            </w:r>
          </w:p>
        </w:tc>
        <w:tc>
          <w:tcPr>
            <w:tcW w:w="0" w:type="auto"/>
          </w:tcPr>
          <w:p w14:paraId="2D4FF100" w14:textId="71089BE8" w:rsidR="00A04054" w:rsidRPr="00D527DE" w:rsidRDefault="00A04054" w:rsidP="00C472A6">
            <w:r w:rsidRPr="00D527DE">
              <w:t>0</w:t>
            </w:r>
          </w:p>
        </w:tc>
      </w:tr>
    </w:tbl>
    <w:p w14:paraId="6C1E8286" w14:textId="69822D63" w:rsidR="00A04054" w:rsidRPr="00D527DE" w:rsidRDefault="00A04054" w:rsidP="00C26664">
      <w:pPr>
        <w:rPr>
          <w:lang w:val="en-CA"/>
        </w:rPr>
      </w:pPr>
    </w:p>
    <w:p w14:paraId="42141F95" w14:textId="0BBD3500" w:rsidR="00A04054" w:rsidRPr="00D527DE" w:rsidRDefault="00A04054" w:rsidP="00C26664">
      <w:pPr>
        <w:pStyle w:val="3"/>
        <w:rPr>
          <w:lang w:val="en-CA"/>
        </w:rPr>
      </w:pPr>
      <w:bookmarkStart w:id="4721" w:name="_Ref5870793"/>
      <w:bookmarkStart w:id="4722" w:name="_Toc4055574"/>
      <w:bookmarkStart w:id="4723" w:name="_Toc6215372"/>
      <w:bookmarkStart w:id="4724" w:name="_Toc12888341"/>
      <w:r w:rsidRPr="00D527DE">
        <w:rPr>
          <w:lang w:val="en-CA"/>
        </w:rPr>
        <w:t>Definition of read</w:t>
      </w:r>
      <w:r w:rsidR="008A65AB" w:rsidRPr="00D527DE">
        <w:rPr>
          <w:lang w:val="en-CA"/>
        </w:rPr>
        <w:t>Occ</w:t>
      </w:r>
      <w:r w:rsidRPr="00D527DE">
        <w:rPr>
          <w:lang w:val="en-CA"/>
        </w:rPr>
        <w:t>Bin()</w:t>
      </w:r>
      <w:bookmarkEnd w:id="4721"/>
      <w:bookmarkEnd w:id="4722"/>
      <w:bookmarkEnd w:id="4723"/>
      <w:bookmarkEnd w:id="4724"/>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13FC2B87" w:rsidR="00A04054" w:rsidRPr="00D527DE" w:rsidRDefault="00A04054" w:rsidP="00A04054">
      <w:pPr>
        <w:rPr>
          <w:lang w:val="en-CA" w:eastAsia="ja-JP"/>
        </w:rPr>
      </w:pPr>
      <w:r w:rsidRPr="00D527DE">
        <w:rPr>
          <w:lang w:val="en-CA" w:eastAsia="ja-JP"/>
        </w:rPr>
        <w:tab/>
        <w:t>The variables ctxMapIdx and ctxIdx are determined according</w:t>
      </w:r>
      <w:r w:rsidR="00A23A26" w:rsidRPr="00D527DE">
        <w:rPr>
          <w:lang w:val="en-CA" w:eastAsia="ja-JP"/>
        </w:rPr>
        <w:t xml:space="preserve"> </w:t>
      </w:r>
      <w:r w:rsidRPr="00D527DE">
        <w:rPr>
          <w:lang w:val="en-CA" w:eastAsia="ja-JP"/>
        </w:rPr>
        <w:t xml:space="preserve">to the derivation process 9.4.5 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49C6BA53"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AD2E5E">
        <w:rPr>
          <w:lang w:val="en-CA" w:eastAsia="ja-JP"/>
        </w:rPr>
        <w:t>9.6.2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Pr="00D527DE">
        <w:rPr>
          <w:highlight w:val="yellow"/>
          <w:lang w:val="en-CA" w:eastAsia="ja-JP"/>
        </w:rPr>
        <w:t>[Ed:.</w:t>
      </w:r>
      <w:r w:rsidRPr="00D527DE">
        <w:rPr>
          <w:lang w:val="en-CA" w:eastAsia="ja-JP"/>
        </w:rPr>
        <w:t xml:space="preserve"> to determine binVal?]</w:t>
      </w:r>
    </w:p>
    <w:p w14:paraId="32D56D4C" w14:textId="20D15715"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9.4.6</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3"/>
        <w:rPr>
          <w:lang w:val="en-CA"/>
        </w:rPr>
      </w:pPr>
      <w:bookmarkStart w:id="4725" w:name="_Toc12531509"/>
      <w:bookmarkStart w:id="4726" w:name="_Ref5870528"/>
      <w:bookmarkStart w:id="4727" w:name="_Toc4055575"/>
      <w:bookmarkStart w:id="4728" w:name="_Toc6215373"/>
      <w:bookmarkStart w:id="4729" w:name="_Toc12888342"/>
      <w:bookmarkEnd w:id="4725"/>
      <w:r w:rsidRPr="00D527DE">
        <w:rPr>
          <w:lang w:val="en-CA"/>
        </w:rPr>
        <w:t>ctxMapIdx and ctxIdx derivation processes</w:t>
      </w:r>
      <w:bookmarkEnd w:id="4726"/>
      <w:bookmarkEnd w:id="4727"/>
      <w:bookmarkEnd w:id="4728"/>
      <w:bookmarkEnd w:id="4729"/>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5B908EE" w:rsidR="00A04054" w:rsidRPr="00D527DE" w:rsidRDefault="00A04054" w:rsidP="00A04054">
      <w:pPr>
        <w:rPr>
          <w:lang w:val="en-CA" w:eastAsia="ja-JP"/>
        </w:rPr>
      </w:pPr>
      <w:r w:rsidRPr="00D527DE">
        <w:rPr>
          <w:lang w:val="en-CA" w:eastAsia="ja-JP"/>
        </w:rPr>
        <w:tab/>
        <w:t>the variable NeighbourPattern, represeting the occupancy of the neighbours of the current node’s parent.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0F34F1CC"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p>
    <w:p w14:paraId="62FF4AA4" w14:textId="7D2CE204" w:rsidR="00A04054" w:rsidRPr="00D527DE" w:rsidRDefault="00A04054" w:rsidP="00A04054">
      <w:pPr>
        <w:rPr>
          <w:lang w:val="en-CA" w:eastAsia="ja-JP"/>
        </w:rPr>
      </w:pPr>
      <w:r w:rsidRPr="00D527DE">
        <w:rPr>
          <w:lang w:val="en-CA" w:eastAsia="ja-JP"/>
        </w:rPr>
        <w:tab/>
        <w:t xml:space="preserve">If log2_intra_pred_max_node_size is equal to zero, the variable </w:t>
      </w:r>
      <w:r w:rsidR="00995574" w:rsidRPr="00D527DE">
        <w:rPr>
          <w:lang w:val="en-CA" w:eastAsia="ja-JP"/>
        </w:rPr>
        <w:t>idxPredidxPred</w:t>
      </w:r>
      <w:r w:rsidRPr="00D527DE">
        <w:rPr>
          <w:lang w:val="en-CA" w:eastAsia="ja-JP"/>
        </w:rPr>
        <w:t xml:space="preserve"> is set equal to 0.</w:t>
      </w:r>
    </w:p>
    <w:p w14:paraId="6CBDF555" w14:textId="46163CE4" w:rsidR="00A04054" w:rsidRPr="00D527DE" w:rsidRDefault="00A04054" w:rsidP="00A04054">
      <w:pPr>
        <w:rPr>
          <w:lang w:val="en-CA" w:eastAsia="ja-JP"/>
        </w:rPr>
      </w:pPr>
      <w:r w:rsidRPr="00D527DE">
        <w:rPr>
          <w:lang w:val="en-CA" w:eastAsia="ja-JP"/>
        </w:rPr>
        <w:tab/>
        <w:t xml:space="preserve">Otherwise, log2_intra_pred_max_node_size is not equal to zero,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9.4.7</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13</w:t>
      </w:r>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7E4519D1"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 initialised to 0.</w:t>
      </w:r>
    </w:p>
    <w:p w14:paraId="33C33A0C" w14:textId="4BD81C7D" w:rsidR="00995574" w:rsidRPr="00D527DE" w:rsidRDefault="004913A6" w:rsidP="00D8020B">
      <w:pPr>
        <w:rPr>
          <w:lang w:val="en-CA" w:eastAsia="ja-JP"/>
        </w:rPr>
      </w:pPr>
      <w:r w:rsidRPr="00D527DE">
        <w:rPr>
          <w:lang w:val="en-CA" w:eastAsia="ja-JP"/>
        </w:rPr>
        <w:tab/>
      </w:r>
      <w:r w:rsidR="00995574" w:rsidRPr="00D527DE">
        <w:rPr>
          <w:lang w:val="en-CA" w:eastAsia="ja-JP"/>
        </w:rPr>
        <w:t>The variables xC, yC, and zC identifying the position of the child node associated with binIdx at depth + 1</w:t>
      </w:r>
      <w:r w:rsidR="0008361D" w:rsidRPr="00D527DE">
        <w:rPr>
          <w:lang w:val="en-CA" w:eastAsia="ja-JP"/>
        </w:rPr>
        <w:t xml:space="preserve"> </w:t>
      </w:r>
      <w:r w:rsidR="00995574" w:rsidRPr="00D527DE">
        <w:rPr>
          <w:lang w:val="en-CA" w:eastAsia="ja-JP"/>
        </w:rPr>
        <w:t>are initialised as</w:t>
      </w:r>
      <w:r w:rsidR="0008361D" w:rsidRPr="00D527DE">
        <w:rPr>
          <w:lang w:val="en-CA" w:eastAsia="ja-JP"/>
        </w:rPr>
        <w:t xml:space="preserve"> </w:t>
      </w:r>
      <w:r w:rsidR="00995574" w:rsidRPr="00D527DE">
        <w:rPr>
          <w:lang w:val="en-CA" w:eastAsia="ja-JP"/>
        </w:rPr>
        <w:t>follows</w:t>
      </w:r>
    </w:p>
    <w:p w14:paraId="4EB373C6" w14:textId="332F7533" w:rsidR="000E5156" w:rsidRPr="00D527DE" w:rsidRDefault="000E5156" w:rsidP="000E5156">
      <w:pPr>
        <w:rPr>
          <w:lang w:val="en-CA" w:eastAsia="ja-JP"/>
        </w:rPr>
      </w:pPr>
      <w:r w:rsidRPr="00D527DE">
        <w:rPr>
          <w:lang w:val="en-CA" w:eastAsia="ja-JP"/>
        </w:rPr>
        <w:lastRenderedPageBreak/>
        <w:tab/>
      </w:r>
      <w:r w:rsidR="004913A6" w:rsidRPr="00D527DE">
        <w:rPr>
          <w:lang w:val="en-CA" w:eastAsia="ja-JP"/>
        </w:rPr>
        <w:tab/>
      </w:r>
      <w:r w:rsidRPr="00D527DE">
        <w:rPr>
          <w:lang w:val="en-CA" w:eastAsia="ja-JP"/>
        </w:rPr>
        <w:t xml:space="preserve">xC = 2 × xN + </w:t>
      </w:r>
      <w:r w:rsidR="00D06B94" w:rsidRPr="00D527DE">
        <w:rPr>
          <w:lang w:val="en-CA" w:eastAsia="ja-JP"/>
        </w:rPr>
        <w:t>(</w:t>
      </w:r>
      <w:r w:rsidRPr="00D527DE">
        <w:rPr>
          <w:lang w:val="en-CA" w:eastAsia="ja-JP"/>
        </w:rPr>
        <w:t>(bitCodingOrder[ binIdx ]</w:t>
      </w:r>
      <w:r w:rsidR="00D06B94" w:rsidRPr="00D527DE">
        <w:rPr>
          <w:lang w:val="en-CA" w:eastAsia="ja-JP"/>
        </w:rPr>
        <w:t xml:space="preserve"> &gt;&gt; 2) &amp; 1</w:t>
      </w:r>
      <w:r w:rsidRPr="00D527DE">
        <w:rPr>
          <w:lang w:val="en-CA" w:eastAsia="ja-JP"/>
        </w:rPr>
        <w:t>)</w:t>
      </w:r>
    </w:p>
    <w:p w14:paraId="556D5216" w14:textId="00F5CA0C" w:rsidR="000E5156" w:rsidRPr="00D527DE" w:rsidRDefault="004913A6" w:rsidP="000E5156">
      <w:pPr>
        <w:rPr>
          <w:lang w:val="en-CA" w:eastAsia="ja-JP"/>
        </w:rPr>
      </w:pPr>
      <w:r w:rsidRPr="00D527DE">
        <w:rPr>
          <w:lang w:val="en-CA" w:eastAsia="ja-JP"/>
        </w:rPr>
        <w:tab/>
      </w:r>
      <w:r w:rsidR="000E5156" w:rsidRPr="00D527DE">
        <w:rPr>
          <w:lang w:val="en-CA" w:eastAsia="ja-JP"/>
        </w:rPr>
        <w:tab/>
        <w:t xml:space="preserve">yC = 2 × yN + </w:t>
      </w:r>
      <w:r w:rsidR="00D06B94" w:rsidRPr="00D527DE">
        <w:rPr>
          <w:lang w:val="en-CA" w:eastAsia="ja-JP"/>
        </w:rPr>
        <w:t>(</w:t>
      </w:r>
      <w:r w:rsidR="000E5156" w:rsidRPr="00D527DE">
        <w:rPr>
          <w:lang w:val="en-CA" w:eastAsia="ja-JP"/>
        </w:rPr>
        <w:t xml:space="preserve">(bitCodingOrder[ binIdx ]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7054EF05" w:rsidR="000E5156" w:rsidRPr="00D527DE" w:rsidRDefault="004913A6" w:rsidP="000E5156">
      <w:pPr>
        <w:rPr>
          <w:lang w:val="en-CA" w:eastAsia="ja-JP"/>
        </w:rPr>
      </w:pPr>
      <w:r w:rsidRPr="00D527DE">
        <w:rPr>
          <w:lang w:val="en-CA" w:eastAsia="ja-JP"/>
        </w:rPr>
        <w:tab/>
      </w:r>
      <w:r w:rsidR="000E5156" w:rsidRPr="00D527DE">
        <w:rPr>
          <w:lang w:val="en-CA" w:eastAsia="ja-JP"/>
        </w:rPr>
        <w:tab/>
        <w:t>zC = 2 × zN + (bitCodingOrder[ binIdx ] &amp; 1)</w:t>
      </w:r>
    </w:p>
    <w:p w14:paraId="071FAA4F" w14:textId="0A110730" w:rsidR="00975271" w:rsidRPr="00D527DE" w:rsidRDefault="004913A6" w:rsidP="000E5156">
      <w:pPr>
        <w:rPr>
          <w:lang w:val="en-CA" w:eastAsia="ja-JP"/>
        </w:rPr>
      </w:pPr>
      <w:r w:rsidRPr="00D527DE">
        <w:rPr>
          <w:lang w:val="en-CA" w:eastAsia="ja-JP"/>
        </w:rPr>
        <w:tab/>
      </w:r>
      <w:r w:rsidR="00975271" w:rsidRPr="00D527DE">
        <w:rPr>
          <w:lang w:val="en-CA" w:eastAsia="ja-JP"/>
        </w:rPr>
        <w:t xml:space="preserve">The following procedure is performed for each of the x, y, and z axes by substituting the variables aN, aC, nPmas, xCn, yCn, zCn, xNn, yNn, and zNn of the corresponding row of </w:t>
      </w:r>
      <w:r w:rsidR="00975271" w:rsidRPr="00D527DE">
        <w:rPr>
          <w:lang w:val="en-CA" w:eastAsia="ja-JP"/>
        </w:rPr>
        <w:fldChar w:fldCharType="begin"/>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r w:rsidR="00AD2E5E" w:rsidRPr="00D527DE">
        <w:t xml:space="preserve">Table </w:t>
      </w:r>
      <w:r w:rsidR="00AD2E5E">
        <w:rPr>
          <w:noProof/>
        </w:rPr>
        <w:t>14</w:t>
      </w:r>
      <w:r w:rsidR="00975271" w:rsidRPr="00D527DE">
        <w:rPr>
          <w:lang w:val="en-CA" w:eastAsia="ja-JP"/>
        </w:rPr>
        <w:fldChar w:fldCharType="end"/>
      </w:r>
      <w:r w:rsidR="00975271" w:rsidRPr="00D527DE">
        <w:rPr>
          <w:lang w:val="en-CA" w:eastAsia="ja-JP"/>
        </w:rPr>
        <w:t>.</w:t>
      </w:r>
    </w:p>
    <w:p w14:paraId="38704716" w14:textId="6D2D5095" w:rsidR="00975271" w:rsidRPr="00D527DE" w:rsidRDefault="004913A6" w:rsidP="00975271">
      <w:pPr>
        <w:rPr>
          <w:lang w:val="en-CA" w:eastAsia="ja-JP"/>
        </w:rPr>
      </w:pPr>
      <w:r w:rsidRPr="00D527DE">
        <w:rPr>
          <w:lang w:val="en-CA" w:eastAsia="ja-JP"/>
        </w:rPr>
        <w:tab/>
      </w:r>
      <w:r w:rsidR="00975271" w:rsidRPr="00D527DE">
        <w:rPr>
          <w:lang w:val="en-CA" w:eastAsia="ja-JP"/>
        </w:rPr>
        <w:tab/>
        <w:t>// if child is adjacent to a causally-valid neighbour</w:t>
      </w:r>
    </w:p>
    <w:p w14:paraId="4663FB52" w14:textId="147A7897"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if ( !(aC</w:t>
      </w:r>
      <w:r w:rsidRPr="00D527DE">
        <w:t> </w:t>
      </w:r>
      <w:r w:rsidRPr="00D527DE">
        <w:rPr>
          <w:lang w:val="en-CA" w:eastAsia="ja-JP"/>
        </w:rPr>
        <w:t>&amp;</w:t>
      </w:r>
      <w:r w:rsidRPr="00D527DE">
        <w:rPr>
          <w:lang w:val="en-US" w:eastAsia="ja-JP"/>
        </w:rPr>
        <w:t> </w:t>
      </w:r>
      <w:r w:rsidRPr="00D527DE">
        <w:rPr>
          <w:lang w:val="en-CA" w:eastAsia="ja-JP"/>
        </w:rPr>
        <w:t>1) ) {</w:t>
      </w:r>
    </w:p>
    <w:p w14:paraId="04AD5AF3" w14:textId="7AC1BE20"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if (NeighboutPattern</w:t>
      </w:r>
      <w:r w:rsidRPr="00D527DE">
        <w:rPr>
          <w:lang w:val="en-US" w:eastAsia="ja-JP"/>
        </w:rPr>
        <w:t> </w:t>
      </w:r>
      <w:r w:rsidRPr="00D527DE">
        <w:rPr>
          <w:lang w:val="en-CA" w:eastAsia="ja-JP"/>
        </w:rPr>
        <w:t>&amp;</w:t>
      </w:r>
      <w:r w:rsidRPr="00D527DE">
        <w:rPr>
          <w:lang w:val="en-US" w:eastAsia="ja-JP"/>
        </w:rPr>
        <w:t> </w:t>
      </w:r>
      <w:r w:rsidRPr="00D527DE">
        <w:rPr>
          <w:lang w:val="en-CA" w:eastAsia="ja-JP"/>
        </w:rPr>
        <w:t>nPmask)</w:t>
      </w:r>
    </w:p>
    <w:p w14:paraId="0986CDCF" w14:textId="5320B03A"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adjOcc += GeometryNodeOccupancyCnt[ depth + 1 ][ xCn ][ yCn ][ zCn ]</w:t>
      </w:r>
    </w:p>
    <w:p w14:paraId="13923427" w14:textId="28FEF7F2" w:rsidR="00975271" w:rsidRPr="00D527DE" w:rsidRDefault="004913A6" w:rsidP="00975271">
      <w:pPr>
        <w:rPr>
          <w:lang w:val="en-CA" w:eastAsia="ja-JP"/>
        </w:rPr>
      </w:pPr>
      <w:r w:rsidRPr="00D527DE">
        <w:rPr>
          <w:lang w:val="en-CA" w:eastAsia="ja-JP"/>
        </w:rPr>
        <w:tab/>
      </w:r>
      <w:r w:rsidR="00975271" w:rsidRPr="00D527DE">
        <w:rPr>
          <w:lang w:val="en-CA" w:eastAsia="ja-JP"/>
        </w:rPr>
        <w:tab/>
      </w:r>
      <w:r w:rsidR="00975271" w:rsidRPr="00D527DE">
        <w:rPr>
          <w:lang w:val="en-CA" w:eastAsia="ja-JP"/>
        </w:rPr>
        <w:tab/>
        <w:t>else</w:t>
      </w:r>
    </w:p>
    <w:p w14:paraId="6AE76740" w14:textId="2CCA4BDC"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ab/>
      </w:r>
      <w:r w:rsidRPr="00D527DE">
        <w:rPr>
          <w:lang w:val="en-CA" w:eastAsia="ja-JP"/>
        </w:rPr>
        <w:tab/>
        <w:t>// if neighbour is available but not present</w:t>
      </w:r>
    </w:p>
    <w:p w14:paraId="4A70ED19" w14:textId="6DC78847"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((aN + 1)</w:t>
      </w:r>
      <w:r w:rsidRPr="00D527DE">
        <w:rPr>
          <w:lang w:val="en-US" w:eastAsia="ja-JP"/>
        </w:rPr>
        <w:t> </w:t>
      </w:r>
      <w:r w:rsidRPr="00D527DE">
        <w:rPr>
          <w:lang w:val="en-CA" w:eastAsia="ja-JP"/>
        </w:rPr>
        <w:t>&amp;</w:t>
      </w:r>
      <w:r w:rsidRPr="00D527DE">
        <w:rPr>
          <w:lang w:val="en-US" w:eastAsia="ja-JP"/>
        </w:rPr>
        <w:t> </w:t>
      </w:r>
      <w:r w:rsidRPr="00D527DE">
        <w:rPr>
          <w:lang w:val="en-CA" w:eastAsia="ja-JP"/>
        </w:rPr>
        <w:t>NeighbAvailabilityMask != 1)</w:t>
      </w:r>
    </w:p>
    <w:p w14:paraId="6944B2D1" w14:textId="63EDDA18"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(GeometryNodeOccupancyCnt[ depth ][ xNn ][ yNn ][ zNn ]</w:t>
      </w:r>
      <w:r w:rsidRPr="00D527DE">
        <w:rPr>
          <w:lang w:val="en-US" w:eastAsia="ja-JP"/>
        </w:rPr>
        <w:t> </w:t>
      </w:r>
      <w:r w:rsidRPr="00D527DE">
        <w:rPr>
          <w:lang w:val="en-CA" w:eastAsia="ja-JP"/>
        </w:rPr>
        <w:t>=</w:t>
      </w:r>
      <w:r w:rsidR="0008361D" w:rsidRPr="00D527DE">
        <w:rPr>
          <w:lang w:val="en-CA" w:eastAsia="ja-JP"/>
        </w:rPr>
        <w:t xml:space="preserve"> </w:t>
      </w:r>
      <w:r w:rsidRPr="00D527DE">
        <w:rPr>
          <w:lang w:val="en-CA" w:eastAsia="ja-JP"/>
        </w:rPr>
        <w:t>=</w:t>
      </w:r>
      <w:r w:rsidRPr="00D527DE">
        <w:rPr>
          <w:lang w:val="en-US" w:eastAsia="ja-JP"/>
        </w:rPr>
        <w:t> </w:t>
      </w:r>
      <w:r w:rsidRPr="00D527DE">
        <w:rPr>
          <w:lang w:val="en-CA" w:eastAsia="ja-JP"/>
        </w:rPr>
        <w:t>0)</w:t>
      </w:r>
    </w:p>
    <w:p w14:paraId="0B8CFADC" w14:textId="4260C6D1"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adjUnocc = 1</w:t>
      </w:r>
    </w:p>
    <w:p w14:paraId="72E77405" w14:textId="196CC199" w:rsidR="00975271" w:rsidRPr="00D527DE" w:rsidRDefault="004913A6" w:rsidP="00975271">
      <w:pPr>
        <w:rPr>
          <w:lang w:val="en-CA" w:eastAsia="ja-JP"/>
        </w:rPr>
      </w:pPr>
      <w:r w:rsidRPr="00D527DE">
        <w:rPr>
          <w:lang w:val="en-CA" w:eastAsia="ja-JP"/>
        </w:rPr>
        <w:tab/>
      </w:r>
      <w:r w:rsidR="00975271" w:rsidRPr="00D527DE">
        <w:rPr>
          <w:lang w:val="en-CA" w:eastAsia="ja-JP"/>
        </w:rPr>
        <w:tab/>
        <w:t>}</w:t>
      </w:r>
    </w:p>
    <w:p w14:paraId="1A6B61BC" w14:textId="0D8F2FF1" w:rsidR="009010C7" w:rsidRPr="009334E7" w:rsidRDefault="009010C7" w:rsidP="009010C7">
      <w:pPr>
        <w:pStyle w:val="af5"/>
        <w:rPr>
          <w:rFonts w:ascii="Cambria" w:hAnsi="Cambria"/>
        </w:rPr>
      </w:pPr>
      <w:bookmarkStart w:id="4730" w:name="_Ref586805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18</w:t>
      </w:r>
      <w:r w:rsidR="00F6619B" w:rsidRPr="009334E7">
        <w:rPr>
          <w:rFonts w:ascii="Cambria" w:hAnsi="Cambria"/>
        </w:rPr>
        <w:fldChar w:fldCharType="end"/>
      </w:r>
      <w:bookmarkEnd w:id="4730"/>
      <w:r w:rsidR="00D527DE">
        <w:rPr>
          <w:rFonts w:ascii="Cambria" w:hAnsi="Cambria"/>
        </w:rPr>
        <w:t xml:space="preserve"> —</w:t>
      </w:r>
      <w:r w:rsidRPr="009334E7">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586"/>
        <w:gridCol w:w="477"/>
        <w:gridCol w:w="451"/>
        <w:gridCol w:w="965"/>
        <w:gridCol w:w="690"/>
        <w:gridCol w:w="695"/>
        <w:gridCol w:w="684"/>
        <w:gridCol w:w="716"/>
        <w:gridCol w:w="721"/>
        <w:gridCol w:w="710"/>
      </w:tblGrid>
      <w:tr w:rsidR="009010C7" w:rsidRPr="00D527DE" w14:paraId="210FF18D" w14:textId="77777777" w:rsidTr="008B4D2F">
        <w:trPr>
          <w:trHeight w:val="360"/>
          <w:jc w:val="center"/>
        </w:trPr>
        <w:tc>
          <w:tcPr>
            <w:tcW w:w="0" w:type="auto"/>
            <w:noWrap/>
            <w:hideMark/>
          </w:tcPr>
          <w:p w14:paraId="249127F0" w14:textId="77777777" w:rsidR="009010C7" w:rsidRPr="00D527DE" w:rsidRDefault="009010C7" w:rsidP="008B4D2F">
            <w:pPr>
              <w:tabs>
                <w:tab w:val="clear" w:pos="403"/>
              </w:tabs>
              <w:spacing w:after="0" w:line="240" w:lineRule="auto"/>
              <w:jc w:val="center"/>
            </w:pPr>
            <w:r w:rsidRPr="00D527DE">
              <w:t>axis</w:t>
            </w:r>
          </w:p>
        </w:tc>
        <w:tc>
          <w:tcPr>
            <w:tcW w:w="0" w:type="auto"/>
            <w:noWrap/>
            <w:hideMark/>
          </w:tcPr>
          <w:p w14:paraId="6FB5F654" w14:textId="77777777" w:rsidR="009010C7" w:rsidRPr="00D527DE" w:rsidRDefault="009010C7" w:rsidP="008B4D2F">
            <w:pPr>
              <w:tabs>
                <w:tab w:val="clear" w:pos="403"/>
              </w:tabs>
              <w:spacing w:after="0" w:line="240" w:lineRule="auto"/>
              <w:jc w:val="center"/>
            </w:pPr>
            <w:r w:rsidRPr="00D527DE">
              <w:t>aN</w:t>
            </w:r>
          </w:p>
        </w:tc>
        <w:tc>
          <w:tcPr>
            <w:tcW w:w="0" w:type="auto"/>
            <w:noWrap/>
            <w:hideMark/>
          </w:tcPr>
          <w:p w14:paraId="32B7F40B" w14:textId="77777777" w:rsidR="009010C7" w:rsidRPr="00D527DE" w:rsidRDefault="009010C7" w:rsidP="008B4D2F">
            <w:pPr>
              <w:tabs>
                <w:tab w:val="clear" w:pos="403"/>
              </w:tabs>
              <w:spacing w:after="0" w:line="240" w:lineRule="auto"/>
              <w:jc w:val="center"/>
            </w:pPr>
            <w:r w:rsidRPr="00D527DE">
              <w:t>aC</w:t>
            </w:r>
          </w:p>
        </w:tc>
        <w:tc>
          <w:tcPr>
            <w:tcW w:w="0" w:type="auto"/>
            <w:noWrap/>
            <w:hideMark/>
          </w:tcPr>
          <w:p w14:paraId="561A29D4" w14:textId="77777777" w:rsidR="009010C7" w:rsidRPr="00D527DE" w:rsidRDefault="009010C7" w:rsidP="008B4D2F">
            <w:pPr>
              <w:tabs>
                <w:tab w:val="clear" w:pos="403"/>
              </w:tabs>
              <w:spacing w:after="0" w:line="240" w:lineRule="auto"/>
              <w:jc w:val="center"/>
            </w:pPr>
            <w:r w:rsidRPr="00D527DE">
              <w:t>nPmask</w:t>
            </w:r>
          </w:p>
        </w:tc>
        <w:tc>
          <w:tcPr>
            <w:tcW w:w="0" w:type="auto"/>
            <w:noWrap/>
            <w:hideMark/>
          </w:tcPr>
          <w:p w14:paraId="44C39011" w14:textId="77777777" w:rsidR="009010C7" w:rsidRPr="00D527DE" w:rsidRDefault="009010C7" w:rsidP="008B4D2F">
            <w:pPr>
              <w:tabs>
                <w:tab w:val="clear" w:pos="403"/>
              </w:tabs>
              <w:spacing w:after="0" w:line="240" w:lineRule="auto"/>
              <w:jc w:val="center"/>
            </w:pPr>
            <w:r w:rsidRPr="00D527DE">
              <w:t>xCn</w:t>
            </w:r>
          </w:p>
        </w:tc>
        <w:tc>
          <w:tcPr>
            <w:tcW w:w="0" w:type="auto"/>
            <w:noWrap/>
            <w:hideMark/>
          </w:tcPr>
          <w:p w14:paraId="1D7AC527" w14:textId="77777777" w:rsidR="009010C7" w:rsidRPr="00D527DE" w:rsidRDefault="009010C7" w:rsidP="008B4D2F">
            <w:pPr>
              <w:tabs>
                <w:tab w:val="clear" w:pos="403"/>
              </w:tabs>
              <w:spacing w:after="0" w:line="240" w:lineRule="auto"/>
              <w:jc w:val="center"/>
            </w:pPr>
            <w:r w:rsidRPr="00D527DE">
              <w:t>yCn</w:t>
            </w:r>
          </w:p>
        </w:tc>
        <w:tc>
          <w:tcPr>
            <w:tcW w:w="0" w:type="auto"/>
            <w:noWrap/>
            <w:hideMark/>
          </w:tcPr>
          <w:p w14:paraId="09EA2F01" w14:textId="77777777" w:rsidR="009010C7" w:rsidRPr="00D527DE" w:rsidRDefault="009010C7" w:rsidP="008B4D2F">
            <w:pPr>
              <w:tabs>
                <w:tab w:val="clear" w:pos="403"/>
              </w:tabs>
              <w:spacing w:after="0" w:line="240" w:lineRule="auto"/>
              <w:jc w:val="center"/>
            </w:pPr>
            <w:r w:rsidRPr="00D527DE">
              <w:t>zCn</w:t>
            </w:r>
          </w:p>
        </w:tc>
        <w:tc>
          <w:tcPr>
            <w:tcW w:w="0" w:type="auto"/>
            <w:noWrap/>
            <w:hideMark/>
          </w:tcPr>
          <w:p w14:paraId="7819F7ED" w14:textId="77777777" w:rsidR="009010C7" w:rsidRPr="00D527DE" w:rsidRDefault="009010C7" w:rsidP="008B4D2F">
            <w:pPr>
              <w:tabs>
                <w:tab w:val="clear" w:pos="403"/>
              </w:tabs>
              <w:spacing w:after="0" w:line="240" w:lineRule="auto"/>
              <w:jc w:val="center"/>
            </w:pPr>
            <w:r w:rsidRPr="00D527DE">
              <w:t>xNn</w:t>
            </w:r>
          </w:p>
        </w:tc>
        <w:tc>
          <w:tcPr>
            <w:tcW w:w="0" w:type="auto"/>
            <w:noWrap/>
            <w:hideMark/>
          </w:tcPr>
          <w:p w14:paraId="174932A4" w14:textId="77777777" w:rsidR="009010C7" w:rsidRPr="00D527DE" w:rsidRDefault="009010C7" w:rsidP="008B4D2F">
            <w:pPr>
              <w:tabs>
                <w:tab w:val="clear" w:pos="403"/>
              </w:tabs>
              <w:spacing w:after="0" w:line="240" w:lineRule="auto"/>
              <w:jc w:val="center"/>
            </w:pPr>
            <w:r w:rsidRPr="00D527DE">
              <w:t>yNn</w:t>
            </w:r>
          </w:p>
        </w:tc>
        <w:tc>
          <w:tcPr>
            <w:tcW w:w="0" w:type="auto"/>
            <w:noWrap/>
            <w:hideMark/>
          </w:tcPr>
          <w:p w14:paraId="6E2874A6" w14:textId="77777777" w:rsidR="009010C7" w:rsidRPr="00D527DE" w:rsidRDefault="009010C7" w:rsidP="008B4D2F">
            <w:pPr>
              <w:tabs>
                <w:tab w:val="clear" w:pos="403"/>
              </w:tabs>
              <w:spacing w:after="0" w:line="240" w:lineRule="auto"/>
              <w:jc w:val="center"/>
            </w:pPr>
            <w:r w:rsidRPr="00D527DE">
              <w:t>zNn</w:t>
            </w:r>
          </w:p>
        </w:tc>
      </w:tr>
      <w:tr w:rsidR="009010C7" w:rsidRPr="00D527DE" w14:paraId="1D64E07B" w14:textId="77777777" w:rsidTr="008B4D2F">
        <w:trPr>
          <w:trHeight w:val="360"/>
          <w:jc w:val="center"/>
        </w:trPr>
        <w:tc>
          <w:tcPr>
            <w:tcW w:w="0" w:type="auto"/>
            <w:noWrap/>
            <w:hideMark/>
          </w:tcPr>
          <w:p w14:paraId="7BB281C4" w14:textId="77777777" w:rsidR="009010C7" w:rsidRPr="00D527DE" w:rsidRDefault="009010C7" w:rsidP="008B4D2F">
            <w:pPr>
              <w:tabs>
                <w:tab w:val="clear" w:pos="403"/>
              </w:tabs>
              <w:spacing w:after="0" w:line="240" w:lineRule="auto"/>
              <w:jc w:val="center"/>
            </w:pPr>
            <w:r w:rsidRPr="00D527DE">
              <w:t>x</w:t>
            </w:r>
          </w:p>
        </w:tc>
        <w:tc>
          <w:tcPr>
            <w:tcW w:w="0" w:type="auto"/>
            <w:noWrap/>
            <w:hideMark/>
          </w:tcPr>
          <w:p w14:paraId="0A292A5A"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84A72C5"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77777777" w:rsidR="009010C7" w:rsidRPr="00D527DE" w:rsidRDefault="009010C7" w:rsidP="008B4D2F">
            <w:pPr>
              <w:tabs>
                <w:tab w:val="clear" w:pos="403"/>
              </w:tabs>
              <w:spacing w:after="0" w:line="240" w:lineRule="auto"/>
              <w:jc w:val="center"/>
            </w:pPr>
            <w:r w:rsidRPr="00D527DE">
              <w:t>xC−1</w:t>
            </w:r>
          </w:p>
        </w:tc>
        <w:tc>
          <w:tcPr>
            <w:tcW w:w="0" w:type="auto"/>
            <w:noWrap/>
            <w:hideMark/>
          </w:tcPr>
          <w:p w14:paraId="4D7A5815"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6991F392"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1F3A0EFE" w14:textId="77777777" w:rsidR="009010C7" w:rsidRPr="00D527DE" w:rsidRDefault="009010C7" w:rsidP="008B4D2F">
            <w:pPr>
              <w:tabs>
                <w:tab w:val="clear" w:pos="403"/>
              </w:tabs>
              <w:spacing w:after="0" w:line="240" w:lineRule="auto"/>
              <w:jc w:val="center"/>
            </w:pPr>
            <w:r w:rsidRPr="00D527DE">
              <w:t>xN−1</w:t>
            </w:r>
          </w:p>
        </w:tc>
        <w:tc>
          <w:tcPr>
            <w:tcW w:w="0" w:type="auto"/>
            <w:noWrap/>
            <w:hideMark/>
          </w:tcPr>
          <w:p w14:paraId="115DEFC8"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5BC48666" w14:textId="77777777" w:rsidR="009010C7" w:rsidRPr="00D527DE" w:rsidRDefault="009010C7" w:rsidP="008B4D2F">
            <w:pPr>
              <w:tabs>
                <w:tab w:val="clear" w:pos="403"/>
              </w:tabs>
              <w:spacing w:after="0" w:line="240" w:lineRule="auto"/>
              <w:jc w:val="center"/>
            </w:pPr>
            <w:r w:rsidRPr="00D527DE">
              <w:t>zN</w:t>
            </w:r>
          </w:p>
        </w:tc>
      </w:tr>
      <w:tr w:rsidR="009010C7" w:rsidRPr="00D527DE" w14:paraId="4D062F55" w14:textId="77777777" w:rsidTr="008B4D2F">
        <w:trPr>
          <w:trHeight w:val="360"/>
          <w:jc w:val="center"/>
        </w:trPr>
        <w:tc>
          <w:tcPr>
            <w:tcW w:w="0" w:type="auto"/>
            <w:noWrap/>
            <w:hideMark/>
          </w:tcPr>
          <w:p w14:paraId="420497F7" w14:textId="77777777" w:rsidR="009010C7" w:rsidRPr="00D527DE" w:rsidRDefault="009010C7" w:rsidP="008B4D2F">
            <w:pPr>
              <w:tabs>
                <w:tab w:val="clear" w:pos="403"/>
              </w:tabs>
              <w:spacing w:after="0" w:line="240" w:lineRule="auto"/>
              <w:jc w:val="center"/>
            </w:pPr>
            <w:r w:rsidRPr="00D527DE">
              <w:t>y</w:t>
            </w:r>
          </w:p>
        </w:tc>
        <w:tc>
          <w:tcPr>
            <w:tcW w:w="0" w:type="auto"/>
            <w:noWrap/>
            <w:hideMark/>
          </w:tcPr>
          <w:p w14:paraId="4546AAEF"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43186240"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783A9EBC" w14:textId="77777777" w:rsidR="009010C7" w:rsidRPr="00D527DE" w:rsidRDefault="009010C7" w:rsidP="008B4D2F">
            <w:pPr>
              <w:tabs>
                <w:tab w:val="clear" w:pos="403"/>
              </w:tabs>
              <w:spacing w:after="0" w:line="240" w:lineRule="auto"/>
              <w:jc w:val="center"/>
            </w:pPr>
            <w:r w:rsidRPr="00D527DE">
              <w:t>yC−1</w:t>
            </w:r>
          </w:p>
        </w:tc>
        <w:tc>
          <w:tcPr>
            <w:tcW w:w="0" w:type="auto"/>
            <w:noWrap/>
            <w:hideMark/>
          </w:tcPr>
          <w:p w14:paraId="7BE87B31"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20CB1265"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298D6F74" w14:textId="77777777" w:rsidR="009010C7" w:rsidRPr="00D527DE" w:rsidRDefault="009010C7" w:rsidP="008B4D2F">
            <w:pPr>
              <w:tabs>
                <w:tab w:val="clear" w:pos="403"/>
              </w:tabs>
              <w:spacing w:after="0" w:line="240" w:lineRule="auto"/>
              <w:jc w:val="center"/>
            </w:pPr>
            <w:r w:rsidRPr="00D527DE">
              <w:t>yN−1</w:t>
            </w:r>
          </w:p>
        </w:tc>
        <w:tc>
          <w:tcPr>
            <w:tcW w:w="0" w:type="auto"/>
            <w:noWrap/>
            <w:hideMark/>
          </w:tcPr>
          <w:p w14:paraId="31F988E9" w14:textId="77777777" w:rsidR="009010C7" w:rsidRPr="00D527DE" w:rsidRDefault="009010C7" w:rsidP="008B4D2F">
            <w:pPr>
              <w:tabs>
                <w:tab w:val="clear" w:pos="403"/>
              </w:tabs>
              <w:spacing w:after="0" w:line="240" w:lineRule="auto"/>
              <w:jc w:val="center"/>
            </w:pPr>
            <w:r w:rsidRPr="00D527DE">
              <w:t>zN</w:t>
            </w:r>
          </w:p>
        </w:tc>
      </w:tr>
      <w:tr w:rsidR="009010C7" w:rsidRPr="00D527DE" w14:paraId="2F5EA091" w14:textId="77777777" w:rsidTr="008B4D2F">
        <w:trPr>
          <w:trHeight w:val="360"/>
          <w:jc w:val="center"/>
        </w:trPr>
        <w:tc>
          <w:tcPr>
            <w:tcW w:w="0" w:type="auto"/>
            <w:noWrap/>
            <w:hideMark/>
          </w:tcPr>
          <w:p w14:paraId="01529DCF" w14:textId="77777777" w:rsidR="009010C7" w:rsidRPr="00D527DE" w:rsidRDefault="009010C7" w:rsidP="008B4D2F">
            <w:pPr>
              <w:tabs>
                <w:tab w:val="clear" w:pos="403"/>
              </w:tabs>
              <w:spacing w:after="0" w:line="240" w:lineRule="auto"/>
              <w:jc w:val="center"/>
            </w:pPr>
            <w:r w:rsidRPr="00D527DE">
              <w:t>z</w:t>
            </w:r>
          </w:p>
        </w:tc>
        <w:tc>
          <w:tcPr>
            <w:tcW w:w="0" w:type="auto"/>
            <w:noWrap/>
            <w:hideMark/>
          </w:tcPr>
          <w:p w14:paraId="597CBE14" w14:textId="77777777" w:rsidR="009010C7" w:rsidRPr="00D527DE" w:rsidRDefault="009010C7" w:rsidP="008B4D2F">
            <w:pPr>
              <w:tabs>
                <w:tab w:val="clear" w:pos="403"/>
              </w:tabs>
              <w:spacing w:after="0" w:line="240" w:lineRule="auto"/>
              <w:jc w:val="center"/>
            </w:pPr>
            <w:r w:rsidRPr="00D527DE">
              <w:t>zN</w:t>
            </w:r>
          </w:p>
        </w:tc>
        <w:tc>
          <w:tcPr>
            <w:tcW w:w="0" w:type="auto"/>
            <w:noWrap/>
            <w:hideMark/>
          </w:tcPr>
          <w:p w14:paraId="2194E1BB"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4F27EF7F"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4A1BB1AE" w14:textId="77777777" w:rsidR="009010C7" w:rsidRPr="00D527DE" w:rsidRDefault="009010C7" w:rsidP="008B4D2F">
            <w:pPr>
              <w:tabs>
                <w:tab w:val="clear" w:pos="403"/>
              </w:tabs>
              <w:spacing w:after="0" w:line="240" w:lineRule="auto"/>
              <w:jc w:val="center"/>
            </w:pPr>
            <w:r w:rsidRPr="00D527DE">
              <w:t>zC−1</w:t>
            </w:r>
          </w:p>
        </w:tc>
        <w:tc>
          <w:tcPr>
            <w:tcW w:w="0" w:type="auto"/>
            <w:noWrap/>
            <w:hideMark/>
          </w:tcPr>
          <w:p w14:paraId="237C322F"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E9E03F9"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3F0B4B90" w14:textId="77777777" w:rsidR="009010C7" w:rsidRPr="00D527DE" w:rsidRDefault="009010C7" w:rsidP="008B4D2F">
            <w:pPr>
              <w:tabs>
                <w:tab w:val="clear" w:pos="403"/>
              </w:tabs>
              <w:spacing w:after="0" w:line="240" w:lineRule="auto"/>
              <w:jc w:val="center"/>
            </w:pPr>
            <w:r w:rsidRPr="00D527DE">
              <w:t>zN−1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081081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idxAdj = adjUnocc + 2 × Min(2, adjOcc)</w:t>
      </w:r>
    </w:p>
    <w:p w14:paraId="3E742278" w14:textId="347A4964" w:rsidR="00D8020B" w:rsidRPr="00D527DE" w:rsidRDefault="004913A6" w:rsidP="00D8020B">
      <w:pPr>
        <w:rPr>
          <w:lang w:val="en-CA" w:eastAsia="ja-JP"/>
        </w:rPr>
      </w:pPr>
      <w:r w:rsidRPr="00D527DE">
        <w:rPr>
          <w:lang w:val="en-CA" w:eastAsia="ja-JP"/>
        </w:rPr>
        <w:tab/>
      </w:r>
      <w:r w:rsidR="00D8020B" w:rsidRPr="00D527DE">
        <w:rPr>
          <w:lang w:val="en-CA" w:eastAsia="ja-JP"/>
        </w:rPr>
        <w:tab/>
        <w:t>if (binIdx &gt; 4) {</w:t>
      </w:r>
    </w:p>
    <w:p w14:paraId="085B2852" w14:textId="4A4D6247" w:rsidR="00D8020B" w:rsidRPr="00D527DE" w:rsidRDefault="00D8020B" w:rsidP="00D8020B">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 xml:space="preserve">idxAdj = </w:t>
      </w:r>
      <w:r w:rsidR="001A6231">
        <w:rPr>
          <w:lang w:val="en-CA" w:eastAsia="ja-JP"/>
        </w:rPr>
        <w:t>c</w:t>
      </w:r>
      <w:r w:rsidRPr="00D527DE">
        <w:rPr>
          <w:lang w:val="en-CA" w:eastAsia="ja-JP"/>
        </w:rPr>
        <w:t>txIdxAdjReduc567[ idxAdj ]</w:t>
      </w:r>
    </w:p>
    <w:p w14:paraId="5E40232E" w14:textId="4D7483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w:t>
      </w:r>
    </w:p>
    <w:p w14:paraId="5AD397EA" w14:textId="7CD5EBAE" w:rsidR="004D7E94" w:rsidRPr="009334E7" w:rsidRDefault="004D7E94">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19</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2374"/>
        <w:gridCol w:w="338"/>
        <w:gridCol w:w="338"/>
        <w:gridCol w:w="338"/>
        <w:gridCol w:w="338"/>
        <w:gridCol w:w="338"/>
        <w:gridCol w:w="338"/>
      </w:tblGrid>
      <w:tr w:rsidR="004D7E94" w:rsidRPr="00D527DE" w14:paraId="08258EB7" w14:textId="77777777" w:rsidTr="00B2720B">
        <w:trPr>
          <w:trHeight w:val="360"/>
          <w:jc w:val="center"/>
        </w:trPr>
        <w:tc>
          <w:tcPr>
            <w:tcW w:w="0" w:type="auto"/>
            <w:noWrap/>
            <w:hideMark/>
          </w:tcPr>
          <w:p w14:paraId="1F6C0931" w14:textId="1D75B91E" w:rsidR="004D7E94" w:rsidRPr="00D527DE" w:rsidRDefault="004D7E94" w:rsidP="00B2720B">
            <w:pPr>
              <w:tabs>
                <w:tab w:val="clear" w:pos="403"/>
              </w:tabs>
              <w:spacing w:after="0" w:line="240" w:lineRule="auto"/>
              <w:jc w:val="center"/>
              <w:rPr>
                <w:lang w:eastAsia="ja-JP"/>
              </w:rPr>
            </w:pPr>
            <w:r w:rsidRPr="00D527DE">
              <w:rPr>
                <w:lang w:eastAsia="ja-JP"/>
              </w:rPr>
              <w:t>i</w:t>
            </w:r>
          </w:p>
        </w:tc>
        <w:tc>
          <w:tcPr>
            <w:tcW w:w="0" w:type="auto"/>
            <w:noWrap/>
            <w:hideMark/>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B2720B">
        <w:trPr>
          <w:trHeight w:val="360"/>
          <w:jc w:val="center"/>
        </w:trPr>
        <w:tc>
          <w:tcPr>
            <w:tcW w:w="0" w:type="auto"/>
            <w:noWrap/>
            <w:hideMark/>
          </w:tcPr>
          <w:p w14:paraId="23E0B848" w14:textId="03C7E581" w:rsidR="004D7E94" w:rsidRPr="00D527DE" w:rsidRDefault="001A6231" w:rsidP="00B2720B">
            <w:pPr>
              <w:tabs>
                <w:tab w:val="clear" w:pos="403"/>
              </w:tabs>
              <w:spacing w:after="0" w:line="240" w:lineRule="auto"/>
              <w:jc w:val="center"/>
            </w:pPr>
            <w:r>
              <w:t>c</w:t>
            </w:r>
            <w:r w:rsidR="004D7E94" w:rsidRPr="00D527DE">
              <w:t>txIdxAdjReduc567[</w:t>
            </w:r>
            <w:r w:rsidR="00D527DE">
              <w:t> </w:t>
            </w:r>
            <w:r w:rsidR="004D7E94" w:rsidRPr="00D527DE">
              <w:t>i</w:t>
            </w:r>
            <w:r w:rsidR="00D527DE">
              <w:t> </w:t>
            </w:r>
            <w:r w:rsidR="004D7E94" w:rsidRPr="00D527DE">
              <w:t>]</w:t>
            </w:r>
          </w:p>
        </w:tc>
        <w:tc>
          <w:tcPr>
            <w:tcW w:w="0" w:type="auto"/>
            <w:noWrap/>
            <w:hideMark/>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lastRenderedPageBreak/>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79FA7924" w:rsidR="00F43D68" w:rsidRPr="00D527DE" w:rsidRDefault="00F43D68" w:rsidP="00F43D68">
      <w:pPr>
        <w:rPr>
          <w:lang w:val="en-CA" w:eastAsia="ja-JP"/>
        </w:rPr>
      </w:pPr>
      <w:r w:rsidRPr="00D527DE">
        <w:rPr>
          <w:lang w:val="en-CA" w:eastAsia="ja-JP"/>
        </w:rPr>
        <w:tab/>
      </w:r>
      <w:r w:rsidRPr="00D527DE">
        <w:rPr>
          <w:lang w:val="en-CA" w:eastAsia="ja-JP"/>
        </w:rPr>
        <w:tab/>
        <w:t>if (neighbour_context_restriction_flag)</w:t>
      </w:r>
    </w:p>
    <w:p w14:paraId="4A66C863" w14:textId="649B5183"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neighbourPattern64to9[ NeighbourPattern ];</w:t>
      </w:r>
    </w:p>
    <w:p w14:paraId="64226105" w14:textId="4761EA4B" w:rsidR="00F43D68" w:rsidRPr="00D527DE" w:rsidRDefault="00F43D68" w:rsidP="00F43D68">
      <w:pPr>
        <w:rPr>
          <w:lang w:val="en-CA" w:eastAsia="ja-JP"/>
        </w:rPr>
      </w:pPr>
      <w:r w:rsidRPr="00D527DE">
        <w:rPr>
          <w:lang w:val="en-CA" w:eastAsia="ja-JP"/>
        </w:rPr>
        <w:tab/>
      </w:r>
      <w:r w:rsidRPr="00D527DE">
        <w:rPr>
          <w:lang w:val="en-CA" w:eastAsia="ja-JP"/>
        </w:rPr>
        <w:tab/>
        <w:t>else</w:t>
      </w:r>
    </w:p>
    <w:p w14:paraId="15F0DB9B" w14:textId="411A3DDF"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neighbourPattern64to6[ NeighbourPattern ];</w:t>
      </w:r>
    </w:p>
    <w:p w14:paraId="5425742B" w14:textId="0D417C42" w:rsidR="00F43D68" w:rsidRPr="00D527DE" w:rsidRDefault="00F43D68" w:rsidP="00F43D68">
      <w:pPr>
        <w:rPr>
          <w:lang w:val="en-CA" w:eastAsia="ja-JP"/>
        </w:rPr>
      </w:pPr>
      <w:r w:rsidRPr="00D527DE">
        <w:rPr>
          <w:lang w:val="en-CA" w:eastAsia="ja-JP"/>
        </w:rPr>
        <w:tab/>
      </w:r>
      <w:r w:rsidRPr="00D527DE">
        <w:rPr>
          <w:lang w:val="en-CA" w:eastAsia="ja-JP"/>
        </w:rPr>
        <w:tab/>
        <w:t>if (binIdx == 7)</w:t>
      </w:r>
    </w:p>
    <w:p w14:paraId="3BE66B90" w14:textId="3C6D2FDC"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1;</w:t>
      </w:r>
    </w:p>
    <w:p w14:paraId="11B95A44" w14:textId="4E548319" w:rsidR="00F43D68" w:rsidRPr="00D527DE" w:rsidRDefault="00F43D68" w:rsidP="00F43D68">
      <w:pPr>
        <w:rPr>
          <w:lang w:val="en-CA" w:eastAsia="ja-JP"/>
        </w:rPr>
      </w:pPr>
      <w:r w:rsidRPr="00D527DE">
        <w:rPr>
          <w:lang w:val="en-CA" w:eastAsia="ja-JP"/>
        </w:rPr>
        <w:tab/>
      </w:r>
      <w:r w:rsidRPr="00D527DE">
        <w:rPr>
          <w:lang w:val="en-CA" w:eastAsia="ja-JP"/>
        </w:rPr>
        <w:tab/>
        <w:t>else if (binIdx == 6)</w:t>
      </w:r>
    </w:p>
    <w:p w14:paraId="0EC8AC36" w14:textId="0B21DFA8"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neighbourPattern9to3[ pattern ];</w:t>
      </w:r>
    </w:p>
    <w:p w14:paraId="43834E5C" w14:textId="69F94ED9" w:rsidR="00F43D68" w:rsidRPr="00D527DE" w:rsidRDefault="00F43D68" w:rsidP="00F43D68">
      <w:pPr>
        <w:rPr>
          <w:lang w:val="en-CA" w:eastAsia="ja-JP"/>
        </w:rPr>
      </w:pPr>
      <w:r w:rsidRPr="00D527DE">
        <w:rPr>
          <w:lang w:val="en-CA" w:eastAsia="ja-JP"/>
        </w:rPr>
        <w:tab/>
      </w:r>
      <w:r w:rsidRPr="00D527DE">
        <w:rPr>
          <w:lang w:val="en-CA" w:eastAsia="ja-JP"/>
        </w:rPr>
        <w:tab/>
        <w:t>else if (binIdx &gt; 3)</w:t>
      </w:r>
    </w:p>
    <w:p w14:paraId="1F6208D9" w14:textId="73FA7060"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neighbourPattern9to5[ pattern ];</w:t>
      </w:r>
    </w:p>
    <w:p w14:paraId="4902C0DC" w14:textId="565F2146" w:rsidR="00A04054" w:rsidRPr="00D527DE" w:rsidRDefault="00E95046" w:rsidP="00A04054">
      <w:pPr>
        <w:rPr>
          <w:lang w:val="en-CA" w:eastAsia="ja-JP"/>
        </w:rPr>
      </w:pPr>
      <w:r w:rsidRPr="00D527DE">
        <w:rPr>
          <w:lang w:val="en-CA" w:eastAsia="ja-JP"/>
        </w:rPr>
        <w:tab/>
      </w:r>
      <w:r w:rsidRPr="00D527DE">
        <w:rPr>
          <w:lang w:val="en-CA" w:eastAsia="ja-JP"/>
        </w:rPr>
        <w:tab/>
        <w:t xml:space="preserve">ctxIdxMapOffset = ((pattern </w:t>
      </w:r>
      <w:r w:rsidR="004C0821" w:rsidRPr="00D527DE">
        <w:rPr>
          <w:lang w:val="en-CA" w:eastAsia="ja-JP"/>
        </w:rPr>
        <w:t>−</w:t>
      </w:r>
      <w:r w:rsidRPr="00D527DE">
        <w:rPr>
          <w:lang w:val="en-CA" w:eastAsia="ja-JP"/>
        </w:rPr>
        <w:t xml:space="preserve"> 1) &lt;&lt; binIdx) + partialSynVal + binIdx + 1;</w:t>
      </w:r>
      <w:r w:rsidR="00A04054" w:rsidRPr="00D527DE">
        <w:rPr>
          <w:lang w:val="en-CA" w:eastAsia="ja-JP"/>
        </w:rPr>
        <w:t xml:space="preserve">Finally, the output variable ctxIdx </w:t>
      </w:r>
      <w:r w:rsidR="00AE2523" w:rsidRPr="00D527DE">
        <w:rPr>
          <w:lang w:val="en-CA" w:eastAsia="ja-JP"/>
        </w:rPr>
        <w:t>isis</w:t>
      </w:r>
      <w:r w:rsidR="00A04054" w:rsidRPr="00D527DE">
        <w:rPr>
          <w:lang w:val="en-CA" w:eastAsia="ja-JP"/>
        </w:rPr>
        <w:t xml:space="preserve"> set as follows</w:t>
      </w:r>
    </w:p>
    <w:p w14:paraId="522D8536" w14:textId="63EFFE3B" w:rsidR="00E95046" w:rsidRPr="00D527DE" w:rsidRDefault="00E95046" w:rsidP="00C26664">
      <w:pPr>
        <w:rPr>
          <w:lang w:val="en-CA" w:eastAsia="ja-JP"/>
        </w:rPr>
      </w:pPr>
      <w:r w:rsidRPr="00D527DE">
        <w:rPr>
          <w:lang w:val="en-CA" w:eastAsia="ja-JP"/>
        </w:rPr>
        <w:tab/>
        <w:t>ctxMapIdx = ctxIdxMapIdx × 1499 + ctxIdxMapOffset</w:t>
      </w:r>
    </w:p>
    <w:p w14:paraId="22A7E20F" w14:textId="7EA5F5AE" w:rsidR="00A04054" w:rsidRPr="00D527DE" w:rsidRDefault="001946E1" w:rsidP="00C26664">
      <w:pPr>
        <w:rPr>
          <w:lang w:val="en-CA"/>
        </w:rPr>
      </w:pPr>
      <w:r w:rsidRPr="00D527DE">
        <w:rPr>
          <w:lang w:val="en-CA" w:eastAsia="ja-JP"/>
        </w:rPr>
        <w:tab/>
      </w:r>
      <w:r w:rsidR="00A04054" w:rsidRPr="00D527DE">
        <w:rPr>
          <w:lang w:val="en-CA" w:eastAsia="ja-JP"/>
        </w:rPr>
        <w:t>ctxIdx = CtxMap[ ctxMapIdx ] &gt;&gt; 3</w:t>
      </w:r>
    </w:p>
    <w:p w14:paraId="564B43E4" w14:textId="0F486DCE"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20</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338"/>
        <w:gridCol w:w="338"/>
        <w:gridCol w:w="338"/>
        <w:gridCol w:w="338"/>
        <w:gridCol w:w="338"/>
        <w:gridCol w:w="338"/>
        <w:gridCol w:w="338"/>
        <w:gridCol w:w="338"/>
        <w:gridCol w:w="338"/>
        <w:gridCol w:w="338"/>
        <w:gridCol w:w="460"/>
        <w:gridCol w:w="460"/>
        <w:gridCol w:w="460"/>
        <w:gridCol w:w="460"/>
        <w:gridCol w:w="460"/>
        <w:gridCol w:w="460"/>
      </w:tblGrid>
      <w:tr w:rsidR="00A33AC8" w:rsidRPr="00D527DE" w14:paraId="466BC271" w14:textId="77777777" w:rsidTr="00D16D37">
        <w:trPr>
          <w:trHeight w:val="360"/>
          <w:jc w:val="center"/>
        </w:trPr>
        <w:tc>
          <w:tcPr>
            <w:tcW w:w="0" w:type="auto"/>
            <w:noWrap/>
            <w:hideMark/>
          </w:tcPr>
          <w:p w14:paraId="46BDD89F" w14:textId="77777777" w:rsidR="00A33AC8" w:rsidRPr="00D527DE" w:rsidRDefault="00A33AC8" w:rsidP="00A33AC8">
            <w:pPr>
              <w:tabs>
                <w:tab w:val="clear" w:pos="403"/>
              </w:tabs>
              <w:spacing w:after="0" w:line="240" w:lineRule="auto"/>
              <w:jc w:val="left"/>
            </w:pPr>
          </w:p>
        </w:tc>
        <w:tc>
          <w:tcPr>
            <w:tcW w:w="0" w:type="auto"/>
            <w:gridSpan w:val="16"/>
            <w:noWrap/>
            <w:hideMark/>
          </w:tcPr>
          <w:p w14:paraId="7C2C3149" w14:textId="77777777" w:rsidR="00A33AC8" w:rsidRPr="00D527DE" w:rsidRDefault="00A33AC8" w:rsidP="00A33AC8">
            <w:pPr>
              <w:tabs>
                <w:tab w:val="clear" w:pos="403"/>
              </w:tabs>
              <w:spacing w:after="0" w:line="240" w:lineRule="auto"/>
              <w:jc w:val="center"/>
            </w:pPr>
            <w:r w:rsidRPr="00D527DE">
              <w:t>i</w:t>
            </w:r>
          </w:p>
        </w:tc>
      </w:tr>
      <w:tr w:rsidR="00A33AC8" w:rsidRPr="00D527DE" w14:paraId="7FD9839D" w14:textId="77777777" w:rsidTr="00D16D37">
        <w:trPr>
          <w:trHeight w:val="360"/>
          <w:jc w:val="center"/>
        </w:trPr>
        <w:tc>
          <w:tcPr>
            <w:tcW w:w="0" w:type="auto"/>
            <w:noWrap/>
            <w:hideMark/>
          </w:tcPr>
          <w:p w14:paraId="2F0F4BE2"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78DEE6FA"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A5008C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B6D427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9B7AF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CA18BF"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024335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7D1CC20"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09A59"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47E4769"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0B866363"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3D9F7115"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28C1FB3C"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34D00703"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2BA9CC3E"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2C0D2B4F"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104345CD" w14:textId="77777777" w:rsidR="00A33AC8" w:rsidRPr="00D527DE" w:rsidRDefault="00A33AC8" w:rsidP="00A33AC8">
            <w:pPr>
              <w:tabs>
                <w:tab w:val="clear" w:pos="403"/>
              </w:tabs>
              <w:spacing w:after="0" w:line="240" w:lineRule="auto"/>
              <w:jc w:val="center"/>
            </w:pPr>
            <w:r w:rsidRPr="00D527DE">
              <w:t>15</w:t>
            </w:r>
          </w:p>
        </w:tc>
      </w:tr>
      <w:tr w:rsidR="00A33AC8" w:rsidRPr="00D527DE" w14:paraId="3F6D6DE0" w14:textId="77777777" w:rsidTr="00D16D37">
        <w:trPr>
          <w:trHeight w:val="360"/>
          <w:jc w:val="center"/>
        </w:trPr>
        <w:tc>
          <w:tcPr>
            <w:tcW w:w="0" w:type="auto"/>
            <w:noWrap/>
            <w:hideMark/>
          </w:tcPr>
          <w:p w14:paraId="569B1C70"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79EDF03"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4DE464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1E3A5FD1"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07AA8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AC5118"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9AFCB6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81B056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FAB629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F10A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263A0D3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C18A29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82123A9"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61F0D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A608DD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2D697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D16D37">
        <w:trPr>
          <w:trHeight w:val="360"/>
          <w:jc w:val="center"/>
        </w:trPr>
        <w:tc>
          <w:tcPr>
            <w:tcW w:w="0" w:type="auto"/>
            <w:noWrap/>
            <w:hideMark/>
          </w:tcPr>
          <w:p w14:paraId="641D1033"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4A036EF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0C4A59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310691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79D7BA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6F9D1C74"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59768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782480D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2B6F9EA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4276CA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780FF2B"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AC9D1B1"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4B7E2833"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1D90F8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F34C60B"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E6956"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D16D37">
        <w:trPr>
          <w:trHeight w:val="360"/>
          <w:jc w:val="center"/>
        </w:trPr>
        <w:tc>
          <w:tcPr>
            <w:tcW w:w="0" w:type="auto"/>
            <w:noWrap/>
            <w:hideMark/>
          </w:tcPr>
          <w:p w14:paraId="6693C49D"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DEA9A45"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2D1DB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9DA98E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4227B29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7FA8C25"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31DF19A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56E79D3E"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E88263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183006B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7F8849"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89C0328"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431D69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7016B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C98B7A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9CA6D57"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D16D37">
        <w:trPr>
          <w:trHeight w:val="360"/>
          <w:jc w:val="center"/>
        </w:trPr>
        <w:tc>
          <w:tcPr>
            <w:tcW w:w="0" w:type="auto"/>
            <w:noWrap/>
            <w:hideMark/>
          </w:tcPr>
          <w:p w14:paraId="73B72578"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54256B8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A9ACD8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FCB38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2561B4D"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0C62273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C869B4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2FFE522"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E062A3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7D8F145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50B3D1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B32A6B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131B55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B066056"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EAA90C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0819582"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04F7A136"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21</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447"/>
        <w:gridCol w:w="447"/>
        <w:gridCol w:w="447"/>
        <w:gridCol w:w="447"/>
        <w:gridCol w:w="447"/>
        <w:gridCol w:w="447"/>
        <w:gridCol w:w="447"/>
        <w:gridCol w:w="447"/>
        <w:gridCol w:w="447"/>
        <w:gridCol w:w="447"/>
        <w:gridCol w:w="460"/>
        <w:gridCol w:w="460"/>
        <w:gridCol w:w="460"/>
        <w:gridCol w:w="460"/>
        <w:gridCol w:w="460"/>
        <w:gridCol w:w="460"/>
      </w:tblGrid>
      <w:tr w:rsidR="00A33AC8" w:rsidRPr="00D527DE" w14:paraId="2D6CB159" w14:textId="77777777" w:rsidTr="00D16D37">
        <w:trPr>
          <w:trHeight w:val="360"/>
          <w:jc w:val="center"/>
        </w:trPr>
        <w:tc>
          <w:tcPr>
            <w:tcW w:w="0" w:type="auto"/>
            <w:noWrap/>
            <w:hideMark/>
          </w:tcPr>
          <w:p w14:paraId="2252EB69" w14:textId="77777777" w:rsidR="00A33AC8" w:rsidRPr="00D527DE" w:rsidRDefault="00A33AC8" w:rsidP="00A33AC8">
            <w:pPr>
              <w:tabs>
                <w:tab w:val="clear" w:pos="403"/>
              </w:tabs>
              <w:spacing w:after="0" w:line="240" w:lineRule="auto"/>
              <w:jc w:val="left"/>
            </w:pPr>
          </w:p>
        </w:tc>
        <w:tc>
          <w:tcPr>
            <w:tcW w:w="0" w:type="auto"/>
            <w:gridSpan w:val="16"/>
            <w:noWrap/>
            <w:hideMark/>
          </w:tcPr>
          <w:p w14:paraId="621DD477" w14:textId="77777777" w:rsidR="00A33AC8" w:rsidRPr="00D527DE" w:rsidRDefault="00A33AC8" w:rsidP="00A33AC8">
            <w:pPr>
              <w:tabs>
                <w:tab w:val="clear" w:pos="403"/>
              </w:tabs>
              <w:spacing w:after="0" w:line="240" w:lineRule="auto"/>
              <w:jc w:val="center"/>
            </w:pPr>
            <w:r w:rsidRPr="00D527DE">
              <w:t>i</w:t>
            </w:r>
          </w:p>
        </w:tc>
      </w:tr>
      <w:tr w:rsidR="00A33AC8" w:rsidRPr="00D527DE" w14:paraId="7E9EB3E1" w14:textId="77777777" w:rsidTr="00D16D37">
        <w:trPr>
          <w:trHeight w:val="360"/>
          <w:jc w:val="center"/>
        </w:trPr>
        <w:tc>
          <w:tcPr>
            <w:tcW w:w="0" w:type="auto"/>
            <w:noWrap/>
            <w:hideMark/>
          </w:tcPr>
          <w:p w14:paraId="3DDC6E30"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4C7BEC85"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92D964A"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4EB64E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8AF1D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E6BE187"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4BB7C28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3AE5749"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325765B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E6AB72"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754C1F8F"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0463A76A"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7E1A47B9"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513E8994"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6730D8E4"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57FD92C5"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35F477A5" w14:textId="77777777" w:rsidR="00A33AC8" w:rsidRPr="00D527DE" w:rsidRDefault="00A33AC8" w:rsidP="00A33AC8">
            <w:pPr>
              <w:tabs>
                <w:tab w:val="clear" w:pos="403"/>
              </w:tabs>
              <w:spacing w:after="0" w:line="240" w:lineRule="auto"/>
              <w:jc w:val="center"/>
            </w:pPr>
            <w:r w:rsidRPr="00D527DE">
              <w:t>15</w:t>
            </w:r>
          </w:p>
        </w:tc>
      </w:tr>
      <w:tr w:rsidR="00A33AC8" w:rsidRPr="00D527DE" w14:paraId="6DDB96F4" w14:textId="77777777" w:rsidTr="00D16D37">
        <w:trPr>
          <w:trHeight w:val="360"/>
          <w:jc w:val="center"/>
        </w:trPr>
        <w:tc>
          <w:tcPr>
            <w:tcW w:w="0" w:type="auto"/>
            <w:noWrap/>
            <w:hideMark/>
          </w:tcPr>
          <w:p w14:paraId="2967AEC2"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9A8113C"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FA9EC96"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4E5FC6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610C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BC719B2"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30319F5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ABA0EF0"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EDBFA9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29077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91011D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888FBA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A2B4FB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A9E311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1CD303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7C0970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27000CE" w14:textId="77777777" w:rsidR="00A33AC8" w:rsidRPr="00D527DE" w:rsidRDefault="00A33AC8" w:rsidP="00A33AC8">
            <w:pPr>
              <w:tabs>
                <w:tab w:val="clear" w:pos="403"/>
              </w:tabs>
              <w:spacing w:after="0" w:line="240" w:lineRule="auto"/>
              <w:jc w:val="center"/>
            </w:pPr>
            <w:r w:rsidRPr="00D527DE">
              <w:t>na</w:t>
            </w:r>
          </w:p>
        </w:tc>
      </w:tr>
      <w:tr w:rsidR="00A33AC8" w:rsidRPr="00D527DE" w14:paraId="6BF6CB9B" w14:textId="77777777" w:rsidTr="00D16D37">
        <w:trPr>
          <w:trHeight w:val="360"/>
          <w:jc w:val="center"/>
        </w:trPr>
        <w:tc>
          <w:tcPr>
            <w:tcW w:w="0" w:type="auto"/>
            <w:noWrap/>
            <w:hideMark/>
          </w:tcPr>
          <w:p w14:paraId="1C3B10B8"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20FD22E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A3103B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691AE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C395D4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FBBDBA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44E5BF33"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CE4F034"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5DFCB3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583CC07"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C371A96"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03B180"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BD608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2C090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626AE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BAB8C8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F3A55B5" w14:textId="77777777" w:rsidR="00A33AC8" w:rsidRPr="00D527DE" w:rsidRDefault="00A33AC8" w:rsidP="00A33AC8">
            <w:pPr>
              <w:tabs>
                <w:tab w:val="clear" w:pos="403"/>
              </w:tabs>
              <w:spacing w:after="0" w:line="240" w:lineRule="auto"/>
              <w:jc w:val="center"/>
            </w:pPr>
            <w:r w:rsidRPr="00D527DE">
              <w:t>na</w:t>
            </w:r>
          </w:p>
        </w:tc>
      </w:tr>
      <w:tr w:rsidR="00A33AC8" w:rsidRPr="00D527DE" w14:paraId="6C59B993" w14:textId="77777777" w:rsidTr="00D16D37">
        <w:trPr>
          <w:trHeight w:val="360"/>
          <w:jc w:val="center"/>
        </w:trPr>
        <w:tc>
          <w:tcPr>
            <w:tcW w:w="0" w:type="auto"/>
            <w:noWrap/>
            <w:hideMark/>
          </w:tcPr>
          <w:p w14:paraId="75EDE4C1"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26DAC3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47557D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4B75EA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9B6B8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1D9C12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9D3486F"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8EB9A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375AB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452EA3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BEFFE6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00FF4E4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6B78C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F05227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309038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BDA390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DCA7E3D" w14:textId="77777777" w:rsidR="00A33AC8" w:rsidRPr="00D527DE" w:rsidRDefault="00A33AC8" w:rsidP="00A33AC8">
            <w:pPr>
              <w:tabs>
                <w:tab w:val="clear" w:pos="403"/>
              </w:tabs>
              <w:spacing w:after="0" w:line="240" w:lineRule="auto"/>
              <w:jc w:val="center"/>
            </w:pPr>
            <w:r w:rsidRPr="00D527DE">
              <w:t>na</w:t>
            </w:r>
          </w:p>
        </w:tc>
      </w:tr>
      <w:tr w:rsidR="00A33AC8" w:rsidRPr="00D527DE" w14:paraId="61191D63" w14:textId="77777777" w:rsidTr="00D16D37">
        <w:trPr>
          <w:trHeight w:val="360"/>
          <w:jc w:val="center"/>
        </w:trPr>
        <w:tc>
          <w:tcPr>
            <w:tcW w:w="0" w:type="auto"/>
            <w:noWrap/>
            <w:hideMark/>
          </w:tcPr>
          <w:p w14:paraId="49311BA3"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7BFE1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CDD718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65A137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8A90BD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3790D1"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6BB82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29333D9"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438E59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5CCE94A"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11E730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2FC7C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C0F2CC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D34A25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74475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6E4B7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A51D9B0" w14:textId="77777777" w:rsidR="00A33AC8" w:rsidRPr="00D527DE" w:rsidRDefault="00A33AC8" w:rsidP="00A33AC8">
            <w:pPr>
              <w:tabs>
                <w:tab w:val="clear" w:pos="403"/>
              </w:tabs>
              <w:spacing w:after="0" w:line="240" w:lineRule="auto"/>
              <w:jc w:val="center"/>
            </w:pPr>
            <w:r w:rsidRPr="00D527DE">
              <w:t>na</w:t>
            </w:r>
          </w:p>
        </w:tc>
      </w:tr>
    </w:tbl>
    <w:p w14:paraId="3220E6EA" w14:textId="77777777" w:rsidR="00A33AC8" w:rsidRPr="00D527DE" w:rsidRDefault="00A33AC8" w:rsidP="00C26664">
      <w:pPr>
        <w:rPr>
          <w:lang w:val="en-CA"/>
        </w:rPr>
      </w:pPr>
    </w:p>
    <w:p w14:paraId="294D0663" w14:textId="2AD9EF55" w:rsidR="00D6735D" w:rsidRPr="009334E7" w:rsidRDefault="00D527DE" w:rsidP="00C26664">
      <w:pPr>
        <w:pStyle w:val="af5"/>
        <w:rPr>
          <w:rFonts w:ascii="Cambria" w:hAnsi="Cambria"/>
        </w:rPr>
      </w:pPr>
      <w:bookmarkStart w:id="4731" w:name="_Toc515629490"/>
      <w:bookmarkStart w:id="4732" w:name="_Toc515630026"/>
      <w:bookmarkStart w:id="4733" w:name="_Toc516232738"/>
      <w:bookmarkStart w:id="4734" w:name="_Toc516233250"/>
      <w:bookmarkStart w:id="4735" w:name="_Toc516233825"/>
      <w:bookmarkStart w:id="4736" w:name="_Toc516234348"/>
      <w:bookmarkStart w:id="4737" w:name="_Toc517248896"/>
      <w:bookmarkStart w:id="4738" w:name="_Toc517249466"/>
      <w:bookmarkStart w:id="4739" w:name="_Toc517250039"/>
      <w:bookmarkStart w:id="4740" w:name="_Toc517250602"/>
      <w:bookmarkStart w:id="4741" w:name="_Toc517251172"/>
      <w:bookmarkStart w:id="4742" w:name="_Toc517251743"/>
      <w:bookmarkStart w:id="4743" w:name="_Toc517251936"/>
      <w:bookmarkStart w:id="4744" w:name="_Toc514664554"/>
      <w:bookmarkStart w:id="4745" w:name="_Toc514847012"/>
      <w:bookmarkStart w:id="4746" w:name="_Toc514847560"/>
      <w:bookmarkStart w:id="4747" w:name="_Toc515270639"/>
      <w:bookmarkStart w:id="4748" w:name="_Toc515271154"/>
      <w:bookmarkStart w:id="4749" w:name="_Toc515629493"/>
      <w:bookmarkStart w:id="4750" w:name="_Toc515630029"/>
      <w:bookmarkStart w:id="4751" w:name="_Toc516232741"/>
      <w:bookmarkStart w:id="4752" w:name="_Toc516233253"/>
      <w:bookmarkStart w:id="4753" w:name="_Toc516233828"/>
      <w:bookmarkStart w:id="4754" w:name="_Toc516234351"/>
      <w:bookmarkStart w:id="4755" w:name="_Toc517248899"/>
      <w:bookmarkStart w:id="4756" w:name="_Toc517249469"/>
      <w:bookmarkStart w:id="4757" w:name="_Toc517250042"/>
      <w:bookmarkStart w:id="4758" w:name="_Toc517250605"/>
      <w:bookmarkStart w:id="4759" w:name="_Toc517251175"/>
      <w:bookmarkStart w:id="4760" w:name="_Toc517251746"/>
      <w:bookmarkStart w:id="4761" w:name="_Toc517251939"/>
      <w:bookmarkStart w:id="4762" w:name="_Toc330921949"/>
      <w:bookmarkStart w:id="4763" w:name="_Toc330921956"/>
      <w:bookmarkStart w:id="4764" w:name="_Toc330921957"/>
      <w:bookmarkStart w:id="4765" w:name="_Toc330921958"/>
      <w:bookmarkStart w:id="4766" w:name="_Toc330921959"/>
      <w:bookmarkStart w:id="4767" w:name="_Toc330921960"/>
      <w:bookmarkStart w:id="4768" w:name="_Toc311217284"/>
      <w:bookmarkStart w:id="4769" w:name="_Toc311217287"/>
      <w:bookmarkStart w:id="4770" w:name="_Toc311217291"/>
      <w:bookmarkStart w:id="4771" w:name="_Toc311217298"/>
      <w:bookmarkStart w:id="4772" w:name="_Toc311217303"/>
      <w:bookmarkStart w:id="4773" w:name="_Toc311217312"/>
      <w:bookmarkStart w:id="4774" w:name="_Toc311217316"/>
      <w:bookmarkStart w:id="4775" w:name="_Toc311217318"/>
      <w:bookmarkStart w:id="4776" w:name="_Toc311217320"/>
      <w:bookmarkStart w:id="4777" w:name="_Toc311217331"/>
      <w:bookmarkStart w:id="4778" w:name="_Toc311217332"/>
      <w:bookmarkStart w:id="4779" w:name="_Toc311217333"/>
      <w:bookmarkStart w:id="4780" w:name="_Toc311217334"/>
      <w:bookmarkStart w:id="4781" w:name="_Toc311217363"/>
      <w:bookmarkStart w:id="4782" w:name="_Toc311217416"/>
      <w:bookmarkStart w:id="4783" w:name="_Toc311217520"/>
      <w:bookmarkStart w:id="4784" w:name="_Toc311217530"/>
      <w:bookmarkStart w:id="4785" w:name="_Toc311217535"/>
      <w:bookmarkStart w:id="4786" w:name="_Toc311217610"/>
      <w:bookmarkStart w:id="4787" w:name="_Toc311217611"/>
      <w:bookmarkStart w:id="4788" w:name="_Toc311217686"/>
      <w:bookmarkStart w:id="4789" w:name="_Toc311217689"/>
      <w:bookmarkStart w:id="4790" w:name="_Toc311217690"/>
      <w:bookmarkStart w:id="4791" w:name="_Toc311217691"/>
      <w:bookmarkStart w:id="4792" w:name="_Toc311217759"/>
      <w:bookmarkStart w:id="4793" w:name="_Toc311217765"/>
      <w:bookmarkStart w:id="4794" w:name="_Toc311217825"/>
      <w:bookmarkStart w:id="4795" w:name="_Toc311217826"/>
      <w:bookmarkStart w:id="4796" w:name="_Toc311217867"/>
      <w:bookmarkStart w:id="4797" w:name="_Toc311217872"/>
      <w:bookmarkStart w:id="4798" w:name="_Toc311218100"/>
      <w:bookmarkStart w:id="4799" w:name="_Toc311218101"/>
      <w:bookmarkStart w:id="4800" w:name="_Toc311218106"/>
      <w:bookmarkStart w:id="4801" w:name="_Toc311218112"/>
      <w:bookmarkStart w:id="4802" w:name="_Toc311218117"/>
      <w:bookmarkStart w:id="4803" w:name="_Toc311218125"/>
      <w:bookmarkStart w:id="4804" w:name="_Toc311218127"/>
      <w:bookmarkStart w:id="4805" w:name="_Toc311218133"/>
      <w:bookmarkStart w:id="4806" w:name="_Toc311218135"/>
      <w:bookmarkStart w:id="4807" w:name="_Toc311218141"/>
      <w:bookmarkStart w:id="4808" w:name="_Toc311218143"/>
      <w:bookmarkStart w:id="4809" w:name="_Toc311218146"/>
      <w:bookmarkStart w:id="4810" w:name="_Toc311218147"/>
      <w:bookmarkStart w:id="4811" w:name="_Toc311218149"/>
      <w:bookmarkStart w:id="4812" w:name="_Toc311218323"/>
      <w:bookmarkStart w:id="4813" w:name="_Toc311218329"/>
      <w:bookmarkStart w:id="4814" w:name="_Toc311218332"/>
      <w:bookmarkStart w:id="4815" w:name="_Toc311218341"/>
      <w:bookmarkStart w:id="4816" w:name="_Toc311218342"/>
      <w:bookmarkStart w:id="4817" w:name="_Toc311218345"/>
      <w:bookmarkStart w:id="4818" w:name="_Toc311218349"/>
      <w:bookmarkStart w:id="4819" w:name="_Toc311218352"/>
      <w:bookmarkStart w:id="4820" w:name="_Toc311218353"/>
      <w:bookmarkStart w:id="4821" w:name="_Toc311218354"/>
      <w:bookmarkStart w:id="4822" w:name="_Toc311218356"/>
      <w:bookmarkStart w:id="4823" w:name="_Toc311218358"/>
      <w:bookmarkStart w:id="4824" w:name="_Toc311218446"/>
      <w:bookmarkStart w:id="4825" w:name="_Toc311218447"/>
      <w:bookmarkStart w:id="4826" w:name="_Toc311218535"/>
      <w:bookmarkStart w:id="4827" w:name="_Toc311218537"/>
      <w:bookmarkStart w:id="4828" w:name="_Toc311218642"/>
      <w:bookmarkStart w:id="4829" w:name="_Toc311218644"/>
      <w:bookmarkStart w:id="4830" w:name="_Toc311218749"/>
      <w:bookmarkStart w:id="4831" w:name="_Toc311218750"/>
      <w:bookmarkStart w:id="4832" w:name="_Toc311218849"/>
      <w:bookmarkStart w:id="4833" w:name="_Toc311218851"/>
      <w:bookmarkStart w:id="4834" w:name="_Toc311219347"/>
      <w:bookmarkStart w:id="4835" w:name="_Toc311219348"/>
      <w:bookmarkStart w:id="4836" w:name="_Toc311219815"/>
      <w:bookmarkStart w:id="4837" w:name="_Toc311219817"/>
      <w:bookmarkStart w:id="4838" w:name="_Toc311219824"/>
      <w:bookmarkStart w:id="4839" w:name="_Toc311219841"/>
      <w:bookmarkStart w:id="4840" w:name="_Toc311219842"/>
      <w:bookmarkStart w:id="4841" w:name="_Toc311219843"/>
      <w:bookmarkStart w:id="4842" w:name="_Toc311219844"/>
      <w:bookmarkStart w:id="4843" w:name="_Toc311219850"/>
      <w:bookmarkStart w:id="4844" w:name="_Toc311219852"/>
      <w:bookmarkStart w:id="4845" w:name="_Toc311219853"/>
      <w:bookmarkStart w:id="4846" w:name="_Toc311219854"/>
      <w:bookmarkStart w:id="4847" w:name="_Toc311219855"/>
      <w:bookmarkStart w:id="4848" w:name="_Toc311219856"/>
      <w:bookmarkStart w:id="4849" w:name="_Toc311219857"/>
      <w:bookmarkStart w:id="4850" w:name="_Toc311219861"/>
      <w:bookmarkStart w:id="4851" w:name="_Toc311219867"/>
      <w:bookmarkStart w:id="4852" w:name="_Toc311219870"/>
      <w:bookmarkStart w:id="4853" w:name="_Toc311219871"/>
      <w:bookmarkStart w:id="4854" w:name="_Toc311219872"/>
      <w:bookmarkStart w:id="4855" w:name="_Toc311219873"/>
      <w:bookmarkStart w:id="4856" w:name="_Toc311219874"/>
      <w:bookmarkStart w:id="4857" w:name="_Toc311219875"/>
      <w:bookmarkStart w:id="4858" w:name="_Toc311219877"/>
      <w:bookmarkStart w:id="4859" w:name="_Toc311219883"/>
      <w:bookmarkStart w:id="4860" w:name="_Toc311219886"/>
      <w:bookmarkStart w:id="4861" w:name="_Toc311219889"/>
      <w:bookmarkStart w:id="4862" w:name="_Toc311219890"/>
      <w:bookmarkStart w:id="4863" w:name="_Toc311219891"/>
      <w:bookmarkStart w:id="4864" w:name="_Toc311219892"/>
      <w:bookmarkStart w:id="4865" w:name="_Toc311219893"/>
      <w:bookmarkStart w:id="4866" w:name="_Toc311219895"/>
      <w:bookmarkStart w:id="4867" w:name="_Toc311219896"/>
      <w:bookmarkStart w:id="4868" w:name="_Toc311219897"/>
      <w:bookmarkStart w:id="4869" w:name="_Toc311219898"/>
      <w:bookmarkStart w:id="4870" w:name="_Toc311219899"/>
      <w:bookmarkStart w:id="4871" w:name="_Toc311219900"/>
      <w:bookmarkStart w:id="4872" w:name="_Toc311219901"/>
      <w:bookmarkStart w:id="4873" w:name="_Toc311219902"/>
      <w:bookmarkStart w:id="4874" w:name="_Toc311219938"/>
      <w:bookmarkStart w:id="4875" w:name="_Toc311219940"/>
      <w:bookmarkStart w:id="4876" w:name="_Toc311219961"/>
      <w:bookmarkStart w:id="4877" w:name="_Toc311219989"/>
      <w:bookmarkStart w:id="4878" w:name="_Toc29970785"/>
      <w:bookmarkStart w:id="4879" w:name="_Toc29970797"/>
      <w:bookmarkStart w:id="4880" w:name="_Toc29970909"/>
      <w:bookmarkStart w:id="4881" w:name="_Toc29971021"/>
      <w:bookmarkStart w:id="4882" w:name="_Toc29971133"/>
      <w:bookmarkStart w:id="4883" w:name="_Toc29971188"/>
      <w:bookmarkStart w:id="4884" w:name="_Toc29971192"/>
      <w:bookmarkStart w:id="4885" w:name="_Toc29971235"/>
      <w:bookmarkStart w:id="4886" w:name="_Toc29971238"/>
      <w:bookmarkStart w:id="4887" w:name="_Toc29971240"/>
      <w:bookmarkStart w:id="4888" w:name="_Toc29971249"/>
      <w:bookmarkStart w:id="4889" w:name="_Toc29971260"/>
      <w:bookmarkStart w:id="4890" w:name="_Toc29971279"/>
      <w:bookmarkStart w:id="4891" w:name="_Toc29971281"/>
      <w:bookmarkStart w:id="4892" w:name="_Toc29971300"/>
      <w:bookmarkStart w:id="4893" w:name="_Toc29971302"/>
      <w:bookmarkStart w:id="4894" w:name="_Toc29971321"/>
      <w:bookmarkStart w:id="4895" w:name="_Toc29971323"/>
      <w:bookmarkStart w:id="4896" w:name="_Toc29971342"/>
      <w:bookmarkStart w:id="4897" w:name="_Toc29971344"/>
      <w:bookmarkStart w:id="4898" w:name="_Toc29971363"/>
      <w:bookmarkStart w:id="4899" w:name="_Toc29971365"/>
      <w:bookmarkStart w:id="4900" w:name="_Toc29971384"/>
      <w:bookmarkStart w:id="4901" w:name="_Toc29971771"/>
      <w:bookmarkStart w:id="4902" w:name="_Toc513449924"/>
      <w:bookmarkStart w:id="4903" w:name="_Toc514664555"/>
      <w:bookmarkStart w:id="4904" w:name="_Toc514847013"/>
      <w:bookmarkStart w:id="4905" w:name="_Toc514847561"/>
      <w:bookmarkStart w:id="4906" w:name="_Toc515270640"/>
      <w:bookmarkStart w:id="4907" w:name="_Toc515271155"/>
      <w:bookmarkStart w:id="4908" w:name="_Toc515629494"/>
      <w:bookmarkStart w:id="4909" w:name="_Toc515630030"/>
      <w:bookmarkStart w:id="4910" w:name="_Toc516232742"/>
      <w:bookmarkStart w:id="4911" w:name="_Toc516233254"/>
      <w:bookmarkStart w:id="4912" w:name="_Toc516233829"/>
      <w:bookmarkStart w:id="4913" w:name="_Toc516234352"/>
      <w:bookmarkStart w:id="4914" w:name="_Toc517248900"/>
      <w:bookmarkStart w:id="4915" w:name="_Toc517249470"/>
      <w:bookmarkStart w:id="4916" w:name="_Toc517250043"/>
      <w:bookmarkStart w:id="4917" w:name="_Toc517250606"/>
      <w:bookmarkStart w:id="4918" w:name="_Toc517251176"/>
      <w:bookmarkStart w:id="4919" w:name="_Toc517251747"/>
      <w:bookmarkStart w:id="4920" w:name="_Toc517251940"/>
      <w:bookmarkStart w:id="4921" w:name="_Toc513449925"/>
      <w:bookmarkStart w:id="4922" w:name="_Toc514664556"/>
      <w:bookmarkStart w:id="4923" w:name="_Toc514847014"/>
      <w:bookmarkStart w:id="4924" w:name="_Toc514847562"/>
      <w:bookmarkStart w:id="4925" w:name="_Toc515270641"/>
      <w:bookmarkStart w:id="4926" w:name="_Toc515271156"/>
      <w:bookmarkStart w:id="4927" w:name="_Toc515629495"/>
      <w:bookmarkStart w:id="4928" w:name="_Toc515630031"/>
      <w:bookmarkStart w:id="4929" w:name="_Toc516232743"/>
      <w:bookmarkStart w:id="4930" w:name="_Toc516233255"/>
      <w:bookmarkStart w:id="4931" w:name="_Toc516233830"/>
      <w:bookmarkStart w:id="4932" w:name="_Toc516234353"/>
      <w:bookmarkStart w:id="4933" w:name="_Toc517248901"/>
      <w:bookmarkStart w:id="4934" w:name="_Toc517249471"/>
      <w:bookmarkStart w:id="4935" w:name="_Toc517250044"/>
      <w:bookmarkStart w:id="4936" w:name="_Toc517250607"/>
      <w:bookmarkStart w:id="4937" w:name="_Toc517251177"/>
      <w:bookmarkStart w:id="4938" w:name="_Toc517251748"/>
      <w:bookmarkStart w:id="4939" w:name="_Toc517251941"/>
      <w:bookmarkStart w:id="4940" w:name="_Toc513449926"/>
      <w:bookmarkStart w:id="4941" w:name="_Toc514664557"/>
      <w:bookmarkStart w:id="4942" w:name="_Toc514847015"/>
      <w:bookmarkStart w:id="4943" w:name="_Toc514847563"/>
      <w:bookmarkStart w:id="4944" w:name="_Toc515270642"/>
      <w:bookmarkStart w:id="4945" w:name="_Toc515271157"/>
      <w:bookmarkStart w:id="4946" w:name="_Toc515629496"/>
      <w:bookmarkStart w:id="4947" w:name="_Toc515630032"/>
      <w:bookmarkStart w:id="4948" w:name="_Toc516232744"/>
      <w:bookmarkStart w:id="4949" w:name="_Toc516233256"/>
      <w:bookmarkStart w:id="4950" w:name="_Toc516233831"/>
      <w:bookmarkStart w:id="4951" w:name="_Toc516234354"/>
      <w:bookmarkStart w:id="4952" w:name="_Toc517248902"/>
      <w:bookmarkStart w:id="4953" w:name="_Toc517249472"/>
      <w:bookmarkStart w:id="4954" w:name="_Toc517250045"/>
      <w:bookmarkStart w:id="4955" w:name="_Toc517250608"/>
      <w:bookmarkStart w:id="4956" w:name="_Toc517251178"/>
      <w:bookmarkStart w:id="4957" w:name="_Toc517251749"/>
      <w:bookmarkStart w:id="4958" w:name="_Toc517251942"/>
      <w:bookmarkStart w:id="4959" w:name="_Toc513449927"/>
      <w:bookmarkStart w:id="4960" w:name="_Toc514664558"/>
      <w:bookmarkStart w:id="4961" w:name="_Toc514847016"/>
      <w:bookmarkStart w:id="4962" w:name="_Toc514847564"/>
      <w:bookmarkStart w:id="4963" w:name="_Toc515270643"/>
      <w:bookmarkStart w:id="4964" w:name="_Toc515271158"/>
      <w:bookmarkStart w:id="4965" w:name="_Toc515629497"/>
      <w:bookmarkStart w:id="4966" w:name="_Toc515630033"/>
      <w:bookmarkStart w:id="4967" w:name="_Toc516232745"/>
      <w:bookmarkStart w:id="4968" w:name="_Toc516233257"/>
      <w:bookmarkStart w:id="4969" w:name="_Toc516233832"/>
      <w:bookmarkStart w:id="4970" w:name="_Toc516234355"/>
      <w:bookmarkStart w:id="4971" w:name="_Toc517248903"/>
      <w:bookmarkStart w:id="4972" w:name="_Toc517249473"/>
      <w:bookmarkStart w:id="4973" w:name="_Toc517250046"/>
      <w:bookmarkStart w:id="4974" w:name="_Toc517250609"/>
      <w:bookmarkStart w:id="4975" w:name="_Toc517251179"/>
      <w:bookmarkStart w:id="4976" w:name="_Toc517251750"/>
      <w:bookmarkStart w:id="4977" w:name="_Toc517251943"/>
      <w:bookmarkStart w:id="4978" w:name="_Toc513449928"/>
      <w:bookmarkStart w:id="4979" w:name="_Toc514664559"/>
      <w:bookmarkStart w:id="4980" w:name="_Toc514847017"/>
      <w:bookmarkStart w:id="4981" w:name="_Toc514847565"/>
      <w:bookmarkStart w:id="4982" w:name="_Toc515270644"/>
      <w:bookmarkStart w:id="4983" w:name="_Toc515271159"/>
      <w:bookmarkStart w:id="4984" w:name="_Toc515629498"/>
      <w:bookmarkStart w:id="4985" w:name="_Toc515630034"/>
      <w:bookmarkStart w:id="4986" w:name="_Toc516232746"/>
      <w:bookmarkStart w:id="4987" w:name="_Toc516233258"/>
      <w:bookmarkStart w:id="4988" w:name="_Toc516233833"/>
      <w:bookmarkStart w:id="4989" w:name="_Toc516234356"/>
      <w:bookmarkStart w:id="4990" w:name="_Toc517248904"/>
      <w:bookmarkStart w:id="4991" w:name="_Toc517249474"/>
      <w:bookmarkStart w:id="4992" w:name="_Toc517250047"/>
      <w:bookmarkStart w:id="4993" w:name="_Toc517250610"/>
      <w:bookmarkStart w:id="4994" w:name="_Toc517251180"/>
      <w:bookmarkStart w:id="4995" w:name="_Toc517251751"/>
      <w:bookmarkStart w:id="4996" w:name="_Toc517251944"/>
      <w:bookmarkStart w:id="4997" w:name="_Toc226457102"/>
      <w:bookmarkStart w:id="4998" w:name="_Toc248045573"/>
      <w:bookmarkStart w:id="4999" w:name="_Toc256632338"/>
      <w:bookmarkStart w:id="5000" w:name="_Toc317198858"/>
      <w:bookmarkStart w:id="5001" w:name="_Toc505790525"/>
      <w:bookmarkStart w:id="5002" w:name="_Toc516234357"/>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r>
        <w:rPr>
          <w:rFonts w:ascii="Cambria" w:hAnsi="Cambria"/>
        </w:rPr>
        <w:t xml:space="preserve">Table </w:t>
      </w:r>
      <w:r w:rsidR="004D7E94" w:rsidRPr="009334E7">
        <w:rPr>
          <w:rFonts w:ascii="Cambria" w:hAnsi="Cambria"/>
        </w:rPr>
        <w:fldChar w:fldCharType="begin"/>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r w:rsidR="00EA48E6">
        <w:rPr>
          <w:noProof/>
        </w:rPr>
        <w:t>22</w:t>
      </w:r>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a8"/>
        <w:tblW w:w="3359" w:type="pct"/>
        <w:jc w:val="center"/>
        <w:tblLayout w:type="fixed"/>
        <w:tblCellMar>
          <w:left w:w="40" w:type="dxa"/>
          <w:right w:w="40" w:type="dxa"/>
        </w:tblCellMar>
        <w:tblLook w:val="04A0" w:firstRow="1" w:lastRow="0" w:firstColumn="1" w:lastColumn="0" w:noHBand="0" w:noVBand="1"/>
      </w:tblPr>
      <w:tblGrid>
        <w:gridCol w:w="2492"/>
        <w:gridCol w:w="406"/>
        <w:gridCol w:w="407"/>
        <w:gridCol w:w="405"/>
        <w:gridCol w:w="405"/>
        <w:gridCol w:w="405"/>
        <w:gridCol w:w="405"/>
        <w:gridCol w:w="405"/>
        <w:gridCol w:w="405"/>
        <w:gridCol w:w="405"/>
        <w:gridCol w:w="405"/>
      </w:tblGrid>
      <w:tr w:rsidR="00AE2523" w:rsidRPr="00D527DE" w14:paraId="385EA559" w14:textId="077E922D" w:rsidTr="00D16D37">
        <w:trPr>
          <w:jc w:val="center"/>
        </w:trPr>
        <w:tc>
          <w:tcPr>
            <w:tcW w:w="2707" w:type="dxa"/>
          </w:tcPr>
          <w:p w14:paraId="52941D59" w14:textId="60842477" w:rsidR="00AE2523" w:rsidRPr="00D527DE" w:rsidRDefault="008645B4" w:rsidP="00D6735D">
            <w:pPr>
              <w:jc w:val="center"/>
              <w:rPr>
                <w:sz w:val="20"/>
                <w:szCs w:val="20"/>
                <w:lang w:val="en-CA"/>
              </w:rPr>
            </w:pPr>
            <w:r w:rsidRPr="00D527DE">
              <w:rPr>
                <w:sz w:val="20"/>
                <w:szCs w:val="20"/>
                <w:lang w:val="en-CA"/>
              </w:rPr>
              <w:t>i</w:t>
            </w:r>
          </w:p>
        </w:tc>
        <w:tc>
          <w:tcPr>
            <w:tcW w:w="433" w:type="dxa"/>
          </w:tcPr>
          <w:p w14:paraId="1736B102" w14:textId="77777777" w:rsidR="00AE2523" w:rsidRPr="00D527DE" w:rsidRDefault="00AE2523" w:rsidP="00D6735D">
            <w:pPr>
              <w:jc w:val="center"/>
              <w:rPr>
                <w:lang w:val="en-CA"/>
              </w:rPr>
            </w:pPr>
            <w:r w:rsidRPr="00D527DE">
              <w:rPr>
                <w:lang w:val="en-CA"/>
              </w:rPr>
              <w:t>0</w:t>
            </w:r>
          </w:p>
        </w:tc>
        <w:tc>
          <w:tcPr>
            <w:tcW w:w="434" w:type="dxa"/>
          </w:tcPr>
          <w:p w14:paraId="28314CC1" w14:textId="77777777" w:rsidR="00AE2523" w:rsidRPr="00D527DE" w:rsidRDefault="00AE2523" w:rsidP="00D6735D">
            <w:pPr>
              <w:jc w:val="center"/>
              <w:rPr>
                <w:lang w:val="en-CA"/>
              </w:rPr>
            </w:pPr>
            <w:r w:rsidRPr="00D527DE">
              <w:rPr>
                <w:lang w:val="en-CA"/>
              </w:rPr>
              <w:t>1</w:t>
            </w:r>
          </w:p>
        </w:tc>
        <w:tc>
          <w:tcPr>
            <w:tcW w:w="433" w:type="dxa"/>
          </w:tcPr>
          <w:p w14:paraId="065A5658" w14:textId="77777777" w:rsidR="00AE2523" w:rsidRPr="00D527DE" w:rsidRDefault="00AE2523" w:rsidP="00D6735D">
            <w:pPr>
              <w:jc w:val="center"/>
              <w:rPr>
                <w:lang w:val="en-CA"/>
              </w:rPr>
            </w:pPr>
            <w:r w:rsidRPr="00D527DE">
              <w:rPr>
                <w:lang w:val="en-CA"/>
              </w:rPr>
              <w:t>2</w:t>
            </w:r>
          </w:p>
        </w:tc>
        <w:tc>
          <w:tcPr>
            <w:tcW w:w="433" w:type="dxa"/>
          </w:tcPr>
          <w:p w14:paraId="52AF135B" w14:textId="77777777" w:rsidR="00AE2523" w:rsidRPr="00D527DE" w:rsidRDefault="00AE2523" w:rsidP="00D6735D">
            <w:pPr>
              <w:jc w:val="center"/>
              <w:rPr>
                <w:lang w:val="en-CA"/>
              </w:rPr>
            </w:pPr>
            <w:r w:rsidRPr="00D527DE">
              <w:rPr>
                <w:lang w:val="en-CA"/>
              </w:rPr>
              <w:t>3</w:t>
            </w:r>
          </w:p>
        </w:tc>
        <w:tc>
          <w:tcPr>
            <w:tcW w:w="433" w:type="dxa"/>
          </w:tcPr>
          <w:p w14:paraId="21867C67" w14:textId="77777777" w:rsidR="00AE2523" w:rsidRPr="00D527DE" w:rsidRDefault="00AE2523" w:rsidP="00D6735D">
            <w:pPr>
              <w:jc w:val="center"/>
              <w:rPr>
                <w:lang w:val="en-CA"/>
              </w:rPr>
            </w:pPr>
            <w:r w:rsidRPr="00D527DE">
              <w:rPr>
                <w:lang w:val="en-CA"/>
              </w:rPr>
              <w:t>4</w:t>
            </w:r>
          </w:p>
        </w:tc>
        <w:tc>
          <w:tcPr>
            <w:tcW w:w="433" w:type="dxa"/>
          </w:tcPr>
          <w:p w14:paraId="3F5F35F0" w14:textId="77777777" w:rsidR="00AE2523" w:rsidRPr="00D527DE" w:rsidRDefault="00AE2523" w:rsidP="00D6735D">
            <w:pPr>
              <w:jc w:val="center"/>
              <w:rPr>
                <w:lang w:val="en-CA"/>
              </w:rPr>
            </w:pPr>
            <w:r w:rsidRPr="00D527DE">
              <w:rPr>
                <w:lang w:val="en-CA"/>
              </w:rPr>
              <w:t>5</w:t>
            </w:r>
          </w:p>
        </w:tc>
        <w:tc>
          <w:tcPr>
            <w:tcW w:w="433" w:type="dxa"/>
          </w:tcPr>
          <w:p w14:paraId="42A50CB5" w14:textId="77777777" w:rsidR="00AE2523" w:rsidRPr="00D527DE" w:rsidRDefault="00AE2523" w:rsidP="00D6735D">
            <w:pPr>
              <w:jc w:val="center"/>
              <w:rPr>
                <w:lang w:val="en-CA"/>
              </w:rPr>
            </w:pPr>
            <w:r w:rsidRPr="00D527DE">
              <w:rPr>
                <w:lang w:val="en-CA"/>
              </w:rPr>
              <w:t>6</w:t>
            </w:r>
          </w:p>
        </w:tc>
        <w:tc>
          <w:tcPr>
            <w:tcW w:w="433" w:type="dxa"/>
          </w:tcPr>
          <w:p w14:paraId="50E55165" w14:textId="77777777" w:rsidR="00AE2523" w:rsidRPr="00D527DE" w:rsidRDefault="00AE2523" w:rsidP="00D6735D">
            <w:pPr>
              <w:jc w:val="center"/>
              <w:rPr>
                <w:lang w:val="en-CA"/>
              </w:rPr>
            </w:pPr>
            <w:r w:rsidRPr="00D527DE">
              <w:rPr>
                <w:lang w:val="en-CA"/>
              </w:rPr>
              <w:t>7</w:t>
            </w:r>
          </w:p>
        </w:tc>
        <w:tc>
          <w:tcPr>
            <w:tcW w:w="433" w:type="dxa"/>
          </w:tcPr>
          <w:p w14:paraId="08708123" w14:textId="77777777" w:rsidR="00AE2523" w:rsidRPr="00D527DE" w:rsidRDefault="00AE2523" w:rsidP="00D6735D">
            <w:pPr>
              <w:jc w:val="center"/>
              <w:rPr>
                <w:lang w:val="en-CA"/>
              </w:rPr>
            </w:pPr>
            <w:r w:rsidRPr="00D527DE">
              <w:rPr>
                <w:lang w:val="en-CA"/>
              </w:rPr>
              <w:t>8</w:t>
            </w:r>
          </w:p>
        </w:tc>
        <w:tc>
          <w:tcPr>
            <w:tcW w:w="433" w:type="dxa"/>
          </w:tcPr>
          <w:p w14:paraId="5F16CF57" w14:textId="31F24018" w:rsidR="00D6735D" w:rsidRPr="00D527DE" w:rsidRDefault="00D6735D" w:rsidP="00D6735D">
            <w:pPr>
              <w:jc w:val="center"/>
              <w:rPr>
                <w:lang w:val="en-CA"/>
              </w:rPr>
            </w:pPr>
          </w:p>
        </w:tc>
      </w:tr>
      <w:tr w:rsidR="00AE2523" w:rsidRPr="00D527DE" w14:paraId="261AEF99" w14:textId="303E1152" w:rsidTr="00D16D37">
        <w:trPr>
          <w:jc w:val="center"/>
        </w:trPr>
        <w:tc>
          <w:tcPr>
            <w:tcW w:w="2707" w:type="dxa"/>
          </w:tcPr>
          <w:p w14:paraId="21FA15B6" w14:textId="5CA9BF2F" w:rsidR="00AE2523" w:rsidRPr="00D527DE" w:rsidRDefault="00AE2523">
            <w:pPr>
              <w:jc w:val="center"/>
              <w:rPr>
                <w:sz w:val="20"/>
                <w:szCs w:val="20"/>
                <w:lang w:val="en-CA"/>
              </w:rPr>
            </w:pPr>
            <w:r w:rsidRPr="00D527DE">
              <w:rPr>
                <w:lang w:val="en-CA"/>
              </w:rPr>
              <w:t>neighbourPattern9to5</w:t>
            </w:r>
            <w:r w:rsidRPr="00D527DE">
              <w:rPr>
                <w:sz w:val="20"/>
                <w:szCs w:val="20"/>
                <w:lang w:val="en-CA"/>
              </w:rPr>
              <w:t>[ i ]</w:t>
            </w:r>
          </w:p>
        </w:tc>
        <w:tc>
          <w:tcPr>
            <w:tcW w:w="433" w:type="dxa"/>
          </w:tcPr>
          <w:p w14:paraId="121F9A72" w14:textId="77777777" w:rsidR="00AE2523" w:rsidRPr="00D527DE" w:rsidRDefault="00AE2523" w:rsidP="00D6735D">
            <w:pPr>
              <w:jc w:val="center"/>
              <w:rPr>
                <w:bCs/>
                <w:lang w:val="en-CA"/>
              </w:rPr>
            </w:pPr>
            <w:r w:rsidRPr="00D527DE">
              <w:rPr>
                <w:lang w:val="en-CA"/>
              </w:rPr>
              <w:t>0</w:t>
            </w:r>
          </w:p>
        </w:tc>
        <w:tc>
          <w:tcPr>
            <w:tcW w:w="434" w:type="dxa"/>
          </w:tcPr>
          <w:p w14:paraId="6174CB26" w14:textId="16378910" w:rsidR="00AE2523" w:rsidRPr="00D527DE" w:rsidRDefault="00AE2523" w:rsidP="00D6735D">
            <w:pPr>
              <w:jc w:val="center"/>
              <w:rPr>
                <w:bCs/>
                <w:lang w:val="en-CA" w:eastAsia="ja-JP"/>
              </w:rPr>
            </w:pPr>
            <w:r w:rsidRPr="00D527DE">
              <w:rPr>
                <w:bCs/>
                <w:lang w:val="en-CA" w:eastAsia="ja-JP"/>
              </w:rPr>
              <w:t>1</w:t>
            </w:r>
          </w:p>
        </w:tc>
        <w:tc>
          <w:tcPr>
            <w:tcW w:w="433" w:type="dxa"/>
          </w:tcPr>
          <w:p w14:paraId="58A2526F" w14:textId="559F3357" w:rsidR="00AE2523" w:rsidRPr="00D527DE" w:rsidRDefault="00AE2523" w:rsidP="00D6735D">
            <w:pPr>
              <w:jc w:val="center"/>
              <w:rPr>
                <w:bCs/>
                <w:lang w:val="en-CA" w:eastAsia="ja-JP"/>
              </w:rPr>
            </w:pPr>
            <w:r w:rsidRPr="00D527DE">
              <w:rPr>
                <w:bCs/>
                <w:lang w:val="en-CA" w:eastAsia="ja-JP"/>
              </w:rPr>
              <w:t>2</w:t>
            </w:r>
          </w:p>
        </w:tc>
        <w:tc>
          <w:tcPr>
            <w:tcW w:w="433" w:type="dxa"/>
          </w:tcPr>
          <w:p w14:paraId="66416029" w14:textId="7A21D859" w:rsidR="00AE2523" w:rsidRPr="00D527DE" w:rsidRDefault="00AE2523" w:rsidP="00D6735D">
            <w:pPr>
              <w:jc w:val="center"/>
              <w:rPr>
                <w:bCs/>
                <w:lang w:val="en-CA" w:eastAsia="ja-JP"/>
              </w:rPr>
            </w:pPr>
            <w:r w:rsidRPr="00D527DE">
              <w:rPr>
                <w:bCs/>
                <w:lang w:val="en-CA" w:eastAsia="ja-JP"/>
              </w:rPr>
              <w:t>3</w:t>
            </w:r>
          </w:p>
        </w:tc>
        <w:tc>
          <w:tcPr>
            <w:tcW w:w="433" w:type="dxa"/>
          </w:tcPr>
          <w:p w14:paraId="7512FE0D" w14:textId="6FFA9190" w:rsidR="00AE2523" w:rsidRPr="00D527DE" w:rsidRDefault="00AE2523" w:rsidP="00D6735D">
            <w:pPr>
              <w:jc w:val="center"/>
              <w:rPr>
                <w:bCs/>
                <w:lang w:val="en-CA"/>
              </w:rPr>
            </w:pPr>
            <w:r w:rsidRPr="00D527DE">
              <w:rPr>
                <w:lang w:val="en-CA"/>
              </w:rPr>
              <w:t>11</w:t>
            </w:r>
          </w:p>
        </w:tc>
        <w:tc>
          <w:tcPr>
            <w:tcW w:w="433" w:type="dxa"/>
          </w:tcPr>
          <w:p w14:paraId="74A92DE8" w14:textId="7AAF3081" w:rsidR="00AE2523" w:rsidRPr="00D527DE" w:rsidRDefault="00AE2523" w:rsidP="00D6735D">
            <w:pPr>
              <w:jc w:val="center"/>
              <w:rPr>
                <w:bCs/>
                <w:lang w:val="en-CA" w:eastAsia="ja-JP"/>
              </w:rPr>
            </w:pPr>
            <w:r w:rsidRPr="00D527DE">
              <w:rPr>
                <w:bCs/>
                <w:lang w:val="en-CA" w:eastAsia="ja-JP"/>
              </w:rPr>
              <w:t>22</w:t>
            </w:r>
          </w:p>
        </w:tc>
        <w:tc>
          <w:tcPr>
            <w:tcW w:w="433" w:type="dxa"/>
          </w:tcPr>
          <w:p w14:paraId="195320C8" w14:textId="51E6BCB3" w:rsidR="00AE2523" w:rsidRPr="00D527DE" w:rsidRDefault="00AE2523" w:rsidP="00D6735D">
            <w:pPr>
              <w:jc w:val="center"/>
              <w:rPr>
                <w:bCs/>
                <w:lang w:val="en-CA" w:eastAsia="ja-JP"/>
              </w:rPr>
            </w:pPr>
            <w:r w:rsidRPr="00D527DE">
              <w:rPr>
                <w:bCs/>
                <w:lang w:val="en-CA" w:eastAsia="ja-JP"/>
              </w:rPr>
              <w:t>3</w:t>
            </w:r>
          </w:p>
        </w:tc>
        <w:tc>
          <w:tcPr>
            <w:tcW w:w="433" w:type="dxa"/>
          </w:tcPr>
          <w:p w14:paraId="251D6A1B" w14:textId="22526E1F" w:rsidR="00AE2523" w:rsidRPr="00D527DE" w:rsidRDefault="00AE2523" w:rsidP="00D6735D">
            <w:pPr>
              <w:jc w:val="center"/>
              <w:rPr>
                <w:bCs/>
                <w:lang w:val="en-CA" w:eastAsia="ja-JP"/>
              </w:rPr>
            </w:pPr>
            <w:r w:rsidRPr="00D527DE">
              <w:rPr>
                <w:bCs/>
                <w:lang w:val="en-CA" w:eastAsia="ja-JP"/>
              </w:rPr>
              <w:t>4</w:t>
            </w:r>
          </w:p>
        </w:tc>
        <w:tc>
          <w:tcPr>
            <w:tcW w:w="433" w:type="dxa"/>
          </w:tcPr>
          <w:p w14:paraId="747C524A" w14:textId="2DE4B3FC" w:rsidR="00AE2523" w:rsidRPr="00D527DE" w:rsidRDefault="00AE2523" w:rsidP="00D6735D">
            <w:pPr>
              <w:jc w:val="center"/>
              <w:rPr>
                <w:bCs/>
                <w:lang w:val="en-CA" w:eastAsia="ja-JP"/>
              </w:rPr>
            </w:pPr>
            <w:r w:rsidRPr="00D527DE">
              <w:rPr>
                <w:bCs/>
                <w:lang w:val="en-CA" w:eastAsia="ja-JP"/>
              </w:rPr>
              <w:t>44</w:t>
            </w:r>
          </w:p>
        </w:tc>
        <w:tc>
          <w:tcPr>
            <w:tcW w:w="433" w:type="dxa"/>
          </w:tcPr>
          <w:p w14:paraId="606DE1D5" w14:textId="39D98C69" w:rsidR="00D6735D" w:rsidRPr="00D527DE" w:rsidRDefault="00D6735D" w:rsidP="00D6735D">
            <w:pPr>
              <w:jc w:val="center"/>
              <w:rPr>
                <w:bCs/>
                <w:lang w:val="en-CA" w:eastAsia="ja-JP"/>
              </w:rPr>
            </w:pPr>
          </w:p>
        </w:tc>
      </w:tr>
    </w:tbl>
    <w:p w14:paraId="2CE84070" w14:textId="3319D215" w:rsidR="00D6735D" w:rsidRPr="00D527DE" w:rsidRDefault="00D6735D" w:rsidP="00427928">
      <w:pPr>
        <w:rPr>
          <w:bCs/>
          <w:noProof/>
          <w:sz w:val="24"/>
          <w:szCs w:val="24"/>
          <w:lang w:val="en-CA"/>
        </w:rPr>
      </w:pPr>
    </w:p>
    <w:p w14:paraId="2D5D4F2A" w14:textId="455BC6C3" w:rsidR="00D6735D" w:rsidRPr="009334E7" w:rsidRDefault="00D6735D" w:rsidP="00D6735D">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23</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a8"/>
        <w:tblW w:w="3359" w:type="pct"/>
        <w:jc w:val="center"/>
        <w:tblLayout w:type="fixed"/>
        <w:tblCellMar>
          <w:left w:w="40" w:type="dxa"/>
          <w:right w:w="40" w:type="dxa"/>
        </w:tblCellMar>
        <w:tblLook w:val="04A0" w:firstRow="1" w:lastRow="0" w:firstColumn="1" w:lastColumn="0" w:noHBand="0" w:noVBand="1"/>
      </w:tblPr>
      <w:tblGrid>
        <w:gridCol w:w="2681"/>
        <w:gridCol w:w="430"/>
        <w:gridCol w:w="431"/>
        <w:gridCol w:w="429"/>
        <w:gridCol w:w="429"/>
        <w:gridCol w:w="429"/>
        <w:gridCol w:w="429"/>
        <w:gridCol w:w="429"/>
        <w:gridCol w:w="429"/>
        <w:gridCol w:w="429"/>
      </w:tblGrid>
      <w:tr w:rsidR="00AE2523" w:rsidRPr="00D527DE" w14:paraId="3A14B0D4" w14:textId="1F191B78" w:rsidTr="00D16D37">
        <w:trPr>
          <w:jc w:val="center"/>
        </w:trPr>
        <w:tc>
          <w:tcPr>
            <w:tcW w:w="2708" w:type="dxa"/>
          </w:tcPr>
          <w:p w14:paraId="6FB2C178" w14:textId="3AB91F34" w:rsidR="00AE2523" w:rsidRPr="00D527DE" w:rsidRDefault="008645B4" w:rsidP="00AE2523">
            <w:pPr>
              <w:jc w:val="center"/>
              <w:rPr>
                <w:sz w:val="20"/>
                <w:szCs w:val="20"/>
                <w:lang w:val="en-CA"/>
              </w:rPr>
            </w:pPr>
            <w:r w:rsidRPr="00D527DE">
              <w:rPr>
                <w:sz w:val="20"/>
                <w:szCs w:val="20"/>
                <w:lang w:val="en-CA"/>
              </w:rPr>
              <w:t>i</w:t>
            </w:r>
          </w:p>
        </w:tc>
        <w:tc>
          <w:tcPr>
            <w:tcW w:w="433" w:type="dxa"/>
          </w:tcPr>
          <w:p w14:paraId="37B4FB50" w14:textId="77777777" w:rsidR="00AE2523" w:rsidRPr="00D527DE" w:rsidRDefault="00AE2523" w:rsidP="00AE2523">
            <w:pPr>
              <w:jc w:val="center"/>
              <w:rPr>
                <w:lang w:val="en-CA"/>
              </w:rPr>
            </w:pPr>
            <w:r w:rsidRPr="00D527DE">
              <w:rPr>
                <w:lang w:val="en-CA"/>
              </w:rPr>
              <w:t>0</w:t>
            </w:r>
          </w:p>
        </w:tc>
        <w:tc>
          <w:tcPr>
            <w:tcW w:w="434" w:type="dxa"/>
          </w:tcPr>
          <w:p w14:paraId="3519FEB6" w14:textId="77777777" w:rsidR="00AE2523" w:rsidRPr="00D527DE" w:rsidRDefault="00AE2523" w:rsidP="00AE2523">
            <w:pPr>
              <w:jc w:val="center"/>
              <w:rPr>
                <w:lang w:val="en-CA"/>
              </w:rPr>
            </w:pPr>
            <w:r w:rsidRPr="00D527DE">
              <w:rPr>
                <w:lang w:val="en-CA"/>
              </w:rPr>
              <w:t>1</w:t>
            </w:r>
          </w:p>
        </w:tc>
        <w:tc>
          <w:tcPr>
            <w:tcW w:w="433" w:type="dxa"/>
          </w:tcPr>
          <w:p w14:paraId="414D4D01" w14:textId="77777777" w:rsidR="00AE2523" w:rsidRPr="00D527DE" w:rsidRDefault="00AE2523" w:rsidP="00AE2523">
            <w:pPr>
              <w:jc w:val="center"/>
              <w:rPr>
                <w:lang w:val="en-CA"/>
              </w:rPr>
            </w:pPr>
            <w:r w:rsidRPr="00D527DE">
              <w:rPr>
                <w:lang w:val="en-CA"/>
              </w:rPr>
              <w:t>2</w:t>
            </w:r>
          </w:p>
        </w:tc>
        <w:tc>
          <w:tcPr>
            <w:tcW w:w="433" w:type="dxa"/>
          </w:tcPr>
          <w:p w14:paraId="4D9004BE" w14:textId="77777777" w:rsidR="00AE2523" w:rsidRPr="00D527DE" w:rsidRDefault="00AE2523" w:rsidP="00AE2523">
            <w:pPr>
              <w:jc w:val="center"/>
              <w:rPr>
                <w:lang w:val="en-CA"/>
              </w:rPr>
            </w:pPr>
            <w:r w:rsidRPr="00D527DE">
              <w:rPr>
                <w:lang w:val="en-CA"/>
              </w:rPr>
              <w:t>3</w:t>
            </w:r>
          </w:p>
        </w:tc>
        <w:tc>
          <w:tcPr>
            <w:tcW w:w="433" w:type="dxa"/>
          </w:tcPr>
          <w:p w14:paraId="2912BDA6" w14:textId="77777777" w:rsidR="00AE2523" w:rsidRPr="00D527DE" w:rsidRDefault="00AE2523" w:rsidP="00AE2523">
            <w:pPr>
              <w:jc w:val="center"/>
              <w:rPr>
                <w:lang w:val="en-CA"/>
              </w:rPr>
            </w:pPr>
            <w:r w:rsidRPr="00D527DE">
              <w:rPr>
                <w:lang w:val="en-CA"/>
              </w:rPr>
              <w:t>4</w:t>
            </w:r>
          </w:p>
        </w:tc>
        <w:tc>
          <w:tcPr>
            <w:tcW w:w="433" w:type="dxa"/>
          </w:tcPr>
          <w:p w14:paraId="4F024DDD" w14:textId="77777777" w:rsidR="00AE2523" w:rsidRPr="00D527DE" w:rsidRDefault="00AE2523" w:rsidP="00AE2523">
            <w:pPr>
              <w:jc w:val="center"/>
              <w:rPr>
                <w:lang w:val="en-CA"/>
              </w:rPr>
            </w:pPr>
            <w:r w:rsidRPr="00D527DE">
              <w:rPr>
                <w:lang w:val="en-CA"/>
              </w:rPr>
              <w:t>5</w:t>
            </w:r>
          </w:p>
        </w:tc>
        <w:tc>
          <w:tcPr>
            <w:tcW w:w="433" w:type="dxa"/>
          </w:tcPr>
          <w:p w14:paraId="2671F8D8" w14:textId="77777777" w:rsidR="00AE2523" w:rsidRPr="00D527DE" w:rsidRDefault="00AE2523" w:rsidP="00AE2523">
            <w:pPr>
              <w:jc w:val="center"/>
              <w:rPr>
                <w:lang w:val="en-CA"/>
              </w:rPr>
            </w:pPr>
            <w:r w:rsidRPr="00D527DE">
              <w:rPr>
                <w:lang w:val="en-CA"/>
              </w:rPr>
              <w:t>6</w:t>
            </w:r>
          </w:p>
        </w:tc>
        <w:tc>
          <w:tcPr>
            <w:tcW w:w="433" w:type="dxa"/>
          </w:tcPr>
          <w:p w14:paraId="6DE19A06" w14:textId="2C09C457" w:rsidR="00AE2523" w:rsidRPr="00D527DE" w:rsidRDefault="00AE2523" w:rsidP="00AE2523">
            <w:pPr>
              <w:jc w:val="center"/>
              <w:rPr>
                <w:lang w:val="en-CA" w:eastAsia="ja-JP"/>
              </w:rPr>
            </w:pPr>
            <w:r w:rsidRPr="00D527DE">
              <w:rPr>
                <w:lang w:val="en-CA" w:eastAsia="ja-JP"/>
              </w:rPr>
              <w:t>7</w:t>
            </w:r>
          </w:p>
        </w:tc>
        <w:tc>
          <w:tcPr>
            <w:tcW w:w="433" w:type="dxa"/>
          </w:tcPr>
          <w:p w14:paraId="213F9E37" w14:textId="20281A21" w:rsidR="00AE2523" w:rsidRPr="00D527DE" w:rsidRDefault="00AE2523" w:rsidP="00AE2523">
            <w:pPr>
              <w:jc w:val="center"/>
              <w:rPr>
                <w:lang w:val="en-CA" w:eastAsia="ja-JP"/>
              </w:rPr>
            </w:pPr>
            <w:r w:rsidRPr="00D527DE">
              <w:rPr>
                <w:lang w:val="en-CA" w:eastAsia="ja-JP"/>
              </w:rPr>
              <w:t>8</w:t>
            </w:r>
          </w:p>
        </w:tc>
      </w:tr>
      <w:tr w:rsidR="00AE2523" w:rsidRPr="00D527DE" w14:paraId="07C7FF67" w14:textId="20A572BB" w:rsidTr="00D16D37">
        <w:trPr>
          <w:jc w:val="center"/>
        </w:trPr>
        <w:tc>
          <w:tcPr>
            <w:tcW w:w="2708" w:type="dxa"/>
          </w:tcPr>
          <w:p w14:paraId="46D09AFE" w14:textId="7ED318FC" w:rsidR="00AE2523" w:rsidRPr="00D527DE" w:rsidRDefault="00AE2523">
            <w:pPr>
              <w:jc w:val="center"/>
              <w:rPr>
                <w:sz w:val="20"/>
                <w:szCs w:val="20"/>
                <w:lang w:val="en-CA"/>
              </w:rPr>
            </w:pPr>
            <w:r w:rsidRPr="00D527DE">
              <w:rPr>
                <w:lang w:val="en-CA"/>
              </w:rPr>
              <w:t>neighbourPattern9to3</w:t>
            </w:r>
            <w:r w:rsidRPr="00D527DE">
              <w:rPr>
                <w:sz w:val="20"/>
                <w:szCs w:val="20"/>
                <w:lang w:val="en-CA"/>
              </w:rPr>
              <w:t>[ i ]</w:t>
            </w:r>
          </w:p>
        </w:tc>
        <w:tc>
          <w:tcPr>
            <w:tcW w:w="433" w:type="dxa"/>
          </w:tcPr>
          <w:p w14:paraId="4BD6E447" w14:textId="77777777" w:rsidR="00AE2523" w:rsidRPr="00D527DE" w:rsidRDefault="00AE2523" w:rsidP="00AE2523">
            <w:pPr>
              <w:jc w:val="center"/>
              <w:rPr>
                <w:bCs/>
                <w:lang w:val="en-CA"/>
              </w:rPr>
            </w:pPr>
            <w:r w:rsidRPr="00D527DE">
              <w:rPr>
                <w:lang w:val="en-CA"/>
              </w:rPr>
              <w:t>0</w:t>
            </w:r>
          </w:p>
        </w:tc>
        <w:tc>
          <w:tcPr>
            <w:tcW w:w="434" w:type="dxa"/>
          </w:tcPr>
          <w:p w14:paraId="0E00681D" w14:textId="77777777" w:rsidR="00AE2523" w:rsidRPr="00D527DE" w:rsidRDefault="00AE2523" w:rsidP="00AE2523">
            <w:pPr>
              <w:jc w:val="center"/>
              <w:rPr>
                <w:bCs/>
                <w:lang w:val="en-CA" w:eastAsia="ja-JP"/>
              </w:rPr>
            </w:pPr>
            <w:r w:rsidRPr="00D527DE">
              <w:rPr>
                <w:bCs/>
                <w:lang w:val="en-CA" w:eastAsia="ja-JP"/>
              </w:rPr>
              <w:t>1</w:t>
            </w:r>
          </w:p>
        </w:tc>
        <w:tc>
          <w:tcPr>
            <w:tcW w:w="433" w:type="dxa"/>
          </w:tcPr>
          <w:p w14:paraId="40A6DEBA" w14:textId="2787DA81" w:rsidR="00AE2523" w:rsidRPr="00D527DE" w:rsidRDefault="00AE2523" w:rsidP="00AE2523">
            <w:pPr>
              <w:jc w:val="center"/>
              <w:rPr>
                <w:bCs/>
                <w:lang w:val="en-CA" w:eastAsia="ja-JP"/>
              </w:rPr>
            </w:pPr>
            <w:r w:rsidRPr="00D527DE">
              <w:rPr>
                <w:bCs/>
                <w:lang w:val="en-CA" w:eastAsia="ja-JP"/>
              </w:rPr>
              <w:t>11</w:t>
            </w:r>
          </w:p>
        </w:tc>
        <w:tc>
          <w:tcPr>
            <w:tcW w:w="433" w:type="dxa"/>
          </w:tcPr>
          <w:p w14:paraId="5CBB5644" w14:textId="21D63DB7" w:rsidR="00AE2523" w:rsidRPr="00D527DE" w:rsidRDefault="00AE2523" w:rsidP="00AE2523">
            <w:pPr>
              <w:jc w:val="center"/>
              <w:rPr>
                <w:bCs/>
                <w:lang w:val="en-CA" w:eastAsia="ja-JP"/>
              </w:rPr>
            </w:pPr>
            <w:r w:rsidRPr="00D527DE">
              <w:rPr>
                <w:bCs/>
                <w:lang w:val="en-CA" w:eastAsia="ja-JP"/>
              </w:rPr>
              <w:t>22</w:t>
            </w:r>
          </w:p>
        </w:tc>
        <w:tc>
          <w:tcPr>
            <w:tcW w:w="433" w:type="dxa"/>
          </w:tcPr>
          <w:p w14:paraId="19E96099" w14:textId="330A4775" w:rsidR="00AE2523" w:rsidRPr="00D527DE" w:rsidRDefault="00AE2523" w:rsidP="00AE2523">
            <w:pPr>
              <w:jc w:val="center"/>
              <w:rPr>
                <w:bCs/>
                <w:lang w:val="en-CA"/>
              </w:rPr>
            </w:pPr>
            <w:r w:rsidRPr="00D527DE">
              <w:rPr>
                <w:lang w:val="en-CA"/>
              </w:rPr>
              <w:t>22</w:t>
            </w:r>
          </w:p>
        </w:tc>
        <w:tc>
          <w:tcPr>
            <w:tcW w:w="433" w:type="dxa"/>
          </w:tcPr>
          <w:p w14:paraId="292B84A8" w14:textId="2C643344" w:rsidR="00AE2523" w:rsidRPr="00D527DE" w:rsidRDefault="00AE2523" w:rsidP="00AE2523">
            <w:pPr>
              <w:jc w:val="center"/>
              <w:rPr>
                <w:bCs/>
                <w:lang w:val="en-CA" w:eastAsia="ja-JP"/>
              </w:rPr>
            </w:pPr>
            <w:r w:rsidRPr="00D527DE">
              <w:rPr>
                <w:bCs/>
                <w:lang w:val="en-CA" w:eastAsia="ja-JP"/>
              </w:rPr>
              <w:t>11</w:t>
            </w:r>
          </w:p>
        </w:tc>
        <w:tc>
          <w:tcPr>
            <w:tcW w:w="433" w:type="dxa"/>
          </w:tcPr>
          <w:p w14:paraId="058CE7EB" w14:textId="1B0F706D" w:rsidR="00AE2523" w:rsidRPr="00D527DE" w:rsidRDefault="00AE2523" w:rsidP="00AE2523">
            <w:pPr>
              <w:jc w:val="center"/>
              <w:rPr>
                <w:bCs/>
                <w:lang w:val="en-CA" w:eastAsia="ja-JP"/>
              </w:rPr>
            </w:pPr>
            <w:r w:rsidRPr="00D527DE">
              <w:rPr>
                <w:bCs/>
                <w:lang w:val="en-CA" w:eastAsia="ja-JP"/>
              </w:rPr>
              <w:t>22</w:t>
            </w:r>
          </w:p>
        </w:tc>
        <w:tc>
          <w:tcPr>
            <w:tcW w:w="433" w:type="dxa"/>
          </w:tcPr>
          <w:p w14:paraId="384E4E4D" w14:textId="0DBE0803" w:rsidR="00AE2523" w:rsidRPr="00D527DE" w:rsidRDefault="00AE2523" w:rsidP="00AE2523">
            <w:pPr>
              <w:jc w:val="center"/>
              <w:rPr>
                <w:bCs/>
                <w:lang w:val="en-CA" w:eastAsia="ja-JP"/>
              </w:rPr>
            </w:pPr>
            <w:r w:rsidRPr="00D527DE">
              <w:rPr>
                <w:bCs/>
                <w:lang w:val="en-CA" w:eastAsia="ja-JP"/>
              </w:rPr>
              <w:t>2</w:t>
            </w:r>
          </w:p>
        </w:tc>
        <w:tc>
          <w:tcPr>
            <w:tcW w:w="433" w:type="dxa"/>
          </w:tcPr>
          <w:p w14:paraId="062F461B" w14:textId="02DECC3F" w:rsidR="00AE2523" w:rsidRPr="00D527DE" w:rsidRDefault="00AE2523" w:rsidP="00AE2523">
            <w:pPr>
              <w:jc w:val="center"/>
              <w:rPr>
                <w:bCs/>
                <w:lang w:val="en-CA" w:eastAsia="ja-JP"/>
              </w:rPr>
            </w:pPr>
            <w:r w:rsidRPr="00D527DE">
              <w:rPr>
                <w:bCs/>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3"/>
        <w:rPr>
          <w:noProof/>
          <w:lang w:val="en-CA"/>
        </w:rPr>
      </w:pPr>
      <w:bookmarkStart w:id="5003" w:name="_Toc12531512"/>
      <w:bookmarkStart w:id="5004" w:name="_Toc12531614"/>
      <w:bookmarkStart w:id="5005" w:name="_Toc12531615"/>
      <w:bookmarkStart w:id="5006" w:name="_Toc12531616"/>
      <w:bookmarkStart w:id="5007" w:name="_Toc12531718"/>
      <w:bookmarkStart w:id="5008" w:name="_Toc12531719"/>
      <w:bookmarkStart w:id="5009" w:name="_Ref5870544"/>
      <w:bookmarkStart w:id="5010" w:name="_Ref5870853"/>
      <w:bookmarkStart w:id="5011" w:name="_Toc4055576"/>
      <w:bookmarkStart w:id="5012" w:name="_Toc6215374"/>
      <w:bookmarkStart w:id="5013" w:name="_Toc12888343"/>
      <w:bookmarkEnd w:id="5003"/>
      <w:bookmarkEnd w:id="5004"/>
      <w:bookmarkEnd w:id="5005"/>
      <w:bookmarkEnd w:id="5006"/>
      <w:bookmarkEnd w:id="5007"/>
      <w:bookmarkEnd w:id="5008"/>
      <w:r w:rsidRPr="00D527DE">
        <w:rPr>
          <w:noProof/>
          <w:lang w:val="en-CA"/>
        </w:rPr>
        <w:t>Context map update process</w:t>
      </w:r>
      <w:bookmarkEnd w:id="5009"/>
      <w:bookmarkEnd w:id="5010"/>
      <w:bookmarkEnd w:id="5011"/>
      <w:bookmarkEnd w:id="5012"/>
      <w:bookmarkEnd w:id="5013"/>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7AF738CC" w:rsidR="000F2815" w:rsidRPr="00D527DE" w:rsidRDefault="000F2815" w:rsidP="000F2815">
      <w:pPr>
        <w:rPr>
          <w:lang w:val="en-CA" w:eastAsia="ja-JP"/>
        </w:rPr>
      </w:pPr>
      <w:r w:rsidRPr="00D527DE">
        <w:rPr>
          <w:lang w:val="en-CA" w:eastAsia="ja-JP"/>
        </w:rPr>
        <w:tab/>
        <w:t>stateVal = CtxMap[ ctxMapIdx ]</w:t>
      </w:r>
    </w:p>
    <w:p w14:paraId="2E3B6B61" w14:textId="086C89DB" w:rsidR="00172313" w:rsidRPr="00D527DE" w:rsidRDefault="00172313" w:rsidP="00172313">
      <w:pPr>
        <w:rPr>
          <w:lang w:val="en-CA" w:eastAsia="ja-JP"/>
        </w:rPr>
      </w:pPr>
      <w:r w:rsidRPr="00D527DE">
        <w:rPr>
          <w:lang w:val="en-CA" w:eastAsia="ja-JP"/>
        </w:rPr>
        <w:tab/>
        <w:t>if (binVal)</w:t>
      </w:r>
    </w:p>
    <w:p w14:paraId="3893242F" w14:textId="661FB44F"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 ctxMapTransition[ (255 </w:t>
      </w:r>
      <w:r w:rsidRPr="00D527DE">
        <w:rPr>
          <w:rFonts w:cs="Cambria"/>
          <w:lang w:val="en-CA" w:eastAsia="ja-JP"/>
        </w:rPr>
        <w:t>−</w:t>
      </w:r>
      <w:r w:rsidRPr="00D527DE">
        <w:rPr>
          <w:lang w:val="en-CA" w:eastAsia="ja-JP"/>
        </w:rPr>
        <w:t xml:space="preserve"> stateVal) &gt;&gt; 4 ]</w:t>
      </w:r>
    </w:p>
    <w:p w14:paraId="7FDFDE89" w14:textId="2E9209AC" w:rsidR="00172313" w:rsidRPr="00D527DE" w:rsidRDefault="00172313" w:rsidP="00172313">
      <w:pPr>
        <w:rPr>
          <w:lang w:val="en-CA" w:eastAsia="ja-JP"/>
        </w:rPr>
      </w:pPr>
      <w:r w:rsidRPr="00D527DE">
        <w:rPr>
          <w:lang w:val="en-CA" w:eastAsia="ja-JP"/>
        </w:rPr>
        <w:tab/>
        <w:t>else</w:t>
      </w:r>
    </w:p>
    <w:p w14:paraId="3F382516" w14:textId="66DD9504"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w:t>
      </w:r>
      <w:r w:rsidRPr="00D527DE">
        <w:rPr>
          <w:rFonts w:cs="Cambria"/>
          <w:lang w:val="en-CA" w:eastAsia="ja-JP"/>
        </w:rPr>
        <w:t>−</w:t>
      </w:r>
      <w:r w:rsidRPr="00D527DE">
        <w:rPr>
          <w:lang w:val="en-CA" w:eastAsia="ja-JP"/>
        </w:rPr>
        <w:t>= ctxMapTransition[ stateVal &gt;&gt; 4 ]</w:t>
      </w:r>
    </w:p>
    <w:p w14:paraId="7E05A2E2" w14:textId="5E79E626"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r w:rsidR="00AD2E5E" w:rsidRPr="00D527DE">
        <w:t xml:space="preserve">Table </w:t>
      </w:r>
      <w:r w:rsidR="00AD2E5E">
        <w:rPr>
          <w:noProof/>
        </w:rPr>
        <w:t>20</w:t>
      </w:r>
      <w:r w:rsidR="00172313" w:rsidRPr="00D527DE">
        <w:rPr>
          <w:highlight w:val="yellow"/>
          <w:lang w:val="en-CA" w:eastAsia="ja-JP"/>
        </w:rPr>
        <w:fldChar w:fldCharType="end"/>
      </w:r>
      <w:r w:rsidR="00172313" w:rsidRPr="00D527DE">
        <w:rPr>
          <w:lang w:val="en-CA" w:eastAsia="ja-JP"/>
        </w:rPr>
        <w:t>.</w:t>
      </w:r>
    </w:p>
    <w:p w14:paraId="079B81D9" w14:textId="2071CA4D" w:rsidR="00172313" w:rsidRPr="009334E7" w:rsidRDefault="00172313" w:rsidP="00210093">
      <w:pPr>
        <w:pStyle w:val="af5"/>
        <w:rPr>
          <w:rFonts w:ascii="Cambria" w:hAnsi="Cambria"/>
        </w:rPr>
      </w:pPr>
      <w:bookmarkStart w:id="5014" w:name="_Ref536618821"/>
      <w:bookmarkStart w:id="5015" w:name="_Ref53661881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24</w:t>
      </w:r>
      <w:r w:rsidR="00F6619B" w:rsidRPr="009334E7">
        <w:rPr>
          <w:rFonts w:ascii="Cambria" w:hAnsi="Cambria"/>
        </w:rPr>
        <w:fldChar w:fldCharType="end"/>
      </w:r>
      <w:bookmarkEnd w:id="5014"/>
      <w:r w:rsidR="00D527DE">
        <w:rPr>
          <w:rFonts w:ascii="Cambria" w:hAnsi="Cambria"/>
        </w:rPr>
        <w:t xml:space="preserve"> —</w:t>
      </w:r>
      <w:r w:rsidRPr="009334E7">
        <w:rPr>
          <w:rFonts w:ascii="Cambria" w:eastAsiaTheme="minorEastAsia" w:hAnsi="Cambria"/>
          <w:lang w:eastAsia="ja-JP"/>
        </w:rPr>
        <w:t xml:space="preserve"> Values of ctxMapTransition[ i ]</w:t>
      </w:r>
      <w:bookmarkEnd w:id="5015"/>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460"/>
        <w:gridCol w:w="460"/>
        <w:gridCol w:w="460"/>
        <w:gridCol w:w="460"/>
        <w:gridCol w:w="460"/>
        <w:gridCol w:w="460"/>
        <w:gridCol w:w="460"/>
        <w:gridCol w:w="460"/>
        <w:gridCol w:w="460"/>
      </w:tblGrid>
      <w:tr w:rsidR="00172313" w:rsidRPr="00D527DE" w14:paraId="652755B1" w14:textId="77777777" w:rsidTr="00210093">
        <w:trPr>
          <w:trHeight w:val="260"/>
          <w:jc w:val="center"/>
        </w:trPr>
        <w:tc>
          <w:tcPr>
            <w:tcW w:w="0" w:type="auto"/>
            <w:noWrap/>
            <w:hideMark/>
          </w:tcPr>
          <w:p w14:paraId="20EBF79D" w14:textId="77777777" w:rsidR="00172313" w:rsidRPr="00D527DE" w:rsidRDefault="00172313" w:rsidP="00172313">
            <w:pPr>
              <w:tabs>
                <w:tab w:val="clear" w:pos="403"/>
              </w:tabs>
              <w:spacing w:after="0" w:line="240" w:lineRule="auto"/>
              <w:jc w:val="left"/>
              <w:rPr>
                <w:lang w:val="en-CA"/>
              </w:rPr>
            </w:pPr>
            <w:r w:rsidRPr="00D527DE">
              <w:rPr>
                <w:lang w:val="en-CA"/>
              </w:rPr>
              <w:t>i</w:t>
            </w:r>
          </w:p>
        </w:tc>
        <w:tc>
          <w:tcPr>
            <w:tcW w:w="0" w:type="auto"/>
            <w:noWrap/>
            <w:hideMark/>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210093">
        <w:trPr>
          <w:trHeight w:val="260"/>
          <w:jc w:val="center"/>
        </w:trPr>
        <w:tc>
          <w:tcPr>
            <w:tcW w:w="0" w:type="auto"/>
            <w:noWrap/>
            <w:hideMark/>
          </w:tcPr>
          <w:p w14:paraId="310F4543" w14:textId="77777777" w:rsidR="00172313" w:rsidRPr="00D527DE" w:rsidRDefault="00172313" w:rsidP="00172313">
            <w:pPr>
              <w:tabs>
                <w:tab w:val="clear" w:pos="403"/>
              </w:tabs>
              <w:spacing w:after="0" w:line="240" w:lineRule="auto"/>
              <w:jc w:val="left"/>
              <w:rPr>
                <w:lang w:val="en-CA"/>
              </w:rPr>
            </w:pPr>
            <w:r w:rsidRPr="00D527DE">
              <w:rPr>
                <w:lang w:val="en-CA"/>
              </w:rPr>
              <w:t>value</w:t>
            </w:r>
          </w:p>
        </w:tc>
        <w:tc>
          <w:tcPr>
            <w:tcW w:w="0" w:type="auto"/>
            <w:noWrap/>
            <w:hideMark/>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3"/>
        <w:rPr>
          <w:noProof/>
          <w:lang w:val="en-CA"/>
        </w:rPr>
      </w:pPr>
      <w:bookmarkStart w:id="5016" w:name="_Toc1027593"/>
      <w:bookmarkStart w:id="5017" w:name="_Toc1479892"/>
      <w:bookmarkStart w:id="5018" w:name="_Toc4055577"/>
      <w:bookmarkStart w:id="5019" w:name="_Toc1027594"/>
      <w:bookmarkStart w:id="5020" w:name="_Toc1479893"/>
      <w:bookmarkStart w:id="5021" w:name="_Toc4055578"/>
      <w:bookmarkStart w:id="5022" w:name="_Toc1027598"/>
      <w:bookmarkStart w:id="5023" w:name="_Toc1479897"/>
      <w:bookmarkStart w:id="5024" w:name="_Toc4055582"/>
      <w:bookmarkStart w:id="5025" w:name="_Toc1027904"/>
      <w:bookmarkStart w:id="5026" w:name="_Toc1480203"/>
      <w:bookmarkStart w:id="5027" w:name="_Toc4055888"/>
      <w:bookmarkStart w:id="5028" w:name="_Toc1027905"/>
      <w:bookmarkStart w:id="5029" w:name="_Toc1480204"/>
      <w:bookmarkStart w:id="5030" w:name="_Toc4055889"/>
      <w:bookmarkStart w:id="5031" w:name="_Toc1027906"/>
      <w:bookmarkStart w:id="5032" w:name="_Toc1480205"/>
      <w:bookmarkStart w:id="5033" w:name="_Toc4055890"/>
      <w:bookmarkStart w:id="5034" w:name="_Toc1027910"/>
      <w:bookmarkStart w:id="5035" w:name="_Toc1480209"/>
      <w:bookmarkStart w:id="5036" w:name="_Toc4055894"/>
      <w:bookmarkStart w:id="5037" w:name="_Toc1028216"/>
      <w:bookmarkStart w:id="5038" w:name="_Toc1480515"/>
      <w:bookmarkStart w:id="5039" w:name="_Toc4056200"/>
      <w:bookmarkStart w:id="5040" w:name="_Ref5870538"/>
      <w:bookmarkStart w:id="5041" w:name="_Ref5870896"/>
      <w:bookmarkStart w:id="5042" w:name="_Toc4056201"/>
      <w:bookmarkStart w:id="5043" w:name="_Toc6215375"/>
      <w:bookmarkStart w:id="5044" w:name="_Toc12888344"/>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r w:rsidRPr="00D527DE">
        <w:rPr>
          <w:noProof/>
          <w:lang w:val="en-CA"/>
        </w:rPr>
        <w:t>Occupancy prediction process using neighbouring octree nodes</w:t>
      </w:r>
      <w:bookmarkEnd w:id="5040"/>
      <w:bookmarkEnd w:id="5041"/>
      <w:bookmarkEnd w:id="5042"/>
      <w:bookmarkEnd w:id="5043"/>
      <w:bookmarkEnd w:id="5044"/>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1513EF78" w:rsidR="000F2815" w:rsidRPr="00D527DE" w:rsidRDefault="000F2815" w:rsidP="000F2815">
      <w:pPr>
        <w:rPr>
          <w:lang w:val="en-CA" w:eastAsia="ja-JP"/>
        </w:rPr>
      </w:pPr>
      <w:r w:rsidRPr="00D527DE">
        <w:rPr>
          <w:lang w:val="en-CA" w:eastAsia="ja-JP"/>
        </w:rPr>
        <w:tab/>
        <w:t>the variables xN, yN, zN, and depth, identifying a node in the geometry octree, and</w:t>
      </w:r>
    </w:p>
    <w:p w14:paraId="11EDF95D" w14:textId="1FC53F1C" w:rsidR="000F2815" w:rsidRPr="00D527DE" w:rsidRDefault="000F2815" w:rsidP="000F2815">
      <w:pPr>
        <w:rPr>
          <w:lang w:val="en-CA" w:eastAsia="ja-JP"/>
        </w:rPr>
      </w:pPr>
      <w:r w:rsidRPr="00D527DE">
        <w:rPr>
          <w:lang w:val="en-CA" w:eastAsia="ja-JP"/>
        </w:rPr>
        <w:tab/>
        <w:t>the variable childIdx identifying an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lastRenderedPageBreak/>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661BDDDA" w:rsidR="003038BD" w:rsidRPr="00D527DE" w:rsidRDefault="003038BD" w:rsidP="003038BD">
      <w:pPr>
        <w:rPr>
          <w:lang w:val="en-CA" w:eastAsia="ja-JP"/>
        </w:rPr>
      </w:pPr>
      <w:r w:rsidRPr="00D527DE">
        <w:rPr>
          <w:lang w:val="en-CA" w:eastAsia="ja-JP"/>
        </w:rPr>
        <w:tab/>
        <w:t>for (i = 0; i &lt; 25; i++) {</w:t>
      </w:r>
    </w:p>
    <w:p w14:paraId="28FE9E86" w14:textId="7BDD3CCB" w:rsidR="003038BD" w:rsidRPr="00D527DE" w:rsidRDefault="003038BD" w:rsidP="003038BD">
      <w:pPr>
        <w:rPr>
          <w:lang w:val="en-CA" w:eastAsia="ja-JP"/>
        </w:rPr>
      </w:pPr>
      <w:r w:rsidRPr="00D527DE">
        <w:rPr>
          <w:lang w:val="en-CA" w:eastAsia="ja-JP"/>
        </w:rPr>
        <w:tab/>
      </w:r>
      <w:r w:rsidRPr="00D527DE">
        <w:rPr>
          <w:lang w:val="en-CA" w:eastAsia="ja-JP"/>
        </w:rPr>
        <w:tab/>
        <w:t>x = xN + dX[ i ]</w:t>
      </w:r>
    </w:p>
    <w:p w14:paraId="4B1441A3" w14:textId="5D0DF783" w:rsidR="003038BD" w:rsidRPr="00D527DE" w:rsidRDefault="003038BD" w:rsidP="003038BD">
      <w:pPr>
        <w:rPr>
          <w:lang w:val="en-CA" w:eastAsia="ja-JP"/>
        </w:rPr>
      </w:pPr>
      <w:r w:rsidRPr="00D527DE">
        <w:rPr>
          <w:lang w:val="en-CA" w:eastAsia="ja-JP"/>
        </w:rPr>
        <w:tab/>
      </w:r>
      <w:r w:rsidRPr="00D527DE">
        <w:rPr>
          <w:lang w:val="en-CA" w:eastAsia="ja-JP"/>
        </w:rPr>
        <w:tab/>
        <w:t>y = yN + dY[ i ]</w:t>
      </w:r>
    </w:p>
    <w:p w14:paraId="3236A989" w14:textId="717240A3" w:rsidR="000F2815" w:rsidRPr="00D527DE" w:rsidRDefault="003038BD">
      <w:pPr>
        <w:rPr>
          <w:lang w:val="en-CA" w:eastAsia="ja-JP"/>
        </w:rPr>
      </w:pPr>
      <w:r w:rsidRPr="00D527DE">
        <w:rPr>
          <w:lang w:val="en-CA" w:eastAsia="ja-JP"/>
        </w:rPr>
        <w:tab/>
      </w:r>
      <w:r w:rsidRPr="00D527DE">
        <w:rPr>
          <w:lang w:val="en-CA" w:eastAsia="ja-JP"/>
        </w:rPr>
        <w:tab/>
        <w:t>z = zN + dZ[ i ]</w:t>
      </w:r>
    </w:p>
    <w:p w14:paraId="7B657ED9" w14:textId="66B2EA04"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if (available(xN, yN, zN, x, y, z))</w:t>
      </w:r>
    </w:p>
    <w:p w14:paraId="7FC03201" w14:textId="78C89C40"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GeometryNodeOccupancyCnt[ depth ][ x ][ y ][ z ] != 0</w:t>
      </w:r>
    </w:p>
    <w:p w14:paraId="0B4B5537" w14:textId="431F4CAB"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else</w:t>
      </w:r>
    </w:p>
    <w:p w14:paraId="53DBECE5" w14:textId="22CD1B0F" w:rsidR="003038BD" w:rsidRPr="00D527DE" w:rsidRDefault="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0</w:t>
      </w:r>
    </w:p>
    <w:p w14:paraId="4726A806" w14:textId="74B160CF" w:rsidR="003038BD" w:rsidRPr="00D527DE" w:rsidRDefault="003038BD">
      <w:pPr>
        <w:rPr>
          <w:lang w:val="en-CA" w:eastAsia="ja-JP"/>
        </w:rPr>
      </w:pPr>
      <w:r w:rsidRPr="00D527DE">
        <w:rPr>
          <w:lang w:val="en-CA" w:eastAsia="ja-JP"/>
        </w:rPr>
        <w:tab/>
        <w:t>}</w:t>
      </w:r>
    </w:p>
    <w:p w14:paraId="579DADB0" w14:textId="68C8275C" w:rsidR="003038BD" w:rsidRPr="00D527DE" w:rsidRDefault="00D54D90">
      <w:pPr>
        <w:rPr>
          <w:lang w:val="en-CA" w:eastAsia="ja-JP"/>
        </w:rPr>
      </w:pPr>
      <w:r>
        <w:rPr>
          <w:lang w:val="en-CA" w:eastAsia="ja-JP"/>
        </w:rPr>
        <w:t>W</w:t>
      </w:r>
      <w:r w:rsidR="00271B97" w:rsidRPr="00D527DE">
        <w:rPr>
          <w:lang w:val="en-CA" w:eastAsia="ja-JP"/>
        </w:rPr>
        <w:t>here the function available(xN, yN, zN, x,y, z)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02C734AB" w:rsidR="00271B97" w:rsidRPr="00D527DE" w:rsidRDefault="00271B97" w:rsidP="00271B97">
      <w:pPr>
        <w:rPr>
          <w:lang w:val="en-CA" w:eastAsia="ja-JP"/>
        </w:rPr>
      </w:pPr>
      <w:r w:rsidRPr="00D527DE">
        <w:rPr>
          <w:lang w:val="en-CA" w:eastAsia="ja-JP"/>
        </w:rPr>
        <w:tab/>
        <w:t>log2_neighbour_avail_boundary &gt; 0</w:t>
      </w:r>
    </w:p>
    <w:p w14:paraId="473DF93B" w14:textId="36BB369C" w:rsidR="00271B97" w:rsidRPr="00D527DE" w:rsidRDefault="00271B97" w:rsidP="00271B97">
      <w:pPr>
        <w:rPr>
          <w:lang w:val="en-CA" w:eastAsia="ja-JP"/>
        </w:rPr>
      </w:pPr>
      <w:r w:rsidRPr="00D527DE">
        <w:rPr>
          <w:lang w:val="en-CA" w:eastAsia="ja-JP"/>
        </w:rPr>
        <w:tab/>
        <w:t>(x ^ xN) &gt;&gt; log2_neighbour_avail_boundary = = 0</w:t>
      </w:r>
    </w:p>
    <w:p w14:paraId="2F8F1E08" w14:textId="089BA224" w:rsidR="00271B97" w:rsidRPr="00D527DE" w:rsidRDefault="00271B97" w:rsidP="00271B97">
      <w:pPr>
        <w:rPr>
          <w:lang w:val="en-CA" w:eastAsia="ja-JP"/>
        </w:rPr>
      </w:pPr>
      <w:r w:rsidRPr="00D527DE">
        <w:rPr>
          <w:lang w:val="en-CA" w:eastAsia="ja-JP"/>
        </w:rPr>
        <w:tab/>
        <w:t>(y ^ yN) &gt;&gt; log2_neighbour_avail_boundary = = 0</w:t>
      </w:r>
    </w:p>
    <w:p w14:paraId="207FEB54" w14:textId="55A7F6AD" w:rsidR="00271B97" w:rsidRPr="00D527DE" w:rsidRDefault="00271B97" w:rsidP="00271B97">
      <w:pPr>
        <w:rPr>
          <w:lang w:val="en-CA" w:eastAsia="ja-JP"/>
        </w:rPr>
      </w:pPr>
      <w:r w:rsidRPr="00D527DE">
        <w:rPr>
          <w:lang w:val="en-CA" w:eastAsia="ja-JP"/>
        </w:rPr>
        <w:tab/>
        <w:t>(z ^ zN) &gt;&gt; log2_neighbour_avail_boundary = = 0</w:t>
      </w:r>
    </w:p>
    <w:p w14:paraId="5E03CB49" w14:textId="2AD6F670"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 xml:space="preserve">the values of the neighbour position offsets dX[ ], dY[ ], and dz[ ] are given in </w:t>
      </w:r>
      <w:r w:rsidR="00271B97" w:rsidRPr="00D527DE">
        <w:rPr>
          <w:lang w:val="en-CA" w:eastAsia="ja-JP"/>
        </w:rPr>
        <w:fldChar w:fldCharType="begin"/>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r w:rsidR="00AD2E5E" w:rsidRPr="00D527DE">
        <w:t xml:space="preserve">Table </w:t>
      </w:r>
      <w:r w:rsidR="00AD2E5E">
        <w:rPr>
          <w:noProof/>
        </w:rPr>
        <w:t>21</w:t>
      </w:r>
      <w:r w:rsidR="00271B97" w:rsidRPr="00D527DE">
        <w:rPr>
          <w:lang w:val="en-CA" w:eastAsia="ja-JP"/>
        </w:rPr>
        <w:fldChar w:fldCharType="end"/>
      </w:r>
      <w:r w:rsidR="00CB54CC" w:rsidRPr="00D527DE">
        <w:rPr>
          <w:lang w:val="en-CA" w:eastAsia="ja-JP"/>
        </w:rPr>
        <w:t>.</w:t>
      </w:r>
    </w:p>
    <w:p w14:paraId="6C17C0C7" w14:textId="70B1CBC6" w:rsidR="000F2815" w:rsidRPr="00D527DE" w:rsidRDefault="00243BC0">
      <w:pPr>
        <w:rPr>
          <w:lang w:val="en-CA" w:eastAsia="ja-JP"/>
        </w:rPr>
      </w:pPr>
      <w:r w:rsidRPr="00D527DE">
        <w:rPr>
          <w:lang w:val="en-CA" w:eastAsia="ja-JP"/>
        </w:rPr>
        <w:t>If the sum of occupied[i],i =0 to</w:t>
      </w:r>
      <w:r w:rsidR="0008361D" w:rsidRPr="00D527DE">
        <w:rPr>
          <w:lang w:val="en-CA" w:eastAsia="ja-JP"/>
        </w:rPr>
        <w:t xml:space="preserve"> </w:t>
      </w:r>
      <w:r w:rsidRPr="00D527DE">
        <w:rPr>
          <w:lang w:val="en-CA" w:eastAsia="ja-JP"/>
        </w:rPr>
        <w:t>25 inclusive,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r w:rsidRPr="00D527DE">
        <w:rPr>
          <w:highlight w:val="yellow"/>
          <w:lang w:val="en-CA" w:eastAsia="ja-JP"/>
        </w:rPr>
        <w:t>[Ed:</w:t>
      </w:r>
      <w:r w:rsidRPr="00D527DE">
        <w:rPr>
          <w:lang w:val="en-CA" w:eastAsia="ja-JP"/>
        </w:rPr>
        <w:t xml:space="preserve"> Sigma_{i=0}^{25} occupied[i] &lt; 8?]</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0F82A5CD"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21</w:t>
      </w:r>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22</w:t>
      </w:r>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425A929A" w:rsidR="00447CA5" w:rsidRPr="00D527DE" w:rsidRDefault="00447CA5" w:rsidP="00447CA5">
      <w:pPr>
        <w:rPr>
          <w:lang w:val="en-CA" w:eastAsia="ja-JP"/>
        </w:rPr>
      </w:pPr>
      <w:r w:rsidRPr="00D527DE">
        <w:rPr>
          <w:lang w:val="en-CA" w:eastAsia="ja-JP"/>
        </w:rPr>
        <w:tab/>
        <w:t xml:space="preserve">thresholdIdx = min(numOccupied </w:t>
      </w:r>
      <w:r w:rsidRPr="00D527DE">
        <w:rPr>
          <w:rFonts w:eastAsia="Cambria" w:cs="Cambria"/>
          <w:lang w:val="en-CA" w:eastAsia="ja-JP"/>
        </w:rPr>
        <w:t>−</w:t>
      </w:r>
      <w:r w:rsidRPr="00D527DE">
        <w:rPr>
          <w:lang w:val="en-CA" w:eastAsia="ja-JP"/>
        </w:rPr>
        <w:t xml:space="preserve"> 8, 4);</w:t>
      </w:r>
    </w:p>
    <w:p w14:paraId="1573BACF" w14:textId="46106602" w:rsidR="00447CA5" w:rsidRPr="00D527DE" w:rsidRDefault="00447CA5" w:rsidP="00447CA5">
      <w:pPr>
        <w:rPr>
          <w:lang w:val="en-CA" w:eastAsia="ja-JP"/>
        </w:rPr>
      </w:pPr>
      <w:r w:rsidRPr="00D527DE">
        <w:rPr>
          <w:lang w:val="en-CA" w:eastAsia="ja-JP"/>
        </w:rPr>
        <w:tab/>
        <w:t>if (score &lt;= predictionThreshold[ thresholdIdx ][ 0 ])</w:t>
      </w:r>
    </w:p>
    <w:p w14:paraId="13D247FB" w14:textId="7E263277" w:rsidR="00447CA5" w:rsidRPr="00D527DE" w:rsidRDefault="00447CA5" w:rsidP="00447CA5">
      <w:pPr>
        <w:rPr>
          <w:lang w:val="en-CA" w:eastAsia="ja-JP"/>
        </w:rPr>
      </w:pPr>
      <w:r w:rsidRPr="00D527DE">
        <w:rPr>
          <w:lang w:val="en-CA" w:eastAsia="ja-JP"/>
        </w:rPr>
        <w:tab/>
      </w:r>
      <w:r w:rsidRPr="00D527DE">
        <w:rPr>
          <w:lang w:val="en-CA" w:eastAsia="ja-JP"/>
        </w:rPr>
        <w:tab/>
        <w:t>prediction = 1;</w:t>
      </w:r>
    </w:p>
    <w:p w14:paraId="0520252E" w14:textId="1A6AF3F9" w:rsidR="00447CA5" w:rsidRPr="00D527DE" w:rsidRDefault="00447CA5" w:rsidP="00447CA5">
      <w:pPr>
        <w:rPr>
          <w:lang w:val="en-CA" w:eastAsia="ja-JP"/>
        </w:rPr>
      </w:pPr>
      <w:r w:rsidRPr="00D527DE">
        <w:rPr>
          <w:lang w:val="en-CA" w:eastAsia="ja-JP"/>
        </w:rPr>
        <w:lastRenderedPageBreak/>
        <w:tab/>
        <w:t>else if (score &gt;= predictionThreshold[ thresholdIdx ][ 1 ])</w:t>
      </w:r>
    </w:p>
    <w:p w14:paraId="3D3F03A4" w14:textId="141E4AF0" w:rsidR="00447CA5" w:rsidRPr="00D527DE" w:rsidRDefault="00447CA5" w:rsidP="00447CA5">
      <w:pPr>
        <w:rPr>
          <w:lang w:val="en-CA" w:eastAsia="ja-JP"/>
        </w:rPr>
      </w:pPr>
      <w:r w:rsidRPr="00D527DE">
        <w:rPr>
          <w:lang w:val="en-CA" w:eastAsia="ja-JP"/>
        </w:rPr>
        <w:tab/>
      </w:r>
      <w:r w:rsidRPr="00D527DE">
        <w:rPr>
          <w:lang w:val="en-CA" w:eastAsia="ja-JP"/>
        </w:rPr>
        <w:tab/>
        <w:t>prediction = 2;</w:t>
      </w:r>
    </w:p>
    <w:p w14:paraId="357B91AE" w14:textId="692D847E" w:rsidR="00447CA5" w:rsidRPr="00D527DE" w:rsidRDefault="00447CA5" w:rsidP="00447CA5">
      <w:pPr>
        <w:rPr>
          <w:lang w:val="en-CA" w:eastAsia="ja-JP"/>
        </w:rPr>
      </w:pPr>
      <w:r w:rsidRPr="00D527DE">
        <w:rPr>
          <w:lang w:val="en-CA" w:eastAsia="ja-JP"/>
        </w:rPr>
        <w:tab/>
        <w:t>else</w:t>
      </w:r>
    </w:p>
    <w:p w14:paraId="609097A7" w14:textId="1240D587" w:rsidR="00447CA5" w:rsidRPr="00D527DE" w:rsidRDefault="00447CA5" w:rsidP="00447CA5">
      <w:pPr>
        <w:rPr>
          <w:lang w:val="en-CA" w:eastAsia="ja-JP"/>
        </w:rPr>
      </w:pPr>
      <w:r w:rsidRPr="00D527DE">
        <w:rPr>
          <w:lang w:val="en-CA" w:eastAsia="ja-JP"/>
        </w:rPr>
        <w:tab/>
      </w:r>
      <w:r w:rsidRPr="00D527DE">
        <w:rPr>
          <w:lang w:val="en-CA" w:eastAsia="ja-JP"/>
        </w:rPr>
        <w:tab/>
        <w:t>prediction = 0;</w:t>
      </w:r>
    </w:p>
    <w:p w14:paraId="2616BA89" w14:textId="2E673B2B" w:rsidR="00447CA5" w:rsidRPr="00D527DE" w:rsidRDefault="00D54D90" w:rsidP="00447CA5">
      <w:pPr>
        <w:rPr>
          <w:lang w:val="en-CA" w:eastAsia="ja-JP"/>
        </w:rPr>
      </w:pPr>
      <w:r>
        <w:rPr>
          <w:lang w:val="en-CA" w:eastAsia="ja-JP"/>
        </w:rPr>
        <w:t>W</w:t>
      </w:r>
      <w:r w:rsidR="00447CA5" w:rsidRPr="00D527DE">
        <w:rPr>
          <w:lang w:val="en-CA" w:eastAsia="ja-JP"/>
        </w:rPr>
        <w:t xml:space="preserve">here the value of predictionThreshold[ ][ ] is given by </w:t>
      </w:r>
      <w:r w:rsidR="00447CA5" w:rsidRPr="00D527DE">
        <w:rPr>
          <w:lang w:val="en-CA" w:eastAsia="ja-JP"/>
        </w:rPr>
        <w:fldChar w:fldCharType="begin"/>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23</w:t>
      </w:r>
      <w:r w:rsidR="00447CA5" w:rsidRPr="00D527DE">
        <w:rPr>
          <w:lang w:val="en-CA" w:eastAsia="ja-JP"/>
        </w:rPr>
        <w:fldChar w:fldCharType="end"/>
      </w:r>
      <w:r w:rsidR="00447CA5" w:rsidRPr="00D527DE">
        <w:rPr>
          <w:lang w:val="en-CA" w:eastAsia="ja-JP"/>
        </w:rPr>
        <w:t>.</w:t>
      </w:r>
    </w:p>
    <w:p w14:paraId="7E9FFC94" w14:textId="10477A47" w:rsidR="00271B97" w:rsidRPr="009334E7" w:rsidRDefault="00271B97" w:rsidP="00C26664">
      <w:pPr>
        <w:pStyle w:val="af5"/>
        <w:rPr>
          <w:rFonts w:ascii="Cambria" w:hAnsi="Cambria"/>
        </w:rPr>
      </w:pPr>
      <w:bookmarkStart w:id="5045" w:name="_Ref535029399"/>
      <w:bookmarkStart w:id="5046" w:name="_Ref53503198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25</w:t>
      </w:r>
      <w:r w:rsidR="00F6619B" w:rsidRPr="009334E7">
        <w:rPr>
          <w:rFonts w:ascii="Cambria" w:hAnsi="Cambria"/>
        </w:rPr>
        <w:fldChar w:fldCharType="end"/>
      </w:r>
      <w:bookmarkEnd w:id="5045"/>
      <w:bookmarkEnd w:id="5046"/>
      <w:r w:rsidR="00D527DE">
        <w:rPr>
          <w:rFonts w:ascii="Cambria" w:hAnsi="Cambria"/>
        </w:rPr>
        <w:t xml:space="preserve"> —</w:t>
      </w:r>
      <w:r w:rsidRPr="009334E7">
        <w:rPr>
          <w:rFonts w:ascii="Cambria" w:hAnsi="Cambria"/>
        </w:rPr>
        <w:t xml:space="preserve"> Values of dX[</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dY[</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dZ[</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812"/>
        <w:gridCol w:w="809"/>
        <w:gridCol w:w="800"/>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03388BF4" w:rsidR="00271B97" w:rsidRPr="00D527DE" w:rsidRDefault="00271B97" w:rsidP="00C26664">
            <w:pPr>
              <w:tabs>
                <w:tab w:val="clear" w:pos="403"/>
              </w:tabs>
              <w:spacing w:after="0" w:line="240" w:lineRule="auto"/>
              <w:jc w:val="center"/>
              <w:rPr>
                <w:b/>
                <w:lang w:val="en-CA"/>
              </w:rPr>
            </w:pPr>
            <w:r w:rsidRPr="00D527DE">
              <w:rPr>
                <w:b/>
                <w:lang w:val="en-CA"/>
              </w:rPr>
              <w:t>dX[</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37F38685" w:rsidR="00271B97" w:rsidRPr="00D527DE" w:rsidRDefault="00271B97" w:rsidP="00C26664">
            <w:pPr>
              <w:tabs>
                <w:tab w:val="clear" w:pos="403"/>
              </w:tabs>
              <w:spacing w:after="0" w:line="240" w:lineRule="auto"/>
              <w:jc w:val="center"/>
              <w:rPr>
                <w:b/>
                <w:lang w:val="en-CA"/>
              </w:rPr>
            </w:pPr>
            <w:r w:rsidRPr="00D527DE">
              <w:rPr>
                <w:b/>
                <w:lang w:val="en-CA"/>
              </w:rPr>
              <w:t>dY[</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675FA959" w:rsidR="00271B97" w:rsidRPr="00D527DE" w:rsidRDefault="00271B97" w:rsidP="00C26664">
            <w:pPr>
              <w:tabs>
                <w:tab w:val="clear" w:pos="403"/>
              </w:tabs>
              <w:spacing w:after="0" w:line="240" w:lineRule="auto"/>
              <w:jc w:val="center"/>
              <w:rPr>
                <w:b/>
                <w:lang w:val="en-CA"/>
              </w:rPr>
            </w:pPr>
            <w:r w:rsidRPr="00D527DE">
              <w:rPr>
                <w:b/>
                <w:lang w:val="en-CA"/>
              </w:rPr>
              <w:t>dZ[</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34D05708" w:rsidR="003412F8" w:rsidRPr="009334E7" w:rsidRDefault="003412F8" w:rsidP="00C26664">
      <w:pPr>
        <w:pStyle w:val="af5"/>
        <w:rPr>
          <w:rFonts w:ascii="Cambria" w:hAnsi="Cambria"/>
        </w:rPr>
      </w:pPr>
      <w:bookmarkStart w:id="5047" w:name="_Ref535031983"/>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26</w:t>
      </w:r>
      <w:r w:rsidR="00F6619B" w:rsidRPr="009334E7">
        <w:rPr>
          <w:rFonts w:ascii="Cambria" w:hAnsi="Cambria"/>
        </w:rPr>
        <w:fldChar w:fldCharType="end"/>
      </w:r>
      <w:bookmarkEnd w:id="5047"/>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3412F8">
            <w:pPr>
              <w:tabs>
                <w:tab w:val="clear" w:pos="403"/>
              </w:tabs>
              <w:spacing w:after="0" w:line="240" w:lineRule="auto"/>
              <w:jc w:val="right"/>
              <w:rPr>
                <w:b/>
                <w:lang w:val="en-CA"/>
              </w:rPr>
            </w:pPr>
            <w:r w:rsidRPr="00D527DE">
              <w:rPr>
                <w:b/>
                <w:lang w:val="en-CA"/>
              </w:rPr>
              <w:t>0</w:t>
            </w:r>
          </w:p>
        </w:tc>
        <w:tc>
          <w:tcPr>
            <w:tcW w:w="0" w:type="auto"/>
            <w:noWrap/>
            <w:hideMark/>
          </w:tcPr>
          <w:p w14:paraId="4FFF10BC" w14:textId="77777777" w:rsidR="003412F8" w:rsidRPr="00D527DE" w:rsidRDefault="003412F8" w:rsidP="003412F8">
            <w:pPr>
              <w:tabs>
                <w:tab w:val="clear" w:pos="403"/>
              </w:tabs>
              <w:spacing w:after="0" w:line="240" w:lineRule="auto"/>
              <w:jc w:val="right"/>
              <w:rPr>
                <w:b/>
                <w:lang w:val="en-CA"/>
              </w:rPr>
            </w:pPr>
            <w:r w:rsidRPr="00D527DE">
              <w:rPr>
                <w:b/>
                <w:lang w:val="en-CA"/>
              </w:rPr>
              <w:t>1</w:t>
            </w:r>
          </w:p>
        </w:tc>
        <w:tc>
          <w:tcPr>
            <w:tcW w:w="0" w:type="auto"/>
            <w:noWrap/>
            <w:hideMark/>
          </w:tcPr>
          <w:p w14:paraId="0731EF77" w14:textId="77777777" w:rsidR="003412F8" w:rsidRPr="00D527DE" w:rsidRDefault="003412F8" w:rsidP="003412F8">
            <w:pPr>
              <w:tabs>
                <w:tab w:val="clear" w:pos="403"/>
              </w:tabs>
              <w:spacing w:after="0" w:line="240" w:lineRule="auto"/>
              <w:jc w:val="right"/>
              <w:rPr>
                <w:b/>
                <w:lang w:val="en-CA"/>
              </w:rPr>
            </w:pPr>
            <w:r w:rsidRPr="00D527DE">
              <w:rPr>
                <w:b/>
                <w:lang w:val="en-CA"/>
              </w:rPr>
              <w:t>2</w:t>
            </w:r>
          </w:p>
        </w:tc>
        <w:tc>
          <w:tcPr>
            <w:tcW w:w="0" w:type="auto"/>
            <w:noWrap/>
            <w:hideMark/>
          </w:tcPr>
          <w:p w14:paraId="21BC62AD" w14:textId="77777777" w:rsidR="003412F8" w:rsidRPr="00D527DE" w:rsidRDefault="003412F8" w:rsidP="003412F8">
            <w:pPr>
              <w:tabs>
                <w:tab w:val="clear" w:pos="403"/>
              </w:tabs>
              <w:spacing w:after="0" w:line="240" w:lineRule="auto"/>
              <w:jc w:val="right"/>
              <w:rPr>
                <w:b/>
                <w:lang w:val="en-CA"/>
              </w:rPr>
            </w:pPr>
            <w:r w:rsidRPr="00D527DE">
              <w:rPr>
                <w:b/>
                <w:lang w:val="en-CA"/>
              </w:rPr>
              <w:t>3</w:t>
            </w:r>
          </w:p>
        </w:tc>
        <w:tc>
          <w:tcPr>
            <w:tcW w:w="0" w:type="auto"/>
            <w:noWrap/>
            <w:hideMark/>
          </w:tcPr>
          <w:p w14:paraId="53225466" w14:textId="77777777" w:rsidR="003412F8" w:rsidRPr="00D527DE" w:rsidRDefault="003412F8" w:rsidP="003412F8">
            <w:pPr>
              <w:tabs>
                <w:tab w:val="clear" w:pos="403"/>
              </w:tabs>
              <w:spacing w:after="0" w:line="240" w:lineRule="auto"/>
              <w:jc w:val="right"/>
              <w:rPr>
                <w:b/>
                <w:lang w:val="en-CA"/>
              </w:rPr>
            </w:pPr>
            <w:r w:rsidRPr="00D527DE">
              <w:rPr>
                <w:b/>
                <w:lang w:val="en-CA"/>
              </w:rPr>
              <w:t>4</w:t>
            </w:r>
          </w:p>
        </w:tc>
        <w:tc>
          <w:tcPr>
            <w:tcW w:w="0" w:type="auto"/>
            <w:noWrap/>
            <w:hideMark/>
          </w:tcPr>
          <w:p w14:paraId="670CA6D1" w14:textId="77777777" w:rsidR="003412F8" w:rsidRPr="00D527DE" w:rsidRDefault="003412F8" w:rsidP="003412F8">
            <w:pPr>
              <w:tabs>
                <w:tab w:val="clear" w:pos="403"/>
              </w:tabs>
              <w:spacing w:after="0" w:line="240" w:lineRule="auto"/>
              <w:jc w:val="right"/>
              <w:rPr>
                <w:b/>
                <w:lang w:val="en-CA"/>
              </w:rPr>
            </w:pPr>
            <w:r w:rsidRPr="00D527DE">
              <w:rPr>
                <w:b/>
                <w:lang w:val="en-CA"/>
              </w:rPr>
              <w:t>5</w:t>
            </w:r>
          </w:p>
        </w:tc>
        <w:tc>
          <w:tcPr>
            <w:tcW w:w="0" w:type="auto"/>
            <w:noWrap/>
            <w:hideMark/>
          </w:tcPr>
          <w:p w14:paraId="6B6890FE" w14:textId="77777777" w:rsidR="003412F8" w:rsidRPr="00D527DE" w:rsidRDefault="003412F8" w:rsidP="003412F8">
            <w:pPr>
              <w:tabs>
                <w:tab w:val="clear" w:pos="403"/>
              </w:tabs>
              <w:spacing w:after="0" w:line="240" w:lineRule="auto"/>
              <w:jc w:val="right"/>
              <w:rPr>
                <w:b/>
                <w:lang w:val="en-CA"/>
              </w:rPr>
            </w:pPr>
            <w:r w:rsidRPr="00D527DE">
              <w:rPr>
                <w:b/>
                <w:lang w:val="en-CA"/>
              </w:rPr>
              <w:t>6</w:t>
            </w:r>
          </w:p>
        </w:tc>
        <w:tc>
          <w:tcPr>
            <w:tcW w:w="0" w:type="auto"/>
            <w:noWrap/>
            <w:hideMark/>
          </w:tcPr>
          <w:p w14:paraId="258F3DC9" w14:textId="77777777" w:rsidR="003412F8" w:rsidRPr="00D527DE" w:rsidRDefault="003412F8" w:rsidP="003412F8">
            <w:pPr>
              <w:tabs>
                <w:tab w:val="clear" w:pos="403"/>
              </w:tabs>
              <w:spacing w:after="0" w:line="240" w:lineRule="auto"/>
              <w:jc w:val="right"/>
              <w:rPr>
                <w:b/>
                <w:lang w:val="en-CA"/>
              </w:rPr>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0E452707" w:rsidR="003412F8" w:rsidRPr="009334E7" w:rsidRDefault="003412F8" w:rsidP="00C26664">
      <w:pPr>
        <w:pStyle w:val="af5"/>
        <w:rPr>
          <w:rFonts w:ascii="Cambria" w:hAnsi="Cambria"/>
        </w:rPr>
      </w:pPr>
      <w:bookmarkStart w:id="5048" w:name="_Ref535032079"/>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27</w:t>
      </w:r>
      <w:r w:rsidR="00F6619B" w:rsidRPr="009334E7">
        <w:rPr>
          <w:rFonts w:ascii="Cambria" w:hAnsi="Cambria"/>
        </w:rPr>
        <w:fldChar w:fldCharType="end"/>
      </w:r>
      <w:bookmarkEnd w:id="5048"/>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996A2D">
            <w:pPr>
              <w:tabs>
                <w:tab w:val="clear" w:pos="403"/>
              </w:tabs>
              <w:spacing w:after="0" w:line="240" w:lineRule="auto"/>
              <w:jc w:val="right"/>
              <w:rPr>
                <w:b/>
                <w:lang w:val="en-CA"/>
              </w:rPr>
            </w:pPr>
            <w:r w:rsidRPr="00D527DE">
              <w:rPr>
                <w:b/>
                <w:lang w:val="en-CA"/>
              </w:rPr>
              <w:t>0</w:t>
            </w:r>
          </w:p>
        </w:tc>
        <w:tc>
          <w:tcPr>
            <w:tcW w:w="0" w:type="auto"/>
            <w:noWrap/>
            <w:hideMark/>
          </w:tcPr>
          <w:p w14:paraId="54AF102F" w14:textId="77777777" w:rsidR="003412F8" w:rsidRPr="00D527DE" w:rsidRDefault="003412F8" w:rsidP="00996A2D">
            <w:pPr>
              <w:tabs>
                <w:tab w:val="clear" w:pos="403"/>
              </w:tabs>
              <w:spacing w:after="0" w:line="240" w:lineRule="auto"/>
              <w:jc w:val="right"/>
              <w:rPr>
                <w:b/>
                <w:lang w:val="en-CA"/>
              </w:rPr>
            </w:pPr>
            <w:r w:rsidRPr="00D527DE">
              <w:rPr>
                <w:b/>
                <w:lang w:val="en-CA"/>
              </w:rPr>
              <w:t>1</w:t>
            </w:r>
          </w:p>
        </w:tc>
        <w:tc>
          <w:tcPr>
            <w:tcW w:w="0" w:type="auto"/>
            <w:noWrap/>
            <w:hideMark/>
          </w:tcPr>
          <w:p w14:paraId="5B0CB476" w14:textId="77777777" w:rsidR="003412F8" w:rsidRPr="00D527DE" w:rsidRDefault="003412F8" w:rsidP="00996A2D">
            <w:pPr>
              <w:tabs>
                <w:tab w:val="clear" w:pos="403"/>
              </w:tabs>
              <w:spacing w:after="0" w:line="240" w:lineRule="auto"/>
              <w:jc w:val="right"/>
              <w:rPr>
                <w:b/>
                <w:lang w:val="en-CA"/>
              </w:rPr>
            </w:pPr>
            <w:r w:rsidRPr="00D527DE">
              <w:rPr>
                <w:b/>
                <w:lang w:val="en-CA"/>
              </w:rPr>
              <w:t>2</w:t>
            </w:r>
          </w:p>
        </w:tc>
        <w:tc>
          <w:tcPr>
            <w:tcW w:w="0" w:type="auto"/>
            <w:noWrap/>
            <w:hideMark/>
          </w:tcPr>
          <w:p w14:paraId="11740775" w14:textId="77777777" w:rsidR="003412F8" w:rsidRPr="00D527DE" w:rsidRDefault="003412F8" w:rsidP="00996A2D">
            <w:pPr>
              <w:tabs>
                <w:tab w:val="clear" w:pos="403"/>
              </w:tabs>
              <w:spacing w:after="0" w:line="240" w:lineRule="auto"/>
              <w:jc w:val="right"/>
              <w:rPr>
                <w:b/>
                <w:lang w:val="en-CA"/>
              </w:rPr>
            </w:pPr>
            <w:r w:rsidRPr="00D527DE">
              <w:rPr>
                <w:b/>
                <w:lang w:val="en-CA"/>
              </w:rPr>
              <w:t>3</w:t>
            </w:r>
          </w:p>
        </w:tc>
        <w:tc>
          <w:tcPr>
            <w:tcW w:w="0" w:type="auto"/>
            <w:noWrap/>
            <w:hideMark/>
          </w:tcPr>
          <w:p w14:paraId="2B4EDF42" w14:textId="77777777" w:rsidR="003412F8" w:rsidRPr="00D527DE" w:rsidRDefault="003412F8" w:rsidP="00996A2D">
            <w:pPr>
              <w:tabs>
                <w:tab w:val="clear" w:pos="403"/>
              </w:tabs>
              <w:spacing w:after="0" w:line="240" w:lineRule="auto"/>
              <w:jc w:val="right"/>
              <w:rPr>
                <w:b/>
                <w:lang w:val="en-CA"/>
              </w:rPr>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68513864" w:rsidR="000F2815" w:rsidRPr="00D527DE" w:rsidRDefault="000F2815">
      <w:pPr>
        <w:rPr>
          <w:lang w:val="en-CA" w:eastAsia="ja-JP"/>
        </w:rPr>
      </w:pPr>
    </w:p>
    <w:p w14:paraId="005AB701" w14:textId="4E2F26FC" w:rsidR="003412F8" w:rsidRPr="00D527DE" w:rsidRDefault="003412F8" w:rsidP="00C26664">
      <w:pPr>
        <w:pStyle w:val="2"/>
        <w:rPr>
          <w:lang w:val="en-CA"/>
        </w:rPr>
      </w:pPr>
      <w:bookmarkStart w:id="5049" w:name="_Toc4056202"/>
      <w:bookmarkStart w:id="5050" w:name="_Toc6215376"/>
      <w:bookmarkStart w:id="5051" w:name="_Ref12361179"/>
      <w:bookmarkStart w:id="5052" w:name="_Toc12888345"/>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5049"/>
      <w:bookmarkEnd w:id="5050"/>
      <w:bookmarkEnd w:id="5051"/>
      <w:bookmarkEnd w:id="5052"/>
    </w:p>
    <w:p w14:paraId="252C157A" w14:textId="77777777" w:rsidR="00C600C7" w:rsidRPr="00D527DE" w:rsidRDefault="00C600C7" w:rsidP="00C600C7">
      <w:pPr>
        <w:pStyle w:val="3"/>
        <w:rPr>
          <w:lang w:val="en-CA"/>
        </w:rPr>
      </w:pPr>
      <w:bookmarkStart w:id="5053" w:name="_Ref12444748"/>
      <w:bookmarkStart w:id="5054" w:name="_Toc12888346"/>
      <w:bookmarkStart w:id="5055" w:name="_Toc4056203"/>
      <w:bookmarkStart w:id="5056" w:name="_Toc6215377"/>
      <w:r w:rsidRPr="00D527DE">
        <w:rPr>
          <w:lang w:val="en-CA"/>
        </w:rPr>
        <w:t>General process</w:t>
      </w:r>
      <w:bookmarkEnd w:id="5053"/>
      <w:bookmarkEnd w:id="5054"/>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af7"/>
        <w:numPr>
          <w:ilvl w:val="0"/>
          <w:numId w:val="37"/>
        </w:numPr>
        <w:rPr>
          <w:lang w:val="en-CA"/>
        </w:rPr>
      </w:pPr>
      <w:r w:rsidRPr="00D527DE">
        <w:rPr>
          <w:lang w:val="en-CA"/>
        </w:rPr>
        <w:t xml:space="preserve">An array of values </w:t>
      </w:r>
      <w:r w:rsidR="00E924F3" w:rsidRPr="00D527DE">
        <w:rPr>
          <w:lang w:val="en-CA"/>
        </w:rPr>
        <w:t>lut0</w:t>
      </w:r>
      <w:r w:rsidRPr="00D527DE">
        <w:rPr>
          <w:lang w:val="en-CA"/>
        </w:rPr>
        <w:t>[k]</w:t>
      </w:r>
      <w:r w:rsidR="00E924F3" w:rsidRPr="00D527DE">
        <w:rPr>
          <w:lang w:val="en-CA"/>
        </w:rPr>
        <w:t xml:space="preserve"> </w:t>
      </w:r>
      <w:r w:rsidRPr="00D527DE">
        <w:rPr>
          <w:lang w:val="en-CA"/>
        </w:rPr>
        <w:t xml:space="preserve">storing the most frequent symbols, where </w:t>
      </w:r>
      <w:r w:rsidR="001450FB" w:rsidRPr="00D527DE">
        <w:rPr>
          <w:lang w:val="en-CA"/>
        </w:rPr>
        <w:t xml:space="preserve">k </w:t>
      </w:r>
      <w:r w:rsidRPr="00D527DE">
        <w:rPr>
          <w:lang w:val="en-CA"/>
        </w:rPr>
        <w:t>is in the range of 0 to 31, inclusive.</w:t>
      </w:r>
    </w:p>
    <w:p w14:paraId="0525AB6E" w14:textId="4391A1A5" w:rsidR="00461AA9" w:rsidRPr="00D527DE" w:rsidRDefault="00461AA9" w:rsidP="00461AA9">
      <w:pPr>
        <w:pStyle w:val="af7"/>
        <w:numPr>
          <w:ilvl w:val="0"/>
          <w:numId w:val="37"/>
        </w:numPr>
        <w:rPr>
          <w:lang w:val="en-CA"/>
        </w:rPr>
      </w:pPr>
      <w:r w:rsidRPr="00D527DE">
        <w:rPr>
          <w:lang w:val="en-CA"/>
        </w:rPr>
        <w:t>An array of values lut0Histogram[</w:t>
      </w:r>
      <w:r w:rsidR="001450FB" w:rsidRPr="00D527DE">
        <w:rPr>
          <w:lang w:val="en-CA"/>
        </w:rPr>
        <w:t>k</w:t>
      </w:r>
      <w:r w:rsidRPr="00D527DE">
        <w:rPr>
          <w:lang w:val="en-CA"/>
        </w:rPr>
        <w:t xml:space="preserve">] storing the symbols occurrences, where </w:t>
      </w:r>
      <w:r w:rsidR="001450FB" w:rsidRPr="00D527DE">
        <w:rPr>
          <w:lang w:val="en-CA"/>
        </w:rPr>
        <w:t xml:space="preserve">k </w:t>
      </w:r>
      <w:r w:rsidRPr="00D527DE">
        <w:rPr>
          <w:lang w:val="en-CA"/>
        </w:rPr>
        <w:t>is in the range of 0 to 255, inclusive.</w:t>
      </w:r>
    </w:p>
    <w:p w14:paraId="688D9AE6" w14:textId="6AA6E456" w:rsidR="00BE764A" w:rsidRPr="00D527DE" w:rsidRDefault="00BE764A">
      <w:pPr>
        <w:pStyle w:val="af7"/>
        <w:numPr>
          <w:ilvl w:val="0"/>
          <w:numId w:val="37"/>
        </w:numPr>
        <w:rPr>
          <w:lang w:val="en-CA"/>
        </w:rPr>
      </w:pPr>
      <w:r w:rsidRPr="00D527DE">
        <w:rPr>
          <w:lang w:val="en-CA"/>
        </w:rPr>
        <w:t>Two variables lut0UpdatePeriod and lut0SymbolsUntilUpdate storing the update period for lut0 and the number of symbols remaining until the next update</w:t>
      </w:r>
      <w:r w:rsidR="00D8476A" w:rsidRPr="00D527DE">
        <w:rPr>
          <w:lang w:val="en-CA"/>
        </w:rPr>
        <w:t>, respectively.</w:t>
      </w:r>
    </w:p>
    <w:p w14:paraId="44F3113B" w14:textId="239F1A86" w:rsidR="00BE764A" w:rsidRPr="00D527DE" w:rsidRDefault="00D8476A">
      <w:pPr>
        <w:pStyle w:val="af7"/>
        <w:numPr>
          <w:ilvl w:val="0"/>
          <w:numId w:val="37"/>
        </w:numPr>
        <w:rPr>
          <w:lang w:val="en-CA"/>
        </w:rPr>
      </w:pPr>
      <w:r w:rsidRPr="00D527DE">
        <w:rPr>
          <w:lang w:val="en-CA"/>
        </w:rPr>
        <w:t>A variable lut0R</w:t>
      </w:r>
      <w:r w:rsidR="00BE764A" w:rsidRPr="00D527DE">
        <w:rPr>
          <w:lang w:val="en-CA"/>
        </w:rPr>
        <w:t>eset</w:t>
      </w:r>
      <w:r w:rsidRPr="00D527DE">
        <w:rPr>
          <w:lang w:val="en-CA"/>
        </w:rPr>
        <w:t xml:space="preserve"> specifying whether lut0 should be reset during the next lut0 update or not.</w:t>
      </w:r>
    </w:p>
    <w:p w14:paraId="068FBE72" w14:textId="410576B5" w:rsidR="00461AA9" w:rsidRPr="00D527DE" w:rsidRDefault="00461AA9" w:rsidP="00461AA9">
      <w:pPr>
        <w:pStyle w:val="af7"/>
        <w:numPr>
          <w:ilvl w:val="0"/>
          <w:numId w:val="37"/>
        </w:numPr>
        <w:rPr>
          <w:lang w:val="en-CA"/>
        </w:rPr>
      </w:pPr>
      <w:r w:rsidRPr="00D527DE">
        <w:rPr>
          <w:lang w:val="en-CA"/>
        </w:rPr>
        <w:t xml:space="preserve">An array of values lut1[k] storing the </w:t>
      </w:r>
      <w:r w:rsidR="00BD4C17" w:rsidRPr="00D527DE">
        <w:rPr>
          <w:lang w:val="en-CA"/>
        </w:rPr>
        <w:t>last</w:t>
      </w:r>
      <w:r w:rsidRPr="00D527DE">
        <w:rPr>
          <w:lang w:val="en-CA"/>
        </w:rPr>
        <w:t xml:space="preserve"> </w:t>
      </w:r>
      <w:r w:rsidR="0033217F" w:rsidRPr="00D527DE">
        <w:rPr>
          <w:lang w:val="en-CA"/>
        </w:rPr>
        <w:t>16 decoded</w:t>
      </w:r>
      <w:r w:rsidRPr="00D527DE">
        <w:rPr>
          <w:lang w:val="en-CA"/>
        </w:rPr>
        <w:t xml:space="preserve"> symbols, where k is in the range of 0 to 15, inclusive.</w:t>
      </w:r>
    </w:p>
    <w:p w14:paraId="1A889474" w14:textId="5EE2D2EB" w:rsidR="0033217F" w:rsidRPr="00D527DE" w:rsidRDefault="0033217F" w:rsidP="00461AA9">
      <w:pPr>
        <w:pStyle w:val="af7"/>
        <w:numPr>
          <w:ilvl w:val="0"/>
          <w:numId w:val="37"/>
        </w:numPr>
        <w:rPr>
          <w:lang w:val="en-CA"/>
        </w:rPr>
      </w:pPr>
      <w:r w:rsidRPr="00D527DE">
        <w:rPr>
          <w:lang w:val="en-CA"/>
        </w:rPr>
        <w:t xml:space="preserve">A variable lut1IndexLastSymbol storing the index of </w:t>
      </w:r>
      <w:r w:rsidR="00063F7C" w:rsidRPr="00D527DE">
        <w:rPr>
          <w:lang w:val="en-CA"/>
        </w:rPr>
        <w:t>the last</w:t>
      </w:r>
      <w:r w:rsidRPr="00D527DE">
        <w:rPr>
          <w:lang w:val="en-CA"/>
        </w:rPr>
        <w:t xml:space="preserve"> decoded symbol.</w:t>
      </w:r>
    </w:p>
    <w:p w14:paraId="5DFDCFF2" w14:textId="77777777" w:rsidR="00E924F3" w:rsidRPr="00D527DE" w:rsidRDefault="00E924F3" w:rsidP="00E924F3">
      <w:pPr>
        <w:pStyle w:val="af7"/>
        <w:numPr>
          <w:ilvl w:val="0"/>
          <w:numId w:val="37"/>
        </w:numPr>
        <w:rPr>
          <w:lang w:val="en-CA"/>
        </w:rPr>
      </w:pPr>
      <w:r w:rsidRPr="00D527DE">
        <w:rPr>
          <w:lang w:val="en-CA"/>
        </w:rPr>
        <w:t xml:space="preserve">A static binary arithmetic context </w:t>
      </w:r>
      <w:r w:rsidRPr="00D527DE">
        <w:rPr>
          <w:lang w:val="en-US"/>
        </w:rPr>
        <w:t>ctxStatic.</w:t>
      </w:r>
    </w:p>
    <w:p w14:paraId="6D1F5DDD" w14:textId="77777777" w:rsidR="00E924F3" w:rsidRPr="00D527DE" w:rsidRDefault="00E924F3" w:rsidP="00E924F3">
      <w:pPr>
        <w:pStyle w:val="af7"/>
        <w:numPr>
          <w:ilvl w:val="0"/>
          <w:numId w:val="37"/>
        </w:numPr>
        <w:rPr>
          <w:lang w:val="en-CA"/>
        </w:rPr>
      </w:pPr>
      <w:r w:rsidRPr="00D527DE">
        <w:rPr>
          <w:lang w:val="en-US"/>
        </w:rPr>
        <w:t xml:space="preserve">A set of adaptive </w:t>
      </w:r>
      <w:r w:rsidRPr="00D527DE">
        <w:rPr>
          <w:lang w:val="en-CA"/>
        </w:rPr>
        <w:t xml:space="preserve">binary arithmetic contexts </w:t>
      </w:r>
      <w:r w:rsidRPr="00D527DE">
        <w:rPr>
          <w:lang w:val="en-US"/>
        </w:rPr>
        <w:t>ctxLut0Hit, ctxLut1Hit, and ctxSymbolBit.</w:t>
      </w:r>
    </w:p>
    <w:p w14:paraId="6760D727" w14:textId="62E72761" w:rsidR="00E924F3" w:rsidRPr="00D527DE" w:rsidRDefault="00E924F3" w:rsidP="00E924F3">
      <w:pPr>
        <w:pStyle w:val="af7"/>
        <w:numPr>
          <w:ilvl w:val="0"/>
          <w:numId w:val="37"/>
        </w:numPr>
        <w:rPr>
          <w:lang w:val="en-CA"/>
        </w:rPr>
      </w:pPr>
      <w:r w:rsidRPr="00D527DE">
        <w:rPr>
          <w:lang w:val="en-US"/>
        </w:rPr>
        <w:t xml:space="preserve">An array of adaptive </w:t>
      </w:r>
      <w:r w:rsidRPr="00D527DE">
        <w:rPr>
          <w:lang w:val="en-CA"/>
        </w:rPr>
        <w:t xml:space="preserve">binary arithmetic contexts </w:t>
      </w:r>
      <w:r w:rsidRPr="00D527DE">
        <w:rPr>
          <w:lang w:val="en-US"/>
        </w:rPr>
        <w:t>ctxLut0Index of size 5 if limitedContextMode equals 1, and 31 otherwise</w:t>
      </w:r>
      <w:r w:rsidR="0068046C" w:rsidRPr="00D527DE">
        <w:rPr>
          <w:lang w:val="en-US"/>
        </w:rPr>
        <w:t xml:space="preserve"> (i.e., limitedContextMode equals 0)</w:t>
      </w:r>
      <w:r w:rsidRPr="00D527DE">
        <w:rPr>
          <w:lang w:val="en-US"/>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lastRenderedPageBreak/>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6481CABA"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AD2E5E">
        <w:rPr>
          <w:lang w:val="en-CA" w:eastAsia="ja-JP"/>
        </w:rPr>
        <w:t>9.5.2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77B1EDF1"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AD2E5E">
        <w:rPr>
          <w:lang w:val="en-CA" w:eastAsia="ja-JP"/>
        </w:rPr>
        <w:t>9.5.3</w:t>
      </w:r>
      <w:r w:rsidR="003833F2" w:rsidRPr="00D527DE">
        <w:rPr>
          <w:lang w:val="en-CA" w:eastAsia="ja-JP"/>
        </w:rPr>
        <w:fldChar w:fldCharType="end"/>
      </w:r>
      <w:r w:rsidR="003833F2" w:rsidRPr="00D527DE">
        <w:rPr>
          <w:lang w:val="en-CA" w:eastAsia="ja-JP"/>
        </w:rPr>
        <w:t>.</w:t>
      </w:r>
    </w:p>
    <w:p w14:paraId="5460B7FF" w14:textId="6DE1D3F7"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AD2E5E">
        <w:rPr>
          <w:lang w:val="en-CA" w:eastAsia="ja-JP"/>
        </w:rPr>
        <w:t>9.6.4.2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2C9EEE17" w:rsidR="0044227E" w:rsidRPr="00D527DE" w:rsidRDefault="0044227E" w:rsidP="0044227E">
      <w:pPr>
        <w:rPr>
          <w:lang w:val="en-CA" w:eastAsia="ja-JP"/>
        </w:rPr>
      </w:pPr>
      <w:r w:rsidRPr="00D527DE">
        <w:rPr>
          <w:lang w:val="en-CA" w:eastAsia="ja-JP"/>
        </w:rPr>
        <w:tab/>
        <w:t>lut0_hit_flag = readBin(</w:t>
      </w:r>
      <w:r w:rsidRPr="00D527DE">
        <w:rPr>
          <w:lang w:val="en-US" w:eastAsia="ja-JP"/>
        </w:rPr>
        <w:t>ctxLut0Hit</w:t>
      </w:r>
      <w:r w:rsidRPr="00D527DE">
        <w:rPr>
          <w:lang w:val="en-CA" w:eastAsia="ja-JP"/>
        </w:rPr>
        <w:t>);</w:t>
      </w:r>
    </w:p>
    <w:p w14:paraId="1064AE01" w14:textId="77777777" w:rsidR="0044227E" w:rsidRPr="00D527DE" w:rsidRDefault="0044227E" w:rsidP="0044227E">
      <w:pPr>
        <w:rPr>
          <w:lang w:val="en-CA" w:eastAsia="ja-JP"/>
        </w:rPr>
      </w:pPr>
      <w:r w:rsidRPr="00D527DE">
        <w:rPr>
          <w:lang w:val="en-CA" w:eastAsia="ja-JP"/>
        </w:rPr>
        <w:tab/>
        <w:t>if (lut0_hit_flag) {</w:t>
      </w:r>
    </w:p>
    <w:p w14:paraId="01740ABF" w14:textId="7D2C4041" w:rsidR="0044227E" w:rsidRPr="00D527DE" w:rsidRDefault="0044227E" w:rsidP="0044227E">
      <w:pPr>
        <w:rPr>
          <w:lang w:val="en-US" w:eastAsia="ja-JP"/>
        </w:rPr>
      </w:pPr>
      <w:r w:rsidRPr="00D527DE">
        <w:rPr>
          <w:lang w:val="en-CA" w:eastAsia="ja-JP"/>
        </w:rPr>
        <w:tab/>
      </w:r>
      <w:r w:rsidRPr="00D527DE">
        <w:rPr>
          <w:lang w:val="en-CA" w:eastAsia="ja-JP"/>
        </w:rPr>
        <w:tab/>
        <w:t xml:space="preserve">index = </w:t>
      </w:r>
      <w:r w:rsidRPr="00D527DE">
        <w:rPr>
          <w:lang w:val="en-US" w:eastAsia="ja-JP"/>
        </w:rPr>
        <w:t>decodeLut0Index(</w:t>
      </w:r>
      <w:r w:rsidR="001A2257" w:rsidRPr="00D527DE">
        <w:rPr>
          <w:lang w:val="en-US" w:eastAsia="ja-JP"/>
        </w:rPr>
        <w:t>limitedContextMode</w:t>
      </w:r>
      <w:r w:rsidRPr="00D527DE">
        <w:rPr>
          <w:lang w:val="en-US" w:eastAsia="ja-JP"/>
        </w:rPr>
        <w:t>, ctxLut0Index);</w:t>
      </w:r>
    </w:p>
    <w:p w14:paraId="5BCD0592" w14:textId="77777777" w:rsidR="0044227E" w:rsidRPr="00D527DE" w:rsidRDefault="0044227E" w:rsidP="0044227E">
      <w:pPr>
        <w:rPr>
          <w:lang w:val="en-US" w:eastAsia="ja-JP"/>
        </w:rPr>
      </w:pPr>
      <w:r w:rsidRPr="00D527DE">
        <w:rPr>
          <w:lang w:val="en-US" w:eastAsia="ja-JP"/>
        </w:rPr>
        <w:tab/>
      </w:r>
      <w:r w:rsidRPr="00D527DE">
        <w:rPr>
          <w:lang w:val="en-US" w:eastAsia="ja-JP"/>
        </w:rPr>
        <w:tab/>
        <w:t>value = lut0[index];</w:t>
      </w:r>
    </w:p>
    <w:p w14:paraId="635B971E" w14:textId="7E36BC59" w:rsidR="0044227E" w:rsidRPr="00D527DE" w:rsidRDefault="0044227E" w:rsidP="0044227E">
      <w:pPr>
        <w:rPr>
          <w:lang w:val="en-US" w:eastAsia="ja-JP"/>
        </w:rPr>
      </w:pPr>
      <w:r w:rsidRPr="00D527DE">
        <w:rPr>
          <w:lang w:val="en-US" w:eastAsia="ja-JP"/>
        </w:rPr>
        <w:tab/>
      </w:r>
      <w:r w:rsidRPr="00D527DE">
        <w:rPr>
          <w:lang w:val="en-US" w:eastAsia="ja-JP"/>
        </w:rPr>
        <w:tab/>
        <w:t>push</w:t>
      </w:r>
      <w:r w:rsidR="0091057C" w:rsidRPr="00D527DE">
        <w:rPr>
          <w:lang w:val="en-US" w:eastAsia="ja-JP"/>
        </w:rPr>
        <w:t>Lut0</w:t>
      </w:r>
      <w:r w:rsidRPr="00D527DE">
        <w:rPr>
          <w:lang w:val="en-US" w:eastAsia="ja-JP"/>
        </w:rPr>
        <w:t>(value);</w:t>
      </w:r>
    </w:p>
    <w:p w14:paraId="4BC1407A" w14:textId="77777777" w:rsidR="0044227E" w:rsidRPr="00D527DE" w:rsidRDefault="0044227E" w:rsidP="0044227E">
      <w:pPr>
        <w:rPr>
          <w:lang w:val="en-US" w:eastAsia="ja-JP"/>
        </w:rPr>
      </w:pPr>
      <w:r w:rsidRPr="00D527DE">
        <w:rPr>
          <w:lang w:val="en-US" w:eastAsia="ja-JP"/>
        </w:rPr>
        <w:tab/>
        <w:t>} else {</w:t>
      </w:r>
    </w:p>
    <w:p w14:paraId="4FD35559" w14:textId="06A44823" w:rsidR="0044227E" w:rsidRPr="00D527DE" w:rsidRDefault="0044227E" w:rsidP="0044227E">
      <w:pPr>
        <w:rPr>
          <w:lang w:val="en-CA" w:eastAsia="ja-JP"/>
        </w:rPr>
      </w:pPr>
      <w:r w:rsidRPr="00D527DE">
        <w:rPr>
          <w:lang w:val="en-US" w:eastAsia="ja-JP"/>
        </w:rPr>
        <w:tab/>
      </w:r>
      <w:r w:rsidRPr="00D527DE">
        <w:rPr>
          <w:lang w:val="en-US" w:eastAsia="ja-JP"/>
        </w:rPr>
        <w:tab/>
        <w:t>l</w:t>
      </w:r>
      <w:r w:rsidRPr="00D527DE">
        <w:rPr>
          <w:lang w:val="en-CA" w:eastAsia="ja-JP"/>
        </w:rPr>
        <w:t>ut1_hit_flag = readBin(</w:t>
      </w:r>
      <w:r w:rsidRPr="00D527DE">
        <w:rPr>
          <w:lang w:val="en-US" w:eastAsia="ja-JP"/>
        </w:rPr>
        <w:t>ctxLut1Hit</w:t>
      </w:r>
      <w:r w:rsidRPr="00D527DE">
        <w:rPr>
          <w:lang w:val="en-CA" w:eastAsia="ja-JP"/>
        </w:rPr>
        <w:t>);</w:t>
      </w:r>
    </w:p>
    <w:p w14:paraId="797E06AE" w14:textId="77777777" w:rsidR="0044227E" w:rsidRPr="00D527DE" w:rsidRDefault="0044227E" w:rsidP="0044227E">
      <w:pPr>
        <w:rPr>
          <w:lang w:val="en-CA" w:eastAsia="ja-JP"/>
        </w:rPr>
      </w:pPr>
      <w:r w:rsidRPr="00D527DE">
        <w:rPr>
          <w:lang w:val="en-CA" w:eastAsia="ja-JP"/>
        </w:rPr>
        <w:tab/>
      </w:r>
      <w:r w:rsidRPr="00D527DE">
        <w:rPr>
          <w:lang w:val="en-CA" w:eastAsia="ja-JP"/>
        </w:rPr>
        <w:tab/>
        <w:t>if (lut1_hit_flag) {</w:t>
      </w:r>
    </w:p>
    <w:p w14:paraId="72D328C2"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index = 0;</w:t>
      </w:r>
    </w:p>
    <w:p w14:paraId="29CF9BE1" w14:textId="7BDA0CE8"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4; i</w:t>
      </w:r>
      <w:r w:rsidR="004F66E2">
        <w:rPr>
          <w:lang w:val="en-US" w:eastAsia="ja-JP"/>
        </w:rPr>
        <w:t>++</w:t>
      </w:r>
      <w:r w:rsidRPr="00D527DE">
        <w:rPr>
          <w:lang w:val="en-US" w:eastAsia="ja-JP"/>
        </w:rPr>
        <w:t>)</w:t>
      </w:r>
    </w:p>
    <w:p w14:paraId="1C9BD4E4" w14:textId="4DB8492D"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index |= </w:t>
      </w:r>
      <w:r w:rsidRPr="00D527DE">
        <w:rPr>
          <w:lang w:val="en-CA" w:eastAsia="ja-JP"/>
        </w:rPr>
        <w:t>readBin</w:t>
      </w:r>
      <w:r w:rsidRPr="00D527DE">
        <w:rPr>
          <w:lang w:val="en-US" w:eastAsia="ja-JP"/>
        </w:rPr>
        <w:t>(ctxStatic) &lt;&lt; i;</w:t>
      </w:r>
    </w:p>
    <w:p w14:paraId="20889E23" w14:textId="77777777" w:rsidR="0044227E" w:rsidRPr="00D527DE" w:rsidRDefault="0044227E" w:rsidP="004422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US" w:eastAsia="ja-JP"/>
        </w:rPr>
        <w:t>value = lut1[index];</w:t>
      </w:r>
    </w:p>
    <w:p w14:paraId="34275EDC" w14:textId="77777777" w:rsidR="0044227E" w:rsidRPr="00D527DE" w:rsidRDefault="0044227E" w:rsidP="0044227E">
      <w:pPr>
        <w:rPr>
          <w:lang w:val="en-US" w:eastAsia="ja-JP"/>
        </w:rPr>
      </w:pPr>
      <w:r w:rsidRPr="00D527DE">
        <w:rPr>
          <w:lang w:val="en-US" w:eastAsia="ja-JP"/>
        </w:rPr>
        <w:tab/>
      </w:r>
      <w:r w:rsidRPr="00D527DE">
        <w:rPr>
          <w:lang w:val="en-US" w:eastAsia="ja-JP"/>
        </w:rPr>
        <w:tab/>
        <w:t>} else {</w:t>
      </w:r>
    </w:p>
    <w:p w14:paraId="656EF5F6"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value = 0;</w:t>
      </w:r>
    </w:p>
    <w:p w14:paraId="6CDEC89D" w14:textId="7095B85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8; i</w:t>
      </w:r>
      <w:r w:rsidR="004F66E2">
        <w:rPr>
          <w:lang w:val="en-US" w:eastAsia="ja-JP"/>
        </w:rPr>
        <w:t>++</w:t>
      </w:r>
      <w:r w:rsidRPr="00D527DE">
        <w:rPr>
          <w:lang w:val="en-US" w:eastAsia="ja-JP"/>
        </w:rPr>
        <w:t>)</w:t>
      </w:r>
    </w:p>
    <w:p w14:paraId="39C31E9B" w14:textId="6543C4A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value |= </w:t>
      </w:r>
      <w:r w:rsidRPr="00D527DE">
        <w:rPr>
          <w:lang w:val="en-CA" w:eastAsia="ja-JP"/>
        </w:rPr>
        <w:t>readBin</w:t>
      </w:r>
      <w:r w:rsidRPr="00D527DE">
        <w:rPr>
          <w:lang w:val="en-US" w:eastAsia="ja-JP"/>
        </w:rPr>
        <w:t>(ctxSymbolBit) &lt;&lt; i;</w:t>
      </w:r>
    </w:p>
    <w:p w14:paraId="186AB8EA" w14:textId="77777777" w:rsidR="0044227E" w:rsidRPr="00D527DE" w:rsidRDefault="0044227E" w:rsidP="0044227E">
      <w:pPr>
        <w:rPr>
          <w:lang w:val="en-CA" w:eastAsia="ja-JP"/>
        </w:rPr>
      </w:pPr>
      <w:r w:rsidRPr="00D527DE">
        <w:rPr>
          <w:lang w:val="en-CA" w:eastAsia="ja-JP"/>
        </w:rPr>
        <w:lastRenderedPageBreak/>
        <w:tab/>
      </w:r>
      <w:r w:rsidRPr="00D527DE">
        <w:rPr>
          <w:lang w:val="en-CA" w:eastAsia="ja-JP"/>
        </w:rPr>
        <w:tab/>
        <w:t>}</w:t>
      </w:r>
    </w:p>
    <w:p w14:paraId="5144ACAB" w14:textId="73873E9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Lut1</w:t>
      </w:r>
      <w:r w:rsidRPr="00D527DE">
        <w:rPr>
          <w:lang w:val="en-US" w:eastAsia="ja-JP"/>
        </w:rPr>
        <w:t>(value);</w:t>
      </w:r>
    </w:p>
    <w:p w14:paraId="52A0F6C9" w14:textId="1E54488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Lut0</w:t>
      </w:r>
      <w:r w:rsidRPr="00D527DE">
        <w:rPr>
          <w:lang w:val="en-US" w:eastAsia="ja-JP"/>
        </w:rPr>
        <w:t>(value);</w:t>
      </w:r>
    </w:p>
    <w:p w14:paraId="04284E9F" w14:textId="77777777" w:rsidR="0044227E" w:rsidRPr="00D527DE" w:rsidRDefault="0044227E" w:rsidP="0044227E">
      <w:pPr>
        <w:rPr>
          <w:lang w:val="en-CA" w:eastAsia="ja-JP"/>
        </w:rPr>
      </w:pPr>
      <w:r w:rsidRPr="00D527DE">
        <w:rPr>
          <w:lang w:val="en-CA" w:eastAsia="ja-JP"/>
        </w:rPr>
        <w:tab/>
        <w:t>}</w:t>
      </w:r>
    </w:p>
    <w:p w14:paraId="1DC48549" w14:textId="45BA5F7E" w:rsidR="0093705B" w:rsidRPr="00D527DE" w:rsidRDefault="00E6420C" w:rsidP="0093705B">
      <w:pPr>
        <w:pStyle w:val="3"/>
        <w:rPr>
          <w:lang w:val="en-CA"/>
        </w:rPr>
      </w:pPr>
      <w:bookmarkStart w:id="5057" w:name="_Ref9597760"/>
      <w:bookmarkStart w:id="5058" w:name="_Toc12888347"/>
      <w:r w:rsidRPr="00D527DE">
        <w:rPr>
          <w:lang w:val="en-CA"/>
        </w:rPr>
        <w:t>Initializing lut0</w:t>
      </w:r>
      <w:bookmarkEnd w:id="5057"/>
      <w:bookmarkEnd w:id="5058"/>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02D06867" w:rsidR="00C600C7" w:rsidRPr="00D527DE" w:rsidRDefault="00CA2FA7" w:rsidP="00C600C7">
      <w:pPr>
        <w:rPr>
          <w:lang w:val="en-US" w:eastAsia="ja-JP"/>
        </w:rPr>
      </w:pPr>
      <w:r w:rsidRPr="00D527DE">
        <w:rPr>
          <w:lang w:val="en-US" w:eastAsia="ja-JP"/>
        </w:rPr>
        <w:tab/>
        <w:t>for (k = 0; k &lt; 32; k</w:t>
      </w:r>
      <w:r w:rsidR="004F66E2">
        <w:rPr>
          <w:lang w:val="en-US" w:eastAsia="ja-JP"/>
        </w:rPr>
        <w:t>++</w:t>
      </w:r>
      <w:r w:rsidRPr="00D527DE">
        <w:rPr>
          <w:lang w:val="en-US" w:eastAsia="ja-JP"/>
        </w:rPr>
        <w:t>) {</w:t>
      </w:r>
    </w:p>
    <w:p w14:paraId="2669BB8F" w14:textId="21826CE3" w:rsidR="00CA2FA7" w:rsidRPr="00D527DE" w:rsidRDefault="00CA2FA7" w:rsidP="00C600C7">
      <w:pPr>
        <w:rPr>
          <w:lang w:val="en-US" w:eastAsia="ja-JP"/>
        </w:rPr>
      </w:pPr>
      <w:r w:rsidRPr="00D527DE">
        <w:rPr>
          <w:lang w:val="en-US" w:eastAsia="ja-JP"/>
        </w:rPr>
        <w:tab/>
      </w:r>
      <w:r w:rsidRPr="00D527DE">
        <w:rPr>
          <w:lang w:val="en-US" w:eastAsia="ja-JP"/>
        </w:rPr>
        <w:tab/>
        <w:t>lut0[</w:t>
      </w:r>
      <w:r w:rsidR="0064431B" w:rsidRPr="00D527DE">
        <w:rPr>
          <w:lang w:val="en-US" w:eastAsia="ja-JP"/>
        </w:rPr>
        <w:t>k</w:t>
      </w:r>
      <w:r w:rsidRPr="00D527DE">
        <w:rPr>
          <w:lang w:val="en-US" w:eastAsia="ja-JP"/>
        </w:rPr>
        <w:t>]= limitedContextMode==1 ? lut0Initlization[k] : k;</w:t>
      </w:r>
    </w:p>
    <w:p w14:paraId="671E14B7" w14:textId="3E9D0613" w:rsidR="00CA2FA7" w:rsidRPr="00D527DE" w:rsidRDefault="00CA2FA7" w:rsidP="00C600C7">
      <w:pPr>
        <w:rPr>
          <w:lang w:val="en-US" w:eastAsia="ja-JP"/>
        </w:rPr>
      </w:pPr>
      <w:r w:rsidRPr="00D527DE">
        <w:rPr>
          <w:lang w:val="en-US" w:eastAsia="ja-JP"/>
        </w:rPr>
        <w:tab/>
        <w:t>}</w:t>
      </w:r>
    </w:p>
    <w:p w14:paraId="0F6C3211" w14:textId="7E6577A5" w:rsidR="002D047C" w:rsidRPr="00D527DE" w:rsidRDefault="002D047C" w:rsidP="002D047C">
      <w:pPr>
        <w:pStyle w:val="3"/>
        <w:rPr>
          <w:lang w:val="en-CA"/>
        </w:rPr>
      </w:pPr>
      <w:bookmarkStart w:id="5059" w:name="_Ref9598266"/>
      <w:bookmarkStart w:id="5060" w:name="_Toc12888348"/>
      <w:r w:rsidRPr="00D527DE">
        <w:rPr>
          <w:lang w:val="en-CA"/>
        </w:rPr>
        <w:t>Initializing lut1</w:t>
      </w:r>
      <w:bookmarkEnd w:id="5059"/>
      <w:bookmarkEnd w:id="5060"/>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1041E56D" w:rsidR="00D210B1" w:rsidRPr="00D527DE" w:rsidRDefault="00D210B1" w:rsidP="00D210B1">
      <w:pPr>
        <w:rPr>
          <w:lang w:val="en-US" w:eastAsia="ja-JP"/>
        </w:rPr>
      </w:pPr>
      <w:r w:rsidRPr="00D527DE">
        <w:rPr>
          <w:lang w:val="en-US" w:eastAsia="ja-JP"/>
        </w:rPr>
        <w:tab/>
        <w:t>for (k = 0; k &lt; 16; k</w:t>
      </w:r>
      <w:r w:rsidR="004F66E2">
        <w:rPr>
          <w:lang w:val="en-US" w:eastAsia="ja-JP"/>
        </w:rPr>
        <w:t>++</w:t>
      </w:r>
      <w:r w:rsidRPr="00D527DE">
        <w:rPr>
          <w:lang w:val="en-US" w:eastAsia="ja-JP"/>
        </w:rPr>
        <w:t>) {</w:t>
      </w:r>
    </w:p>
    <w:p w14:paraId="5C5A3012" w14:textId="7359F501" w:rsidR="00D210B1" w:rsidRPr="00D527DE" w:rsidRDefault="00D210B1" w:rsidP="00D210B1">
      <w:pPr>
        <w:rPr>
          <w:lang w:val="en-US" w:eastAsia="ja-JP"/>
        </w:rPr>
      </w:pPr>
      <w:r w:rsidRPr="00D527DE">
        <w:rPr>
          <w:lang w:val="en-US" w:eastAsia="ja-JP"/>
        </w:rPr>
        <w:tab/>
      </w:r>
      <w:r w:rsidRPr="00D527DE">
        <w:rPr>
          <w:lang w:val="en-US" w:eastAsia="ja-JP"/>
        </w:rPr>
        <w:tab/>
        <w:t>lut1</w:t>
      </w:r>
      <w:r w:rsidR="00A97888" w:rsidRPr="00D527DE">
        <w:rPr>
          <w:lang w:val="en-US" w:eastAsia="ja-JP"/>
        </w:rPr>
        <w:t>[k</w:t>
      </w:r>
      <w:r w:rsidRPr="00D527DE">
        <w:rPr>
          <w:lang w:val="en-US" w:eastAsia="ja-JP"/>
        </w:rPr>
        <w:t>]= k;</w:t>
      </w:r>
    </w:p>
    <w:p w14:paraId="0AF315DB" w14:textId="77777777" w:rsidR="00D210B1" w:rsidRPr="00D527DE" w:rsidRDefault="00D210B1" w:rsidP="00D210B1">
      <w:pPr>
        <w:rPr>
          <w:lang w:val="en-US" w:eastAsia="ja-JP"/>
        </w:rPr>
      </w:pPr>
      <w:r w:rsidRPr="00D527DE">
        <w:rPr>
          <w:lang w:val="en-US" w:eastAsia="ja-JP"/>
        </w:rPr>
        <w:tab/>
        <w:t>}</w:t>
      </w:r>
    </w:p>
    <w:p w14:paraId="77BD0271" w14:textId="42F23FEF" w:rsidR="00C600C7" w:rsidRPr="00D527DE" w:rsidRDefault="0068046C" w:rsidP="00D16D37">
      <w:pPr>
        <w:pStyle w:val="3"/>
        <w:rPr>
          <w:lang w:val="en-CA"/>
        </w:rPr>
      </w:pPr>
      <w:bookmarkStart w:id="5061" w:name="_Toc12531726"/>
      <w:bookmarkStart w:id="5062" w:name="_Toc12531727"/>
      <w:bookmarkStart w:id="5063" w:name="_Toc12531728"/>
      <w:bookmarkStart w:id="5064" w:name="_Toc12888349"/>
      <w:bookmarkEnd w:id="5061"/>
      <w:bookmarkEnd w:id="5062"/>
      <w:bookmarkEnd w:id="5063"/>
      <w:r w:rsidRPr="00D527DE">
        <w:rPr>
          <w:lang w:val="en-CA"/>
        </w:rPr>
        <w:t xml:space="preserve">Definition of </w:t>
      </w:r>
      <w:r w:rsidRPr="00D527DE">
        <w:rPr>
          <w:lang w:val="en-US"/>
        </w:rPr>
        <w:t>decodeLut0Index()</w:t>
      </w:r>
      <w:bookmarkEnd w:id="5055"/>
      <w:bookmarkEnd w:id="5056"/>
      <w:bookmarkEnd w:id="5064"/>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1E532D98" w:rsidR="008F3CC9" w:rsidRPr="00D527DE" w:rsidRDefault="00F03BBB">
      <w:pPr>
        <w:rPr>
          <w:lang w:val="en-US" w:eastAsia="ja-JP"/>
        </w:rPr>
      </w:pPr>
      <w:r w:rsidRPr="00D527DE">
        <w:rPr>
          <w:lang w:val="en-CA" w:eastAsia="ja-JP"/>
        </w:rPr>
        <w:tab/>
        <w:t>If (</w:t>
      </w:r>
      <w:r w:rsidRPr="00D527DE">
        <w:rPr>
          <w:lang w:val="en-US" w:eastAsia="ja-JP"/>
        </w:rPr>
        <w:t>limitedContextMode==1) {</w:t>
      </w:r>
    </w:p>
    <w:p w14:paraId="7F180DC6" w14:textId="6FD42579" w:rsidR="008F3CC9" w:rsidRPr="00D527DE" w:rsidRDefault="008F3CC9" w:rsidP="008F3CC9">
      <w:pPr>
        <w:rPr>
          <w:lang w:val="en-CA" w:eastAsia="ja-JP"/>
        </w:rPr>
      </w:pPr>
      <w:r w:rsidRPr="00D527DE">
        <w:rPr>
          <w:lang w:val="en-CA" w:eastAsia="ja-JP"/>
        </w:rPr>
        <w:tab/>
      </w:r>
      <w:r w:rsidRPr="00D527DE">
        <w:rPr>
          <w:lang w:val="en-CA" w:eastAsia="ja-JP"/>
        </w:rPr>
        <w:tab/>
        <w:t>b0 = readBin(ctxLutIndex[0]);</w:t>
      </w:r>
    </w:p>
    <w:p w14:paraId="58D56BA6" w14:textId="3677CBC3" w:rsidR="008F3CC9" w:rsidRPr="00D527DE" w:rsidRDefault="008F3CC9" w:rsidP="008F3CC9">
      <w:pPr>
        <w:rPr>
          <w:lang w:val="en-CA" w:eastAsia="ja-JP"/>
        </w:rPr>
      </w:pPr>
      <w:r w:rsidRPr="00D527DE">
        <w:rPr>
          <w:lang w:val="en-CA" w:eastAsia="ja-JP"/>
        </w:rPr>
        <w:tab/>
      </w:r>
      <w:r w:rsidRPr="00D527DE">
        <w:rPr>
          <w:lang w:val="en-CA" w:eastAsia="ja-JP"/>
        </w:rPr>
        <w:tab/>
        <w:t>if (b0) {</w:t>
      </w:r>
    </w:p>
    <w:p w14:paraId="0E8FAFED" w14:textId="23A842A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b1 = readBin(</w:t>
      </w:r>
      <w:r w:rsidRPr="00D527DE">
        <w:rPr>
          <w:lang w:val="en-US" w:eastAsia="ja-JP"/>
        </w:rPr>
        <w:t>ctxStatic</w:t>
      </w:r>
      <w:r w:rsidRPr="00D527DE">
        <w:rPr>
          <w:lang w:val="en-CA" w:eastAsia="ja-JP"/>
        </w:rPr>
        <w:t>);</w:t>
      </w:r>
    </w:p>
    <w:p w14:paraId="395CCACD" w14:textId="3924C22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37DCDAB0" w14:textId="561A8DD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2EBE5EF7" w14:textId="792EE14A" w:rsidR="008F3CC9" w:rsidRPr="00D527DE" w:rsidRDefault="008F3CC9" w:rsidP="008F3CC9">
      <w:pPr>
        <w:rPr>
          <w:lang w:val="en-CA" w:eastAsia="ja-JP"/>
        </w:rPr>
      </w:pPr>
      <w:r w:rsidRPr="00D527DE">
        <w:rPr>
          <w:lang w:val="en-CA" w:eastAsia="ja-JP"/>
        </w:rPr>
        <w:t xml:space="preserve"> </w:t>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584DF914" w14:textId="50A73D06" w:rsidR="008F3CC9" w:rsidRPr="00D527DE" w:rsidRDefault="008F3CC9" w:rsidP="008F3CC9">
      <w:pPr>
        <w:rPr>
          <w:lang w:val="en-CA" w:eastAsia="ja-JP"/>
        </w:rPr>
      </w:pPr>
      <w:r w:rsidRPr="00D527DE">
        <w:rPr>
          <w:lang w:val="en-CA" w:eastAsia="ja-JP"/>
        </w:rPr>
        <w:tab/>
      </w:r>
      <w:r w:rsidRPr="00D527DE">
        <w:rPr>
          <w:lang w:val="en-CA" w:eastAsia="ja-JP"/>
        </w:rPr>
        <w:tab/>
        <w:t>} else {</w:t>
      </w:r>
    </w:p>
    <w:p w14:paraId="42595BD1" w14:textId="4F84693D" w:rsidR="008F3CC9" w:rsidRPr="00D527DE" w:rsidRDefault="008F3CC9" w:rsidP="008F3CC9">
      <w:pPr>
        <w:rPr>
          <w:lang w:val="en-CA" w:eastAsia="ja-JP"/>
        </w:rPr>
      </w:pPr>
      <w:r w:rsidRPr="00D527DE">
        <w:rPr>
          <w:lang w:val="en-CA" w:eastAsia="ja-JP"/>
        </w:rPr>
        <w:lastRenderedPageBreak/>
        <w:tab/>
      </w:r>
      <w:r w:rsidRPr="00D527DE">
        <w:rPr>
          <w:lang w:val="en-CA" w:eastAsia="ja-JP"/>
        </w:rPr>
        <w:tab/>
      </w:r>
      <w:r w:rsidRPr="00D527DE">
        <w:rPr>
          <w:lang w:val="en-CA" w:eastAsia="ja-JP"/>
        </w:rPr>
        <w:tab/>
        <w:t xml:space="preserve">b1 = </w:t>
      </w:r>
      <w:r w:rsidR="00712744" w:rsidRPr="00D527DE">
        <w:rPr>
          <w:lang w:val="en-CA" w:eastAsia="ja-JP"/>
        </w:rPr>
        <w:t xml:space="preserve">readBin </w:t>
      </w:r>
      <w:r w:rsidRPr="00D527DE">
        <w:rPr>
          <w:lang w:val="en-CA" w:eastAsia="ja-JP"/>
        </w:rPr>
        <w:t>(ctxLutIndex[1]);</w:t>
      </w:r>
    </w:p>
    <w:p w14:paraId="79243BD0" w14:textId="681AA239"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if (b1) {</w:t>
      </w:r>
    </w:p>
    <w:p w14:paraId="7E178110" w14:textId="347C3D9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66BF2F3B" w14:textId="156BDB5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4F83E457" w14:textId="15CDAF44"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11DBCBC1" w14:textId="15AEAA6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else {</w:t>
      </w:r>
    </w:p>
    <w:p w14:paraId="38245F0A" w14:textId="46F14BDA"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b2 = </w:t>
      </w:r>
      <w:r w:rsidR="00607B0D" w:rsidRPr="00D527DE">
        <w:rPr>
          <w:lang w:val="en-CA" w:eastAsia="ja-JP"/>
        </w:rPr>
        <w:t>readBin</w:t>
      </w:r>
      <w:r w:rsidRPr="00D527DE">
        <w:rPr>
          <w:lang w:val="en-CA" w:eastAsia="ja-JP"/>
        </w:rPr>
        <w:t>(ctxLutIndex[2]);</w:t>
      </w:r>
    </w:p>
    <w:p w14:paraId="665ED7C0" w14:textId="7631FE0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if (b2) {</w:t>
      </w:r>
    </w:p>
    <w:p w14:paraId="5F87C7C6" w14:textId="4D8812B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7707EDC3" w14:textId="6A369FC0"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06395531" w14:textId="5F3D8AB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else {</w:t>
      </w:r>
    </w:p>
    <w:p w14:paraId="6085FC4F" w14:textId="3EF7AAFC"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b3 = </w:t>
      </w:r>
      <w:r w:rsidR="006C03B5" w:rsidRPr="00D527DE">
        <w:rPr>
          <w:lang w:val="en-CA" w:eastAsia="ja-JP"/>
        </w:rPr>
        <w:t>readBin</w:t>
      </w:r>
      <w:r w:rsidRPr="00D527DE">
        <w:rPr>
          <w:lang w:val="en-CA" w:eastAsia="ja-JP"/>
        </w:rPr>
        <w:t>(ctxLutIndex[3]);</w:t>
      </w:r>
    </w:p>
    <w:p w14:paraId="0F2D55CB" w14:textId="031F135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b4 = </w:t>
      </w:r>
      <w:r w:rsidR="00883351" w:rsidRPr="00D527DE">
        <w:rPr>
          <w:lang w:val="en-CA" w:eastAsia="ja-JP"/>
        </w:rPr>
        <w:t>readBin</w:t>
      </w:r>
      <w:r w:rsidRPr="00D527DE">
        <w:rPr>
          <w:lang w:val="en-CA" w:eastAsia="ja-JP"/>
        </w:rPr>
        <w:t>(ctxLutIndex[4]);</w:t>
      </w:r>
    </w:p>
    <w:p w14:paraId="59410038" w14:textId="09E6792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2DB25C61" w14:textId="1434524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w:t>
      </w:r>
    </w:p>
    <w:p w14:paraId="3799C4B7" w14:textId="14B0C418" w:rsidR="008F3CC9" w:rsidRPr="00D527DE" w:rsidRDefault="008F3CC9">
      <w:pPr>
        <w:rPr>
          <w:lang w:val="en-CA" w:eastAsia="ja-JP"/>
        </w:rPr>
      </w:pPr>
      <w:r w:rsidRPr="00D527DE">
        <w:rPr>
          <w:lang w:val="en-CA" w:eastAsia="ja-JP"/>
        </w:rPr>
        <w:tab/>
      </w:r>
      <w:r w:rsidRPr="00D527DE">
        <w:rPr>
          <w:lang w:val="en-CA" w:eastAsia="ja-JP"/>
        </w:rPr>
        <w:tab/>
        <w:t>}</w:t>
      </w:r>
    </w:p>
    <w:p w14:paraId="3C3AF234" w14:textId="2717D126" w:rsidR="00F03BBB" w:rsidRPr="00D527DE" w:rsidRDefault="008F3CC9" w:rsidP="008F3CC9">
      <w:pPr>
        <w:rPr>
          <w:lang w:val="en-CA" w:eastAsia="ja-JP"/>
        </w:rPr>
      </w:pPr>
      <w:r w:rsidRPr="00D527DE">
        <w:rPr>
          <w:lang w:val="en-CA" w:eastAsia="ja-JP"/>
        </w:rPr>
        <w:tab/>
      </w:r>
      <w:r w:rsidRPr="00D527DE">
        <w:rPr>
          <w:lang w:val="en-CA" w:eastAsia="ja-JP"/>
        </w:rPr>
        <w:tab/>
      </w:r>
      <w:r w:rsidR="00712744" w:rsidRPr="00D527DE">
        <w:rPr>
          <w:lang w:val="en-CA" w:eastAsia="ja-JP"/>
        </w:rPr>
        <w:t>index =</w:t>
      </w:r>
      <w:r w:rsidRPr="00D527DE">
        <w:rPr>
          <w:lang w:val="en-CA" w:eastAsia="ja-JP"/>
        </w:rPr>
        <w:t xml:space="preserve"> (b0 &lt;&lt; 4) | (b1 &lt;&lt; 3) | (b2 &lt;&lt; 2) | (b3 &lt;&lt; 1) | b4;</w:t>
      </w:r>
    </w:p>
    <w:p w14:paraId="5E8DD221" w14:textId="575490F1" w:rsidR="00F03BBB" w:rsidRPr="00D527DE" w:rsidRDefault="00F03BBB" w:rsidP="003412F8">
      <w:pPr>
        <w:rPr>
          <w:lang w:val="en-CA" w:eastAsia="ja-JP"/>
        </w:rPr>
      </w:pPr>
      <w:r w:rsidRPr="00D527DE">
        <w:rPr>
          <w:lang w:val="en-CA" w:eastAsia="ja-JP"/>
        </w:rPr>
        <w:tab/>
        <w:t>} else {</w:t>
      </w:r>
    </w:p>
    <w:p w14:paraId="2F70DA2C" w14:textId="44AB1744" w:rsidR="0093230E" w:rsidRPr="00D527DE" w:rsidRDefault="0093230E" w:rsidP="0093230E">
      <w:pPr>
        <w:rPr>
          <w:lang w:val="en-CA" w:eastAsia="ja-JP"/>
        </w:rPr>
      </w:pPr>
      <w:r w:rsidRPr="00D527DE">
        <w:rPr>
          <w:lang w:val="en-CA" w:eastAsia="ja-JP"/>
        </w:rPr>
        <w:tab/>
      </w:r>
      <w:r w:rsidRPr="00D527DE">
        <w:rPr>
          <w:lang w:val="en-CA" w:eastAsia="ja-JP"/>
        </w:rPr>
        <w:tab/>
        <w:t>index = 0;</w:t>
      </w:r>
    </w:p>
    <w:p w14:paraId="176E85EE" w14:textId="4984C5F5"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readBin(ctxLutIndex[0]);</w:t>
      </w:r>
    </w:p>
    <w:p w14:paraId="0614BAEE" w14:textId="05AB3421"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 + index]);</w:t>
      </w:r>
    </w:p>
    <w:p w14:paraId="6453EA2A" w14:textId="13FB8D97"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readBin(ctxLutIndex[3 + index]);</w:t>
      </w:r>
    </w:p>
    <w:p w14:paraId="024B45D2" w14:textId="347384CA"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readBin(ctxLutIndex[7 + index]);</w:t>
      </w:r>
    </w:p>
    <w:p w14:paraId="62495793" w14:textId="4EBA164B"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readBin(ctxLutIndex[15 + index]);</w:t>
      </w:r>
    </w:p>
    <w:p w14:paraId="6951F5A0" w14:textId="713DC9F0" w:rsidR="00F03BBB" w:rsidRPr="00D527DE" w:rsidRDefault="00F03BBB" w:rsidP="003412F8">
      <w:pPr>
        <w:rPr>
          <w:lang w:val="en-CA" w:eastAsia="ja-JP"/>
        </w:rPr>
      </w:pPr>
      <w:r w:rsidRPr="00D527DE">
        <w:rPr>
          <w:lang w:val="en-CA" w:eastAsia="ja-JP"/>
        </w:rPr>
        <w:tab/>
        <w:t>}</w:t>
      </w:r>
    </w:p>
    <w:p w14:paraId="5AEB8B05" w14:textId="07A7713E" w:rsidR="007F4F81" w:rsidRPr="00D527DE" w:rsidRDefault="007F4F81" w:rsidP="007F4F81">
      <w:pPr>
        <w:pStyle w:val="3"/>
        <w:rPr>
          <w:lang w:val="en-CA"/>
        </w:rPr>
      </w:pPr>
      <w:bookmarkStart w:id="5065" w:name="_Toc12888350"/>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5065"/>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lastRenderedPageBreak/>
        <w:t xml:space="preserve">This process </w:t>
      </w:r>
      <w:r w:rsidR="002A7126" w:rsidRPr="00D527DE">
        <w:rPr>
          <w:lang w:val="en-CA" w:eastAsia="ja-JP"/>
        </w:rPr>
        <w:t>updates lut0 and lut0Histogram as follows</w:t>
      </w:r>
      <w:r w:rsidRPr="00D527DE">
        <w:rPr>
          <w:lang w:val="en-CA" w:eastAsia="ja-JP"/>
        </w:rPr>
        <w:t>.</w:t>
      </w:r>
    </w:p>
    <w:p w14:paraId="392E7D0B" w14:textId="77F0123B" w:rsidR="00121DEE" w:rsidRDefault="00121DEE" w:rsidP="002A7126">
      <w:pPr>
        <w:rPr>
          <w:lang w:val="en-CA" w:eastAsia="ja-JP"/>
        </w:rPr>
      </w:pPr>
      <w:r>
        <w:rPr>
          <w:lang w:val="en-CA" w:eastAsia="ja-JP"/>
        </w:rPr>
        <w:tab/>
        <w:t>lut0Histogram</w:t>
      </w:r>
      <w:r w:rsidRPr="00D527DE">
        <w:rPr>
          <w:lang w:val="en-CA" w:eastAsia="ja-JP"/>
        </w:rPr>
        <w:t>[symbol]</w:t>
      </w:r>
      <w:r>
        <w:rPr>
          <w:lang w:val="en-CA" w:eastAsia="ja-JP"/>
        </w:rPr>
        <w:t>++</w:t>
      </w:r>
    </w:p>
    <w:p w14:paraId="23DB358E" w14:textId="0BC7F0AA" w:rsidR="002A7126" w:rsidRPr="00D527DE" w:rsidRDefault="002A7126" w:rsidP="002A7126">
      <w:pPr>
        <w:rPr>
          <w:lang w:val="en-CA" w:eastAsia="ja-JP"/>
        </w:rPr>
      </w:pPr>
      <w:r w:rsidRPr="00D527DE">
        <w:rPr>
          <w:lang w:val="en-CA" w:eastAsia="ja-JP"/>
        </w:rPr>
        <w:tab/>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10685392" w:rsidR="002A7126" w:rsidRPr="00D527DE" w:rsidRDefault="00DA0788" w:rsidP="002A7126">
      <w:pPr>
        <w:rPr>
          <w:lang w:val="en-CA" w:eastAsia="ja-JP"/>
        </w:rPr>
      </w:pPr>
      <w:r w:rsidRPr="00D527DE">
        <w:rPr>
          <w:lang w:val="en-CA" w:eastAsia="ja-JP"/>
        </w:rPr>
        <w:tab/>
      </w:r>
      <w:r w:rsidR="002A7126" w:rsidRPr="00D527DE">
        <w:rPr>
          <w:lang w:val="en-CA" w:eastAsia="ja-JP"/>
        </w:rPr>
        <w:t xml:space="preserve">for (k = 0; k &lt; </w:t>
      </w:r>
      <w:r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6EE3B116" w:rsidR="002A7126" w:rsidRPr="00D527DE" w:rsidRDefault="00DA0788" w:rsidP="002A7126">
      <w:pPr>
        <w:rPr>
          <w:lang w:val="en-CA" w:eastAsia="ja-JP"/>
        </w:rPr>
      </w:pPr>
      <w:r w:rsidRPr="00D527DE">
        <w:rPr>
          <w:lang w:val="en-CA" w:eastAsia="ja-JP"/>
        </w:rPr>
        <w:tab/>
      </w:r>
      <w:r w:rsidRPr="00D527DE">
        <w:rPr>
          <w:lang w:val="en-CA" w:eastAsia="ja-JP"/>
        </w:rPr>
        <w:tab/>
        <w:t>lut0Histogram</w:t>
      </w:r>
      <w:r w:rsidR="002A7126" w:rsidRPr="00D527DE">
        <w:rPr>
          <w:lang w:val="en-CA" w:eastAsia="ja-JP"/>
        </w:rPr>
        <w:t xml:space="preserve">[k] = </w:t>
      </w:r>
      <w:r w:rsidRPr="00D527DE">
        <w:rPr>
          <w:lang w:val="en-CA" w:eastAsia="ja-JP"/>
        </w:rPr>
        <w:t>lut0Histogram</w:t>
      </w:r>
      <w:r w:rsidR="002A7126" w:rsidRPr="00D527DE">
        <w:rPr>
          <w:lang w:val="en-CA" w:eastAsia="ja-JP"/>
        </w:rPr>
        <w:t>[k] &gt;&gt; 1;</w:t>
      </w:r>
    </w:p>
    <w:p w14:paraId="555C920D" w14:textId="0CF9DFEC" w:rsidR="002A7126" w:rsidRDefault="00DA0788" w:rsidP="002A7126">
      <w:pPr>
        <w:rPr>
          <w:lang w:val="en-CA" w:eastAsia="ja-JP"/>
        </w:rPr>
      </w:pPr>
      <w:r w:rsidRPr="00D527DE">
        <w:rPr>
          <w:lang w:val="en-CA" w:eastAsia="ja-JP"/>
        </w:rPr>
        <w:tab/>
      </w:r>
      <w:r w:rsidR="002A7126" w:rsidRPr="00D527DE">
        <w:rPr>
          <w:lang w:val="en-CA" w:eastAsia="ja-JP"/>
        </w:rPr>
        <w:t>}</w:t>
      </w:r>
    </w:p>
    <w:p w14:paraId="307E4412" w14:textId="6712BD21" w:rsidR="00121DEE" w:rsidRPr="00D527DE" w:rsidRDefault="00121DEE" w:rsidP="002A7126">
      <w:pPr>
        <w:rPr>
          <w:lang w:val="en-CA" w:eastAsia="ja-JP"/>
        </w:rPr>
      </w:pPr>
      <w:r>
        <w:rPr>
          <w:lang w:val="en-CA" w:eastAsia="ja-JP"/>
        </w:rPr>
        <w:tab/>
      </w:r>
      <w:r w:rsidRPr="00D527DE">
        <w:rPr>
          <w:lang w:val="en-CA" w:eastAsia="ja-JP"/>
        </w:rPr>
        <w:t>lut0SymbolsUntilUpdate</w:t>
      </w:r>
      <w:r>
        <w:rPr>
          <w:lang w:val="en-CA" w:eastAsia="ja-JP"/>
        </w:rPr>
        <w:t>−</w:t>
      </w:r>
      <w:r w:rsidR="00026B85">
        <w:rPr>
          <w:lang w:val="en-CA" w:eastAsia="ja-JP"/>
        </w:rPr>
        <w:t> </w:t>
      </w:r>
      <w:r>
        <w:rPr>
          <w:lang w:val="en-CA" w:eastAsia="ja-JP"/>
        </w:rPr>
        <w:t>−;</w:t>
      </w:r>
    </w:p>
    <w:p w14:paraId="444D2FA7" w14:textId="51B57E7E" w:rsidR="0091057C" w:rsidRPr="00D527DE" w:rsidRDefault="0091057C">
      <w:pPr>
        <w:rPr>
          <w:lang w:val="en-CA" w:eastAsia="ja-JP"/>
        </w:rPr>
      </w:pPr>
      <w:r w:rsidRPr="00D527DE">
        <w:rPr>
          <w:lang w:val="en-CA" w:eastAsia="ja-JP"/>
        </w:rPr>
        <w:tab/>
      </w:r>
      <w:r w:rsidR="002A7126" w:rsidRPr="00D527DE">
        <w:rPr>
          <w:lang w:val="en-CA" w:eastAsia="ja-JP"/>
        </w:rPr>
        <w:t>if (</w:t>
      </w:r>
      <w:r w:rsidR="00D04837" w:rsidRPr="00D527DE">
        <w:rPr>
          <w:lang w:val="en-CA" w:eastAsia="ja-JP"/>
        </w:rPr>
        <w:t>lut0S</w:t>
      </w:r>
      <w:r w:rsidR="002A7126" w:rsidRPr="00D527DE">
        <w:rPr>
          <w:lang w:val="en-CA" w:eastAsia="ja-JP"/>
        </w:rPr>
        <w:t>ymbolsUntilUpdate</w:t>
      </w:r>
      <w:r w:rsidR="00D04837" w:rsidRPr="00D527DE">
        <w:rPr>
          <w:lang w:val="en-CA" w:eastAsia="ja-JP"/>
        </w:rPr>
        <w:t xml:space="preserve"> == 0</w:t>
      </w:r>
      <w:r w:rsidR="002A7126" w:rsidRPr="00D527DE">
        <w:rPr>
          <w:lang w:val="en-CA" w:eastAsia="ja-JP"/>
        </w:rPr>
        <w:t>)</w:t>
      </w:r>
    </w:p>
    <w:p w14:paraId="72C7BA07" w14:textId="21B613D0" w:rsidR="00912EFC" w:rsidRPr="00D527DE" w:rsidRDefault="0091057C">
      <w:pPr>
        <w:rPr>
          <w:lang w:val="en-CA" w:eastAsia="ja-JP"/>
        </w:rPr>
      </w:pPr>
      <w:r w:rsidRPr="00D527DE">
        <w:rPr>
          <w:lang w:val="en-CA" w:eastAsia="ja-JP"/>
        </w:rPr>
        <w:tab/>
      </w:r>
      <w:r w:rsidRPr="00D527DE">
        <w:rPr>
          <w:lang w:val="en-CA" w:eastAsia="ja-JP"/>
        </w:rPr>
        <w:tab/>
      </w:r>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3"/>
        <w:rPr>
          <w:lang w:val="en-CA"/>
        </w:rPr>
      </w:pPr>
      <w:bookmarkStart w:id="5066" w:name="_Toc12888351"/>
      <w:bookmarkStart w:id="5067" w:name="_Toc4056204"/>
      <w:bookmarkStart w:id="5068" w:name="_Toc6215378"/>
      <w:r w:rsidRPr="00D527DE">
        <w:rPr>
          <w:lang w:val="en-CA"/>
        </w:rPr>
        <w:t>Definition of updateLut0()</w:t>
      </w:r>
      <w:bookmarkEnd w:id="5066"/>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7F195296" w:rsidR="00D972E4" w:rsidRPr="00D527DE" w:rsidRDefault="00913989">
      <w:pPr>
        <w:rPr>
          <w:lang w:val="en-CA" w:eastAsia="ja-JP"/>
        </w:rPr>
      </w:pPr>
      <w:r w:rsidRPr="00D527DE">
        <w:rPr>
          <w:lang w:val="en-CA" w:eastAsia="ja-JP"/>
        </w:rPr>
        <w:tab/>
      </w:r>
      <w:r w:rsidR="00D972E4" w:rsidRPr="00D527DE">
        <w:rPr>
          <w:lang w:val="en-CA" w:eastAsia="ja-JP"/>
        </w:rPr>
        <w:t xml:space="preserve">lut0UpdatePeriod = min((5 </w:t>
      </w:r>
      <w:r w:rsidR="007D6F11" w:rsidRPr="00D527DE">
        <w:rPr>
          <w:lang w:val="en-CA" w:eastAsia="ja-JP"/>
        </w:rPr>
        <w:t>×</w:t>
      </w:r>
      <w:r w:rsidR="00D972E4" w:rsidRPr="00D527DE">
        <w:rPr>
          <w:lang w:val="en-CA" w:eastAsia="ja-JP"/>
        </w:rPr>
        <w:t xml:space="preserve"> </w:t>
      </w:r>
      <w:r w:rsidRPr="00D527DE">
        <w:rPr>
          <w:lang w:val="en-CA" w:eastAsia="ja-JP"/>
        </w:rPr>
        <w:t>lut0UpdatePeriod</w:t>
      </w:r>
      <w:r w:rsidR="00D972E4" w:rsidRPr="00D527DE">
        <w:rPr>
          <w:lang w:val="en-CA" w:eastAsia="ja-JP"/>
        </w:rPr>
        <w:t xml:space="preserve">) &gt;&gt; 2, </w:t>
      </w:r>
      <w:r w:rsidRPr="00D527DE">
        <w:rPr>
          <w:lang w:val="en-CA" w:eastAsia="ja-JP"/>
        </w:rPr>
        <w:t>lut0MaxUpdatePeriod</w:t>
      </w:r>
      <w:r w:rsidR="00D972E4" w:rsidRPr="00D527DE">
        <w:rPr>
          <w:lang w:val="en-CA" w:eastAsia="ja-JP"/>
        </w:rPr>
        <w:t>);</w:t>
      </w:r>
    </w:p>
    <w:p w14:paraId="4B89B9A2" w14:textId="267E28C1" w:rsidR="00D972E4" w:rsidRPr="00D527DE" w:rsidRDefault="00913989" w:rsidP="00D972E4">
      <w:pPr>
        <w:rPr>
          <w:lang w:val="en-CA" w:eastAsia="ja-JP"/>
        </w:rPr>
      </w:pPr>
      <w:r w:rsidRPr="00D527DE">
        <w:rPr>
          <w:lang w:val="en-CA" w:eastAsia="ja-JP"/>
        </w:rPr>
        <w:tab/>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543B0BCE" w:rsidR="00D972E4" w:rsidRPr="00D527DE" w:rsidRDefault="00B40E9E" w:rsidP="00D972E4">
      <w:pPr>
        <w:rPr>
          <w:lang w:val="en-CA" w:eastAsia="ja-JP"/>
        </w:rPr>
      </w:pPr>
      <w:r w:rsidRPr="00D527DE">
        <w:rPr>
          <w:lang w:val="en-CA" w:eastAsia="ja-JP"/>
        </w:rPr>
        <w:tab/>
        <w:t>lut0ComputeMostFrequentSymbols()</w:t>
      </w:r>
    </w:p>
    <w:p w14:paraId="32971A80" w14:textId="1D13C28F" w:rsidR="00D972E4" w:rsidRPr="00D527DE" w:rsidRDefault="00B40E9E" w:rsidP="00D972E4">
      <w:pPr>
        <w:rPr>
          <w:lang w:val="en-CA" w:eastAsia="ja-JP"/>
        </w:rPr>
      </w:pPr>
      <w:r w:rsidRPr="00D527DE">
        <w:rPr>
          <w:lang w:val="en-CA" w:eastAsia="ja-JP"/>
        </w:rPr>
        <w:tab/>
      </w:r>
      <w:r w:rsidR="00D972E4" w:rsidRPr="00D527DE">
        <w:rPr>
          <w:lang w:val="en-CA" w:eastAsia="ja-JP"/>
        </w:rPr>
        <w:t>if (</w:t>
      </w:r>
      <w:r w:rsidRPr="00D527DE">
        <w:rPr>
          <w:lang w:val="en-CA" w:eastAsia="ja-JP"/>
        </w:rPr>
        <w:t>lut0R</w:t>
      </w:r>
      <w:r w:rsidR="00D972E4" w:rsidRPr="00D527DE">
        <w:rPr>
          <w:lang w:val="en-CA" w:eastAsia="ja-JP"/>
        </w:rPr>
        <w:t>eset) {</w:t>
      </w:r>
    </w:p>
    <w:p w14:paraId="69E05DCA" w14:textId="73B2D1C7" w:rsidR="00D972E4" w:rsidRPr="00D527DE" w:rsidRDefault="00B40E9E" w:rsidP="00D972E4">
      <w:pPr>
        <w:rPr>
          <w:lang w:val="en-CA" w:eastAsia="ja-JP"/>
        </w:rPr>
      </w:pPr>
      <w:r w:rsidRPr="00D527DE">
        <w:rPr>
          <w:lang w:val="en-CA" w:eastAsia="ja-JP"/>
        </w:rPr>
        <w:tab/>
      </w:r>
      <w:r w:rsidRPr="00D527DE">
        <w:rPr>
          <w:lang w:val="en-CA" w:eastAsia="ja-JP"/>
        </w:rPr>
        <w:tab/>
        <w:t xml:space="preserve">lut0Reset </w:t>
      </w:r>
      <w:r w:rsidR="00D972E4" w:rsidRPr="00D527DE">
        <w:rPr>
          <w:lang w:val="en-CA" w:eastAsia="ja-JP"/>
        </w:rPr>
        <w:t>= false;</w:t>
      </w:r>
    </w:p>
    <w:p w14:paraId="4BF63FF1" w14:textId="3AC27912" w:rsidR="00B40E9E" w:rsidRPr="00D527DE" w:rsidRDefault="00B40E9E" w:rsidP="00B40E9E">
      <w:pPr>
        <w:rPr>
          <w:lang w:val="en-CA" w:eastAsia="ja-JP"/>
        </w:rPr>
      </w:pPr>
      <w:r w:rsidRPr="00D527DE">
        <w:rPr>
          <w:lang w:val="en-CA" w:eastAsia="ja-JP"/>
        </w:rPr>
        <w:tab/>
      </w:r>
      <w:r w:rsidRPr="00D527DE">
        <w:rPr>
          <w:lang w:val="en-CA" w:eastAsia="ja-JP"/>
        </w:rPr>
        <w:tab/>
        <w:t>for (k = 0; k &lt; 256; k</w:t>
      </w:r>
      <w:r w:rsidR="00121DEE">
        <w:rPr>
          <w:lang w:val="en-CA" w:eastAsia="ja-JP"/>
        </w:rPr>
        <w:t>++</w:t>
      </w:r>
      <w:r w:rsidRPr="00D527DE">
        <w:rPr>
          <w:lang w:val="en-CA" w:eastAsia="ja-JP"/>
        </w:rPr>
        <w:t>)</w:t>
      </w:r>
    </w:p>
    <w:p w14:paraId="40FFCB7B" w14:textId="51AB8473" w:rsidR="00B40E9E" w:rsidRPr="00D527DE" w:rsidRDefault="00B40E9E" w:rsidP="00B40E9E">
      <w:pPr>
        <w:rPr>
          <w:lang w:val="en-CA" w:eastAsia="ja-JP"/>
        </w:rPr>
      </w:pPr>
      <w:r w:rsidRPr="00D527DE">
        <w:rPr>
          <w:lang w:val="en-CA" w:eastAsia="ja-JP"/>
        </w:rPr>
        <w:tab/>
      </w:r>
      <w:r w:rsidRPr="00D527DE">
        <w:rPr>
          <w:lang w:val="en-CA" w:eastAsia="ja-JP"/>
        </w:rPr>
        <w:tab/>
      </w:r>
      <w:r w:rsidRPr="00D527DE">
        <w:rPr>
          <w:lang w:val="en-CA" w:eastAsia="ja-JP"/>
        </w:rPr>
        <w:tab/>
        <w:t>lut0Histogram[k] = 0;</w:t>
      </w:r>
    </w:p>
    <w:p w14:paraId="528514EB" w14:textId="40E7320C" w:rsidR="00D972E4" w:rsidRPr="00D527DE" w:rsidRDefault="00B40E9E" w:rsidP="00D16D37">
      <w:pPr>
        <w:rPr>
          <w:lang w:val="en-CA"/>
        </w:rPr>
      </w:pPr>
      <w:r w:rsidRPr="00D527DE">
        <w:rPr>
          <w:lang w:val="en-CA" w:eastAsia="ja-JP"/>
        </w:rPr>
        <w:tab/>
      </w:r>
      <w:r w:rsidR="00D972E4" w:rsidRPr="00D527DE">
        <w:rPr>
          <w:lang w:val="en-CA" w:eastAsia="ja-JP"/>
        </w:rPr>
        <w:t>}</w:t>
      </w:r>
    </w:p>
    <w:p w14:paraId="7270016B" w14:textId="14703AC4" w:rsidR="00B40E9E" w:rsidRPr="00D527DE" w:rsidRDefault="00B40E9E" w:rsidP="00C26664">
      <w:pPr>
        <w:pStyle w:val="3"/>
        <w:rPr>
          <w:lang w:val="en-CA"/>
        </w:rPr>
      </w:pPr>
      <w:bookmarkStart w:id="5069" w:name="_Toc12888352"/>
      <w:r w:rsidRPr="00D527DE">
        <w:rPr>
          <w:lang w:val="en-CA"/>
        </w:rPr>
        <w:t>Definition of lut0ComputeMostFrequentSymbols()</w:t>
      </w:r>
      <w:bookmarkEnd w:id="5069"/>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3"/>
        <w:rPr>
          <w:lang w:val="en-CA"/>
        </w:rPr>
      </w:pPr>
      <w:bookmarkStart w:id="5070" w:name="_Toc12888353"/>
      <w:r w:rsidRPr="00D527DE">
        <w:rPr>
          <w:lang w:val="en-CA"/>
        </w:rPr>
        <w:t>Definition of pushLut1()</w:t>
      </w:r>
      <w:bookmarkEnd w:id="5070"/>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09822E85" w:rsidR="00BD4C17" w:rsidRPr="00D527DE" w:rsidRDefault="00BD4C17" w:rsidP="005149C7">
      <w:pPr>
        <w:rPr>
          <w:lang w:val="en-CA" w:eastAsia="ja-JP"/>
        </w:rPr>
      </w:pPr>
      <w:r w:rsidRPr="00D527DE">
        <w:rPr>
          <w:lang w:val="en-CA" w:eastAsia="ja-JP"/>
        </w:rPr>
        <w:tab/>
      </w:r>
      <w:r w:rsidR="005149C7" w:rsidRPr="00D527DE">
        <w:rPr>
          <w:lang w:val="en-CA" w:eastAsia="ja-JP"/>
        </w:rPr>
        <w:t xml:space="preserve">index = </w:t>
      </w:r>
      <w:r w:rsidR="004C0821" w:rsidRPr="00D527DE">
        <w:rPr>
          <w:lang w:val="en-CA" w:eastAsia="ja-JP"/>
        </w:rPr>
        <w:t>−</w:t>
      </w:r>
      <w:r w:rsidRPr="00D527DE">
        <w:rPr>
          <w:lang w:val="en-CA" w:eastAsia="ja-JP"/>
        </w:rPr>
        <w:t>1</w:t>
      </w:r>
    </w:p>
    <w:p w14:paraId="093E4570" w14:textId="3C05129C" w:rsidR="00BD4C17" w:rsidRPr="00D527DE" w:rsidRDefault="00BD4C17" w:rsidP="005149C7">
      <w:pPr>
        <w:rPr>
          <w:lang w:val="en-CA" w:eastAsia="ja-JP"/>
        </w:rPr>
      </w:pPr>
      <w:r w:rsidRPr="00D527DE">
        <w:rPr>
          <w:lang w:val="en-CA" w:eastAsia="ja-JP"/>
        </w:rPr>
        <w:tab/>
        <w:t>for(k=0; k &lt; 16; k</w:t>
      </w:r>
      <w:r w:rsidR="00121DEE">
        <w:rPr>
          <w:lang w:val="en-CA" w:eastAsia="ja-JP"/>
        </w:rPr>
        <w:t>++</w:t>
      </w:r>
      <w:r w:rsidRPr="00D527DE">
        <w:rPr>
          <w:lang w:val="en-CA" w:eastAsia="ja-JP"/>
        </w:rPr>
        <w:t>) {</w:t>
      </w:r>
    </w:p>
    <w:p w14:paraId="5ED5B1EB" w14:textId="7377D8F8" w:rsidR="005149C7" w:rsidRPr="00D527DE" w:rsidRDefault="00BD4C17" w:rsidP="005149C7">
      <w:pPr>
        <w:rPr>
          <w:lang w:val="en-CA" w:eastAsia="ja-JP"/>
        </w:rPr>
      </w:pPr>
      <w:r w:rsidRPr="00D527DE">
        <w:rPr>
          <w:lang w:val="en-CA" w:eastAsia="ja-JP"/>
        </w:rPr>
        <w:tab/>
      </w:r>
      <w:r w:rsidRPr="00D527DE">
        <w:rPr>
          <w:lang w:val="en-CA" w:eastAsia="ja-JP"/>
        </w:rPr>
        <w:tab/>
        <w:t xml:space="preserve">if (lut1[index] == </w:t>
      </w:r>
      <w:r w:rsidR="005149C7" w:rsidRPr="00D527DE">
        <w:rPr>
          <w:lang w:val="en-CA" w:eastAsia="ja-JP"/>
        </w:rPr>
        <w:t>symbol</w:t>
      </w:r>
      <w:r w:rsidRPr="00D527DE">
        <w:rPr>
          <w:lang w:val="en-CA" w:eastAsia="ja-JP"/>
        </w:rPr>
        <w:t>) {</w:t>
      </w:r>
    </w:p>
    <w:p w14:paraId="57CB95C8" w14:textId="55BD9FF0"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index = k;</w:t>
      </w:r>
    </w:p>
    <w:p w14:paraId="66ADA808" w14:textId="378F0707" w:rsidR="00BD4C17" w:rsidRPr="00D527DE" w:rsidRDefault="00BD4C17" w:rsidP="005149C7">
      <w:pPr>
        <w:rPr>
          <w:lang w:val="en-CA" w:eastAsia="ja-JP"/>
        </w:rPr>
      </w:pPr>
      <w:r w:rsidRPr="00D527DE">
        <w:rPr>
          <w:lang w:val="en-CA" w:eastAsia="ja-JP"/>
        </w:rPr>
        <w:lastRenderedPageBreak/>
        <w:tab/>
      </w:r>
      <w:r w:rsidRPr="00D527DE">
        <w:rPr>
          <w:lang w:val="en-CA" w:eastAsia="ja-JP"/>
        </w:rPr>
        <w:tab/>
      </w:r>
      <w:r w:rsidRPr="00D527DE">
        <w:rPr>
          <w:lang w:val="en-CA" w:eastAsia="ja-JP"/>
        </w:rPr>
        <w:tab/>
        <w:t>break;</w:t>
      </w:r>
    </w:p>
    <w:p w14:paraId="307A9A5E" w14:textId="050D7B5A" w:rsidR="00BD4C17" w:rsidRPr="00D527DE" w:rsidRDefault="00BD4C17" w:rsidP="005149C7">
      <w:pPr>
        <w:rPr>
          <w:lang w:val="en-CA" w:eastAsia="ja-JP"/>
        </w:rPr>
      </w:pPr>
      <w:r w:rsidRPr="00D527DE">
        <w:rPr>
          <w:lang w:val="en-CA" w:eastAsia="ja-JP"/>
        </w:rPr>
        <w:tab/>
      </w:r>
      <w:r w:rsidRPr="00D527DE">
        <w:rPr>
          <w:lang w:val="en-CA" w:eastAsia="ja-JP"/>
        </w:rPr>
        <w:tab/>
        <w:t>}</w:t>
      </w:r>
    </w:p>
    <w:p w14:paraId="7141DD12" w14:textId="3270ADA2" w:rsidR="00BD4C17" w:rsidRPr="00D527DE" w:rsidRDefault="00BD4C17" w:rsidP="005149C7">
      <w:pPr>
        <w:rPr>
          <w:lang w:val="en-CA" w:eastAsia="ja-JP"/>
        </w:rPr>
      </w:pPr>
      <w:r w:rsidRPr="00D527DE">
        <w:rPr>
          <w:lang w:val="en-CA" w:eastAsia="ja-JP"/>
        </w:rPr>
        <w:tab/>
        <w:t>}</w:t>
      </w:r>
    </w:p>
    <w:p w14:paraId="70318A78" w14:textId="29E9C129" w:rsidR="00026B85" w:rsidRDefault="00026B85" w:rsidP="005149C7">
      <w:pPr>
        <w:rPr>
          <w:lang w:val="en-CA" w:eastAsia="ja-JP"/>
        </w:rPr>
      </w:pPr>
      <w:r>
        <w:rPr>
          <w:lang w:val="en-CA" w:eastAsia="ja-JP"/>
        </w:rPr>
        <w:tab/>
      </w:r>
      <w:r w:rsidRPr="00D527DE">
        <w:rPr>
          <w:lang w:val="en-CA" w:eastAsia="ja-JP"/>
        </w:rPr>
        <w:t>lut1IndexLastSymbol++</w:t>
      </w:r>
    </w:p>
    <w:p w14:paraId="47176ACC" w14:textId="21C662CF"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index0 = </w:t>
      </w:r>
      <w:r w:rsidRPr="00D527DE">
        <w:rPr>
          <w:lang w:val="en-CA" w:eastAsia="ja-JP"/>
        </w:rPr>
        <w:t>lut1IndexLastSymbol</w:t>
      </w:r>
      <w:r w:rsidR="005149C7" w:rsidRPr="00D527DE">
        <w:rPr>
          <w:lang w:val="en-CA" w:eastAsia="ja-JP"/>
        </w:rPr>
        <w:t xml:space="preserve"> % </w:t>
      </w:r>
      <w:r w:rsidRPr="00D527DE">
        <w:rPr>
          <w:lang w:val="en-CA" w:eastAsia="ja-JP"/>
        </w:rPr>
        <w:t>16</w:t>
      </w:r>
      <w:r w:rsidR="005149C7" w:rsidRPr="00D527DE">
        <w:rPr>
          <w:lang w:val="en-CA" w:eastAsia="ja-JP"/>
        </w:rPr>
        <w:t>;</w:t>
      </w:r>
    </w:p>
    <w:p w14:paraId="6868F98F" w14:textId="52C97404" w:rsidR="005149C7" w:rsidRPr="00D527DE" w:rsidRDefault="00BD4C17" w:rsidP="005149C7">
      <w:pPr>
        <w:rPr>
          <w:lang w:val="en-CA" w:eastAsia="ja-JP"/>
        </w:rPr>
      </w:pPr>
      <w:r w:rsidRPr="00D527DE">
        <w:rPr>
          <w:lang w:val="en-CA" w:eastAsia="ja-JP"/>
        </w:rPr>
        <w:tab/>
      </w:r>
      <w:r w:rsidR="005149C7" w:rsidRPr="00D527DE">
        <w:rPr>
          <w:lang w:val="en-CA" w:eastAsia="ja-JP"/>
        </w:rPr>
        <w:t xml:space="preserve">symbol0 = </w:t>
      </w:r>
      <w:r w:rsidRPr="00D527DE">
        <w:rPr>
          <w:lang w:val="en-CA" w:eastAsia="ja-JP"/>
        </w:rPr>
        <w:t>lut1</w:t>
      </w:r>
      <w:r w:rsidR="005149C7" w:rsidRPr="00D527DE">
        <w:rPr>
          <w:lang w:val="en-CA" w:eastAsia="ja-JP"/>
        </w:rPr>
        <w:t>[index0];</w:t>
      </w:r>
    </w:p>
    <w:p w14:paraId="18FDBD48" w14:textId="623F58B1"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if (index == </w:t>
      </w:r>
      <w:r w:rsidR="004C0821" w:rsidRPr="00D527DE">
        <w:rPr>
          <w:lang w:val="en-CA" w:eastAsia="ja-JP"/>
        </w:rPr>
        <w:t>−</w:t>
      </w:r>
      <w:r w:rsidRPr="00D527DE">
        <w:rPr>
          <w:lang w:val="en-CA" w:eastAsia="ja-JP"/>
        </w:rPr>
        <w:t>1</w:t>
      </w:r>
      <w:r w:rsidR="005149C7" w:rsidRPr="00D527DE">
        <w:rPr>
          <w:lang w:val="en-CA" w:eastAsia="ja-JP"/>
        </w:rPr>
        <w:t>) {</w:t>
      </w:r>
    </w:p>
    <w:p w14:paraId="59533577" w14:textId="346D8256" w:rsidR="005149C7" w:rsidRPr="00D527DE" w:rsidRDefault="00BD4C17" w:rsidP="005149C7">
      <w:pPr>
        <w:rPr>
          <w:lang w:val="en-CA" w:eastAsia="ja-JP"/>
        </w:rPr>
      </w:pPr>
      <w:r w:rsidRPr="00D527DE">
        <w:rPr>
          <w:lang w:val="en-CA" w:eastAsia="ja-JP"/>
        </w:rPr>
        <w:tab/>
      </w:r>
      <w:r w:rsidRPr="00D527DE">
        <w:rPr>
          <w:lang w:val="en-CA" w:eastAsia="ja-JP"/>
        </w:rPr>
        <w:tab/>
        <w:t>lut1</w:t>
      </w:r>
      <w:r w:rsidR="005149C7" w:rsidRPr="00D527DE">
        <w:rPr>
          <w:lang w:val="en-CA" w:eastAsia="ja-JP"/>
        </w:rPr>
        <w:t>[index0] = symbol;</w:t>
      </w:r>
    </w:p>
    <w:p w14:paraId="68370CEA" w14:textId="43E8CF45" w:rsidR="005149C7" w:rsidRPr="00D527DE" w:rsidRDefault="00BD4C17" w:rsidP="005149C7">
      <w:pPr>
        <w:rPr>
          <w:lang w:val="en-CA" w:eastAsia="ja-JP"/>
        </w:rPr>
      </w:pPr>
      <w:r w:rsidRPr="00D527DE">
        <w:rPr>
          <w:lang w:val="en-CA" w:eastAsia="ja-JP"/>
        </w:rPr>
        <w:tab/>
      </w:r>
      <w:r w:rsidR="005149C7" w:rsidRPr="00D527DE">
        <w:rPr>
          <w:lang w:val="en-CA" w:eastAsia="ja-JP"/>
        </w:rPr>
        <w:t>} else {</w:t>
      </w:r>
    </w:p>
    <w:p w14:paraId="22F7626C" w14:textId="01324C74" w:rsidR="005149C7" w:rsidRPr="00D527DE" w:rsidRDefault="00BD4C17" w:rsidP="005149C7">
      <w:pPr>
        <w:rPr>
          <w:lang w:val="en-CA" w:eastAsia="ja-JP"/>
        </w:rPr>
      </w:pPr>
      <w:r w:rsidRPr="00D527DE">
        <w:rPr>
          <w:lang w:val="en-CA" w:eastAsia="ja-JP"/>
        </w:rPr>
        <w:tab/>
      </w:r>
      <w:r w:rsidRPr="00D527DE">
        <w:rPr>
          <w:lang w:val="en-CA" w:eastAsia="ja-JP"/>
        </w:rPr>
        <w:tab/>
      </w:r>
      <w:r w:rsidR="005149C7" w:rsidRPr="00D527DE">
        <w:rPr>
          <w:lang w:val="en-CA" w:eastAsia="ja-JP"/>
        </w:rPr>
        <w:t>swap(</w:t>
      </w:r>
      <w:r w:rsidRPr="00D527DE">
        <w:rPr>
          <w:lang w:val="en-CA" w:eastAsia="ja-JP"/>
        </w:rPr>
        <w:t>lut1</w:t>
      </w:r>
      <w:r w:rsidR="005149C7" w:rsidRPr="00D527DE">
        <w:rPr>
          <w:lang w:val="en-CA" w:eastAsia="ja-JP"/>
        </w:rPr>
        <w:t xml:space="preserve">[index0], </w:t>
      </w:r>
      <w:r w:rsidRPr="00D527DE">
        <w:rPr>
          <w:lang w:val="en-CA" w:eastAsia="ja-JP"/>
        </w:rPr>
        <w:t>lut1</w:t>
      </w:r>
      <w:r w:rsidR="005149C7" w:rsidRPr="00D527DE">
        <w:rPr>
          <w:lang w:val="en-CA" w:eastAsia="ja-JP"/>
        </w:rPr>
        <w:t>[index]);</w:t>
      </w:r>
    </w:p>
    <w:p w14:paraId="1FD9C900" w14:textId="18D216B3" w:rsidR="00A40C1C" w:rsidRPr="00D527DE" w:rsidRDefault="00BD4C17" w:rsidP="00D16D37">
      <w:pPr>
        <w:rPr>
          <w:lang w:val="en-CA"/>
        </w:rPr>
      </w:pPr>
      <w:r w:rsidRPr="00D527DE">
        <w:rPr>
          <w:lang w:val="en-CA" w:eastAsia="ja-JP"/>
        </w:rPr>
        <w:tab/>
      </w:r>
      <w:r w:rsidR="005149C7" w:rsidRPr="00D527DE">
        <w:rPr>
          <w:lang w:val="en-CA" w:eastAsia="ja-JP"/>
        </w:rPr>
        <w:t>}</w:t>
      </w:r>
    </w:p>
    <w:p w14:paraId="7231FA4D" w14:textId="6BBF30BD" w:rsidR="003412F8" w:rsidRPr="009334E7" w:rsidRDefault="003412F8" w:rsidP="00C26664">
      <w:pPr>
        <w:pStyle w:val="3"/>
        <w:rPr>
          <w:lang w:val="en-CA"/>
        </w:rPr>
      </w:pPr>
      <w:bookmarkStart w:id="5071" w:name="_Toc12888354"/>
      <w:r w:rsidRPr="009334E7">
        <w:rPr>
          <w:lang w:val="en-CA"/>
        </w:rPr>
        <w:t>Dictionary encoded value semantics</w:t>
      </w:r>
      <w:bookmarkEnd w:id="5067"/>
      <w:bookmarkEnd w:id="5068"/>
      <w:bookmarkEnd w:id="5071"/>
    </w:p>
    <w:p w14:paraId="20BDAD36" w14:textId="7820399C" w:rsidR="00E604C1" w:rsidRPr="009334E7" w:rsidRDefault="00E604C1" w:rsidP="009334E7">
      <w:pPr>
        <w:rPr>
          <w:highlight w:val="yellow"/>
          <w:lang w:val="en-CA"/>
        </w:rPr>
      </w:pPr>
      <w:r>
        <w:rPr>
          <w:rFonts w:hint="eastAsia"/>
          <w:highlight w:val="yellow"/>
          <w:lang w:val="en-CA" w:eastAsia="ja-JP"/>
        </w:rPr>
        <w:t>&lt;</w:t>
      </w:r>
      <w:r>
        <w:rPr>
          <w:highlight w:val="yellow"/>
          <w:lang w:val="en-CA" w:eastAsia="ja-JP"/>
        </w:rPr>
        <w:t>TBD</w:t>
      </w:r>
      <w:r>
        <w:rPr>
          <w:rFonts w:hint="eastAsia"/>
          <w:highlight w:val="yellow"/>
          <w:lang w:val="en-CA" w:eastAsia="ja-JP"/>
        </w:rPr>
        <w:t>&gt;</w:t>
      </w:r>
    </w:p>
    <w:p w14:paraId="025C4AB9" w14:textId="071BE88F" w:rsidR="003412F8" w:rsidRPr="00D527DE" w:rsidRDefault="003412F8" w:rsidP="00C26664">
      <w:pPr>
        <w:pStyle w:val="2"/>
        <w:rPr>
          <w:lang w:val="en-CA"/>
        </w:rPr>
      </w:pPr>
      <w:bookmarkStart w:id="5072" w:name="_Toc4056205"/>
      <w:bookmarkStart w:id="5073" w:name="_Toc6215379"/>
      <w:bookmarkStart w:id="5074" w:name="_Ref12612931"/>
      <w:bookmarkStart w:id="5075" w:name="_Toc12888355"/>
      <w:r w:rsidRPr="00D527DE">
        <w:rPr>
          <w:lang w:val="en-CA"/>
        </w:rPr>
        <w:t>CABAC parsing process</w:t>
      </w:r>
      <w:bookmarkEnd w:id="5072"/>
      <w:bookmarkEnd w:id="5073"/>
      <w:bookmarkEnd w:id="5074"/>
      <w:bookmarkEnd w:id="5075"/>
      <w:r w:rsidRPr="00D527DE">
        <w:rPr>
          <w:lang w:val="en-CA"/>
        </w:rPr>
        <w:t xml:space="preserve"> </w:t>
      </w:r>
    </w:p>
    <w:p w14:paraId="29AB3A4E" w14:textId="20C3BB5A" w:rsidR="003412F8" w:rsidRPr="00D527DE" w:rsidRDefault="003412F8" w:rsidP="00C26664">
      <w:pPr>
        <w:pStyle w:val="3"/>
        <w:rPr>
          <w:lang w:val="en-CA"/>
        </w:rPr>
      </w:pPr>
      <w:bookmarkStart w:id="5076" w:name="_Toc4056206"/>
      <w:bookmarkStart w:id="5077" w:name="_Toc6215380"/>
      <w:bookmarkStart w:id="5078" w:name="_Ref12444880"/>
      <w:bookmarkStart w:id="5079" w:name="_Toc12888356"/>
      <w:r w:rsidRPr="00D527DE">
        <w:rPr>
          <w:lang w:val="en-CA"/>
        </w:rPr>
        <w:t>General</w:t>
      </w:r>
      <w:bookmarkEnd w:id="5076"/>
      <w:bookmarkEnd w:id="5077"/>
      <w:bookmarkEnd w:id="5078"/>
      <w:bookmarkEnd w:id="5079"/>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744271D6" w:rsidR="00991C59" w:rsidRPr="00D527DE" w:rsidRDefault="00991C59" w:rsidP="00991C59">
      <w:pPr>
        <w:rPr>
          <w:lang w:val="en-CA" w:eastAsia="ja-JP"/>
        </w:rPr>
      </w:pPr>
      <w:r w:rsidRPr="00D527DE">
        <w:rPr>
          <w:lang w:val="en-CA" w:eastAsia="ja-JP"/>
        </w:rPr>
        <w:t xml:space="preserve">The initialization processes </w:t>
      </w:r>
      <w:r w:rsidR="00BF2A06" w:rsidRPr="00D527DE">
        <w:rPr>
          <w:lang w:val="en-CA" w:eastAsia="ja-JP"/>
        </w:rPr>
        <w:fldChar w:fldCharType="begin"/>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9.6.4.2</w:t>
      </w:r>
      <w:r w:rsidR="00BF2A06" w:rsidRPr="00D527DE">
        <w:rPr>
          <w:lang w:val="en-CA" w:eastAsia="ja-JP"/>
        </w:rPr>
        <w:fldChar w:fldCharType="end"/>
      </w:r>
      <w:r w:rsidRPr="00D527DE">
        <w:rPr>
          <w:lang w:val="en-CA" w:eastAsia="ja-JP"/>
        </w:rPr>
        <w:t xml:space="preserve"> are invoked when starting parsing of any of the following syntax structures:</w:t>
      </w:r>
    </w:p>
    <w:p w14:paraId="04F8A447" w14:textId="38F16B36" w:rsidR="004F22F7"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7.3.3.3</w:t>
      </w:r>
      <w:r w:rsidR="004F22F7" w:rsidRPr="00D527DE">
        <w:rPr>
          <w:lang w:val="en-CA" w:eastAsia="ja-JP"/>
        </w:rPr>
        <w:fldChar w:fldCharType="end"/>
      </w:r>
      <w:r w:rsidRPr="00D527DE">
        <w:rPr>
          <w:lang w:val="en-CA" w:eastAsia="ja-JP"/>
        </w:rPr>
        <w:t>)</w:t>
      </w:r>
    </w:p>
    <w:p w14:paraId="3E2E17A7" w14:textId="179BAFE0"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7.3.4.3</w:t>
      </w:r>
      <w:r w:rsidR="004F22F7" w:rsidRPr="00D527DE">
        <w:rPr>
          <w:lang w:val="en-CA" w:eastAsia="ja-JP"/>
        </w:rPr>
        <w:fldChar w:fldCharType="end"/>
      </w:r>
      <w:r w:rsidR="00991C59" w:rsidRPr="00D527DE">
        <w:rPr>
          <w:lang w:val="en-CA" w:eastAsia="ja-JP"/>
        </w:rPr>
        <w:t>)</w:t>
      </w:r>
    </w:p>
    <w:p w14:paraId="199B5869" w14:textId="2CDEAB1B" w:rsidR="00991C59" w:rsidRDefault="00991C59" w:rsidP="00991C59">
      <w:pPr>
        <w:rPr>
          <w:ins w:id="5080" w:author="Nakagami, Ohji (SONY)" w:date="2019-09-24T09:32:00Z"/>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AD2E5E" w:rsidRPr="00D527DE">
        <w:t xml:space="preserve">Table </w:t>
      </w:r>
      <w:r w:rsidR="00AD2E5E">
        <w:rPr>
          <w:noProof/>
        </w:rPr>
        <w:t>11</w:t>
      </w:r>
      <w:r w:rsidR="004C1355" w:rsidRPr="00D527DE">
        <w:rPr>
          <w:lang w:val="en-CA" w:eastAsia="ja-JP"/>
        </w:rPr>
        <w:fldChar w:fldCharType="end"/>
      </w:r>
      <w:r w:rsidRPr="00D527DE">
        <w:rPr>
          <w:lang w:val="en-CA" w:eastAsia="ja-JP"/>
        </w:rPr>
        <w:t>.</w:t>
      </w:r>
    </w:p>
    <w:p w14:paraId="75570505" w14:textId="002BDB40" w:rsidR="00DC50E5" w:rsidRPr="00D527DE" w:rsidRDefault="00DC50E5">
      <w:pPr>
        <w:rPr>
          <w:del w:id="5081" w:author="David Flynn" w:date="2019-09-24T15:56:00Z"/>
          <w:lang w:val="en-CA"/>
        </w:rPr>
        <w:pPrChange w:id="5082" w:author="Nakagami, Ohji (SONY)" w:date="2019-09-25T08:47:00Z">
          <w:pPr>
            <w:pStyle w:val="3"/>
          </w:pPr>
        </w:pPrChange>
      </w:pPr>
      <w:ins w:id="5083" w:author="Nakagami, Ohji (SONY)" w:date="2019-09-24T09:32:00Z">
        <w:del w:id="5084" w:author="David Flynn" w:date="2019-09-24T15:56:00Z">
          <w:r w:rsidRPr="00AE0F50">
            <w:rPr>
              <w:rFonts w:ascii="Arial" w:hAnsi="Arial"/>
              <w:color w:val="000000"/>
              <w:highlight w:val="yellow"/>
              <w:rPrChange w:id="5085" w:author="David Flynn" w:date="2019-09-25T08:47:00Z">
                <w:rPr>
                  <w:rFonts w:ascii="Arial" w:hAnsi="Arial" w:cs="Arial"/>
                  <w:b w:val="0"/>
                  <w:color w:val="000000"/>
                  <w:highlight w:val="yellow"/>
                </w:rPr>
              </w:rPrChange>
            </w:rPr>
            <w:delText>[Ed(ON). The process should be updated as in m49379]</w:delText>
          </w:r>
        </w:del>
      </w:ins>
    </w:p>
    <w:p w14:paraId="779B6AFD" w14:textId="77777777" w:rsidR="00991C59" w:rsidRPr="00D527DE" w:rsidRDefault="00991C59" w:rsidP="007F16A3">
      <w:pPr>
        <w:pStyle w:val="3"/>
        <w:rPr>
          <w:lang w:val="en-CA"/>
        </w:rPr>
      </w:pPr>
      <w:bookmarkStart w:id="5086" w:name="_Ref12520213"/>
      <w:bookmarkStart w:id="5087" w:name="_Toc12888357"/>
      <w:r w:rsidRPr="00D527DE">
        <w:rPr>
          <w:lang w:val="en-CA"/>
        </w:rPr>
        <w:t>Definition of readBin()</w:t>
      </w:r>
      <w:bookmarkEnd w:id="5086"/>
      <w:bookmarkEnd w:id="5087"/>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4FC64224"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r w:rsidR="00AD2E5E" w:rsidRPr="00D527DE">
        <w:t xml:space="preserve">Table </w:t>
      </w:r>
      <w:r w:rsidR="00AD2E5E">
        <w:rPr>
          <w:noProof/>
        </w:rPr>
        <w:t>24</w:t>
      </w:r>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25A9C71A" w:rsidR="00DE62A0" w:rsidRPr="00D527DE" w:rsidRDefault="00991C59" w:rsidP="007F16A3">
      <w:pPr>
        <w:numPr>
          <w:ilvl w:val="0"/>
          <w:numId w:val="41"/>
        </w:numPr>
        <w:rPr>
          <w:lang w:val="en-CA" w:eastAsia="ja-JP"/>
        </w:rPr>
      </w:pPr>
      <w:r w:rsidRPr="00D527DE">
        <w:rPr>
          <w:lang w:val="en-CA" w:eastAsia="ja-JP"/>
        </w:rPr>
        <w:lastRenderedPageBreak/>
        <w:t xml:space="preserve">The arithmetic decoding process </w:t>
      </w:r>
      <w:r w:rsidR="00BF2A06" w:rsidRPr="00D527DE">
        <w:rPr>
          <w:lang w:val="en-CA" w:eastAsia="ja-JP"/>
        </w:rPr>
        <w:fldChar w:fldCharType="begin"/>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4C4FCBC4"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2BD2091" w14:textId="77777777" w:rsidR="00E548E3" w:rsidRDefault="00991C59" w:rsidP="00991C59">
      <w:pPr>
        <w:rPr>
          <w:ins w:id="5088" w:author="David Flynn" w:date="2019-09-24T15:59:00Z"/>
          <w:lang w:val="en-CA" w:eastAsia="ja-JP"/>
        </w:rPr>
      </w:pPr>
      <w:r w:rsidRPr="00D527DE">
        <w:rPr>
          <w:lang w:val="en-CA" w:eastAsia="ja-JP"/>
        </w:rPr>
        <w:t xml:space="preserve">Otherwise, the value of ctxIdx is equal be the value 'bypass', </w:t>
      </w:r>
      <w:ins w:id="5089" w:author="David Flynn" w:date="2019-09-24T15:59:00Z">
        <w:r w:rsidRPr="00D527DE">
          <w:rPr>
            <w:lang w:val="en-CA" w:eastAsia="ja-JP"/>
          </w:rPr>
          <w:t xml:space="preserve">the </w:t>
        </w:r>
        <w:r w:rsidR="00E548E3">
          <w:rPr>
            <w:lang w:val="en-CA" w:eastAsia="ja-JP"/>
          </w:rPr>
          <w:t>following applies:</w:t>
        </w:r>
      </w:ins>
    </w:p>
    <w:p w14:paraId="6510A244" w14:textId="77777777" w:rsidR="00E548E3" w:rsidRPr="00E548E3" w:rsidRDefault="00E548E3">
      <w:pPr>
        <w:pStyle w:val="af7"/>
        <w:numPr>
          <w:ilvl w:val="0"/>
          <w:numId w:val="64"/>
        </w:numPr>
        <w:rPr>
          <w:ins w:id="5090" w:author="David Flynn" w:date="2019-09-24T16:00:00Z"/>
          <w:lang w:val="en-CA" w:eastAsia="ja-JP"/>
        </w:rPr>
        <w:pPrChange w:id="5091" w:author="David Flynn" w:date="2019-09-24T16:02:00Z">
          <w:pPr/>
        </w:pPrChange>
      </w:pPr>
      <w:ins w:id="5092" w:author="David Flynn" w:date="2019-09-24T15:59:00Z">
        <w:r w:rsidRPr="00E548E3">
          <w:rPr>
            <w:lang w:val="en-CA" w:eastAsia="ja-JP"/>
          </w:rPr>
          <w:t xml:space="preserve">If </w:t>
        </w:r>
        <w:r w:rsidRPr="00E548E3">
          <w:rPr>
            <w:bCs/>
            <w:rPrChange w:id="5093" w:author="David Flynn" w:date="2019-09-24T16:02:00Z">
              <w:rPr>
                <w:b/>
              </w:rPr>
            </w:rPrChange>
          </w:rPr>
          <w:t>sps_bypass_stream_</w:t>
        </w:r>
        <w:r w:rsidRPr="00E548E3">
          <w:rPr>
            <w:rFonts w:eastAsia="ＭＳ 明朝"/>
            <w:bCs/>
            <w:lang w:eastAsia="ja-JP"/>
            <w:rPrChange w:id="5094" w:author="David Flynn" w:date="2019-09-24T16:02:00Z">
              <w:rPr>
                <w:rFonts w:eastAsia="ＭＳ 明朝"/>
                <w:b/>
                <w:lang w:eastAsia="ja-JP"/>
              </w:rPr>
            </w:rPrChange>
          </w:rPr>
          <w:t>enabled_</w:t>
        </w:r>
        <w:r w:rsidRPr="00E548E3">
          <w:rPr>
            <w:bCs/>
            <w:rPrChange w:id="5095" w:author="David Flynn" w:date="2019-09-24T16:02:00Z">
              <w:rPr>
                <w:b/>
              </w:rPr>
            </w:rPrChange>
          </w:rPr>
          <w:t>flag</w:t>
        </w:r>
        <w:r w:rsidRPr="00E548E3">
          <w:rPr>
            <w:lang w:val="en-CA" w:eastAsia="ja-JP"/>
          </w:rPr>
          <w:t xml:space="preserve"> is equal to 0, </w:t>
        </w:r>
      </w:ins>
      <w:ins w:id="5096" w:author="David Flynn" w:date="2019-09-25T08:47:00Z">
        <w:r w:rsidR="00991C59" w:rsidRPr="00E548E3">
          <w:rPr>
            <w:lang w:val="en-CA" w:eastAsia="ja-JP"/>
          </w:rPr>
          <w:t xml:space="preserve">the </w:t>
        </w:r>
      </w:ins>
      <w:r w:rsidR="00991C59" w:rsidRPr="00D527DE">
        <w:rPr>
          <w:lang w:val="en-CA" w:eastAsia="ja-JP"/>
        </w:rPr>
        <w:t xml:space="preserve">arithmetic decoding process </w:t>
      </w:r>
      <w:r w:rsidR="00BF2A06" w:rsidRPr="00D527DE">
        <w:rPr>
          <w:lang w:val="en-CA" w:eastAsia="ja-JP"/>
        </w:rPr>
        <w:fldChar w:fldCharType="begin"/>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9.6.4.4</w:t>
      </w:r>
      <w:r w:rsidR="00BF2A06" w:rsidRPr="00D527DE">
        <w:rPr>
          <w:lang w:val="en-CA" w:eastAsia="ja-JP"/>
        </w:rPr>
        <w:fldChar w:fldCharType="end"/>
      </w:r>
      <w:r w:rsidR="00991C59" w:rsidRPr="00D527DE">
        <w:rPr>
          <w:lang w:val="en-CA" w:eastAsia="ja-JP"/>
        </w:rPr>
        <w:t xml:space="preserve"> for a single bypass bin is invoked to determine the value of the decoded bin</w:t>
      </w:r>
      <w:ins w:id="5097" w:author="David Flynn" w:date="2019-09-24T16:00:00Z">
        <w:r w:rsidR="00991C59" w:rsidRPr="00D527DE">
          <w:rPr>
            <w:lang w:val="en-CA" w:eastAsia="ja-JP"/>
          </w:rPr>
          <w:t>.</w:t>
        </w:r>
      </w:ins>
    </w:p>
    <w:p w14:paraId="78840215" w14:textId="059198FC" w:rsidR="00991C59" w:rsidRPr="00D527DE" w:rsidRDefault="00E548E3">
      <w:pPr>
        <w:rPr>
          <w:lang w:val="en-CA" w:eastAsia="ja-JP"/>
        </w:rPr>
        <w:pPrChange w:id="5098" w:author="Nakagami, Ohji (SONY)" w:date="2019-09-25T08:47:00Z">
          <w:pPr>
            <w:pStyle w:val="af7"/>
            <w:numPr>
              <w:numId w:val="64"/>
            </w:numPr>
            <w:tabs>
              <w:tab w:val="num" w:pos="0"/>
            </w:tabs>
            <w:ind w:left="403" w:hanging="403"/>
          </w:pPr>
        </w:pPrChange>
      </w:pPr>
      <w:ins w:id="5099" w:author="David Flynn" w:date="2019-09-24T16:00:00Z">
        <w:r w:rsidRPr="00E548E3">
          <w:rPr>
            <w:lang w:val="en-CA" w:eastAsia="ja-JP"/>
          </w:rPr>
          <w:t xml:space="preserve">Otherwise, </w:t>
        </w:r>
        <w:r w:rsidRPr="00E548E3">
          <w:rPr>
            <w:bCs/>
          </w:rPr>
          <w:t>sps_bypass_stream_</w:t>
        </w:r>
        <w:r w:rsidRPr="00E548E3">
          <w:rPr>
            <w:rFonts w:eastAsia="ＭＳ 明朝"/>
            <w:bCs/>
            <w:lang w:eastAsia="ja-JP"/>
          </w:rPr>
          <w:t>enabled_</w:t>
        </w:r>
        <w:r w:rsidRPr="00E548E3">
          <w:rPr>
            <w:bCs/>
          </w:rPr>
          <w:t>flag</w:t>
        </w:r>
        <w:r w:rsidRPr="00E548E3">
          <w:rPr>
            <w:lang w:val="en-CA" w:eastAsia="ja-JP"/>
          </w:rPr>
          <w:t xml:space="preserve"> is equal to 1,</w:t>
        </w:r>
      </w:ins>
      <w:ins w:id="5100" w:author="David Flynn" w:date="2019-09-24T15:48:00Z">
        <w:r w:rsidRPr="00E548E3">
          <w:rPr>
            <w:lang w:val="en-CA" w:eastAsia="ja-JP"/>
          </w:rPr>
          <w:t xml:space="preserve"> the readBypassBit process </w:t>
        </w:r>
        <w:r w:rsidRPr="00E548E3">
          <w:rPr>
            <w:lang w:val="en-CA" w:eastAsia="ja-JP"/>
          </w:rPr>
          <w:fldChar w:fldCharType="begin"/>
        </w:r>
        <w:r w:rsidRPr="00E548E3">
          <w:rPr>
            <w:lang w:val="en-CA" w:eastAsia="ja-JP"/>
          </w:rPr>
          <w:instrText xml:space="preserve"> REF _Ref18590604 \r \h </w:instrText>
        </w:r>
      </w:ins>
      <w:r w:rsidRPr="00E548E3">
        <w:rPr>
          <w:lang w:val="en-CA" w:eastAsia="ja-JP"/>
        </w:rPr>
      </w:r>
      <w:ins w:id="5101" w:author="David Flynn" w:date="2019-09-24T15:48:00Z">
        <w:r w:rsidRPr="00E548E3">
          <w:rPr>
            <w:lang w:val="en-CA" w:eastAsia="ja-JP"/>
          </w:rPr>
          <w:fldChar w:fldCharType="separate"/>
        </w:r>
        <w:r w:rsidRPr="00E548E3">
          <w:rPr>
            <w:lang w:val="en-CA" w:eastAsia="ja-JP"/>
          </w:rPr>
          <w:t>9.3</w:t>
        </w:r>
        <w:r w:rsidRPr="00E548E3">
          <w:rPr>
            <w:lang w:val="en-CA" w:eastAsia="ja-JP"/>
          </w:rPr>
          <w:fldChar w:fldCharType="end"/>
        </w:r>
      </w:ins>
      <w:ins w:id="5102" w:author="David Flynn" w:date="2019-09-24T16:04:00Z">
        <w:r>
          <w:rPr>
            <w:lang w:val="en-CA" w:eastAsia="ja-JP"/>
          </w:rPr>
          <w:t xml:space="preserve"> is invoked to determine the value of the decoded bin</w:t>
        </w:r>
      </w:ins>
      <w:ins w:id="5103" w:author="David Flynn" w:date="2019-09-25T08:47:00Z">
        <w:r w:rsidR="00991C59" w:rsidRPr="00E548E3">
          <w:rPr>
            <w:lang w:val="en-CA" w:eastAsia="ja-JP"/>
          </w:rPr>
          <w:t>.</w:t>
        </w:r>
      </w:ins>
    </w:p>
    <w:p w14:paraId="2033E20D" w14:textId="6BD4FB12" w:rsidR="006078CE" w:rsidRPr="009334E7" w:rsidRDefault="006078CE" w:rsidP="007F16A3">
      <w:pPr>
        <w:pStyle w:val="af5"/>
        <w:rPr>
          <w:rFonts w:ascii="Cambria" w:hAnsi="Cambria"/>
        </w:rPr>
      </w:pPr>
      <w:bookmarkStart w:id="5104" w:name="_Ref1252518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28</w:t>
      </w:r>
      <w:r w:rsidRPr="009334E7">
        <w:rPr>
          <w:rFonts w:ascii="Cambria" w:hAnsi="Cambria"/>
        </w:rPr>
        <w:fldChar w:fldCharType="end"/>
      </w:r>
      <w:bookmarkEnd w:id="5104"/>
      <w:r w:rsidRPr="009334E7">
        <w:rPr>
          <w:rFonts w:ascii="Cambria" w:hAnsi="Cambria"/>
        </w:rPr>
        <w:t xml:space="preserve"> — Values of ctxTbl and ctxIdx for binarised</w:t>
      </w:r>
      <w:r w:rsidR="00866846" w:rsidRPr="009334E7">
        <w:rPr>
          <w:rFonts w:ascii="Cambria" w:hAnsi="Cambria"/>
        </w:rPr>
        <w:t xml:space="preserve"> ae(v) coded</w:t>
      </w:r>
      <w:r w:rsidRPr="009334E7">
        <w:rPr>
          <w:rFonts w:ascii="Cambria" w:hAnsi="Cambria"/>
        </w:rPr>
        <w:t xml:space="preserve"> syntax elements</w:t>
      </w:r>
    </w:p>
    <w:tbl>
      <w:tblPr>
        <w:tblStyle w:val="a8"/>
        <w:tblW w:w="0" w:type="auto"/>
        <w:jc w:val="center"/>
        <w:tblLook w:val="04A0" w:firstRow="1" w:lastRow="0" w:firstColumn="1" w:lastColumn="0" w:noHBand="0" w:noVBand="1"/>
      </w:tblPr>
      <w:tblGrid>
        <w:gridCol w:w="2738"/>
        <w:gridCol w:w="1226"/>
        <w:gridCol w:w="1585"/>
      </w:tblGrid>
      <w:tr w:rsidR="004C1355" w:rsidRPr="00D527DE" w14:paraId="02B9F896" w14:textId="77777777" w:rsidTr="007F16A3">
        <w:trPr>
          <w:tblHeader/>
          <w:jc w:val="center"/>
        </w:trPr>
        <w:tc>
          <w:tcPr>
            <w:tcW w:w="0" w:type="auto"/>
          </w:tcPr>
          <w:p w14:paraId="5F2003A1" w14:textId="301BB303" w:rsidR="004C1355" w:rsidRPr="00D527DE" w:rsidRDefault="004C1355" w:rsidP="00991C59">
            <w:pPr>
              <w:rPr>
                <w:b/>
                <w:lang w:val="en-CA" w:eastAsia="ja-JP"/>
              </w:rPr>
            </w:pPr>
            <w:r w:rsidRPr="00D527DE">
              <w:rPr>
                <w:b/>
                <w:lang w:val="en-CA" w:eastAsia="ja-JP"/>
              </w:rPr>
              <w:t>Syntax element</w:t>
            </w:r>
          </w:p>
        </w:tc>
        <w:tc>
          <w:tcPr>
            <w:tcW w:w="0" w:type="auto"/>
          </w:tcPr>
          <w:p w14:paraId="6A381E83" w14:textId="31AF45FE" w:rsidR="004C1355" w:rsidRPr="00D527DE" w:rsidRDefault="004C1355" w:rsidP="00991C59">
            <w:pPr>
              <w:rPr>
                <w:b/>
                <w:lang w:val="en-CA" w:eastAsia="ja-JP"/>
              </w:rPr>
            </w:pPr>
            <w:r w:rsidRPr="00D527DE">
              <w:rPr>
                <w:b/>
                <w:lang w:val="en-CA" w:eastAsia="ja-JP"/>
              </w:rPr>
              <w:t>ctxTbl</w:t>
            </w:r>
          </w:p>
        </w:tc>
        <w:tc>
          <w:tcPr>
            <w:tcW w:w="0" w:type="auto"/>
          </w:tcPr>
          <w:p w14:paraId="05F77E6E" w14:textId="2C1CFB30" w:rsidR="004C1355" w:rsidRPr="00D527DE" w:rsidRDefault="004C1355" w:rsidP="00991C59">
            <w:pPr>
              <w:rPr>
                <w:b/>
                <w:lang w:val="en-CA" w:eastAsia="ja-JP"/>
              </w:rPr>
            </w:pPr>
            <w:r w:rsidRPr="00D527DE">
              <w:rPr>
                <w:b/>
                <w:lang w:val="en-CA" w:eastAsia="ja-JP"/>
              </w:rPr>
              <w:t>ctxIdx</w:t>
            </w:r>
          </w:p>
        </w:tc>
      </w:tr>
      <w:tr w:rsidR="004C1355" w:rsidRPr="00D527DE" w14:paraId="2BBB8CEF" w14:textId="77777777" w:rsidTr="007F16A3">
        <w:trPr>
          <w:jc w:val="center"/>
        </w:trPr>
        <w:tc>
          <w:tcPr>
            <w:tcW w:w="0" w:type="auto"/>
          </w:tcPr>
          <w:p w14:paraId="338255EE" w14:textId="1FE0CCD9" w:rsidR="004C1355" w:rsidRPr="00D527DE" w:rsidRDefault="004C1355" w:rsidP="007F16A3">
            <w:pPr>
              <w:jc w:val="left"/>
              <w:rPr>
                <w:lang w:val="en-CA" w:eastAsia="ja-JP"/>
              </w:rPr>
            </w:pPr>
            <w:r w:rsidRPr="00D527DE">
              <w:rPr>
                <w:noProof/>
                <w:lang w:val="en-CA"/>
              </w:rPr>
              <w:t>single_occupancy_flag</w:t>
            </w:r>
          </w:p>
        </w:tc>
        <w:tc>
          <w:tcPr>
            <w:tcW w:w="0" w:type="auto"/>
          </w:tcPr>
          <w:p w14:paraId="2A275139" w14:textId="1CC0F9F4" w:rsidR="004C1355" w:rsidRPr="00D527DE" w:rsidRDefault="004C1355" w:rsidP="007F16A3">
            <w:pPr>
              <w:jc w:val="center"/>
              <w:rPr>
                <w:lang w:val="en-CA" w:eastAsia="ja-JP"/>
              </w:rPr>
            </w:pPr>
            <w:r w:rsidRPr="00D527DE">
              <w:rPr>
                <w:lang w:val="en-CA" w:eastAsia="ja-JP"/>
              </w:rPr>
              <w:t>0</w:t>
            </w:r>
          </w:p>
        </w:tc>
        <w:tc>
          <w:tcPr>
            <w:tcW w:w="0" w:type="auto"/>
          </w:tcPr>
          <w:p w14:paraId="4163C64F" w14:textId="6AAC6D95" w:rsidR="004C1355" w:rsidRPr="00D527DE" w:rsidRDefault="004C1355" w:rsidP="007F16A3">
            <w:pPr>
              <w:jc w:val="left"/>
              <w:rPr>
                <w:lang w:val="en-CA" w:eastAsia="ja-JP"/>
              </w:rPr>
            </w:pPr>
            <w:r w:rsidRPr="00D527DE">
              <w:rPr>
                <w:lang w:val="en-CA" w:eastAsia="ja-JP"/>
              </w:rPr>
              <w:t>0</w:t>
            </w:r>
          </w:p>
        </w:tc>
      </w:tr>
      <w:tr w:rsidR="004C1355" w:rsidRPr="00D527DE" w14:paraId="41E48FB9" w14:textId="77777777" w:rsidTr="007F16A3">
        <w:trPr>
          <w:jc w:val="center"/>
        </w:trPr>
        <w:tc>
          <w:tcPr>
            <w:tcW w:w="0" w:type="auto"/>
          </w:tcPr>
          <w:p w14:paraId="551A6432" w14:textId="0E1F60C0" w:rsidR="004C1355" w:rsidRPr="00D527DE" w:rsidRDefault="004C1355" w:rsidP="007F16A3">
            <w:pPr>
              <w:jc w:val="left"/>
              <w:rPr>
                <w:lang w:val="en-CA" w:eastAsia="ja-JP"/>
              </w:rPr>
            </w:pPr>
            <w:r w:rsidRPr="00D527DE">
              <w:rPr>
                <w:noProof/>
                <w:lang w:val="en-CA"/>
              </w:rPr>
              <w:t>occupancy_idx</w:t>
            </w:r>
          </w:p>
        </w:tc>
        <w:tc>
          <w:tcPr>
            <w:tcW w:w="0" w:type="auto"/>
          </w:tcPr>
          <w:p w14:paraId="7082B4EB" w14:textId="20672E8D" w:rsidR="004C1355" w:rsidRPr="00D527DE" w:rsidRDefault="004C1355" w:rsidP="007F16A3">
            <w:pPr>
              <w:jc w:val="center"/>
              <w:rPr>
                <w:lang w:val="en-CA" w:eastAsia="ja-JP"/>
              </w:rPr>
            </w:pPr>
            <w:r w:rsidRPr="00D527DE">
              <w:rPr>
                <w:lang w:val="en-CA" w:eastAsia="ja-JP"/>
              </w:rPr>
              <w:t>na</w:t>
            </w:r>
          </w:p>
        </w:tc>
        <w:tc>
          <w:tcPr>
            <w:tcW w:w="0" w:type="auto"/>
          </w:tcPr>
          <w:p w14:paraId="616384A5" w14:textId="73F4D2F4" w:rsidR="004C1355" w:rsidRPr="00D527DE" w:rsidRDefault="004C1355" w:rsidP="007F16A3">
            <w:pPr>
              <w:jc w:val="left"/>
              <w:rPr>
                <w:lang w:val="en-CA" w:eastAsia="ja-JP"/>
              </w:rPr>
            </w:pPr>
            <w:r w:rsidRPr="00D527DE">
              <w:rPr>
                <w:lang w:val="en-CA" w:eastAsia="ja-JP"/>
              </w:rPr>
              <w:t>bypass</w:t>
            </w:r>
          </w:p>
        </w:tc>
      </w:tr>
      <w:tr w:rsidR="004C1355" w:rsidRPr="00D527DE" w14:paraId="3A24ADF7" w14:textId="77777777" w:rsidTr="007F16A3">
        <w:trPr>
          <w:jc w:val="center"/>
        </w:trPr>
        <w:tc>
          <w:tcPr>
            <w:tcW w:w="0" w:type="auto"/>
          </w:tcPr>
          <w:p w14:paraId="786A879E" w14:textId="64CF56E7" w:rsidR="004C1355" w:rsidRPr="00D527DE" w:rsidRDefault="004C1355" w:rsidP="007F16A3">
            <w:pPr>
              <w:jc w:val="left"/>
              <w:rPr>
                <w:lang w:val="en-CA" w:eastAsia="ja-JP"/>
              </w:rPr>
            </w:pPr>
            <w:r w:rsidRPr="00D527DE">
              <w:rPr>
                <w:noProof/>
                <w:lang w:val="en-CA"/>
              </w:rPr>
              <w:t>occypancy_map</w:t>
            </w:r>
          </w:p>
        </w:tc>
        <w:tc>
          <w:tcPr>
            <w:tcW w:w="0" w:type="auto"/>
          </w:tcPr>
          <w:p w14:paraId="29E1A951" w14:textId="70DF0D47" w:rsidR="004C1355" w:rsidRPr="00D527DE" w:rsidRDefault="004C1355" w:rsidP="007F16A3">
            <w:pPr>
              <w:jc w:val="center"/>
              <w:rPr>
                <w:lang w:val="en-CA" w:eastAsia="ja-JP"/>
              </w:rPr>
            </w:pPr>
            <w:r w:rsidRPr="00D527DE">
              <w:rPr>
                <w:lang w:val="en-CA" w:eastAsia="ja-JP"/>
              </w:rPr>
              <w:t>1</w:t>
            </w:r>
          </w:p>
        </w:tc>
        <w:tc>
          <w:tcPr>
            <w:tcW w:w="0" w:type="auto"/>
          </w:tcPr>
          <w:p w14:paraId="51295813" w14:textId="24F0ED2E" w:rsidR="004C1355" w:rsidRPr="00D527DE" w:rsidRDefault="004C1355">
            <w:pPr>
              <w:jc w:val="left"/>
              <w:rPr>
                <w:lang w:val="en-CA" w:eastAsia="ja-JP"/>
              </w:rPr>
            </w:pPr>
            <w:r w:rsidRPr="00D527DE">
              <w:rPr>
                <w:lang w:val="en-CA" w:eastAsia="ja-JP"/>
              </w:rPr>
              <w:t>0 … 31 (</w:t>
            </w:r>
            <w:r w:rsidR="004B5904">
              <w:rPr>
                <w:lang w:val="en-CA" w:eastAsia="ja-JP"/>
              </w:rPr>
              <w:fldChar w:fldCharType="begin"/>
            </w:r>
            <w:r w:rsidR="004B5904">
              <w:rPr>
                <w:lang w:val="en-CA" w:eastAsia="ja-JP"/>
              </w:rPr>
              <w:instrText xml:space="preserve"> REF _Ref5870528 \r \h </w:instrText>
            </w:r>
            <w:r w:rsidR="004B5904">
              <w:rPr>
                <w:lang w:val="en-CA" w:eastAsia="ja-JP"/>
              </w:rPr>
            </w:r>
            <w:r w:rsidR="004B5904">
              <w:rPr>
                <w:lang w:val="en-CA" w:eastAsia="ja-JP"/>
              </w:rPr>
              <w:fldChar w:fldCharType="separate"/>
            </w:r>
            <w:r w:rsidR="00AD2E5E">
              <w:rPr>
                <w:lang w:val="en-CA" w:eastAsia="ja-JP"/>
              </w:rPr>
              <w:t>9.4.5</w:t>
            </w:r>
            <w:r w:rsidR="004B5904">
              <w:rPr>
                <w:lang w:val="en-CA" w:eastAsia="ja-JP"/>
              </w:rPr>
              <w:fldChar w:fldCharType="end"/>
            </w:r>
            <w:r w:rsidRPr="00D527DE">
              <w:rPr>
                <w:lang w:val="en-CA" w:eastAsia="ja-JP"/>
              </w:rPr>
              <w:t>)</w:t>
            </w:r>
          </w:p>
        </w:tc>
      </w:tr>
      <w:tr w:rsidR="004C1355" w:rsidRPr="00D527DE" w14:paraId="5319791D" w14:textId="77777777" w:rsidTr="007F16A3">
        <w:trPr>
          <w:jc w:val="center"/>
        </w:trPr>
        <w:tc>
          <w:tcPr>
            <w:tcW w:w="0" w:type="auto"/>
          </w:tcPr>
          <w:p w14:paraId="1302CBE2" w14:textId="6B409ACD" w:rsidR="004C1355" w:rsidRPr="00D527DE" w:rsidRDefault="004C1355" w:rsidP="007F16A3">
            <w:pPr>
              <w:jc w:val="left"/>
              <w:rPr>
                <w:lang w:val="en-CA" w:eastAsia="ja-JP"/>
              </w:rPr>
            </w:pPr>
            <w:r w:rsidRPr="00D527DE">
              <w:rPr>
                <w:noProof/>
                <w:lang w:val="en-CA"/>
              </w:rPr>
              <w:t>num_points_eq1_flag[ ]</w:t>
            </w:r>
          </w:p>
        </w:tc>
        <w:tc>
          <w:tcPr>
            <w:tcW w:w="0" w:type="auto"/>
          </w:tcPr>
          <w:p w14:paraId="6D545B84" w14:textId="3DA14512" w:rsidR="004C1355" w:rsidRPr="00D527DE" w:rsidRDefault="004C1355" w:rsidP="007F16A3">
            <w:pPr>
              <w:jc w:val="center"/>
              <w:rPr>
                <w:lang w:val="en-CA" w:eastAsia="ja-JP"/>
              </w:rPr>
            </w:pPr>
            <w:r w:rsidRPr="00D527DE">
              <w:rPr>
                <w:lang w:val="en-CA" w:eastAsia="ja-JP"/>
              </w:rPr>
              <w:t>2</w:t>
            </w:r>
          </w:p>
        </w:tc>
        <w:tc>
          <w:tcPr>
            <w:tcW w:w="0" w:type="auto"/>
          </w:tcPr>
          <w:p w14:paraId="5847BC8E" w14:textId="7428BA08" w:rsidR="004C1355" w:rsidRPr="00D527DE" w:rsidRDefault="004C1355" w:rsidP="007F16A3">
            <w:pPr>
              <w:jc w:val="left"/>
              <w:rPr>
                <w:lang w:val="en-CA" w:eastAsia="ja-JP"/>
              </w:rPr>
            </w:pPr>
            <w:r w:rsidRPr="00D527DE">
              <w:rPr>
                <w:lang w:val="en-CA" w:eastAsia="ja-JP"/>
              </w:rPr>
              <w:t>0</w:t>
            </w:r>
          </w:p>
        </w:tc>
      </w:tr>
      <w:tr w:rsidR="004C1355" w:rsidRPr="00D527DE" w14:paraId="5940BD40" w14:textId="77777777" w:rsidTr="007F16A3">
        <w:trPr>
          <w:jc w:val="center"/>
        </w:trPr>
        <w:tc>
          <w:tcPr>
            <w:tcW w:w="0" w:type="auto"/>
          </w:tcPr>
          <w:p w14:paraId="13482C19" w14:textId="287F9373" w:rsidR="004C1355" w:rsidRPr="00D527DE" w:rsidRDefault="004C1355" w:rsidP="007F16A3">
            <w:pPr>
              <w:jc w:val="left"/>
              <w:rPr>
                <w:lang w:val="en-CA" w:eastAsia="ja-JP"/>
              </w:rPr>
            </w:pPr>
            <w:r w:rsidRPr="00D527DE">
              <w:rPr>
                <w:noProof/>
                <w:lang w:val="en-CA"/>
              </w:rPr>
              <w:t>num_points_minus2[ ]</w:t>
            </w:r>
          </w:p>
        </w:tc>
        <w:tc>
          <w:tcPr>
            <w:tcW w:w="0" w:type="auto"/>
          </w:tcPr>
          <w:p w14:paraId="52D07766" w14:textId="6EE39881" w:rsidR="004C1355" w:rsidRPr="00D527DE" w:rsidRDefault="004C1355" w:rsidP="007F16A3">
            <w:pPr>
              <w:jc w:val="center"/>
              <w:rPr>
                <w:lang w:val="en-CA" w:eastAsia="ja-JP"/>
              </w:rPr>
            </w:pPr>
            <w:r w:rsidRPr="00D527DE">
              <w:rPr>
                <w:lang w:val="en-CA" w:eastAsia="ja-JP"/>
              </w:rPr>
              <w:t>3</w:t>
            </w:r>
          </w:p>
        </w:tc>
        <w:tc>
          <w:tcPr>
            <w:tcW w:w="0" w:type="auto"/>
          </w:tcPr>
          <w:p w14:paraId="2281665D" w14:textId="5975BDEA" w:rsidR="004C1355" w:rsidRPr="00D527DE" w:rsidRDefault="004C1355" w:rsidP="007F16A3">
            <w:pPr>
              <w:jc w:val="left"/>
              <w:rPr>
                <w:lang w:val="en-CA" w:eastAsia="ja-JP"/>
              </w:rPr>
            </w:pPr>
            <w:r w:rsidRPr="00D527DE">
              <w:rPr>
                <w:lang w:val="en-CA" w:eastAsia="ja-JP"/>
              </w:rPr>
              <w:t>prefix:0</w:t>
            </w:r>
            <w:r w:rsidRPr="00D527DE">
              <w:rPr>
                <w:lang w:val="en-CA" w:eastAsia="ja-JP"/>
              </w:rPr>
              <w:br/>
              <w:t>suffix: bypass</w:t>
            </w:r>
          </w:p>
        </w:tc>
      </w:tr>
      <w:tr w:rsidR="004C1355" w:rsidRPr="00D527DE" w14:paraId="3BDD9670" w14:textId="77777777" w:rsidTr="007F16A3">
        <w:trPr>
          <w:jc w:val="center"/>
        </w:trPr>
        <w:tc>
          <w:tcPr>
            <w:tcW w:w="0" w:type="auto"/>
          </w:tcPr>
          <w:p w14:paraId="23A91452" w14:textId="4148743A" w:rsidR="004C1355" w:rsidRPr="00D527DE" w:rsidRDefault="004C1355" w:rsidP="007F16A3">
            <w:pPr>
              <w:jc w:val="left"/>
              <w:rPr>
                <w:lang w:val="en-CA" w:eastAsia="ja-JP"/>
              </w:rPr>
            </w:pPr>
            <w:r w:rsidRPr="00D527DE">
              <w:rPr>
                <w:noProof/>
                <w:lang w:val="en-CA"/>
              </w:rPr>
              <w:t>direct_mode_flag</w:t>
            </w:r>
          </w:p>
        </w:tc>
        <w:tc>
          <w:tcPr>
            <w:tcW w:w="0" w:type="auto"/>
          </w:tcPr>
          <w:p w14:paraId="287D5FFD" w14:textId="2C5E8C51" w:rsidR="004C1355" w:rsidRPr="00D527DE" w:rsidRDefault="004C1355" w:rsidP="007F16A3">
            <w:pPr>
              <w:jc w:val="center"/>
              <w:rPr>
                <w:lang w:val="en-CA" w:eastAsia="ja-JP"/>
              </w:rPr>
            </w:pPr>
            <w:r w:rsidRPr="00D527DE">
              <w:rPr>
                <w:lang w:val="en-CA" w:eastAsia="ja-JP"/>
              </w:rPr>
              <w:t>4</w:t>
            </w:r>
          </w:p>
        </w:tc>
        <w:tc>
          <w:tcPr>
            <w:tcW w:w="0" w:type="auto"/>
          </w:tcPr>
          <w:p w14:paraId="6CD82A59" w14:textId="1503A156" w:rsidR="004C1355" w:rsidRPr="00D527DE" w:rsidRDefault="004C1355" w:rsidP="007F16A3">
            <w:pPr>
              <w:jc w:val="left"/>
              <w:rPr>
                <w:lang w:val="en-CA" w:eastAsia="ja-JP"/>
              </w:rPr>
            </w:pPr>
            <w:r w:rsidRPr="00D527DE">
              <w:rPr>
                <w:lang w:val="en-CA" w:eastAsia="ja-JP"/>
              </w:rPr>
              <w:t>0</w:t>
            </w:r>
          </w:p>
        </w:tc>
      </w:tr>
      <w:tr w:rsidR="004C1355" w:rsidRPr="00D527DE" w14:paraId="1FF1B76B" w14:textId="77777777" w:rsidTr="007F16A3">
        <w:trPr>
          <w:jc w:val="center"/>
        </w:trPr>
        <w:tc>
          <w:tcPr>
            <w:tcW w:w="0" w:type="auto"/>
          </w:tcPr>
          <w:p w14:paraId="3EE11523" w14:textId="139F998F" w:rsidR="004C1355" w:rsidRPr="00D527DE" w:rsidRDefault="004C1355" w:rsidP="007F16A3">
            <w:pPr>
              <w:jc w:val="left"/>
              <w:rPr>
                <w:lang w:val="en-CA" w:eastAsia="ja-JP"/>
              </w:rPr>
            </w:pPr>
            <w:r w:rsidRPr="00D527DE">
              <w:rPr>
                <w:noProof/>
                <w:lang w:val="en-CA"/>
              </w:rPr>
              <w:t>num_direct_points_minus1</w:t>
            </w:r>
          </w:p>
        </w:tc>
        <w:tc>
          <w:tcPr>
            <w:tcW w:w="0" w:type="auto"/>
          </w:tcPr>
          <w:p w14:paraId="5BF4C05F" w14:textId="4239D837" w:rsidR="004C1355" w:rsidRPr="00D527DE" w:rsidRDefault="004C1355" w:rsidP="007F16A3">
            <w:pPr>
              <w:jc w:val="center"/>
              <w:rPr>
                <w:lang w:val="en-CA" w:eastAsia="ja-JP"/>
              </w:rPr>
            </w:pPr>
            <w:r w:rsidRPr="00D527DE">
              <w:rPr>
                <w:lang w:val="en-CA" w:eastAsia="ja-JP"/>
              </w:rPr>
              <w:t>5</w:t>
            </w:r>
          </w:p>
        </w:tc>
        <w:tc>
          <w:tcPr>
            <w:tcW w:w="0" w:type="auto"/>
          </w:tcPr>
          <w:p w14:paraId="5784E27D" w14:textId="4751263A" w:rsidR="004C1355" w:rsidRPr="00D527DE" w:rsidRDefault="004C1355" w:rsidP="007F16A3">
            <w:pPr>
              <w:jc w:val="left"/>
              <w:rPr>
                <w:lang w:val="en-CA" w:eastAsia="ja-JP"/>
              </w:rPr>
            </w:pPr>
            <w:r w:rsidRPr="00D527DE">
              <w:rPr>
                <w:lang w:val="en-CA" w:eastAsia="ja-JP"/>
              </w:rPr>
              <w:t>0</w:t>
            </w:r>
          </w:p>
        </w:tc>
      </w:tr>
      <w:tr w:rsidR="004C1355" w:rsidRPr="00D527DE" w14:paraId="4CA2D52B" w14:textId="77777777" w:rsidTr="007F16A3">
        <w:trPr>
          <w:jc w:val="center"/>
        </w:trPr>
        <w:tc>
          <w:tcPr>
            <w:tcW w:w="0" w:type="auto"/>
          </w:tcPr>
          <w:p w14:paraId="17164DD4" w14:textId="6CD2B72C" w:rsidR="004C1355" w:rsidRPr="00D527DE" w:rsidRDefault="004C1355" w:rsidP="007F16A3">
            <w:pPr>
              <w:jc w:val="left"/>
              <w:rPr>
                <w:lang w:val="en-CA" w:eastAsia="ja-JP"/>
              </w:rPr>
            </w:pPr>
            <w:r w:rsidRPr="00D527DE">
              <w:rPr>
                <w:noProof/>
                <w:lang w:val="en-CA"/>
              </w:rPr>
              <w:t>point_offset_x[ ][ ]</w:t>
            </w:r>
            <w:r w:rsidRPr="00D527DE">
              <w:rPr>
                <w:noProof/>
                <w:lang w:val="en-CA"/>
              </w:rPr>
              <w:br/>
              <w:t>point_offset_x[ ][ ]</w:t>
            </w:r>
            <w:r w:rsidRPr="00D527DE">
              <w:rPr>
                <w:noProof/>
                <w:lang w:val="en-CA"/>
              </w:rPr>
              <w:br/>
              <w:t>point_offset_x[ ][ ]</w:t>
            </w:r>
          </w:p>
        </w:tc>
        <w:tc>
          <w:tcPr>
            <w:tcW w:w="0" w:type="auto"/>
          </w:tcPr>
          <w:p w14:paraId="4DB47C35" w14:textId="40289930" w:rsidR="004C1355" w:rsidRPr="00D527DE" w:rsidRDefault="004C1355" w:rsidP="007F16A3">
            <w:pPr>
              <w:jc w:val="center"/>
              <w:rPr>
                <w:lang w:val="en-CA" w:eastAsia="ja-JP"/>
              </w:rPr>
            </w:pPr>
            <w:r w:rsidRPr="00D527DE">
              <w:rPr>
                <w:lang w:val="en-CA" w:eastAsia="ja-JP"/>
              </w:rPr>
              <w:t>na</w:t>
            </w:r>
          </w:p>
        </w:tc>
        <w:tc>
          <w:tcPr>
            <w:tcW w:w="0" w:type="auto"/>
          </w:tcPr>
          <w:p w14:paraId="200DCDF4" w14:textId="0F344B93" w:rsidR="004C1355" w:rsidRPr="00D527DE" w:rsidRDefault="004C1355" w:rsidP="007F16A3">
            <w:pPr>
              <w:jc w:val="left"/>
              <w:rPr>
                <w:lang w:val="en-CA" w:eastAsia="ja-JP"/>
              </w:rPr>
            </w:pPr>
            <w:r w:rsidRPr="00D527DE">
              <w:rPr>
                <w:lang w:val="en-CA" w:eastAsia="ja-JP"/>
              </w:rPr>
              <w:t>bypass</w:t>
            </w:r>
          </w:p>
        </w:tc>
      </w:tr>
      <w:tr w:rsidR="004C1355" w:rsidRPr="00D527DE" w14:paraId="7DB5D3A2" w14:textId="77777777" w:rsidTr="007F16A3">
        <w:trPr>
          <w:jc w:val="center"/>
        </w:trPr>
        <w:tc>
          <w:tcPr>
            <w:tcW w:w="0" w:type="auto"/>
          </w:tcPr>
          <w:p w14:paraId="1DD8B00F" w14:textId="6ACA03F9" w:rsidR="004C1355" w:rsidRPr="00D527DE" w:rsidRDefault="004C1355" w:rsidP="007F16A3">
            <w:pPr>
              <w:jc w:val="left"/>
              <w:rPr>
                <w:lang w:val="en-CA" w:eastAsia="ja-JP"/>
              </w:rPr>
            </w:pPr>
            <w:r w:rsidRPr="00D527DE">
              <w:rPr>
                <w:noProof/>
                <w:lang w:val="en-CA"/>
              </w:rPr>
              <w:t>num_unique_segments[ ]</w:t>
            </w:r>
          </w:p>
        </w:tc>
        <w:tc>
          <w:tcPr>
            <w:tcW w:w="0" w:type="auto"/>
          </w:tcPr>
          <w:p w14:paraId="1CE6F655" w14:textId="70898CCB" w:rsidR="004C1355" w:rsidRPr="00D527DE" w:rsidRDefault="004C1355" w:rsidP="007F16A3">
            <w:pPr>
              <w:jc w:val="center"/>
              <w:rPr>
                <w:lang w:val="en-CA" w:eastAsia="ja-JP"/>
              </w:rPr>
            </w:pPr>
            <w:r w:rsidRPr="00D527DE">
              <w:rPr>
                <w:lang w:val="en-CA" w:eastAsia="ja-JP"/>
              </w:rPr>
              <w:t>na</w:t>
            </w:r>
          </w:p>
        </w:tc>
        <w:tc>
          <w:tcPr>
            <w:tcW w:w="0" w:type="auto"/>
          </w:tcPr>
          <w:p w14:paraId="6384EE46" w14:textId="64440B56" w:rsidR="004C1355" w:rsidRPr="00D527DE" w:rsidRDefault="004C1355" w:rsidP="007F16A3">
            <w:pPr>
              <w:jc w:val="left"/>
              <w:rPr>
                <w:lang w:val="en-CA" w:eastAsia="ja-JP"/>
              </w:rPr>
            </w:pPr>
            <w:r w:rsidRPr="00D527DE">
              <w:rPr>
                <w:lang w:val="en-CA" w:eastAsia="ja-JP"/>
              </w:rPr>
              <w:t>prefix: bypass</w:t>
            </w:r>
            <w:r w:rsidRPr="00D527DE">
              <w:rPr>
                <w:lang w:val="en-CA" w:eastAsia="ja-JP"/>
              </w:rPr>
              <w:br/>
              <w:t>suffix: bypass</w:t>
            </w:r>
          </w:p>
        </w:tc>
      </w:tr>
      <w:tr w:rsidR="004C1355" w:rsidRPr="00D527DE" w14:paraId="4C259349" w14:textId="77777777" w:rsidTr="007F16A3">
        <w:trPr>
          <w:jc w:val="center"/>
        </w:trPr>
        <w:tc>
          <w:tcPr>
            <w:tcW w:w="0" w:type="auto"/>
          </w:tcPr>
          <w:p w14:paraId="4384F6BF" w14:textId="6307645C" w:rsidR="004C1355" w:rsidRPr="00D527DE" w:rsidRDefault="004C1355" w:rsidP="007F16A3">
            <w:pPr>
              <w:jc w:val="left"/>
              <w:rPr>
                <w:lang w:val="en-CA" w:eastAsia="ja-JP"/>
              </w:rPr>
            </w:pPr>
            <w:r w:rsidRPr="00D527DE">
              <w:rPr>
                <w:noProof/>
                <w:lang w:val="en-CA"/>
              </w:rPr>
              <w:t>segment_indicator[ ]</w:t>
            </w:r>
          </w:p>
        </w:tc>
        <w:tc>
          <w:tcPr>
            <w:tcW w:w="0" w:type="auto"/>
          </w:tcPr>
          <w:p w14:paraId="5EFAD1D4" w14:textId="67EB3716" w:rsidR="004C1355" w:rsidRPr="00D527DE" w:rsidRDefault="004C1355" w:rsidP="007F16A3">
            <w:pPr>
              <w:jc w:val="center"/>
              <w:rPr>
                <w:lang w:val="en-CA" w:eastAsia="ja-JP"/>
              </w:rPr>
            </w:pPr>
            <w:r w:rsidRPr="00D527DE">
              <w:rPr>
                <w:lang w:val="en-CA" w:eastAsia="ja-JP"/>
              </w:rPr>
              <w:t>6</w:t>
            </w:r>
          </w:p>
        </w:tc>
        <w:tc>
          <w:tcPr>
            <w:tcW w:w="0" w:type="auto"/>
          </w:tcPr>
          <w:p w14:paraId="5750A70D" w14:textId="2173C048" w:rsidR="004C1355" w:rsidRPr="00D527DE" w:rsidRDefault="004C1355" w:rsidP="007F16A3">
            <w:pPr>
              <w:jc w:val="left"/>
              <w:rPr>
                <w:lang w:val="en-CA" w:eastAsia="ja-JP"/>
              </w:rPr>
            </w:pPr>
            <w:r w:rsidRPr="00D527DE">
              <w:rPr>
                <w:lang w:val="en-CA" w:eastAsia="ja-JP"/>
              </w:rPr>
              <w:t>BinIdx</w:t>
            </w:r>
          </w:p>
        </w:tc>
      </w:tr>
      <w:tr w:rsidR="004C1355" w:rsidRPr="00D527DE" w14:paraId="2C7D21CA" w14:textId="77777777" w:rsidTr="007F16A3">
        <w:trPr>
          <w:jc w:val="center"/>
        </w:trPr>
        <w:tc>
          <w:tcPr>
            <w:tcW w:w="0" w:type="auto"/>
          </w:tcPr>
          <w:p w14:paraId="58903122" w14:textId="2DA215D5" w:rsidR="004C1355" w:rsidRPr="00D527DE" w:rsidRDefault="004C1355" w:rsidP="007F16A3">
            <w:pPr>
              <w:jc w:val="left"/>
              <w:rPr>
                <w:lang w:val="en-CA" w:eastAsia="ja-JP"/>
              </w:rPr>
            </w:pPr>
            <w:r w:rsidRPr="00D527DE">
              <w:rPr>
                <w:noProof/>
                <w:lang w:val="en-CA"/>
              </w:rPr>
              <w:t>num_vertices[ ]</w:t>
            </w:r>
          </w:p>
        </w:tc>
        <w:tc>
          <w:tcPr>
            <w:tcW w:w="0" w:type="auto"/>
          </w:tcPr>
          <w:p w14:paraId="2EB9C87C" w14:textId="45AD4433" w:rsidR="004C1355" w:rsidRPr="00D527DE" w:rsidRDefault="004C1355" w:rsidP="007F16A3">
            <w:pPr>
              <w:jc w:val="center"/>
              <w:rPr>
                <w:lang w:val="en-CA" w:eastAsia="ja-JP"/>
              </w:rPr>
            </w:pPr>
            <w:r w:rsidRPr="00D527DE">
              <w:rPr>
                <w:lang w:val="en-CA" w:eastAsia="ja-JP"/>
              </w:rPr>
              <w:t>na</w:t>
            </w:r>
          </w:p>
        </w:tc>
        <w:tc>
          <w:tcPr>
            <w:tcW w:w="0" w:type="auto"/>
          </w:tcPr>
          <w:p w14:paraId="284CFC70" w14:textId="70A43C0E" w:rsidR="004C1355" w:rsidRPr="00D527DE" w:rsidRDefault="004C1355" w:rsidP="007F16A3">
            <w:pPr>
              <w:jc w:val="left"/>
              <w:rPr>
                <w:lang w:val="en-CA" w:eastAsia="ja-JP"/>
              </w:rPr>
            </w:pPr>
            <w:r w:rsidRPr="00D527DE">
              <w:rPr>
                <w:lang w:val="en-CA" w:eastAsia="ja-JP"/>
              </w:rPr>
              <w:t>prefix: bypass</w:t>
            </w:r>
            <w:r w:rsidRPr="00D527DE">
              <w:rPr>
                <w:lang w:val="en-CA" w:eastAsia="ja-JP"/>
              </w:rPr>
              <w:br/>
              <w:t>suffix: bypass</w:t>
            </w:r>
          </w:p>
        </w:tc>
      </w:tr>
      <w:tr w:rsidR="004C1355" w:rsidRPr="00D527DE" w14:paraId="25D0972F" w14:textId="77777777" w:rsidTr="007F16A3">
        <w:trPr>
          <w:jc w:val="center"/>
        </w:trPr>
        <w:tc>
          <w:tcPr>
            <w:tcW w:w="0" w:type="auto"/>
          </w:tcPr>
          <w:p w14:paraId="578618B3" w14:textId="3E2C623F" w:rsidR="004C1355" w:rsidRPr="00D527DE" w:rsidRDefault="004C1355" w:rsidP="007F16A3">
            <w:pPr>
              <w:jc w:val="left"/>
              <w:rPr>
                <w:lang w:val="en-CA" w:eastAsia="ja-JP"/>
              </w:rPr>
            </w:pPr>
            <w:r w:rsidRPr="00D527DE">
              <w:rPr>
                <w:noProof/>
                <w:lang w:val="en-CA"/>
              </w:rPr>
              <w:t>vertex_position[ ]</w:t>
            </w:r>
          </w:p>
        </w:tc>
        <w:tc>
          <w:tcPr>
            <w:tcW w:w="0" w:type="auto"/>
          </w:tcPr>
          <w:p w14:paraId="4E6E6E75" w14:textId="231E2003" w:rsidR="004C1355" w:rsidRPr="00D527DE" w:rsidRDefault="004C1355" w:rsidP="007F16A3">
            <w:pPr>
              <w:jc w:val="center"/>
              <w:rPr>
                <w:lang w:val="en-CA" w:eastAsia="ja-JP"/>
              </w:rPr>
            </w:pPr>
            <w:r w:rsidRPr="00D527DE">
              <w:rPr>
                <w:lang w:val="en-CA" w:eastAsia="ja-JP"/>
              </w:rPr>
              <w:t>7</w:t>
            </w:r>
          </w:p>
        </w:tc>
        <w:tc>
          <w:tcPr>
            <w:tcW w:w="0" w:type="auto"/>
          </w:tcPr>
          <w:p w14:paraId="7D9059C3" w14:textId="67A0E43D" w:rsidR="004C1355" w:rsidRPr="00D527DE" w:rsidRDefault="004C1355" w:rsidP="007F16A3">
            <w:pPr>
              <w:jc w:val="left"/>
              <w:rPr>
                <w:lang w:val="en-CA" w:eastAsia="ja-JP"/>
              </w:rPr>
            </w:pPr>
            <w:r w:rsidRPr="00D527DE">
              <w:rPr>
                <w:lang w:val="en-CA" w:eastAsia="ja-JP"/>
              </w:rPr>
              <w:t>BinIdx</w:t>
            </w:r>
          </w:p>
        </w:tc>
      </w:tr>
      <w:tr w:rsidR="004C1355" w:rsidRPr="00D527DE" w14:paraId="6391A5E6" w14:textId="77777777" w:rsidTr="007F16A3">
        <w:trPr>
          <w:jc w:val="center"/>
        </w:trPr>
        <w:tc>
          <w:tcPr>
            <w:tcW w:w="0" w:type="auto"/>
          </w:tcPr>
          <w:p w14:paraId="4E44BDF7" w14:textId="47C1EADF" w:rsidR="004C1355" w:rsidRPr="00D527DE" w:rsidRDefault="004C1355" w:rsidP="007F16A3">
            <w:pPr>
              <w:jc w:val="left"/>
              <w:rPr>
                <w:lang w:val="en-CA" w:eastAsia="ja-JP"/>
              </w:rPr>
            </w:pPr>
            <w:r w:rsidRPr="00D527DE">
              <w:rPr>
                <w:noProof/>
                <w:lang w:val="en-CA"/>
              </w:rPr>
              <w:t>zerorun</w:t>
            </w:r>
          </w:p>
        </w:tc>
        <w:tc>
          <w:tcPr>
            <w:tcW w:w="0" w:type="auto"/>
          </w:tcPr>
          <w:p w14:paraId="3E38890B" w14:textId="55BED181" w:rsidR="004C1355" w:rsidRPr="00D527DE" w:rsidRDefault="004C1355" w:rsidP="007F16A3">
            <w:pPr>
              <w:jc w:val="center"/>
              <w:rPr>
                <w:lang w:val="en-CA" w:eastAsia="ja-JP"/>
              </w:rPr>
            </w:pPr>
            <w:r w:rsidRPr="00D527DE">
              <w:rPr>
                <w:lang w:val="en-CA" w:eastAsia="ja-JP"/>
              </w:rPr>
              <w:t>8</w:t>
            </w:r>
          </w:p>
        </w:tc>
        <w:tc>
          <w:tcPr>
            <w:tcW w:w="0" w:type="auto"/>
          </w:tcPr>
          <w:p w14:paraId="19EE3C72" w14:textId="796FC936" w:rsidR="004C1355" w:rsidRPr="00D527DE" w:rsidRDefault="000E5A3B" w:rsidP="007F16A3">
            <w:pPr>
              <w:jc w:val="left"/>
              <w:rPr>
                <w:lang w:val="en-CA" w:eastAsia="ja-JP"/>
              </w:rPr>
            </w:pPr>
            <w:r w:rsidRPr="00D527DE">
              <w:rPr>
                <w:lang w:val="en-CA" w:eastAsia="ja-JP"/>
              </w:rPr>
              <w:t>0 … 2</w:t>
            </w:r>
          </w:p>
        </w:tc>
      </w:tr>
      <w:tr w:rsidR="004C1355" w:rsidRPr="00D527DE" w14:paraId="4C35919A" w14:textId="77777777" w:rsidTr="007F16A3">
        <w:trPr>
          <w:jc w:val="center"/>
        </w:trPr>
        <w:tc>
          <w:tcPr>
            <w:tcW w:w="0" w:type="auto"/>
          </w:tcPr>
          <w:p w14:paraId="65964324" w14:textId="755C3AA2" w:rsidR="004C1355" w:rsidRPr="00D527DE" w:rsidRDefault="004C1355" w:rsidP="007F16A3">
            <w:pPr>
              <w:jc w:val="left"/>
              <w:rPr>
                <w:lang w:val="en-CA" w:eastAsia="ja-JP"/>
              </w:rPr>
            </w:pPr>
            <w:r w:rsidRPr="00D527DE">
              <w:rPr>
                <w:noProof/>
                <w:lang w:val="en-CA"/>
              </w:rPr>
              <w:t>predIndex</w:t>
            </w:r>
          </w:p>
        </w:tc>
        <w:tc>
          <w:tcPr>
            <w:tcW w:w="0" w:type="auto"/>
          </w:tcPr>
          <w:p w14:paraId="509AAD12" w14:textId="14782778" w:rsidR="004C1355" w:rsidRPr="00D527DE" w:rsidRDefault="004C1355" w:rsidP="007F16A3">
            <w:pPr>
              <w:jc w:val="center"/>
              <w:rPr>
                <w:lang w:val="en-CA" w:eastAsia="ja-JP"/>
              </w:rPr>
            </w:pPr>
            <w:r w:rsidRPr="00D527DE">
              <w:rPr>
                <w:lang w:val="en-CA" w:eastAsia="ja-JP"/>
              </w:rPr>
              <w:t>9</w:t>
            </w:r>
          </w:p>
        </w:tc>
        <w:tc>
          <w:tcPr>
            <w:tcW w:w="0" w:type="auto"/>
          </w:tcPr>
          <w:p w14:paraId="58EE6214" w14:textId="6B59991F" w:rsidR="004C1355" w:rsidRPr="00D527DE" w:rsidRDefault="006078CE" w:rsidP="007F16A3">
            <w:pPr>
              <w:jc w:val="left"/>
              <w:rPr>
                <w:lang w:val="en-CA" w:eastAsia="ja-JP"/>
              </w:rPr>
            </w:pPr>
            <w:r w:rsidRPr="00D527DE">
              <w:rPr>
                <w:lang w:val="en-CA" w:eastAsia="ja-JP"/>
              </w:rPr>
              <w:t>min(BinIdx, 1)</w:t>
            </w:r>
          </w:p>
        </w:tc>
      </w:tr>
      <w:tr w:rsidR="004C1355" w:rsidRPr="00D527DE" w14:paraId="5BDD8BEC" w14:textId="77777777" w:rsidTr="007F16A3">
        <w:trPr>
          <w:jc w:val="center"/>
        </w:trPr>
        <w:tc>
          <w:tcPr>
            <w:tcW w:w="0" w:type="auto"/>
          </w:tcPr>
          <w:p w14:paraId="3E1F8FD8" w14:textId="6E425FF2" w:rsidR="004C1355" w:rsidRPr="00D527DE" w:rsidRDefault="004C1355" w:rsidP="007F16A3">
            <w:pPr>
              <w:jc w:val="left"/>
              <w:rPr>
                <w:lang w:val="en-CA" w:eastAsia="ja-JP"/>
              </w:rPr>
            </w:pPr>
            <w:r w:rsidRPr="00D527DE">
              <w:rPr>
                <w:noProof/>
                <w:lang w:val="en-CA"/>
              </w:rPr>
              <w:t>isZero</w:t>
            </w:r>
          </w:p>
        </w:tc>
        <w:tc>
          <w:tcPr>
            <w:tcW w:w="0" w:type="auto"/>
          </w:tcPr>
          <w:p w14:paraId="5BDE3592" w14:textId="608EE5C2" w:rsidR="004C1355" w:rsidRPr="00D527DE" w:rsidRDefault="004C1355" w:rsidP="007F16A3">
            <w:pPr>
              <w:jc w:val="center"/>
              <w:rPr>
                <w:lang w:val="en-CA" w:eastAsia="ja-JP"/>
              </w:rPr>
            </w:pPr>
            <w:r w:rsidRPr="00D527DE">
              <w:rPr>
                <w:lang w:val="en-CA" w:eastAsia="ja-JP"/>
              </w:rPr>
              <w:t>10</w:t>
            </w:r>
          </w:p>
        </w:tc>
        <w:tc>
          <w:tcPr>
            <w:tcW w:w="0" w:type="auto"/>
          </w:tcPr>
          <w:p w14:paraId="76BA15A7" w14:textId="2004C80C" w:rsidR="004C1355" w:rsidRPr="00D527DE" w:rsidRDefault="00AE315E" w:rsidP="007F16A3">
            <w:pPr>
              <w:jc w:val="left"/>
              <w:rPr>
                <w:lang w:val="en-CA" w:eastAsia="ja-JP"/>
              </w:rPr>
            </w:pPr>
            <w:r w:rsidRPr="00D527DE">
              <w:rPr>
                <w:lang w:val="en-CA" w:eastAsia="ja-JP"/>
              </w:rPr>
              <w:t>0 .… 6</w:t>
            </w:r>
          </w:p>
        </w:tc>
      </w:tr>
      <w:tr w:rsidR="004C1355" w:rsidRPr="00D527DE" w14:paraId="0073E888" w14:textId="77777777" w:rsidTr="007F16A3">
        <w:trPr>
          <w:jc w:val="center"/>
        </w:trPr>
        <w:tc>
          <w:tcPr>
            <w:tcW w:w="0" w:type="auto"/>
          </w:tcPr>
          <w:p w14:paraId="5D4DB812" w14:textId="0367B3F0" w:rsidR="004C1355" w:rsidRPr="00D527DE" w:rsidRDefault="004C1355" w:rsidP="007F16A3">
            <w:pPr>
              <w:jc w:val="left"/>
              <w:rPr>
                <w:lang w:val="en-CA" w:eastAsia="ja-JP"/>
              </w:rPr>
            </w:pPr>
            <w:r w:rsidRPr="00D527DE">
              <w:rPr>
                <w:noProof/>
                <w:lang w:val="en-CA"/>
              </w:rPr>
              <w:t>isOne</w:t>
            </w:r>
          </w:p>
        </w:tc>
        <w:tc>
          <w:tcPr>
            <w:tcW w:w="0" w:type="auto"/>
          </w:tcPr>
          <w:p w14:paraId="099B747E" w14:textId="65112209" w:rsidR="004C1355" w:rsidRPr="00D527DE" w:rsidRDefault="004C1355" w:rsidP="007F16A3">
            <w:pPr>
              <w:jc w:val="center"/>
              <w:rPr>
                <w:lang w:val="en-CA" w:eastAsia="ja-JP"/>
              </w:rPr>
            </w:pPr>
            <w:r w:rsidRPr="00D527DE">
              <w:rPr>
                <w:lang w:val="en-CA" w:eastAsia="ja-JP"/>
              </w:rPr>
              <w:t>11</w:t>
            </w:r>
          </w:p>
        </w:tc>
        <w:tc>
          <w:tcPr>
            <w:tcW w:w="0" w:type="auto"/>
          </w:tcPr>
          <w:p w14:paraId="2BD0B31B" w14:textId="5ED3F4D8" w:rsidR="004C1355" w:rsidRPr="00D527DE" w:rsidRDefault="00AE315E" w:rsidP="007F16A3">
            <w:pPr>
              <w:jc w:val="left"/>
              <w:rPr>
                <w:lang w:val="en-CA" w:eastAsia="ja-JP"/>
              </w:rPr>
            </w:pPr>
            <w:r w:rsidRPr="00D527DE">
              <w:rPr>
                <w:lang w:val="en-CA" w:eastAsia="ja-JP"/>
              </w:rPr>
              <w:t>0 .… 6</w:t>
            </w:r>
          </w:p>
        </w:tc>
      </w:tr>
      <w:tr w:rsidR="004C1355" w:rsidRPr="00D527DE" w14:paraId="7399E8E8" w14:textId="77777777" w:rsidTr="004C1355">
        <w:trPr>
          <w:jc w:val="center"/>
        </w:trPr>
        <w:tc>
          <w:tcPr>
            <w:tcW w:w="0" w:type="auto"/>
          </w:tcPr>
          <w:p w14:paraId="4E5FE201" w14:textId="289396A7" w:rsidR="004C1355" w:rsidRPr="00D527DE" w:rsidRDefault="004C1355" w:rsidP="007F16A3">
            <w:pPr>
              <w:jc w:val="left"/>
              <w:rPr>
                <w:noProof/>
                <w:lang w:val="en-CA"/>
              </w:rPr>
            </w:pPr>
            <w:r w:rsidRPr="00D527DE">
              <w:rPr>
                <w:noProof/>
                <w:lang w:val="en-CA"/>
              </w:rPr>
              <w:lastRenderedPageBreak/>
              <w:t>remaining_values[ ][ ]</w:t>
            </w:r>
          </w:p>
        </w:tc>
        <w:tc>
          <w:tcPr>
            <w:tcW w:w="0" w:type="auto"/>
          </w:tcPr>
          <w:p w14:paraId="4F6E22F8" w14:textId="5D5395F3" w:rsidR="004C1355" w:rsidRPr="00D527DE" w:rsidRDefault="004C1355" w:rsidP="007F16A3">
            <w:pPr>
              <w:jc w:val="center"/>
              <w:rPr>
                <w:lang w:val="en-CA" w:eastAsia="ja-JP"/>
              </w:rPr>
            </w:pPr>
            <w:r w:rsidRPr="00D527DE">
              <w:rPr>
                <w:lang w:val="en-CA" w:eastAsia="ja-JP"/>
              </w:rPr>
              <w:t>12</w:t>
            </w:r>
          </w:p>
        </w:tc>
        <w:tc>
          <w:tcPr>
            <w:tcW w:w="0" w:type="auto"/>
          </w:tcPr>
          <w:p w14:paraId="4F405F6E" w14:textId="6799793E" w:rsidR="004C1355" w:rsidRPr="00D527DE" w:rsidRDefault="00AE315E" w:rsidP="007F16A3">
            <w:pPr>
              <w:jc w:val="left"/>
              <w:rPr>
                <w:lang w:val="en-CA" w:eastAsia="ja-JP"/>
              </w:rPr>
            </w:pPr>
            <w:r w:rsidRPr="00D527DE">
              <w:rPr>
                <w:lang w:val="en-CA" w:eastAsia="ja-JP"/>
              </w:rPr>
              <w:t>0 .… 6</w:t>
            </w:r>
          </w:p>
        </w:tc>
      </w:tr>
      <w:tr w:rsidR="004C1355" w:rsidRPr="00D527DE" w14:paraId="64278DF7" w14:textId="77777777" w:rsidTr="004C1355">
        <w:trPr>
          <w:jc w:val="center"/>
        </w:trPr>
        <w:tc>
          <w:tcPr>
            <w:tcW w:w="0" w:type="auto"/>
          </w:tcPr>
          <w:p w14:paraId="1EA6F329" w14:textId="410757C4" w:rsidR="004C1355" w:rsidRPr="00D527DE" w:rsidRDefault="004C1355" w:rsidP="007F16A3">
            <w:pPr>
              <w:jc w:val="left"/>
              <w:rPr>
                <w:noProof/>
                <w:lang w:val="en-CA"/>
              </w:rPr>
            </w:pPr>
            <w:r w:rsidRPr="00D527DE">
              <w:rPr>
                <w:noProof/>
                <w:lang w:val="en-CA"/>
              </w:rPr>
              <w:t>dict_lut0_hit_flag</w:t>
            </w:r>
          </w:p>
        </w:tc>
        <w:tc>
          <w:tcPr>
            <w:tcW w:w="0" w:type="auto"/>
          </w:tcPr>
          <w:p w14:paraId="05CB21C6" w14:textId="7367A796" w:rsidR="004C1355" w:rsidRPr="00D527DE" w:rsidRDefault="000E5A3B" w:rsidP="007F16A3">
            <w:pPr>
              <w:jc w:val="center"/>
              <w:rPr>
                <w:lang w:val="en-CA" w:eastAsia="ja-JP"/>
              </w:rPr>
            </w:pPr>
            <w:r w:rsidRPr="00D527DE">
              <w:rPr>
                <w:lang w:val="en-CA" w:eastAsia="ja-JP"/>
              </w:rPr>
              <w:t>ctxTblD[0]</w:t>
            </w:r>
          </w:p>
        </w:tc>
        <w:tc>
          <w:tcPr>
            <w:tcW w:w="0" w:type="auto"/>
          </w:tcPr>
          <w:p w14:paraId="5CDB4D0B" w14:textId="675433CB" w:rsidR="004C1355" w:rsidRPr="00D527DE" w:rsidRDefault="006078CE" w:rsidP="007F16A3">
            <w:pPr>
              <w:jc w:val="left"/>
              <w:rPr>
                <w:lang w:val="en-CA" w:eastAsia="ja-JP"/>
              </w:rPr>
            </w:pPr>
            <w:r w:rsidRPr="00D527DE">
              <w:rPr>
                <w:lang w:val="en-CA" w:eastAsia="ja-JP"/>
              </w:rPr>
              <w:t>0</w:t>
            </w:r>
          </w:p>
        </w:tc>
      </w:tr>
      <w:tr w:rsidR="004C1355" w:rsidRPr="00D527DE" w14:paraId="26543DAF" w14:textId="77777777" w:rsidTr="004C1355">
        <w:trPr>
          <w:jc w:val="center"/>
        </w:trPr>
        <w:tc>
          <w:tcPr>
            <w:tcW w:w="0" w:type="auto"/>
          </w:tcPr>
          <w:p w14:paraId="29194D9E" w14:textId="51BEBE89" w:rsidR="004C1355" w:rsidRPr="00D527DE" w:rsidRDefault="004C1355" w:rsidP="007F16A3">
            <w:pPr>
              <w:jc w:val="left"/>
              <w:rPr>
                <w:noProof/>
                <w:lang w:val="en-CA"/>
              </w:rPr>
            </w:pPr>
            <w:r w:rsidRPr="00D527DE">
              <w:rPr>
                <w:noProof/>
                <w:lang w:val="en-CA"/>
              </w:rPr>
              <w:t>dict_lut1_hit_flag</w:t>
            </w:r>
          </w:p>
        </w:tc>
        <w:tc>
          <w:tcPr>
            <w:tcW w:w="0" w:type="auto"/>
          </w:tcPr>
          <w:p w14:paraId="4AC36E7B" w14:textId="2B82CD6B" w:rsidR="004C1355" w:rsidRPr="00D527DE" w:rsidRDefault="000E5A3B" w:rsidP="007F16A3">
            <w:pPr>
              <w:jc w:val="center"/>
              <w:rPr>
                <w:lang w:val="en-CA" w:eastAsia="ja-JP"/>
              </w:rPr>
            </w:pPr>
            <w:r w:rsidRPr="00D527DE">
              <w:rPr>
                <w:lang w:val="en-CA" w:eastAsia="ja-JP"/>
              </w:rPr>
              <w:t>ctxTblD[1]</w:t>
            </w:r>
          </w:p>
        </w:tc>
        <w:tc>
          <w:tcPr>
            <w:tcW w:w="0" w:type="auto"/>
          </w:tcPr>
          <w:p w14:paraId="4672347B" w14:textId="2453E490" w:rsidR="004C1355" w:rsidRPr="00D527DE" w:rsidRDefault="006078CE" w:rsidP="007F16A3">
            <w:pPr>
              <w:jc w:val="left"/>
              <w:rPr>
                <w:lang w:val="en-CA" w:eastAsia="ja-JP"/>
              </w:rPr>
            </w:pPr>
            <w:r w:rsidRPr="00D527DE">
              <w:rPr>
                <w:lang w:val="en-CA" w:eastAsia="ja-JP"/>
              </w:rPr>
              <w:t>0</w:t>
            </w:r>
          </w:p>
        </w:tc>
      </w:tr>
      <w:tr w:rsidR="004C1355" w:rsidRPr="00D527DE" w14:paraId="569ADDCA" w14:textId="77777777" w:rsidTr="004C1355">
        <w:trPr>
          <w:jc w:val="center"/>
        </w:trPr>
        <w:tc>
          <w:tcPr>
            <w:tcW w:w="0" w:type="auto"/>
          </w:tcPr>
          <w:p w14:paraId="1A973999" w14:textId="1DA080C9" w:rsidR="004C1355" w:rsidRPr="00D527DE" w:rsidRDefault="004C1355" w:rsidP="007F16A3">
            <w:pPr>
              <w:jc w:val="left"/>
              <w:rPr>
                <w:noProof/>
                <w:lang w:val="en-CA"/>
              </w:rPr>
            </w:pPr>
            <w:r w:rsidRPr="00D527DE">
              <w:rPr>
                <w:noProof/>
                <w:lang w:val="en-CA"/>
              </w:rPr>
              <w:t>dict_lut0_idx</w:t>
            </w:r>
          </w:p>
        </w:tc>
        <w:tc>
          <w:tcPr>
            <w:tcW w:w="0" w:type="auto"/>
          </w:tcPr>
          <w:p w14:paraId="36896EA3" w14:textId="02A6FD37" w:rsidR="004C1355" w:rsidRPr="00D527DE" w:rsidRDefault="000E5A3B" w:rsidP="007F16A3">
            <w:pPr>
              <w:jc w:val="center"/>
              <w:rPr>
                <w:lang w:val="en-CA" w:eastAsia="ja-JP"/>
              </w:rPr>
            </w:pPr>
            <w:r w:rsidRPr="00D527DE">
              <w:rPr>
                <w:lang w:val="en-CA" w:eastAsia="ja-JP"/>
              </w:rPr>
              <w:t>ctxTblD[2]</w:t>
            </w:r>
          </w:p>
        </w:tc>
        <w:tc>
          <w:tcPr>
            <w:tcW w:w="0" w:type="auto"/>
          </w:tcPr>
          <w:p w14:paraId="516624B4" w14:textId="41743EC8" w:rsidR="004C1355" w:rsidRPr="00D527DE" w:rsidRDefault="006078CE" w:rsidP="007F16A3">
            <w:pPr>
              <w:jc w:val="left"/>
              <w:rPr>
                <w:lang w:val="en-CA" w:eastAsia="ja-JP"/>
              </w:rPr>
            </w:pPr>
            <w:r w:rsidRPr="00D527DE">
              <w:rPr>
                <w:lang w:val="en-CA" w:eastAsia="ja-JP"/>
              </w:rPr>
              <w:t>0 … 4</w:t>
            </w:r>
          </w:p>
        </w:tc>
      </w:tr>
      <w:tr w:rsidR="004C1355" w:rsidRPr="00D527DE" w14:paraId="60C93DEF" w14:textId="77777777" w:rsidTr="004C1355">
        <w:trPr>
          <w:jc w:val="center"/>
        </w:trPr>
        <w:tc>
          <w:tcPr>
            <w:tcW w:w="0" w:type="auto"/>
          </w:tcPr>
          <w:p w14:paraId="7189D25F" w14:textId="317971E4" w:rsidR="004C1355" w:rsidRPr="00D527DE" w:rsidRDefault="004C1355" w:rsidP="007F16A3">
            <w:pPr>
              <w:jc w:val="left"/>
              <w:rPr>
                <w:noProof/>
                <w:lang w:val="en-CA"/>
              </w:rPr>
            </w:pPr>
            <w:r w:rsidRPr="00D527DE">
              <w:rPr>
                <w:noProof/>
                <w:lang w:val="en-CA"/>
              </w:rPr>
              <w:t>dict_lut1_idx</w:t>
            </w:r>
          </w:p>
        </w:tc>
        <w:tc>
          <w:tcPr>
            <w:tcW w:w="0" w:type="auto"/>
          </w:tcPr>
          <w:p w14:paraId="4F586C6A" w14:textId="3A18038A" w:rsidR="004C1355" w:rsidRPr="00D527DE" w:rsidRDefault="000E5A3B" w:rsidP="007F16A3">
            <w:pPr>
              <w:jc w:val="center"/>
              <w:rPr>
                <w:lang w:val="en-CA" w:eastAsia="ja-JP"/>
              </w:rPr>
            </w:pPr>
            <w:r w:rsidRPr="00D527DE">
              <w:rPr>
                <w:lang w:val="en-CA" w:eastAsia="ja-JP"/>
              </w:rPr>
              <w:t>ctxTblD[3]</w:t>
            </w:r>
          </w:p>
        </w:tc>
        <w:tc>
          <w:tcPr>
            <w:tcW w:w="0" w:type="auto"/>
          </w:tcPr>
          <w:p w14:paraId="0E43F98D" w14:textId="239949A9" w:rsidR="004C1355" w:rsidRPr="00D527DE" w:rsidRDefault="006078CE" w:rsidP="007F16A3">
            <w:pPr>
              <w:jc w:val="left"/>
              <w:rPr>
                <w:lang w:val="en-CA" w:eastAsia="ja-JP"/>
              </w:rPr>
            </w:pPr>
            <w:r w:rsidRPr="00D527DE">
              <w:rPr>
                <w:lang w:val="en-CA" w:eastAsia="ja-JP"/>
              </w:rPr>
              <w:t>bypass</w:t>
            </w:r>
          </w:p>
        </w:tc>
      </w:tr>
      <w:tr w:rsidR="004C1355" w:rsidRPr="00D527DE" w14:paraId="64146929" w14:textId="77777777" w:rsidTr="004C1355">
        <w:trPr>
          <w:jc w:val="center"/>
        </w:trPr>
        <w:tc>
          <w:tcPr>
            <w:tcW w:w="0" w:type="auto"/>
          </w:tcPr>
          <w:p w14:paraId="688C69E6" w14:textId="1B130DA0" w:rsidR="004C1355" w:rsidRPr="00D527DE" w:rsidRDefault="004C1355" w:rsidP="007F16A3">
            <w:pPr>
              <w:jc w:val="left"/>
              <w:rPr>
                <w:noProof/>
                <w:lang w:val="en-CA"/>
              </w:rPr>
            </w:pPr>
            <w:r w:rsidRPr="00D527DE">
              <w:rPr>
                <w:noProof/>
                <w:lang w:val="en-CA"/>
              </w:rPr>
              <w:t>dict_direct_value</w:t>
            </w:r>
          </w:p>
        </w:tc>
        <w:tc>
          <w:tcPr>
            <w:tcW w:w="0" w:type="auto"/>
          </w:tcPr>
          <w:p w14:paraId="6DC79B68" w14:textId="056F62A9" w:rsidR="004C1355" w:rsidRPr="00D527DE" w:rsidRDefault="000E5A3B" w:rsidP="007F16A3">
            <w:pPr>
              <w:jc w:val="center"/>
              <w:rPr>
                <w:lang w:val="en-CA" w:eastAsia="ja-JP"/>
              </w:rPr>
            </w:pPr>
            <w:r w:rsidRPr="00D527DE">
              <w:rPr>
                <w:lang w:val="en-CA" w:eastAsia="ja-JP"/>
              </w:rPr>
              <w:t>ctxTblD[4]</w:t>
            </w:r>
          </w:p>
        </w:tc>
        <w:tc>
          <w:tcPr>
            <w:tcW w:w="0" w:type="auto"/>
          </w:tcPr>
          <w:p w14:paraId="1DA1D27B" w14:textId="4AABAB6A" w:rsidR="004C1355" w:rsidRPr="00D527DE" w:rsidRDefault="006078CE" w:rsidP="007F16A3">
            <w:pPr>
              <w:jc w:val="left"/>
              <w:rPr>
                <w:lang w:val="en-CA" w:eastAsia="ja-JP"/>
              </w:rPr>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0C0F9AAA" w:rsidR="000E5A3B" w:rsidRPr="009334E7" w:rsidRDefault="000E5A3B" w:rsidP="007F16A3">
      <w:pPr>
        <w:pStyle w:val="af5"/>
        <w:rPr>
          <w:rFonts w:ascii="Cambria" w:hAnsi="Cambria"/>
        </w:rPr>
      </w:pPr>
      <w:bookmarkStart w:id="5105" w:name="_Ref1253899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29</w:t>
      </w:r>
      <w:r w:rsidRPr="009334E7">
        <w:rPr>
          <w:rFonts w:ascii="Cambria" w:hAnsi="Cambria"/>
        </w:rPr>
        <w:fldChar w:fldCharType="end"/>
      </w:r>
      <w:bookmarkEnd w:id="5105"/>
      <w:r w:rsidRPr="009334E7">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064"/>
        <w:gridCol w:w="460"/>
        <w:gridCol w:w="460"/>
        <w:gridCol w:w="460"/>
        <w:gridCol w:w="460"/>
        <w:gridCol w:w="460"/>
      </w:tblGrid>
      <w:tr w:rsidR="000E5A3B" w:rsidRPr="00D527DE" w14:paraId="15D68BDA" w14:textId="77777777" w:rsidTr="007F16A3">
        <w:trPr>
          <w:jc w:val="center"/>
        </w:trPr>
        <w:tc>
          <w:tcPr>
            <w:tcW w:w="0" w:type="auto"/>
            <w:vMerge w:val="restart"/>
          </w:tcPr>
          <w:p w14:paraId="6D23843E" w14:textId="6558A9E4" w:rsidR="000E5A3B" w:rsidRPr="00D527DE" w:rsidRDefault="000E5A3B" w:rsidP="007F16A3">
            <w:pPr>
              <w:jc w:val="center"/>
              <w:rPr>
                <w:b/>
                <w:lang w:val="en-CA" w:eastAsia="ja-JP"/>
              </w:rPr>
            </w:pPr>
            <w:r w:rsidRPr="00D527DE">
              <w:rPr>
                <w:b/>
                <w:lang w:val="en-CA" w:eastAsia="ja-JP"/>
              </w:rPr>
              <w:t>Syntax element</w:t>
            </w:r>
          </w:p>
        </w:tc>
        <w:tc>
          <w:tcPr>
            <w:tcW w:w="0" w:type="auto"/>
            <w:gridSpan w:val="5"/>
          </w:tcPr>
          <w:p w14:paraId="371E05F0" w14:textId="294208CF" w:rsidR="000E5A3B" w:rsidRPr="00D527DE" w:rsidRDefault="000E5A3B" w:rsidP="007F16A3">
            <w:pPr>
              <w:jc w:val="center"/>
              <w:rPr>
                <w:b/>
                <w:lang w:val="en-CA" w:eastAsia="ja-JP"/>
              </w:rPr>
            </w:pPr>
            <w:r w:rsidRPr="00D527DE">
              <w:rPr>
                <w:b/>
                <w:lang w:val="en-CA" w:eastAsia="ja-JP"/>
              </w:rPr>
              <w:t>n</w:t>
            </w:r>
          </w:p>
        </w:tc>
      </w:tr>
      <w:tr w:rsidR="000E5A3B" w:rsidRPr="00D527DE" w14:paraId="3AA4EBEE" w14:textId="77777777" w:rsidTr="000E5A3B">
        <w:trPr>
          <w:jc w:val="center"/>
        </w:trPr>
        <w:tc>
          <w:tcPr>
            <w:tcW w:w="0" w:type="auto"/>
            <w:vMerge/>
            <w:vAlign w:val="center"/>
          </w:tcPr>
          <w:p w14:paraId="62BFDE7E" w14:textId="77777777" w:rsidR="000E5A3B" w:rsidRPr="00D527DE" w:rsidRDefault="000E5A3B" w:rsidP="007F16A3">
            <w:pPr>
              <w:jc w:val="center"/>
              <w:rPr>
                <w:lang w:val="en-CA" w:eastAsia="ja-JP"/>
              </w:rPr>
            </w:pPr>
          </w:p>
        </w:tc>
        <w:tc>
          <w:tcPr>
            <w:tcW w:w="0" w:type="auto"/>
            <w:vAlign w:val="center"/>
          </w:tcPr>
          <w:p w14:paraId="75C77FBB" w14:textId="321FE6A8" w:rsidR="000E5A3B" w:rsidRPr="00D527DE" w:rsidRDefault="000E5A3B" w:rsidP="007F16A3">
            <w:pPr>
              <w:jc w:val="center"/>
              <w:rPr>
                <w:lang w:val="en-CA" w:eastAsia="ja-JP"/>
              </w:rPr>
            </w:pPr>
            <w:r w:rsidRPr="00D527DE">
              <w:rPr>
                <w:lang w:val="en-CA" w:eastAsia="ja-JP"/>
              </w:rPr>
              <w:t>0</w:t>
            </w:r>
          </w:p>
        </w:tc>
        <w:tc>
          <w:tcPr>
            <w:tcW w:w="0" w:type="auto"/>
            <w:vAlign w:val="center"/>
          </w:tcPr>
          <w:p w14:paraId="017C21B9" w14:textId="0CE09C24" w:rsidR="000E5A3B" w:rsidRPr="00D527DE" w:rsidRDefault="000E5A3B" w:rsidP="007F16A3">
            <w:pPr>
              <w:jc w:val="center"/>
              <w:rPr>
                <w:lang w:val="en-CA" w:eastAsia="ja-JP"/>
              </w:rPr>
            </w:pPr>
            <w:r w:rsidRPr="00D527DE">
              <w:rPr>
                <w:lang w:val="en-CA" w:eastAsia="ja-JP"/>
              </w:rPr>
              <w:t>1</w:t>
            </w:r>
          </w:p>
        </w:tc>
        <w:tc>
          <w:tcPr>
            <w:tcW w:w="0" w:type="auto"/>
            <w:vAlign w:val="center"/>
          </w:tcPr>
          <w:p w14:paraId="12266231" w14:textId="1FD2D424" w:rsidR="000E5A3B" w:rsidRPr="00D527DE" w:rsidRDefault="000E5A3B" w:rsidP="007F16A3">
            <w:pPr>
              <w:jc w:val="center"/>
              <w:rPr>
                <w:lang w:val="en-CA" w:eastAsia="ja-JP"/>
              </w:rPr>
            </w:pPr>
            <w:r w:rsidRPr="00D527DE">
              <w:rPr>
                <w:lang w:val="en-CA" w:eastAsia="ja-JP"/>
              </w:rPr>
              <w:t>2</w:t>
            </w:r>
          </w:p>
        </w:tc>
        <w:tc>
          <w:tcPr>
            <w:tcW w:w="0" w:type="auto"/>
            <w:vAlign w:val="center"/>
          </w:tcPr>
          <w:p w14:paraId="6591BD2E" w14:textId="7621325B" w:rsidR="000E5A3B" w:rsidRPr="00D527DE" w:rsidRDefault="000E5A3B" w:rsidP="007F16A3">
            <w:pPr>
              <w:jc w:val="center"/>
              <w:rPr>
                <w:lang w:val="en-CA" w:eastAsia="ja-JP"/>
              </w:rPr>
            </w:pPr>
            <w:r w:rsidRPr="00D527DE">
              <w:rPr>
                <w:lang w:val="en-CA" w:eastAsia="ja-JP"/>
              </w:rPr>
              <w:t>3</w:t>
            </w:r>
          </w:p>
        </w:tc>
        <w:tc>
          <w:tcPr>
            <w:tcW w:w="0" w:type="auto"/>
            <w:vAlign w:val="center"/>
          </w:tcPr>
          <w:p w14:paraId="231368B7" w14:textId="7295BF9F" w:rsidR="000E5A3B" w:rsidRPr="00D527DE" w:rsidRDefault="000E5A3B" w:rsidP="007F16A3">
            <w:pPr>
              <w:jc w:val="center"/>
              <w:rPr>
                <w:lang w:val="en-CA" w:eastAsia="ja-JP"/>
              </w:rPr>
            </w:pPr>
            <w:r w:rsidRPr="00D527DE">
              <w:rPr>
                <w:lang w:val="en-CA" w:eastAsia="ja-JP"/>
              </w:rPr>
              <w:t>4</w:t>
            </w:r>
          </w:p>
        </w:tc>
      </w:tr>
      <w:tr w:rsidR="000E5A3B" w:rsidRPr="00D527DE" w14:paraId="4ECA9C6D" w14:textId="77777777" w:rsidTr="007F16A3">
        <w:trPr>
          <w:jc w:val="center"/>
        </w:trPr>
        <w:tc>
          <w:tcPr>
            <w:tcW w:w="0" w:type="auto"/>
            <w:vAlign w:val="center"/>
          </w:tcPr>
          <w:p w14:paraId="63FBCCD2" w14:textId="540F3CD7" w:rsidR="000E5A3B" w:rsidRPr="00D527DE" w:rsidRDefault="000E5A3B" w:rsidP="007F16A3">
            <w:pPr>
              <w:jc w:val="center"/>
              <w:rPr>
                <w:lang w:val="en-CA" w:eastAsia="ja-JP"/>
              </w:rPr>
            </w:pPr>
            <w:r w:rsidRPr="00D527DE">
              <w:rPr>
                <w:lang w:val="en-CA" w:eastAsia="ja-JP"/>
              </w:rPr>
              <w:t>occupancy_byte</w:t>
            </w:r>
          </w:p>
        </w:tc>
        <w:tc>
          <w:tcPr>
            <w:tcW w:w="0" w:type="auto"/>
            <w:vAlign w:val="center"/>
          </w:tcPr>
          <w:p w14:paraId="4DED7971" w14:textId="679DDC12" w:rsidR="000E5A3B" w:rsidRPr="00D527DE" w:rsidRDefault="000E5A3B" w:rsidP="007F16A3">
            <w:pPr>
              <w:jc w:val="center"/>
              <w:rPr>
                <w:lang w:val="en-CA" w:eastAsia="ja-JP"/>
              </w:rPr>
            </w:pPr>
            <w:r w:rsidRPr="00D527DE">
              <w:rPr>
                <w:lang w:val="en-CA" w:eastAsia="ja-JP"/>
              </w:rPr>
              <w:t>13</w:t>
            </w:r>
          </w:p>
        </w:tc>
        <w:tc>
          <w:tcPr>
            <w:tcW w:w="0" w:type="auto"/>
            <w:vAlign w:val="center"/>
          </w:tcPr>
          <w:p w14:paraId="2A58C622" w14:textId="2E1081D2" w:rsidR="000E5A3B" w:rsidRPr="00D527DE" w:rsidRDefault="000E5A3B" w:rsidP="007F16A3">
            <w:pPr>
              <w:jc w:val="center"/>
              <w:rPr>
                <w:lang w:val="en-CA" w:eastAsia="ja-JP"/>
              </w:rPr>
            </w:pPr>
            <w:r w:rsidRPr="00D527DE">
              <w:rPr>
                <w:lang w:val="en-CA" w:eastAsia="ja-JP"/>
              </w:rPr>
              <w:t>14</w:t>
            </w:r>
          </w:p>
        </w:tc>
        <w:tc>
          <w:tcPr>
            <w:tcW w:w="0" w:type="auto"/>
            <w:vAlign w:val="center"/>
          </w:tcPr>
          <w:p w14:paraId="2AB5D747" w14:textId="4A51229D" w:rsidR="000E5A3B" w:rsidRPr="00D527DE" w:rsidRDefault="000E5A3B" w:rsidP="007F16A3">
            <w:pPr>
              <w:jc w:val="center"/>
              <w:rPr>
                <w:lang w:val="en-CA" w:eastAsia="ja-JP"/>
              </w:rPr>
            </w:pPr>
            <w:r w:rsidRPr="00D527DE">
              <w:rPr>
                <w:lang w:val="en-CA" w:eastAsia="ja-JP"/>
              </w:rPr>
              <w:t>15</w:t>
            </w:r>
          </w:p>
        </w:tc>
        <w:tc>
          <w:tcPr>
            <w:tcW w:w="0" w:type="auto"/>
            <w:vAlign w:val="center"/>
          </w:tcPr>
          <w:p w14:paraId="1D1078DD" w14:textId="25A9CC42" w:rsidR="000E5A3B" w:rsidRPr="00D527DE" w:rsidRDefault="000E5A3B" w:rsidP="007F16A3">
            <w:pPr>
              <w:jc w:val="center"/>
              <w:rPr>
                <w:lang w:val="en-CA" w:eastAsia="ja-JP"/>
              </w:rPr>
            </w:pPr>
            <w:r w:rsidRPr="00D527DE">
              <w:rPr>
                <w:lang w:val="en-CA" w:eastAsia="ja-JP"/>
              </w:rPr>
              <w:t>16</w:t>
            </w:r>
          </w:p>
        </w:tc>
        <w:tc>
          <w:tcPr>
            <w:tcW w:w="0" w:type="auto"/>
            <w:vAlign w:val="center"/>
          </w:tcPr>
          <w:p w14:paraId="1BF9875C" w14:textId="7E0DD70A" w:rsidR="000E5A3B" w:rsidRPr="00D527DE" w:rsidRDefault="000E5A3B" w:rsidP="007F16A3">
            <w:pPr>
              <w:jc w:val="center"/>
              <w:rPr>
                <w:lang w:val="en-CA" w:eastAsia="ja-JP"/>
              </w:rPr>
            </w:pPr>
            <w:r w:rsidRPr="00D527DE">
              <w:rPr>
                <w:lang w:val="en-CA" w:eastAsia="ja-JP"/>
              </w:rPr>
              <w:t>17</w:t>
            </w:r>
          </w:p>
        </w:tc>
      </w:tr>
      <w:tr w:rsidR="000E5A3B" w:rsidRPr="00D527DE" w14:paraId="5E8ACC18" w14:textId="77777777" w:rsidTr="007F16A3">
        <w:trPr>
          <w:jc w:val="center"/>
        </w:trPr>
        <w:tc>
          <w:tcPr>
            <w:tcW w:w="0" w:type="auto"/>
            <w:vAlign w:val="center"/>
          </w:tcPr>
          <w:p w14:paraId="4DDFF0CA" w14:textId="39F4D0C9" w:rsidR="000E5A3B" w:rsidRPr="00D527DE" w:rsidRDefault="000E5A3B" w:rsidP="007F16A3">
            <w:pPr>
              <w:jc w:val="center"/>
              <w:rPr>
                <w:lang w:val="en-CA" w:eastAsia="ja-JP"/>
              </w:rPr>
            </w:pPr>
            <w:r w:rsidRPr="00D527DE">
              <w:rPr>
                <w:lang w:val="en-CA" w:eastAsia="ja-JP"/>
              </w:rPr>
              <w:t>values[ ][ ], k2 = = 0</w:t>
            </w:r>
          </w:p>
        </w:tc>
        <w:tc>
          <w:tcPr>
            <w:tcW w:w="0" w:type="auto"/>
            <w:vAlign w:val="center"/>
          </w:tcPr>
          <w:p w14:paraId="23256481" w14:textId="4BD70795" w:rsidR="000E5A3B" w:rsidRPr="00D527DE" w:rsidRDefault="000E5A3B" w:rsidP="007F16A3">
            <w:pPr>
              <w:jc w:val="center"/>
              <w:rPr>
                <w:lang w:val="en-CA" w:eastAsia="ja-JP"/>
              </w:rPr>
            </w:pPr>
            <w:r w:rsidRPr="00D527DE">
              <w:rPr>
                <w:lang w:val="en-CA" w:eastAsia="ja-JP"/>
              </w:rPr>
              <w:t>18</w:t>
            </w:r>
          </w:p>
        </w:tc>
        <w:tc>
          <w:tcPr>
            <w:tcW w:w="0" w:type="auto"/>
            <w:vAlign w:val="center"/>
          </w:tcPr>
          <w:p w14:paraId="6C8D6AA6" w14:textId="134AB719" w:rsidR="000E5A3B" w:rsidRPr="00D527DE" w:rsidRDefault="000E5A3B" w:rsidP="007F16A3">
            <w:pPr>
              <w:jc w:val="center"/>
              <w:rPr>
                <w:lang w:val="en-CA" w:eastAsia="ja-JP"/>
              </w:rPr>
            </w:pPr>
            <w:r w:rsidRPr="00D527DE">
              <w:rPr>
                <w:lang w:val="en-CA" w:eastAsia="ja-JP"/>
              </w:rPr>
              <w:t>19</w:t>
            </w:r>
          </w:p>
        </w:tc>
        <w:tc>
          <w:tcPr>
            <w:tcW w:w="0" w:type="auto"/>
            <w:vAlign w:val="center"/>
          </w:tcPr>
          <w:p w14:paraId="08414E94" w14:textId="345EF700" w:rsidR="000E5A3B" w:rsidRPr="00D527DE" w:rsidRDefault="000E5A3B" w:rsidP="007F16A3">
            <w:pPr>
              <w:jc w:val="center"/>
              <w:rPr>
                <w:lang w:val="en-CA" w:eastAsia="ja-JP"/>
              </w:rPr>
            </w:pPr>
            <w:r w:rsidRPr="00D527DE">
              <w:rPr>
                <w:lang w:val="en-CA" w:eastAsia="ja-JP"/>
              </w:rPr>
              <w:t>20</w:t>
            </w:r>
          </w:p>
        </w:tc>
        <w:tc>
          <w:tcPr>
            <w:tcW w:w="0" w:type="auto"/>
            <w:vAlign w:val="center"/>
          </w:tcPr>
          <w:p w14:paraId="4C704960" w14:textId="3A368854" w:rsidR="000E5A3B" w:rsidRPr="00D527DE" w:rsidRDefault="000E5A3B" w:rsidP="007F16A3">
            <w:pPr>
              <w:jc w:val="center"/>
              <w:rPr>
                <w:lang w:val="en-CA" w:eastAsia="ja-JP"/>
              </w:rPr>
            </w:pPr>
            <w:r w:rsidRPr="00D527DE">
              <w:rPr>
                <w:lang w:val="en-CA" w:eastAsia="ja-JP"/>
              </w:rPr>
              <w:t>21</w:t>
            </w:r>
          </w:p>
        </w:tc>
        <w:tc>
          <w:tcPr>
            <w:tcW w:w="0" w:type="auto"/>
            <w:vAlign w:val="center"/>
          </w:tcPr>
          <w:p w14:paraId="0ABBB7E7" w14:textId="5918C360" w:rsidR="000E5A3B" w:rsidRPr="00D527DE" w:rsidRDefault="000E5A3B" w:rsidP="007F16A3">
            <w:pPr>
              <w:jc w:val="center"/>
              <w:rPr>
                <w:lang w:val="en-CA" w:eastAsia="ja-JP"/>
              </w:rPr>
            </w:pPr>
            <w:r w:rsidRPr="00D527DE">
              <w:rPr>
                <w:lang w:val="en-CA" w:eastAsia="ja-JP"/>
              </w:rPr>
              <w:t>22</w:t>
            </w:r>
          </w:p>
        </w:tc>
      </w:tr>
      <w:tr w:rsidR="000E5A3B" w:rsidRPr="00D527DE" w14:paraId="573A0363" w14:textId="77777777" w:rsidTr="000E5A3B">
        <w:trPr>
          <w:jc w:val="center"/>
        </w:trPr>
        <w:tc>
          <w:tcPr>
            <w:tcW w:w="0" w:type="auto"/>
            <w:vAlign w:val="center"/>
          </w:tcPr>
          <w:p w14:paraId="695F494A" w14:textId="7FFA8170" w:rsidR="000E5A3B" w:rsidRPr="00D527DE" w:rsidRDefault="000E5A3B" w:rsidP="000E5A3B">
            <w:pPr>
              <w:jc w:val="center"/>
              <w:rPr>
                <w:lang w:val="en-CA" w:eastAsia="ja-JP"/>
              </w:rPr>
            </w:pPr>
            <w:r w:rsidRPr="00D527DE">
              <w:rPr>
                <w:lang w:val="en-CA" w:eastAsia="ja-JP"/>
              </w:rPr>
              <w:t>values[ ][ ], k2 = = 1</w:t>
            </w:r>
          </w:p>
        </w:tc>
        <w:tc>
          <w:tcPr>
            <w:tcW w:w="0" w:type="auto"/>
            <w:vAlign w:val="center"/>
          </w:tcPr>
          <w:p w14:paraId="078B9678" w14:textId="48449E66" w:rsidR="000E5A3B" w:rsidRPr="00D527DE" w:rsidRDefault="000E5A3B" w:rsidP="000E5A3B">
            <w:pPr>
              <w:jc w:val="center"/>
              <w:rPr>
                <w:lang w:val="en-CA" w:eastAsia="ja-JP"/>
              </w:rPr>
            </w:pPr>
            <w:r w:rsidRPr="00D527DE">
              <w:rPr>
                <w:lang w:val="en-CA" w:eastAsia="ja-JP"/>
              </w:rPr>
              <w:t>23</w:t>
            </w:r>
          </w:p>
        </w:tc>
        <w:tc>
          <w:tcPr>
            <w:tcW w:w="0" w:type="auto"/>
            <w:vAlign w:val="center"/>
          </w:tcPr>
          <w:p w14:paraId="1118335E" w14:textId="0B7D7A83" w:rsidR="000E5A3B" w:rsidRPr="00D527DE" w:rsidRDefault="000E5A3B" w:rsidP="000E5A3B">
            <w:pPr>
              <w:jc w:val="center"/>
              <w:rPr>
                <w:lang w:val="en-CA" w:eastAsia="ja-JP"/>
              </w:rPr>
            </w:pPr>
            <w:r w:rsidRPr="00D527DE">
              <w:rPr>
                <w:lang w:val="en-CA" w:eastAsia="ja-JP"/>
              </w:rPr>
              <w:t>24</w:t>
            </w:r>
          </w:p>
        </w:tc>
        <w:tc>
          <w:tcPr>
            <w:tcW w:w="0" w:type="auto"/>
            <w:vAlign w:val="center"/>
          </w:tcPr>
          <w:p w14:paraId="68775258" w14:textId="67D1A3B1" w:rsidR="000E5A3B" w:rsidRPr="00D527DE" w:rsidRDefault="000E5A3B" w:rsidP="000E5A3B">
            <w:pPr>
              <w:jc w:val="center"/>
              <w:rPr>
                <w:lang w:val="en-CA" w:eastAsia="ja-JP"/>
              </w:rPr>
            </w:pPr>
            <w:r w:rsidRPr="00D527DE">
              <w:rPr>
                <w:lang w:val="en-CA" w:eastAsia="ja-JP"/>
              </w:rPr>
              <w:t>25</w:t>
            </w:r>
          </w:p>
        </w:tc>
        <w:tc>
          <w:tcPr>
            <w:tcW w:w="0" w:type="auto"/>
            <w:vAlign w:val="center"/>
          </w:tcPr>
          <w:p w14:paraId="449EF8D3" w14:textId="7081AEAA" w:rsidR="000E5A3B" w:rsidRPr="00D527DE" w:rsidRDefault="000E5A3B" w:rsidP="000E5A3B">
            <w:pPr>
              <w:jc w:val="center"/>
              <w:rPr>
                <w:lang w:val="en-CA" w:eastAsia="ja-JP"/>
              </w:rPr>
            </w:pPr>
            <w:r w:rsidRPr="00D527DE">
              <w:rPr>
                <w:lang w:val="en-CA" w:eastAsia="ja-JP"/>
              </w:rPr>
              <w:t>26</w:t>
            </w:r>
          </w:p>
        </w:tc>
        <w:tc>
          <w:tcPr>
            <w:tcW w:w="0" w:type="auto"/>
            <w:vAlign w:val="center"/>
          </w:tcPr>
          <w:p w14:paraId="21BC7DFC" w14:textId="3A16A924" w:rsidR="000E5A3B" w:rsidRPr="00D527DE" w:rsidRDefault="000E5A3B" w:rsidP="000E5A3B">
            <w:pPr>
              <w:jc w:val="center"/>
              <w:rPr>
                <w:lang w:val="en-CA" w:eastAsia="ja-JP"/>
              </w:rPr>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3"/>
        <w:rPr>
          <w:lang w:val="en-CA"/>
        </w:rPr>
      </w:pPr>
      <w:bookmarkStart w:id="5106" w:name="_Toc12888358"/>
      <w:r w:rsidRPr="00D527DE">
        <w:rPr>
          <w:lang w:val="en-CA"/>
        </w:rPr>
        <w:t>Context variables</w:t>
      </w:r>
      <w:bookmarkEnd w:id="5106"/>
    </w:p>
    <w:p w14:paraId="6543A72E" w14:textId="77777777" w:rsidR="00991C59" w:rsidRPr="00D527DE" w:rsidRDefault="00991C59" w:rsidP="007F16A3">
      <w:pPr>
        <w:pStyle w:val="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0ECE3F8D" w14:textId="77777777" w:rsidR="00991C59" w:rsidRPr="00D527DE" w:rsidRDefault="00991C59" w:rsidP="00991C59">
      <w:pPr>
        <w:rPr>
          <w:del w:id="5107" w:author="David Flynn" w:date="2019-09-24T15:49:00Z"/>
          <w:lang w:val="en-CA" w:eastAsia="ja-JP"/>
        </w:rPr>
      </w:pPr>
      <w:del w:id="5108" w:author="David Flynn" w:date="2019-09-24T15:49:00Z">
        <w:r w:rsidRPr="00D527DE">
          <w:rPr>
            <w:lang w:val="en-CA" w:eastAsia="ja-JP"/>
          </w:rPr>
          <w:delText>A non-adaptive context with the fixed value of 0x8000 is used for bypass bins.</w:delText>
        </w:r>
      </w:del>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60A9E7B7" w14:textId="77777777" w:rsidR="00991C59" w:rsidRPr="00D527DE" w:rsidRDefault="00991C59" w:rsidP="00991C59">
      <w:pPr>
        <w:rPr>
          <w:lang w:val="en-CA" w:eastAsia="ja-JP"/>
        </w:rPr>
      </w:pPr>
      <w:r w:rsidRPr="00D527DE">
        <w:rPr>
          <w:lang w:val="en-CA" w:eastAsia="ja-JP"/>
        </w:rPr>
        <w:t>[Ed: todo -- Contexts[][] array definition]</w:t>
      </w:r>
    </w:p>
    <w:p w14:paraId="712B4A31" w14:textId="77777777" w:rsidR="00991C59" w:rsidRPr="00D527DE" w:rsidRDefault="00991C59" w:rsidP="007F16A3">
      <w:pPr>
        <w:pStyle w:val="4"/>
        <w:rPr>
          <w:lang w:val="en-CA"/>
        </w:rPr>
      </w:pPr>
      <w:bookmarkStart w:id="5109" w:name="_Ref12356513"/>
      <w:r w:rsidRPr="00D527DE">
        <w:rPr>
          <w:lang w:val="en-CA"/>
        </w:rPr>
        <w:t>Initialisation of context variables</w:t>
      </w:r>
      <w:bookmarkEnd w:id="5109"/>
    </w:p>
    <w:p w14:paraId="24CA3D87" w14:textId="77777777" w:rsidR="00991C59" w:rsidRPr="00D527DE" w:rsidRDefault="00991C59" w:rsidP="00991C59">
      <w:pPr>
        <w:rPr>
          <w:lang w:val="en-CA" w:eastAsia="ja-JP"/>
        </w:rPr>
      </w:pPr>
      <w:r w:rsidRPr="00D527DE">
        <w:rPr>
          <w:lang w:val="en-CA" w:eastAsia="ja-JP"/>
        </w:rPr>
        <w:t>The outputs of this process are initialised CABAC state variables.</w:t>
      </w:r>
    </w:p>
    <w:p w14:paraId="7DA7241A" w14:textId="77777777" w:rsidR="00991C59" w:rsidRPr="00D527DE" w:rsidRDefault="00991C59" w:rsidP="00991C59">
      <w:pPr>
        <w:rPr>
          <w:lang w:val="en-CA" w:eastAsia="ja-JP"/>
        </w:rPr>
      </w:pPr>
      <w:r w:rsidRPr="00D527DE">
        <w:rPr>
          <w:lang w:val="en-CA" w:eastAsia="ja-JP"/>
        </w:rPr>
        <w:t>All context variables of the arithmetic decoding engine are initialised to the value 0x8000.</w:t>
      </w:r>
    </w:p>
    <w:p w14:paraId="10210544" w14:textId="77777777" w:rsidR="00991C59" w:rsidRPr="00D527DE" w:rsidRDefault="00991C59" w:rsidP="007F16A3">
      <w:pPr>
        <w:pStyle w:val="4"/>
        <w:rPr>
          <w:lang w:val="en-CA"/>
        </w:rPr>
      </w:pPr>
      <w:bookmarkStart w:id="5110" w:name="_Ref12356702"/>
      <w:r w:rsidRPr="00D527DE">
        <w:rPr>
          <w:lang w:val="en-CA"/>
        </w:rPr>
        <w:t>Context variable update process</w:t>
      </w:r>
      <w:bookmarkEnd w:id="5110"/>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lastRenderedPageBreak/>
        <w:t>The context variable is updated as follows:</w:t>
      </w:r>
    </w:p>
    <w:p w14:paraId="316CEFD3" w14:textId="77777777" w:rsidR="00991C59" w:rsidRPr="00D527DE" w:rsidRDefault="00991C59" w:rsidP="00991C59">
      <w:pPr>
        <w:rPr>
          <w:lang w:val="en-CA" w:eastAsia="ja-JP"/>
        </w:rPr>
      </w:pPr>
      <w:r w:rsidRPr="00D527DE">
        <w:rPr>
          <w:lang w:val="en-CA" w:eastAsia="ja-JP"/>
        </w:rPr>
        <w:tab/>
        <w:t>if (binVal)</w:t>
      </w:r>
    </w:p>
    <w:p w14:paraId="3B392CEC" w14:textId="492685F5"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r w:rsidRPr="00D527DE">
        <w:rPr>
          <w:lang w:val="en-CA" w:eastAsia="ja-JP"/>
        </w:rPr>
        <w:t>[</w:t>
      </w:r>
      <w:r w:rsidR="00DE62A0" w:rsidRPr="00D527DE">
        <w:rPr>
          <w:lang w:val="en-CA" w:eastAsia="ja-JP"/>
        </w:rPr>
        <w:t> </w:t>
      </w:r>
      <w:r w:rsidRPr="00D527DE">
        <w:rPr>
          <w:lang w:val="en-CA" w:eastAsia="ja-JP"/>
        </w:rPr>
        <w:t>ctx &gt;&gt; 8</w:t>
      </w:r>
      <w:r w:rsidR="00DE62A0" w:rsidRPr="00D527DE">
        <w:rPr>
          <w:lang w:val="en-CA" w:eastAsia="ja-JP"/>
        </w:rPr>
        <w:t> </w:t>
      </w:r>
      <w:r w:rsidRPr="00D527DE">
        <w:rPr>
          <w:lang w:val="en-CA" w:eastAsia="ja-JP"/>
        </w:rPr>
        <w:t>]</w:t>
      </w:r>
      <w:r w:rsidR="00BF2A06" w:rsidRPr="00D527DE">
        <w:rPr>
          <w:lang w:val="en-CA" w:eastAsia="ja-JP"/>
        </w:rPr>
        <w:t>;</w:t>
      </w:r>
    </w:p>
    <w:p w14:paraId="1B7D2736" w14:textId="77777777" w:rsidR="00991C59" w:rsidRPr="00D527DE" w:rsidRDefault="00991C59" w:rsidP="00991C59">
      <w:pPr>
        <w:rPr>
          <w:lang w:val="en-CA" w:eastAsia="ja-JP"/>
        </w:rPr>
      </w:pPr>
      <w:r w:rsidRPr="00D527DE">
        <w:rPr>
          <w:lang w:val="en-CA" w:eastAsia="ja-JP"/>
        </w:rPr>
        <w:tab/>
        <w:t>else</w:t>
      </w:r>
    </w:p>
    <w:p w14:paraId="2B56156A" w14:textId="1C25D884"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 </w:t>
      </w:r>
      <w:r w:rsidRPr="00D527DE">
        <w:rPr>
          <w:lang w:val="en-CA" w:eastAsia="ja-JP"/>
        </w:rPr>
        <w:t>CtxUpdateDelta</w:t>
      </w:r>
      <w:r w:rsidR="00BF2A06" w:rsidRPr="00D527DE">
        <w:rPr>
          <w:lang w:val="en-CA" w:eastAsia="ja-JP"/>
        </w:rPr>
        <w:t>[</w:t>
      </w:r>
      <w:r w:rsidR="00DE62A0" w:rsidRPr="00D527DE">
        <w:rPr>
          <w:lang w:val="en-CA" w:eastAsia="ja-JP"/>
        </w:rPr>
        <w:t> </w:t>
      </w:r>
      <w:r w:rsidR="00BF2A06" w:rsidRPr="00D527DE">
        <w:rPr>
          <w:lang w:val="en-CA" w:eastAsia="ja-JP"/>
        </w:rPr>
        <w:t>255 −</w:t>
      </w:r>
      <w:r w:rsidRPr="00D527DE">
        <w:rPr>
          <w:lang w:val="en-CA" w:eastAsia="ja-JP"/>
        </w:rPr>
        <w:t xml:space="preserve"> (ctx &gt;&gt; 8)</w:t>
      </w:r>
      <w:r w:rsidR="00DE62A0" w:rsidRPr="00D527DE">
        <w:rPr>
          <w:lang w:val="en-CA" w:eastAsia="ja-JP"/>
        </w:rPr>
        <w:t> </w:t>
      </w:r>
      <w:r w:rsidRPr="00D527DE">
        <w:rPr>
          <w:lang w:val="en-CA" w:eastAsia="ja-JP"/>
        </w:rPr>
        <w:t>]</w:t>
      </w:r>
      <w:r w:rsidR="00BF2A06" w:rsidRPr="00D527DE">
        <w:rPr>
          <w:lang w:val="en-CA" w:eastAsia="ja-JP"/>
        </w:rPr>
        <w:t>;</w:t>
      </w:r>
    </w:p>
    <w:p w14:paraId="20805256" w14:textId="5427C2FD"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AD2E5E" w:rsidRPr="00D527DE">
        <w:t xml:space="preserve">Table </w:t>
      </w:r>
      <w:r w:rsidR="00AD2E5E">
        <w:rPr>
          <w:noProof/>
        </w:rPr>
        <w:t>26</w:t>
      </w:r>
      <w:r w:rsidR="004C1355" w:rsidRPr="00D527DE">
        <w:rPr>
          <w:lang w:val="en-CA" w:eastAsia="ja-JP"/>
        </w:rPr>
        <w:fldChar w:fldCharType="end"/>
      </w:r>
      <w:r w:rsidRPr="00D527DE">
        <w:rPr>
          <w:lang w:val="en-CA" w:eastAsia="ja-JP"/>
        </w:rPr>
        <w:t>.</w:t>
      </w:r>
    </w:p>
    <w:p w14:paraId="45995241" w14:textId="61B415A8" w:rsidR="008E1A4B" w:rsidRPr="009334E7" w:rsidRDefault="008E1A4B" w:rsidP="007F16A3">
      <w:pPr>
        <w:pStyle w:val="af5"/>
        <w:rPr>
          <w:rFonts w:ascii="Cambria" w:hAnsi="Cambria"/>
        </w:rPr>
      </w:pPr>
      <w:bookmarkStart w:id="5111" w:name="_Ref1252113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30</w:t>
      </w:r>
      <w:r w:rsidRPr="009334E7">
        <w:rPr>
          <w:rFonts w:ascii="Cambria" w:hAnsi="Cambria"/>
        </w:rPr>
        <w:fldChar w:fldCharType="end"/>
      </w:r>
      <w:bookmarkEnd w:id="5111"/>
      <w:r w:rsidRPr="009334E7">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582"/>
        <w:gridCol w:w="704"/>
        <w:gridCol w:w="704"/>
        <w:gridCol w:w="704"/>
        <w:gridCol w:w="704"/>
        <w:gridCol w:w="704"/>
        <w:gridCol w:w="704"/>
        <w:gridCol w:w="704"/>
        <w:gridCol w:w="704"/>
        <w:gridCol w:w="704"/>
        <w:gridCol w:w="704"/>
        <w:gridCol w:w="704"/>
        <w:gridCol w:w="704"/>
      </w:tblGrid>
      <w:tr w:rsidR="008E1A4B" w:rsidRPr="00D527DE" w14:paraId="2141A7FB" w14:textId="77777777" w:rsidTr="007F16A3">
        <w:trPr>
          <w:tblHeader/>
          <w:jc w:val="center"/>
        </w:trPr>
        <w:tc>
          <w:tcPr>
            <w:tcW w:w="0" w:type="auto"/>
            <w:vMerge w:val="restart"/>
            <w:vAlign w:val="center"/>
          </w:tcPr>
          <w:p w14:paraId="5B8AB622" w14:textId="1352AC30" w:rsidR="008E1A4B" w:rsidRPr="00D527DE" w:rsidRDefault="008E1A4B" w:rsidP="007F16A3">
            <w:pPr>
              <w:jc w:val="center"/>
              <w:rPr>
                <w:b/>
                <w:lang w:val="en-CA" w:eastAsia="ja-JP"/>
              </w:rPr>
            </w:pPr>
            <w:r w:rsidRPr="00D527DE">
              <w:rPr>
                <w:b/>
                <w:lang w:val="en-CA" w:eastAsia="ja-JP"/>
              </w:rPr>
              <w:t>j</w:t>
            </w:r>
          </w:p>
        </w:tc>
        <w:tc>
          <w:tcPr>
            <w:tcW w:w="0" w:type="auto"/>
            <w:gridSpan w:val="12"/>
            <w:vAlign w:val="center"/>
          </w:tcPr>
          <w:p w14:paraId="1F692F20" w14:textId="58745D8A" w:rsidR="008E1A4B" w:rsidRPr="00D527DE" w:rsidRDefault="008E1A4B" w:rsidP="007F16A3">
            <w:pPr>
              <w:jc w:val="center"/>
              <w:rPr>
                <w:b/>
                <w:lang w:val="en-CA" w:eastAsia="ja-JP"/>
              </w:rPr>
            </w:pPr>
            <w:r w:rsidRPr="00D527DE">
              <w:rPr>
                <w:b/>
                <w:lang w:val="en-CA" w:eastAsia="ja-JP"/>
              </w:rPr>
              <w:t>i</w:t>
            </w:r>
          </w:p>
        </w:tc>
      </w:tr>
      <w:tr w:rsidR="008E1A4B" w:rsidRPr="00D527DE" w14:paraId="089C1B4E" w14:textId="77777777" w:rsidTr="007F16A3">
        <w:trPr>
          <w:tblHeader/>
          <w:jc w:val="center"/>
        </w:trPr>
        <w:tc>
          <w:tcPr>
            <w:tcW w:w="0" w:type="auto"/>
            <w:vMerge/>
            <w:vAlign w:val="center"/>
          </w:tcPr>
          <w:p w14:paraId="6ED61B5A" w14:textId="2F13528D" w:rsidR="008E1A4B" w:rsidRPr="00D527DE" w:rsidRDefault="008E1A4B" w:rsidP="007F16A3">
            <w:pPr>
              <w:jc w:val="center"/>
              <w:rPr>
                <w:b/>
                <w:lang w:val="en-CA" w:eastAsia="ja-JP"/>
              </w:rPr>
            </w:pPr>
          </w:p>
        </w:tc>
        <w:tc>
          <w:tcPr>
            <w:tcW w:w="0" w:type="auto"/>
            <w:vAlign w:val="center"/>
          </w:tcPr>
          <w:p w14:paraId="26E43D5D" w14:textId="7309FA7D" w:rsidR="008E1A4B" w:rsidRPr="00D527DE" w:rsidRDefault="008E1A4B" w:rsidP="007F16A3">
            <w:pPr>
              <w:jc w:val="right"/>
              <w:rPr>
                <w:b/>
                <w:lang w:val="en-CA" w:eastAsia="ja-JP"/>
              </w:rPr>
            </w:pPr>
            <w:r w:rsidRPr="00D527DE">
              <w:rPr>
                <w:b/>
                <w:lang w:val="en-CA" w:eastAsia="ja-JP"/>
              </w:rPr>
              <w:t>0</w:t>
            </w:r>
          </w:p>
        </w:tc>
        <w:tc>
          <w:tcPr>
            <w:tcW w:w="0" w:type="auto"/>
            <w:vAlign w:val="center"/>
          </w:tcPr>
          <w:p w14:paraId="1D12E165" w14:textId="60DB87EB" w:rsidR="008E1A4B" w:rsidRPr="00D527DE" w:rsidRDefault="008E1A4B" w:rsidP="007F16A3">
            <w:pPr>
              <w:jc w:val="right"/>
              <w:rPr>
                <w:b/>
                <w:lang w:val="en-CA" w:eastAsia="ja-JP"/>
              </w:rPr>
            </w:pPr>
            <w:r w:rsidRPr="00D527DE">
              <w:rPr>
                <w:b/>
                <w:lang w:val="en-CA" w:eastAsia="ja-JP"/>
              </w:rPr>
              <w:t>1</w:t>
            </w:r>
          </w:p>
        </w:tc>
        <w:tc>
          <w:tcPr>
            <w:tcW w:w="0" w:type="auto"/>
            <w:vAlign w:val="center"/>
          </w:tcPr>
          <w:p w14:paraId="785D938A" w14:textId="60FA1B9C" w:rsidR="008E1A4B" w:rsidRPr="00D527DE" w:rsidRDefault="008E1A4B" w:rsidP="007F16A3">
            <w:pPr>
              <w:jc w:val="right"/>
              <w:rPr>
                <w:b/>
                <w:lang w:val="en-CA" w:eastAsia="ja-JP"/>
              </w:rPr>
            </w:pPr>
            <w:r w:rsidRPr="00D527DE">
              <w:rPr>
                <w:b/>
                <w:lang w:val="en-CA" w:eastAsia="ja-JP"/>
              </w:rPr>
              <w:t>2</w:t>
            </w:r>
          </w:p>
        </w:tc>
        <w:tc>
          <w:tcPr>
            <w:tcW w:w="0" w:type="auto"/>
            <w:vAlign w:val="center"/>
          </w:tcPr>
          <w:p w14:paraId="38F209A6" w14:textId="76021652" w:rsidR="008E1A4B" w:rsidRPr="00D527DE" w:rsidRDefault="008E1A4B" w:rsidP="007F16A3">
            <w:pPr>
              <w:jc w:val="right"/>
              <w:rPr>
                <w:b/>
                <w:lang w:val="en-CA" w:eastAsia="ja-JP"/>
              </w:rPr>
            </w:pPr>
            <w:r w:rsidRPr="00D527DE">
              <w:rPr>
                <w:b/>
                <w:lang w:val="en-CA" w:eastAsia="ja-JP"/>
              </w:rPr>
              <w:t>3</w:t>
            </w:r>
          </w:p>
        </w:tc>
        <w:tc>
          <w:tcPr>
            <w:tcW w:w="0" w:type="auto"/>
            <w:vAlign w:val="center"/>
          </w:tcPr>
          <w:p w14:paraId="3868EA2A" w14:textId="491F4226" w:rsidR="008E1A4B" w:rsidRPr="00D527DE" w:rsidRDefault="008E1A4B" w:rsidP="007F16A3">
            <w:pPr>
              <w:jc w:val="right"/>
              <w:rPr>
                <w:b/>
                <w:lang w:val="en-CA" w:eastAsia="ja-JP"/>
              </w:rPr>
            </w:pPr>
            <w:r w:rsidRPr="00D527DE">
              <w:rPr>
                <w:b/>
                <w:lang w:val="en-CA" w:eastAsia="ja-JP"/>
              </w:rPr>
              <w:t>4</w:t>
            </w:r>
          </w:p>
        </w:tc>
        <w:tc>
          <w:tcPr>
            <w:tcW w:w="0" w:type="auto"/>
            <w:vAlign w:val="center"/>
          </w:tcPr>
          <w:p w14:paraId="2BEC2453" w14:textId="4F39771B" w:rsidR="008E1A4B" w:rsidRPr="00D527DE" w:rsidRDefault="008E1A4B" w:rsidP="007F16A3">
            <w:pPr>
              <w:jc w:val="right"/>
              <w:rPr>
                <w:b/>
                <w:lang w:val="en-CA" w:eastAsia="ja-JP"/>
              </w:rPr>
            </w:pPr>
            <w:r w:rsidRPr="00D527DE">
              <w:rPr>
                <w:b/>
                <w:lang w:val="en-CA" w:eastAsia="ja-JP"/>
              </w:rPr>
              <w:t>5</w:t>
            </w:r>
          </w:p>
        </w:tc>
        <w:tc>
          <w:tcPr>
            <w:tcW w:w="0" w:type="auto"/>
            <w:vAlign w:val="center"/>
          </w:tcPr>
          <w:p w14:paraId="1D3A608B" w14:textId="6A9B35B3" w:rsidR="008E1A4B" w:rsidRPr="00D527DE" w:rsidRDefault="008E1A4B" w:rsidP="007F16A3">
            <w:pPr>
              <w:jc w:val="right"/>
              <w:rPr>
                <w:b/>
                <w:lang w:val="en-CA" w:eastAsia="ja-JP"/>
              </w:rPr>
            </w:pPr>
            <w:r w:rsidRPr="00D527DE">
              <w:rPr>
                <w:b/>
                <w:lang w:val="en-CA" w:eastAsia="ja-JP"/>
              </w:rPr>
              <w:t>6</w:t>
            </w:r>
          </w:p>
        </w:tc>
        <w:tc>
          <w:tcPr>
            <w:tcW w:w="0" w:type="auto"/>
            <w:vAlign w:val="center"/>
          </w:tcPr>
          <w:p w14:paraId="6396668C" w14:textId="5F680DA2" w:rsidR="008E1A4B" w:rsidRPr="00D527DE" w:rsidRDefault="008E1A4B" w:rsidP="007F16A3">
            <w:pPr>
              <w:jc w:val="right"/>
              <w:rPr>
                <w:b/>
                <w:lang w:val="en-CA" w:eastAsia="ja-JP"/>
              </w:rPr>
            </w:pPr>
            <w:r w:rsidRPr="00D527DE">
              <w:rPr>
                <w:b/>
                <w:lang w:val="en-CA" w:eastAsia="ja-JP"/>
              </w:rPr>
              <w:t>7</w:t>
            </w:r>
          </w:p>
        </w:tc>
        <w:tc>
          <w:tcPr>
            <w:tcW w:w="0" w:type="auto"/>
            <w:vAlign w:val="center"/>
          </w:tcPr>
          <w:p w14:paraId="1BE8EF97" w14:textId="35DFF87D" w:rsidR="008E1A4B" w:rsidRPr="00D527DE" w:rsidRDefault="008E1A4B" w:rsidP="007F16A3">
            <w:pPr>
              <w:jc w:val="right"/>
              <w:rPr>
                <w:b/>
                <w:lang w:val="en-CA" w:eastAsia="ja-JP"/>
              </w:rPr>
            </w:pPr>
            <w:r w:rsidRPr="00D527DE">
              <w:rPr>
                <w:b/>
                <w:lang w:val="en-CA" w:eastAsia="ja-JP"/>
              </w:rPr>
              <w:t>8</w:t>
            </w:r>
          </w:p>
        </w:tc>
        <w:tc>
          <w:tcPr>
            <w:tcW w:w="0" w:type="auto"/>
            <w:vAlign w:val="center"/>
          </w:tcPr>
          <w:p w14:paraId="523C2874" w14:textId="6C4C97D1" w:rsidR="008E1A4B" w:rsidRPr="00D527DE" w:rsidRDefault="008E1A4B" w:rsidP="007F16A3">
            <w:pPr>
              <w:jc w:val="right"/>
              <w:rPr>
                <w:b/>
                <w:lang w:val="en-CA" w:eastAsia="ja-JP"/>
              </w:rPr>
            </w:pPr>
            <w:r w:rsidRPr="00D527DE">
              <w:rPr>
                <w:b/>
                <w:lang w:val="en-CA" w:eastAsia="ja-JP"/>
              </w:rPr>
              <w:t>9</w:t>
            </w:r>
          </w:p>
        </w:tc>
        <w:tc>
          <w:tcPr>
            <w:tcW w:w="0" w:type="auto"/>
            <w:vAlign w:val="center"/>
          </w:tcPr>
          <w:p w14:paraId="68E8D79C" w14:textId="516926E9" w:rsidR="008E1A4B" w:rsidRPr="00D527DE" w:rsidRDefault="008E1A4B" w:rsidP="007F16A3">
            <w:pPr>
              <w:jc w:val="right"/>
              <w:rPr>
                <w:b/>
                <w:lang w:val="en-CA" w:eastAsia="ja-JP"/>
              </w:rPr>
            </w:pPr>
            <w:r w:rsidRPr="00D527DE">
              <w:rPr>
                <w:b/>
                <w:lang w:val="en-CA" w:eastAsia="ja-JP"/>
              </w:rPr>
              <w:t>10</w:t>
            </w:r>
          </w:p>
        </w:tc>
        <w:tc>
          <w:tcPr>
            <w:tcW w:w="0" w:type="auto"/>
            <w:vAlign w:val="center"/>
          </w:tcPr>
          <w:p w14:paraId="47A463F9" w14:textId="4A068765" w:rsidR="008E1A4B" w:rsidRPr="00D527DE" w:rsidRDefault="008E1A4B" w:rsidP="007F16A3">
            <w:pPr>
              <w:jc w:val="right"/>
              <w:rPr>
                <w:b/>
                <w:lang w:val="en-CA" w:eastAsia="ja-JP"/>
              </w:rPr>
            </w:pPr>
            <w:r w:rsidRPr="00D527DE">
              <w:rPr>
                <w:b/>
                <w:lang w:val="en-CA" w:eastAsia="ja-JP"/>
              </w:rPr>
              <w:t>11</w:t>
            </w:r>
          </w:p>
        </w:tc>
      </w:tr>
      <w:tr w:rsidR="008E1A4B" w:rsidRPr="00D527DE" w14:paraId="3A3A2570" w14:textId="77777777" w:rsidTr="007F16A3">
        <w:trPr>
          <w:jc w:val="center"/>
        </w:trPr>
        <w:tc>
          <w:tcPr>
            <w:tcW w:w="0" w:type="auto"/>
            <w:vAlign w:val="center"/>
          </w:tcPr>
          <w:p w14:paraId="67D03CA0" w14:textId="64B8CFFB" w:rsidR="008E1A4B" w:rsidRPr="00D527DE" w:rsidRDefault="008E1A4B" w:rsidP="007F16A3">
            <w:pPr>
              <w:jc w:val="right"/>
            </w:pPr>
            <w:r w:rsidRPr="00D527DE">
              <w:t>0</w:t>
            </w:r>
          </w:p>
        </w:tc>
        <w:tc>
          <w:tcPr>
            <w:tcW w:w="0" w:type="auto"/>
            <w:vAlign w:val="center"/>
          </w:tcPr>
          <w:p w14:paraId="3AB2B64B" w14:textId="10D678C7" w:rsidR="008E1A4B" w:rsidRPr="00D527DE" w:rsidRDefault="008E1A4B" w:rsidP="007F16A3">
            <w:pPr>
              <w:jc w:val="right"/>
            </w:pPr>
            <w:r w:rsidRPr="00D527DE">
              <w:t>0</w:t>
            </w:r>
          </w:p>
        </w:tc>
        <w:tc>
          <w:tcPr>
            <w:tcW w:w="0" w:type="auto"/>
            <w:vAlign w:val="center"/>
          </w:tcPr>
          <w:p w14:paraId="750831DC" w14:textId="0EE42650" w:rsidR="008E1A4B" w:rsidRPr="00D527DE" w:rsidRDefault="008E1A4B" w:rsidP="007F16A3">
            <w:pPr>
              <w:jc w:val="right"/>
            </w:pPr>
            <w:r w:rsidRPr="00D527DE">
              <w:t>2</w:t>
            </w:r>
          </w:p>
        </w:tc>
        <w:tc>
          <w:tcPr>
            <w:tcW w:w="0" w:type="auto"/>
            <w:vAlign w:val="center"/>
          </w:tcPr>
          <w:p w14:paraId="566DC439" w14:textId="619E917E" w:rsidR="008E1A4B" w:rsidRPr="00D527DE" w:rsidRDefault="008E1A4B" w:rsidP="007F16A3">
            <w:pPr>
              <w:jc w:val="right"/>
            </w:pPr>
            <w:r w:rsidRPr="00D527DE">
              <w:t>5</w:t>
            </w:r>
          </w:p>
        </w:tc>
        <w:tc>
          <w:tcPr>
            <w:tcW w:w="0" w:type="auto"/>
            <w:vAlign w:val="center"/>
          </w:tcPr>
          <w:p w14:paraId="4C0DAFEC" w14:textId="1B408516" w:rsidR="008E1A4B" w:rsidRPr="00D527DE" w:rsidRDefault="008E1A4B" w:rsidP="007F16A3">
            <w:pPr>
              <w:jc w:val="right"/>
            </w:pPr>
            <w:r w:rsidRPr="00D527DE">
              <w:t>8</w:t>
            </w:r>
          </w:p>
        </w:tc>
        <w:tc>
          <w:tcPr>
            <w:tcW w:w="0" w:type="auto"/>
            <w:vAlign w:val="center"/>
          </w:tcPr>
          <w:p w14:paraId="4422DC2E" w14:textId="153E6F91" w:rsidR="008E1A4B" w:rsidRPr="00D527DE" w:rsidRDefault="008E1A4B" w:rsidP="007F16A3">
            <w:pPr>
              <w:jc w:val="right"/>
            </w:pPr>
            <w:r w:rsidRPr="00D527DE">
              <w:t>11</w:t>
            </w:r>
          </w:p>
        </w:tc>
        <w:tc>
          <w:tcPr>
            <w:tcW w:w="0" w:type="auto"/>
            <w:vAlign w:val="center"/>
          </w:tcPr>
          <w:p w14:paraId="0865BCB0" w14:textId="174AC799" w:rsidR="008E1A4B" w:rsidRPr="00D527DE" w:rsidRDefault="008E1A4B" w:rsidP="007F16A3">
            <w:pPr>
              <w:jc w:val="right"/>
            </w:pPr>
            <w:r w:rsidRPr="00D527DE">
              <w:t>15</w:t>
            </w:r>
          </w:p>
        </w:tc>
        <w:tc>
          <w:tcPr>
            <w:tcW w:w="0" w:type="auto"/>
            <w:vAlign w:val="center"/>
          </w:tcPr>
          <w:p w14:paraId="42045599" w14:textId="2AD7FBB8" w:rsidR="008E1A4B" w:rsidRPr="00D527DE" w:rsidRDefault="008E1A4B" w:rsidP="007F16A3">
            <w:pPr>
              <w:jc w:val="right"/>
            </w:pPr>
            <w:r w:rsidRPr="00D527DE">
              <w:t>20</w:t>
            </w:r>
          </w:p>
        </w:tc>
        <w:tc>
          <w:tcPr>
            <w:tcW w:w="0" w:type="auto"/>
            <w:vAlign w:val="center"/>
          </w:tcPr>
          <w:p w14:paraId="3B54A81F" w14:textId="3AE09218" w:rsidR="008E1A4B" w:rsidRPr="00D527DE" w:rsidRDefault="008E1A4B" w:rsidP="007F16A3">
            <w:pPr>
              <w:jc w:val="right"/>
            </w:pPr>
            <w:r w:rsidRPr="00D527DE">
              <w:t>24</w:t>
            </w:r>
          </w:p>
        </w:tc>
        <w:tc>
          <w:tcPr>
            <w:tcW w:w="0" w:type="auto"/>
            <w:vAlign w:val="center"/>
          </w:tcPr>
          <w:p w14:paraId="39C2896D" w14:textId="54516ACD" w:rsidR="008E1A4B" w:rsidRPr="00D527DE" w:rsidRDefault="008E1A4B" w:rsidP="007F16A3">
            <w:pPr>
              <w:jc w:val="right"/>
            </w:pPr>
            <w:r w:rsidRPr="00D527DE">
              <w:t>29</w:t>
            </w:r>
          </w:p>
        </w:tc>
        <w:tc>
          <w:tcPr>
            <w:tcW w:w="0" w:type="auto"/>
            <w:vAlign w:val="center"/>
          </w:tcPr>
          <w:p w14:paraId="771EDE1B" w14:textId="527B0A45" w:rsidR="008E1A4B" w:rsidRPr="00D527DE" w:rsidRDefault="008E1A4B" w:rsidP="007F16A3">
            <w:pPr>
              <w:jc w:val="right"/>
            </w:pPr>
            <w:r w:rsidRPr="00D527DE">
              <w:t>35</w:t>
            </w:r>
          </w:p>
        </w:tc>
        <w:tc>
          <w:tcPr>
            <w:tcW w:w="0" w:type="auto"/>
            <w:vAlign w:val="center"/>
          </w:tcPr>
          <w:p w14:paraId="763BA4E5" w14:textId="5545E410" w:rsidR="008E1A4B" w:rsidRPr="00D527DE" w:rsidRDefault="008E1A4B" w:rsidP="007F16A3">
            <w:pPr>
              <w:jc w:val="right"/>
            </w:pPr>
            <w:r w:rsidRPr="00D527DE">
              <w:t>41</w:t>
            </w:r>
          </w:p>
        </w:tc>
        <w:tc>
          <w:tcPr>
            <w:tcW w:w="0" w:type="auto"/>
            <w:vAlign w:val="center"/>
          </w:tcPr>
          <w:p w14:paraId="6931E564" w14:textId="754B2256" w:rsidR="008E1A4B" w:rsidRPr="00D527DE" w:rsidRDefault="008E1A4B" w:rsidP="007F16A3">
            <w:pPr>
              <w:jc w:val="right"/>
            </w:pPr>
            <w:r w:rsidRPr="00D527DE">
              <w:t>47</w:t>
            </w:r>
          </w:p>
        </w:tc>
      </w:tr>
      <w:tr w:rsidR="008E1A4B" w:rsidRPr="00D527DE" w14:paraId="5E60993C" w14:textId="77777777" w:rsidTr="007F16A3">
        <w:trPr>
          <w:jc w:val="center"/>
        </w:trPr>
        <w:tc>
          <w:tcPr>
            <w:tcW w:w="0" w:type="auto"/>
            <w:vAlign w:val="center"/>
          </w:tcPr>
          <w:p w14:paraId="63BB1A0B" w14:textId="5E7125FE" w:rsidR="008E1A4B" w:rsidRPr="00D527DE" w:rsidRDefault="008E1A4B" w:rsidP="007F16A3">
            <w:pPr>
              <w:jc w:val="right"/>
            </w:pPr>
            <w:r w:rsidRPr="00D527DE">
              <w:t>12</w:t>
            </w:r>
          </w:p>
        </w:tc>
        <w:tc>
          <w:tcPr>
            <w:tcW w:w="0" w:type="auto"/>
            <w:vAlign w:val="center"/>
          </w:tcPr>
          <w:p w14:paraId="1BE30877" w14:textId="35CB58B7" w:rsidR="008E1A4B" w:rsidRPr="00D527DE" w:rsidRDefault="008E1A4B" w:rsidP="007F16A3">
            <w:pPr>
              <w:jc w:val="right"/>
            </w:pPr>
            <w:r w:rsidRPr="00D527DE">
              <w:t>53</w:t>
            </w:r>
          </w:p>
        </w:tc>
        <w:tc>
          <w:tcPr>
            <w:tcW w:w="0" w:type="auto"/>
            <w:vAlign w:val="center"/>
          </w:tcPr>
          <w:p w14:paraId="6FC8895B" w14:textId="55173D58" w:rsidR="008E1A4B" w:rsidRPr="00D527DE" w:rsidRDefault="008E1A4B" w:rsidP="007F16A3">
            <w:pPr>
              <w:jc w:val="right"/>
            </w:pPr>
            <w:r w:rsidRPr="00D527DE">
              <w:t>60</w:t>
            </w:r>
          </w:p>
        </w:tc>
        <w:tc>
          <w:tcPr>
            <w:tcW w:w="0" w:type="auto"/>
            <w:vAlign w:val="center"/>
          </w:tcPr>
          <w:p w14:paraId="7B4A56E0" w14:textId="77994324" w:rsidR="008E1A4B" w:rsidRPr="00D527DE" w:rsidRDefault="008E1A4B" w:rsidP="007F16A3">
            <w:pPr>
              <w:jc w:val="right"/>
            </w:pPr>
            <w:r w:rsidRPr="00D527DE">
              <w:t>67</w:t>
            </w:r>
          </w:p>
        </w:tc>
        <w:tc>
          <w:tcPr>
            <w:tcW w:w="0" w:type="auto"/>
            <w:vAlign w:val="center"/>
          </w:tcPr>
          <w:p w14:paraId="6DF3C216" w14:textId="4DB1A4AD" w:rsidR="008E1A4B" w:rsidRPr="00D527DE" w:rsidRDefault="008E1A4B" w:rsidP="007F16A3">
            <w:pPr>
              <w:jc w:val="right"/>
            </w:pPr>
            <w:r w:rsidRPr="00D527DE">
              <w:t>74</w:t>
            </w:r>
          </w:p>
        </w:tc>
        <w:tc>
          <w:tcPr>
            <w:tcW w:w="0" w:type="auto"/>
            <w:vAlign w:val="center"/>
          </w:tcPr>
          <w:p w14:paraId="3B69C9CB" w14:textId="33077091" w:rsidR="008E1A4B" w:rsidRPr="00D527DE" w:rsidRDefault="008E1A4B" w:rsidP="007F16A3">
            <w:pPr>
              <w:jc w:val="right"/>
            </w:pPr>
            <w:r w:rsidRPr="00D527DE">
              <w:t>82</w:t>
            </w:r>
          </w:p>
        </w:tc>
        <w:tc>
          <w:tcPr>
            <w:tcW w:w="0" w:type="auto"/>
            <w:vAlign w:val="center"/>
          </w:tcPr>
          <w:p w14:paraId="646F37B4" w14:textId="3F763DD9" w:rsidR="008E1A4B" w:rsidRPr="00D527DE" w:rsidRDefault="008E1A4B" w:rsidP="007F16A3">
            <w:pPr>
              <w:jc w:val="right"/>
            </w:pPr>
            <w:r w:rsidRPr="00D527DE">
              <w:t>89</w:t>
            </w:r>
          </w:p>
        </w:tc>
        <w:tc>
          <w:tcPr>
            <w:tcW w:w="0" w:type="auto"/>
            <w:vAlign w:val="center"/>
          </w:tcPr>
          <w:p w14:paraId="19B8CEC2" w14:textId="362F7923" w:rsidR="008E1A4B" w:rsidRPr="00D527DE" w:rsidRDefault="008E1A4B" w:rsidP="007F16A3">
            <w:pPr>
              <w:jc w:val="right"/>
            </w:pPr>
            <w:r w:rsidRPr="00D527DE">
              <w:t>97</w:t>
            </w:r>
          </w:p>
        </w:tc>
        <w:tc>
          <w:tcPr>
            <w:tcW w:w="0" w:type="auto"/>
            <w:vAlign w:val="center"/>
          </w:tcPr>
          <w:p w14:paraId="61E09E33" w14:textId="5646FC3F" w:rsidR="008E1A4B" w:rsidRPr="00D527DE" w:rsidRDefault="008E1A4B" w:rsidP="007F16A3">
            <w:pPr>
              <w:jc w:val="right"/>
            </w:pPr>
            <w:r w:rsidRPr="00D527DE">
              <w:t>106</w:t>
            </w:r>
          </w:p>
        </w:tc>
        <w:tc>
          <w:tcPr>
            <w:tcW w:w="0" w:type="auto"/>
            <w:vAlign w:val="center"/>
          </w:tcPr>
          <w:p w14:paraId="0121ED70" w14:textId="7C47D021" w:rsidR="008E1A4B" w:rsidRPr="00D527DE" w:rsidRDefault="008E1A4B" w:rsidP="007F16A3">
            <w:pPr>
              <w:jc w:val="right"/>
            </w:pPr>
            <w:r w:rsidRPr="00D527DE">
              <w:t>114</w:t>
            </w:r>
          </w:p>
        </w:tc>
        <w:tc>
          <w:tcPr>
            <w:tcW w:w="0" w:type="auto"/>
            <w:vAlign w:val="center"/>
          </w:tcPr>
          <w:p w14:paraId="0D9E8C2D" w14:textId="6A087A9F" w:rsidR="008E1A4B" w:rsidRPr="00D527DE" w:rsidRDefault="008E1A4B" w:rsidP="007F16A3">
            <w:pPr>
              <w:jc w:val="right"/>
            </w:pPr>
            <w:r w:rsidRPr="00D527DE">
              <w:t>123</w:t>
            </w:r>
          </w:p>
        </w:tc>
        <w:tc>
          <w:tcPr>
            <w:tcW w:w="0" w:type="auto"/>
            <w:vAlign w:val="center"/>
          </w:tcPr>
          <w:p w14:paraId="16744D74" w14:textId="625510AF" w:rsidR="008E1A4B" w:rsidRPr="00D527DE" w:rsidRDefault="008E1A4B" w:rsidP="007F16A3">
            <w:pPr>
              <w:jc w:val="right"/>
            </w:pPr>
            <w:r w:rsidRPr="00D527DE">
              <w:t>132</w:t>
            </w:r>
          </w:p>
        </w:tc>
        <w:tc>
          <w:tcPr>
            <w:tcW w:w="0" w:type="auto"/>
            <w:vAlign w:val="center"/>
          </w:tcPr>
          <w:p w14:paraId="06CC157A" w14:textId="746DEB21" w:rsidR="008E1A4B" w:rsidRPr="00D527DE" w:rsidRDefault="008E1A4B" w:rsidP="007F16A3">
            <w:pPr>
              <w:jc w:val="right"/>
            </w:pPr>
            <w:r w:rsidRPr="00D527DE">
              <w:t>141</w:t>
            </w:r>
          </w:p>
        </w:tc>
      </w:tr>
      <w:tr w:rsidR="008E1A4B" w:rsidRPr="00D527DE" w14:paraId="63076419" w14:textId="77777777" w:rsidTr="007F16A3">
        <w:trPr>
          <w:jc w:val="center"/>
        </w:trPr>
        <w:tc>
          <w:tcPr>
            <w:tcW w:w="0" w:type="auto"/>
            <w:vAlign w:val="center"/>
          </w:tcPr>
          <w:p w14:paraId="3AE385ED" w14:textId="37E23DDC" w:rsidR="008E1A4B" w:rsidRPr="00D527DE" w:rsidRDefault="008E1A4B" w:rsidP="007F16A3">
            <w:pPr>
              <w:jc w:val="right"/>
            </w:pPr>
            <w:r w:rsidRPr="00D527DE">
              <w:t>24</w:t>
            </w:r>
          </w:p>
        </w:tc>
        <w:tc>
          <w:tcPr>
            <w:tcW w:w="0" w:type="auto"/>
            <w:vAlign w:val="center"/>
          </w:tcPr>
          <w:p w14:paraId="45959F47" w14:textId="7D6BF7E9" w:rsidR="008E1A4B" w:rsidRPr="00D527DE" w:rsidRDefault="008E1A4B" w:rsidP="007F16A3">
            <w:pPr>
              <w:jc w:val="right"/>
            </w:pPr>
            <w:r w:rsidRPr="00D527DE">
              <w:t>150</w:t>
            </w:r>
          </w:p>
        </w:tc>
        <w:tc>
          <w:tcPr>
            <w:tcW w:w="0" w:type="auto"/>
            <w:vAlign w:val="center"/>
          </w:tcPr>
          <w:p w14:paraId="180C39E4" w14:textId="3212A16D" w:rsidR="008E1A4B" w:rsidRPr="00D527DE" w:rsidRDefault="008E1A4B" w:rsidP="007F16A3">
            <w:pPr>
              <w:jc w:val="right"/>
            </w:pPr>
            <w:r w:rsidRPr="00D527DE">
              <w:t>160</w:t>
            </w:r>
          </w:p>
        </w:tc>
        <w:tc>
          <w:tcPr>
            <w:tcW w:w="0" w:type="auto"/>
            <w:vAlign w:val="center"/>
          </w:tcPr>
          <w:p w14:paraId="2815A42A" w14:textId="0FC7AF23" w:rsidR="008E1A4B" w:rsidRPr="00D527DE" w:rsidRDefault="008E1A4B" w:rsidP="007F16A3">
            <w:pPr>
              <w:jc w:val="right"/>
            </w:pPr>
            <w:r w:rsidRPr="00D527DE">
              <w:t>170</w:t>
            </w:r>
          </w:p>
        </w:tc>
        <w:tc>
          <w:tcPr>
            <w:tcW w:w="0" w:type="auto"/>
            <w:vAlign w:val="center"/>
          </w:tcPr>
          <w:p w14:paraId="6147ABE8" w14:textId="7A9691B3" w:rsidR="008E1A4B" w:rsidRPr="00D527DE" w:rsidRDefault="008E1A4B" w:rsidP="007F16A3">
            <w:pPr>
              <w:jc w:val="right"/>
            </w:pPr>
            <w:r w:rsidRPr="00D527DE">
              <w:t>180</w:t>
            </w:r>
          </w:p>
        </w:tc>
        <w:tc>
          <w:tcPr>
            <w:tcW w:w="0" w:type="auto"/>
            <w:vAlign w:val="center"/>
          </w:tcPr>
          <w:p w14:paraId="159ADC85" w14:textId="7D6084DF" w:rsidR="008E1A4B" w:rsidRPr="00D527DE" w:rsidRDefault="008E1A4B" w:rsidP="007F16A3">
            <w:pPr>
              <w:jc w:val="right"/>
            </w:pPr>
            <w:r w:rsidRPr="00D527DE">
              <w:t>190</w:t>
            </w:r>
          </w:p>
        </w:tc>
        <w:tc>
          <w:tcPr>
            <w:tcW w:w="0" w:type="auto"/>
            <w:vAlign w:val="center"/>
          </w:tcPr>
          <w:p w14:paraId="710A89BE" w14:textId="7AD66129" w:rsidR="008E1A4B" w:rsidRPr="00D527DE" w:rsidRDefault="008E1A4B" w:rsidP="007F16A3">
            <w:pPr>
              <w:jc w:val="right"/>
            </w:pPr>
            <w:r w:rsidRPr="00D527DE">
              <w:t>201</w:t>
            </w:r>
          </w:p>
        </w:tc>
        <w:tc>
          <w:tcPr>
            <w:tcW w:w="0" w:type="auto"/>
            <w:vAlign w:val="center"/>
          </w:tcPr>
          <w:p w14:paraId="3C533D67" w14:textId="0D5A4F5E" w:rsidR="008E1A4B" w:rsidRPr="00D527DE" w:rsidRDefault="008E1A4B" w:rsidP="007F16A3">
            <w:pPr>
              <w:jc w:val="right"/>
            </w:pPr>
            <w:r w:rsidRPr="00D527DE">
              <w:t>211</w:t>
            </w:r>
          </w:p>
        </w:tc>
        <w:tc>
          <w:tcPr>
            <w:tcW w:w="0" w:type="auto"/>
            <w:vAlign w:val="center"/>
          </w:tcPr>
          <w:p w14:paraId="60676A2A" w14:textId="5CA38B29" w:rsidR="008E1A4B" w:rsidRPr="00D527DE" w:rsidRDefault="008E1A4B" w:rsidP="007F16A3">
            <w:pPr>
              <w:jc w:val="right"/>
            </w:pPr>
            <w:r w:rsidRPr="00D527DE">
              <w:t>222</w:t>
            </w:r>
          </w:p>
        </w:tc>
        <w:tc>
          <w:tcPr>
            <w:tcW w:w="0" w:type="auto"/>
            <w:vAlign w:val="center"/>
          </w:tcPr>
          <w:p w14:paraId="7A60AD9D" w14:textId="091E7EB6" w:rsidR="008E1A4B" w:rsidRPr="00D527DE" w:rsidRDefault="008E1A4B" w:rsidP="007F16A3">
            <w:pPr>
              <w:jc w:val="right"/>
            </w:pPr>
            <w:r w:rsidRPr="00D527DE">
              <w:t>233</w:t>
            </w:r>
          </w:p>
        </w:tc>
        <w:tc>
          <w:tcPr>
            <w:tcW w:w="0" w:type="auto"/>
            <w:vAlign w:val="center"/>
          </w:tcPr>
          <w:p w14:paraId="69F15080" w14:textId="71EFC549" w:rsidR="008E1A4B" w:rsidRPr="00D527DE" w:rsidRDefault="008E1A4B" w:rsidP="007F16A3">
            <w:pPr>
              <w:jc w:val="right"/>
            </w:pPr>
            <w:r w:rsidRPr="00D527DE">
              <w:t>244</w:t>
            </w:r>
          </w:p>
        </w:tc>
        <w:tc>
          <w:tcPr>
            <w:tcW w:w="0" w:type="auto"/>
            <w:vAlign w:val="center"/>
          </w:tcPr>
          <w:p w14:paraId="69AA3110" w14:textId="16707211" w:rsidR="008E1A4B" w:rsidRPr="00D527DE" w:rsidRDefault="008E1A4B" w:rsidP="007F16A3">
            <w:pPr>
              <w:jc w:val="right"/>
            </w:pPr>
            <w:r w:rsidRPr="00D527DE">
              <w:t>256</w:t>
            </w:r>
          </w:p>
        </w:tc>
        <w:tc>
          <w:tcPr>
            <w:tcW w:w="0" w:type="auto"/>
            <w:vAlign w:val="center"/>
          </w:tcPr>
          <w:p w14:paraId="4129289A" w14:textId="72D4A30E" w:rsidR="008E1A4B" w:rsidRPr="00D527DE" w:rsidRDefault="008E1A4B" w:rsidP="007F16A3">
            <w:pPr>
              <w:jc w:val="right"/>
            </w:pPr>
            <w:r w:rsidRPr="00D527DE">
              <w:t>267</w:t>
            </w:r>
          </w:p>
        </w:tc>
      </w:tr>
      <w:tr w:rsidR="008E1A4B" w:rsidRPr="00D527DE" w14:paraId="73ADCEF6" w14:textId="77777777" w:rsidTr="007F16A3">
        <w:trPr>
          <w:jc w:val="center"/>
        </w:trPr>
        <w:tc>
          <w:tcPr>
            <w:tcW w:w="0" w:type="auto"/>
            <w:vAlign w:val="center"/>
          </w:tcPr>
          <w:p w14:paraId="2D981037" w14:textId="628048B8" w:rsidR="008E1A4B" w:rsidRPr="00D527DE" w:rsidRDefault="008E1A4B" w:rsidP="007F16A3">
            <w:pPr>
              <w:jc w:val="right"/>
            </w:pPr>
            <w:r w:rsidRPr="00D527DE">
              <w:t>36</w:t>
            </w:r>
          </w:p>
        </w:tc>
        <w:tc>
          <w:tcPr>
            <w:tcW w:w="0" w:type="auto"/>
            <w:vAlign w:val="center"/>
          </w:tcPr>
          <w:p w14:paraId="3DB2CE7F" w14:textId="6E72A5C4" w:rsidR="008E1A4B" w:rsidRPr="00D527DE" w:rsidRDefault="008E1A4B" w:rsidP="007F16A3">
            <w:pPr>
              <w:jc w:val="right"/>
            </w:pPr>
            <w:r w:rsidRPr="00D527DE">
              <w:t>279</w:t>
            </w:r>
          </w:p>
        </w:tc>
        <w:tc>
          <w:tcPr>
            <w:tcW w:w="0" w:type="auto"/>
            <w:vAlign w:val="center"/>
          </w:tcPr>
          <w:p w14:paraId="0FA8A0AD" w14:textId="3F4E31C3" w:rsidR="008E1A4B" w:rsidRPr="00D527DE" w:rsidRDefault="008E1A4B" w:rsidP="007F16A3">
            <w:pPr>
              <w:jc w:val="right"/>
            </w:pPr>
            <w:r w:rsidRPr="00D527DE">
              <w:t>291</w:t>
            </w:r>
          </w:p>
        </w:tc>
        <w:tc>
          <w:tcPr>
            <w:tcW w:w="0" w:type="auto"/>
            <w:vAlign w:val="center"/>
          </w:tcPr>
          <w:p w14:paraId="5328CBB6" w14:textId="35D7CC80" w:rsidR="008E1A4B" w:rsidRPr="00D527DE" w:rsidRDefault="008E1A4B" w:rsidP="007F16A3">
            <w:pPr>
              <w:jc w:val="right"/>
            </w:pPr>
            <w:r w:rsidRPr="00D527DE">
              <w:t>303</w:t>
            </w:r>
          </w:p>
        </w:tc>
        <w:tc>
          <w:tcPr>
            <w:tcW w:w="0" w:type="auto"/>
            <w:vAlign w:val="center"/>
          </w:tcPr>
          <w:p w14:paraId="5F1BEE2A" w14:textId="32CD08FE" w:rsidR="008E1A4B" w:rsidRPr="00D527DE" w:rsidRDefault="008E1A4B" w:rsidP="007F16A3">
            <w:pPr>
              <w:jc w:val="right"/>
            </w:pPr>
            <w:r w:rsidRPr="00D527DE">
              <w:t>315</w:t>
            </w:r>
          </w:p>
        </w:tc>
        <w:tc>
          <w:tcPr>
            <w:tcW w:w="0" w:type="auto"/>
            <w:vAlign w:val="center"/>
          </w:tcPr>
          <w:p w14:paraId="4D8CB46C" w14:textId="7EDEBE7A" w:rsidR="008E1A4B" w:rsidRPr="00D527DE" w:rsidRDefault="008E1A4B" w:rsidP="007F16A3">
            <w:pPr>
              <w:jc w:val="right"/>
            </w:pPr>
            <w:r w:rsidRPr="00D527DE">
              <w:t>327</w:t>
            </w:r>
          </w:p>
        </w:tc>
        <w:tc>
          <w:tcPr>
            <w:tcW w:w="0" w:type="auto"/>
            <w:vAlign w:val="center"/>
          </w:tcPr>
          <w:p w14:paraId="29F2740B" w14:textId="423E5617" w:rsidR="008E1A4B" w:rsidRPr="00D527DE" w:rsidRDefault="008E1A4B" w:rsidP="007F16A3">
            <w:pPr>
              <w:jc w:val="right"/>
            </w:pPr>
            <w:r w:rsidRPr="00D527DE">
              <w:t>340</w:t>
            </w:r>
          </w:p>
        </w:tc>
        <w:tc>
          <w:tcPr>
            <w:tcW w:w="0" w:type="auto"/>
            <w:vAlign w:val="center"/>
          </w:tcPr>
          <w:p w14:paraId="555A978C" w14:textId="6C798F4A" w:rsidR="008E1A4B" w:rsidRPr="00D527DE" w:rsidRDefault="008E1A4B" w:rsidP="007F16A3">
            <w:pPr>
              <w:jc w:val="right"/>
            </w:pPr>
            <w:r w:rsidRPr="00D527DE">
              <w:t>353</w:t>
            </w:r>
          </w:p>
        </w:tc>
        <w:tc>
          <w:tcPr>
            <w:tcW w:w="0" w:type="auto"/>
            <w:vAlign w:val="center"/>
          </w:tcPr>
          <w:p w14:paraId="0F74AFA0" w14:textId="0E7AE90C" w:rsidR="008E1A4B" w:rsidRPr="00D527DE" w:rsidRDefault="008E1A4B" w:rsidP="007F16A3">
            <w:pPr>
              <w:jc w:val="right"/>
            </w:pPr>
            <w:r w:rsidRPr="00D527DE">
              <w:t>366</w:t>
            </w:r>
          </w:p>
        </w:tc>
        <w:tc>
          <w:tcPr>
            <w:tcW w:w="0" w:type="auto"/>
            <w:vAlign w:val="center"/>
          </w:tcPr>
          <w:p w14:paraId="0A8257D5" w14:textId="1C4B18D9" w:rsidR="008E1A4B" w:rsidRPr="00D527DE" w:rsidRDefault="008E1A4B" w:rsidP="007F16A3">
            <w:pPr>
              <w:jc w:val="right"/>
            </w:pPr>
            <w:r w:rsidRPr="00D527DE">
              <w:t>379</w:t>
            </w:r>
          </w:p>
        </w:tc>
        <w:tc>
          <w:tcPr>
            <w:tcW w:w="0" w:type="auto"/>
            <w:vAlign w:val="center"/>
          </w:tcPr>
          <w:p w14:paraId="45703D87" w14:textId="08050C1C" w:rsidR="008E1A4B" w:rsidRPr="00D527DE" w:rsidRDefault="008E1A4B" w:rsidP="007F16A3">
            <w:pPr>
              <w:jc w:val="right"/>
            </w:pPr>
            <w:r w:rsidRPr="00D527DE">
              <w:t>392</w:t>
            </w:r>
          </w:p>
        </w:tc>
        <w:tc>
          <w:tcPr>
            <w:tcW w:w="0" w:type="auto"/>
            <w:vAlign w:val="center"/>
          </w:tcPr>
          <w:p w14:paraId="7DF531E4" w14:textId="44AE4864" w:rsidR="008E1A4B" w:rsidRPr="00D527DE" w:rsidRDefault="008E1A4B" w:rsidP="007F16A3">
            <w:pPr>
              <w:jc w:val="right"/>
            </w:pPr>
            <w:r w:rsidRPr="00D527DE">
              <w:t>405</w:t>
            </w:r>
          </w:p>
        </w:tc>
        <w:tc>
          <w:tcPr>
            <w:tcW w:w="0" w:type="auto"/>
            <w:vAlign w:val="center"/>
          </w:tcPr>
          <w:p w14:paraId="4287ED77" w14:textId="6D1C0356" w:rsidR="008E1A4B" w:rsidRPr="00D527DE" w:rsidRDefault="008E1A4B" w:rsidP="007F16A3">
            <w:pPr>
              <w:jc w:val="right"/>
            </w:pPr>
            <w:r w:rsidRPr="00D527DE">
              <w:t>419</w:t>
            </w:r>
          </w:p>
        </w:tc>
      </w:tr>
      <w:tr w:rsidR="008E1A4B" w:rsidRPr="00D527DE" w14:paraId="0A363223" w14:textId="77777777" w:rsidTr="007F16A3">
        <w:trPr>
          <w:jc w:val="center"/>
        </w:trPr>
        <w:tc>
          <w:tcPr>
            <w:tcW w:w="0" w:type="auto"/>
            <w:vAlign w:val="center"/>
          </w:tcPr>
          <w:p w14:paraId="6DE9A04F" w14:textId="66B8E05E" w:rsidR="008E1A4B" w:rsidRPr="00D527DE" w:rsidRDefault="008E1A4B" w:rsidP="007F16A3">
            <w:pPr>
              <w:jc w:val="right"/>
            </w:pPr>
            <w:r w:rsidRPr="00D527DE">
              <w:t>48</w:t>
            </w:r>
          </w:p>
        </w:tc>
        <w:tc>
          <w:tcPr>
            <w:tcW w:w="0" w:type="auto"/>
            <w:vAlign w:val="center"/>
          </w:tcPr>
          <w:p w14:paraId="36B7FB19" w14:textId="5D84662A" w:rsidR="008E1A4B" w:rsidRPr="00D527DE" w:rsidRDefault="008E1A4B" w:rsidP="007F16A3">
            <w:pPr>
              <w:jc w:val="right"/>
            </w:pPr>
            <w:r w:rsidRPr="00D527DE">
              <w:t>433</w:t>
            </w:r>
          </w:p>
        </w:tc>
        <w:tc>
          <w:tcPr>
            <w:tcW w:w="0" w:type="auto"/>
            <w:vAlign w:val="center"/>
          </w:tcPr>
          <w:p w14:paraId="4B28C66C" w14:textId="3B50484D" w:rsidR="008E1A4B" w:rsidRPr="00D527DE" w:rsidRDefault="008E1A4B" w:rsidP="007F16A3">
            <w:pPr>
              <w:jc w:val="right"/>
            </w:pPr>
            <w:r w:rsidRPr="00D527DE">
              <w:t>447</w:t>
            </w:r>
          </w:p>
        </w:tc>
        <w:tc>
          <w:tcPr>
            <w:tcW w:w="0" w:type="auto"/>
            <w:vAlign w:val="center"/>
          </w:tcPr>
          <w:p w14:paraId="7650FCFD" w14:textId="11F29328" w:rsidR="008E1A4B" w:rsidRPr="00D527DE" w:rsidRDefault="008E1A4B" w:rsidP="007F16A3">
            <w:pPr>
              <w:jc w:val="right"/>
            </w:pPr>
            <w:r w:rsidRPr="00D527DE">
              <w:t>461</w:t>
            </w:r>
          </w:p>
        </w:tc>
        <w:tc>
          <w:tcPr>
            <w:tcW w:w="0" w:type="auto"/>
            <w:vAlign w:val="center"/>
          </w:tcPr>
          <w:p w14:paraId="1C067B5C" w14:textId="22042F90" w:rsidR="008E1A4B" w:rsidRPr="00D527DE" w:rsidRDefault="008E1A4B" w:rsidP="007F16A3">
            <w:pPr>
              <w:jc w:val="right"/>
            </w:pPr>
            <w:r w:rsidRPr="00D527DE">
              <w:t>475</w:t>
            </w:r>
          </w:p>
        </w:tc>
        <w:tc>
          <w:tcPr>
            <w:tcW w:w="0" w:type="auto"/>
            <w:vAlign w:val="center"/>
          </w:tcPr>
          <w:p w14:paraId="3FB73F3B" w14:textId="15A16C79" w:rsidR="008E1A4B" w:rsidRPr="00D527DE" w:rsidRDefault="008E1A4B" w:rsidP="007F16A3">
            <w:pPr>
              <w:jc w:val="right"/>
            </w:pPr>
            <w:r w:rsidRPr="00D527DE">
              <w:t>489</w:t>
            </w:r>
          </w:p>
        </w:tc>
        <w:tc>
          <w:tcPr>
            <w:tcW w:w="0" w:type="auto"/>
            <w:vAlign w:val="center"/>
          </w:tcPr>
          <w:p w14:paraId="740186DC" w14:textId="6CCB2A88" w:rsidR="008E1A4B" w:rsidRPr="00D527DE" w:rsidRDefault="008E1A4B" w:rsidP="007F16A3">
            <w:pPr>
              <w:jc w:val="right"/>
            </w:pPr>
            <w:r w:rsidRPr="00D527DE">
              <w:t>504</w:t>
            </w:r>
          </w:p>
        </w:tc>
        <w:tc>
          <w:tcPr>
            <w:tcW w:w="0" w:type="auto"/>
            <w:vAlign w:val="center"/>
          </w:tcPr>
          <w:p w14:paraId="799F8A3F" w14:textId="492B95AC" w:rsidR="008E1A4B" w:rsidRPr="00D527DE" w:rsidRDefault="008E1A4B" w:rsidP="007F16A3">
            <w:pPr>
              <w:jc w:val="right"/>
            </w:pPr>
            <w:r w:rsidRPr="00D527DE">
              <w:t>518</w:t>
            </w:r>
          </w:p>
        </w:tc>
        <w:tc>
          <w:tcPr>
            <w:tcW w:w="0" w:type="auto"/>
            <w:vAlign w:val="center"/>
          </w:tcPr>
          <w:p w14:paraId="78879B7A" w14:textId="2819C17A" w:rsidR="008E1A4B" w:rsidRPr="00D527DE" w:rsidRDefault="008E1A4B" w:rsidP="007F16A3">
            <w:pPr>
              <w:jc w:val="right"/>
            </w:pPr>
            <w:r w:rsidRPr="00D527DE">
              <w:t>533</w:t>
            </w:r>
          </w:p>
        </w:tc>
        <w:tc>
          <w:tcPr>
            <w:tcW w:w="0" w:type="auto"/>
            <w:vAlign w:val="center"/>
          </w:tcPr>
          <w:p w14:paraId="05649C9F" w14:textId="7F201E90" w:rsidR="008E1A4B" w:rsidRPr="00D527DE" w:rsidRDefault="008E1A4B" w:rsidP="007F16A3">
            <w:pPr>
              <w:jc w:val="right"/>
            </w:pPr>
            <w:r w:rsidRPr="00D527DE">
              <w:t>548</w:t>
            </w:r>
          </w:p>
        </w:tc>
        <w:tc>
          <w:tcPr>
            <w:tcW w:w="0" w:type="auto"/>
            <w:vAlign w:val="center"/>
          </w:tcPr>
          <w:p w14:paraId="7FD938A1" w14:textId="0E4171D4" w:rsidR="008E1A4B" w:rsidRPr="00D527DE" w:rsidRDefault="008E1A4B" w:rsidP="007F16A3">
            <w:pPr>
              <w:jc w:val="right"/>
            </w:pPr>
            <w:r w:rsidRPr="00D527DE">
              <w:t>563</w:t>
            </w:r>
          </w:p>
        </w:tc>
        <w:tc>
          <w:tcPr>
            <w:tcW w:w="0" w:type="auto"/>
            <w:vAlign w:val="center"/>
          </w:tcPr>
          <w:p w14:paraId="4B5E7385" w14:textId="7FB87AB3" w:rsidR="008E1A4B" w:rsidRPr="00D527DE" w:rsidRDefault="008E1A4B" w:rsidP="007F16A3">
            <w:pPr>
              <w:jc w:val="right"/>
            </w:pPr>
            <w:r w:rsidRPr="00D527DE">
              <w:t>578</w:t>
            </w:r>
          </w:p>
        </w:tc>
        <w:tc>
          <w:tcPr>
            <w:tcW w:w="0" w:type="auto"/>
            <w:vAlign w:val="center"/>
          </w:tcPr>
          <w:p w14:paraId="0182990D" w14:textId="63481711" w:rsidR="008E1A4B" w:rsidRPr="00D527DE" w:rsidRDefault="008E1A4B" w:rsidP="007F16A3">
            <w:pPr>
              <w:jc w:val="right"/>
            </w:pPr>
            <w:r w:rsidRPr="00D527DE">
              <w:t>593</w:t>
            </w:r>
          </w:p>
        </w:tc>
      </w:tr>
      <w:tr w:rsidR="008E1A4B" w:rsidRPr="00D527DE" w14:paraId="7AEA02C3" w14:textId="77777777" w:rsidTr="007F16A3">
        <w:trPr>
          <w:jc w:val="center"/>
        </w:trPr>
        <w:tc>
          <w:tcPr>
            <w:tcW w:w="0" w:type="auto"/>
            <w:vAlign w:val="center"/>
          </w:tcPr>
          <w:p w14:paraId="5C2E14D9" w14:textId="5FA9D2B2" w:rsidR="008E1A4B" w:rsidRPr="00D527DE" w:rsidRDefault="008E1A4B" w:rsidP="007F16A3">
            <w:pPr>
              <w:jc w:val="right"/>
            </w:pPr>
            <w:r w:rsidRPr="00D527DE">
              <w:t>60</w:t>
            </w:r>
          </w:p>
        </w:tc>
        <w:tc>
          <w:tcPr>
            <w:tcW w:w="0" w:type="auto"/>
            <w:vAlign w:val="center"/>
          </w:tcPr>
          <w:p w14:paraId="6EE2ADA5" w14:textId="1104E99B" w:rsidR="008E1A4B" w:rsidRPr="00D527DE" w:rsidRDefault="008E1A4B" w:rsidP="007F16A3">
            <w:pPr>
              <w:jc w:val="right"/>
            </w:pPr>
            <w:r w:rsidRPr="00D527DE">
              <w:t>609</w:t>
            </w:r>
          </w:p>
        </w:tc>
        <w:tc>
          <w:tcPr>
            <w:tcW w:w="0" w:type="auto"/>
            <w:vAlign w:val="center"/>
          </w:tcPr>
          <w:p w14:paraId="092C8F2D" w14:textId="0482AB37" w:rsidR="008E1A4B" w:rsidRPr="00D527DE" w:rsidRDefault="008E1A4B" w:rsidP="007F16A3">
            <w:pPr>
              <w:jc w:val="right"/>
            </w:pPr>
            <w:r w:rsidRPr="00D527DE">
              <w:t>624</w:t>
            </w:r>
          </w:p>
        </w:tc>
        <w:tc>
          <w:tcPr>
            <w:tcW w:w="0" w:type="auto"/>
            <w:vAlign w:val="center"/>
          </w:tcPr>
          <w:p w14:paraId="0D7D6B1F" w14:textId="23EF1088" w:rsidR="008E1A4B" w:rsidRPr="00D527DE" w:rsidRDefault="008E1A4B" w:rsidP="007F16A3">
            <w:pPr>
              <w:jc w:val="right"/>
            </w:pPr>
            <w:r w:rsidRPr="00D527DE">
              <w:t>640</w:t>
            </w:r>
          </w:p>
        </w:tc>
        <w:tc>
          <w:tcPr>
            <w:tcW w:w="0" w:type="auto"/>
            <w:vAlign w:val="center"/>
          </w:tcPr>
          <w:p w14:paraId="1F833977" w14:textId="255A0A0C" w:rsidR="008E1A4B" w:rsidRPr="00D527DE" w:rsidRDefault="008E1A4B" w:rsidP="007F16A3">
            <w:pPr>
              <w:jc w:val="right"/>
            </w:pPr>
            <w:r w:rsidRPr="00D527DE">
              <w:t>656</w:t>
            </w:r>
          </w:p>
        </w:tc>
        <w:tc>
          <w:tcPr>
            <w:tcW w:w="0" w:type="auto"/>
            <w:vAlign w:val="center"/>
          </w:tcPr>
          <w:p w14:paraId="08403C5C" w14:textId="0A4043A2" w:rsidR="008E1A4B" w:rsidRPr="00D527DE" w:rsidRDefault="008E1A4B" w:rsidP="007F16A3">
            <w:pPr>
              <w:jc w:val="right"/>
            </w:pPr>
            <w:r w:rsidRPr="00D527DE">
              <w:t>672</w:t>
            </w:r>
          </w:p>
        </w:tc>
        <w:tc>
          <w:tcPr>
            <w:tcW w:w="0" w:type="auto"/>
            <w:vAlign w:val="center"/>
          </w:tcPr>
          <w:p w14:paraId="23585CC1" w14:textId="5E6F4616" w:rsidR="008E1A4B" w:rsidRPr="00D527DE" w:rsidRDefault="008E1A4B" w:rsidP="007F16A3">
            <w:pPr>
              <w:jc w:val="right"/>
            </w:pPr>
            <w:r w:rsidRPr="00D527DE">
              <w:t>688</w:t>
            </w:r>
          </w:p>
        </w:tc>
        <w:tc>
          <w:tcPr>
            <w:tcW w:w="0" w:type="auto"/>
            <w:vAlign w:val="center"/>
          </w:tcPr>
          <w:p w14:paraId="0FEB2EF5" w14:textId="6DE0A895" w:rsidR="008E1A4B" w:rsidRPr="00D527DE" w:rsidRDefault="008E1A4B" w:rsidP="007F16A3">
            <w:pPr>
              <w:jc w:val="right"/>
            </w:pPr>
            <w:r w:rsidRPr="00D527DE">
              <w:t>705</w:t>
            </w:r>
          </w:p>
        </w:tc>
        <w:tc>
          <w:tcPr>
            <w:tcW w:w="0" w:type="auto"/>
            <w:vAlign w:val="center"/>
          </w:tcPr>
          <w:p w14:paraId="4C75347C" w14:textId="5EB0603A" w:rsidR="008E1A4B" w:rsidRPr="00D527DE" w:rsidRDefault="008E1A4B" w:rsidP="007F16A3">
            <w:pPr>
              <w:jc w:val="right"/>
            </w:pPr>
            <w:r w:rsidRPr="00D527DE">
              <w:t>721</w:t>
            </w:r>
          </w:p>
        </w:tc>
        <w:tc>
          <w:tcPr>
            <w:tcW w:w="0" w:type="auto"/>
            <w:vAlign w:val="center"/>
          </w:tcPr>
          <w:p w14:paraId="476B5DD3" w14:textId="2F6873E7" w:rsidR="008E1A4B" w:rsidRPr="00D527DE" w:rsidRDefault="008E1A4B" w:rsidP="007F16A3">
            <w:pPr>
              <w:jc w:val="right"/>
            </w:pPr>
            <w:r w:rsidRPr="00D527DE">
              <w:t>738</w:t>
            </w:r>
          </w:p>
        </w:tc>
        <w:tc>
          <w:tcPr>
            <w:tcW w:w="0" w:type="auto"/>
            <w:vAlign w:val="center"/>
          </w:tcPr>
          <w:p w14:paraId="7CFB4D40" w14:textId="55332ECC" w:rsidR="008E1A4B" w:rsidRPr="00D527DE" w:rsidRDefault="008E1A4B" w:rsidP="007F16A3">
            <w:pPr>
              <w:jc w:val="right"/>
            </w:pPr>
            <w:r w:rsidRPr="00D527DE">
              <w:t>754</w:t>
            </w:r>
          </w:p>
        </w:tc>
        <w:tc>
          <w:tcPr>
            <w:tcW w:w="0" w:type="auto"/>
            <w:vAlign w:val="center"/>
          </w:tcPr>
          <w:p w14:paraId="4FCF9C24" w14:textId="279725B2" w:rsidR="008E1A4B" w:rsidRPr="00D527DE" w:rsidRDefault="008E1A4B" w:rsidP="007F16A3">
            <w:pPr>
              <w:jc w:val="right"/>
            </w:pPr>
            <w:r w:rsidRPr="00D527DE">
              <w:t>771</w:t>
            </w:r>
          </w:p>
        </w:tc>
        <w:tc>
          <w:tcPr>
            <w:tcW w:w="0" w:type="auto"/>
            <w:vAlign w:val="center"/>
          </w:tcPr>
          <w:p w14:paraId="6AA5EFB6" w14:textId="6C8DF27B" w:rsidR="008E1A4B" w:rsidRPr="00D527DE" w:rsidRDefault="008E1A4B" w:rsidP="007F16A3">
            <w:pPr>
              <w:jc w:val="right"/>
            </w:pPr>
            <w:r w:rsidRPr="00D527DE">
              <w:t>788</w:t>
            </w:r>
          </w:p>
        </w:tc>
      </w:tr>
      <w:tr w:rsidR="008E1A4B" w:rsidRPr="00D527DE" w14:paraId="04AEC74B" w14:textId="77777777" w:rsidTr="007F16A3">
        <w:trPr>
          <w:jc w:val="center"/>
        </w:trPr>
        <w:tc>
          <w:tcPr>
            <w:tcW w:w="0" w:type="auto"/>
            <w:vAlign w:val="center"/>
          </w:tcPr>
          <w:p w14:paraId="7E78F762" w14:textId="1C9C4A34" w:rsidR="008E1A4B" w:rsidRPr="00D527DE" w:rsidRDefault="008E1A4B" w:rsidP="007F16A3">
            <w:pPr>
              <w:jc w:val="right"/>
            </w:pPr>
            <w:r w:rsidRPr="00D527DE">
              <w:t>72</w:t>
            </w:r>
          </w:p>
        </w:tc>
        <w:tc>
          <w:tcPr>
            <w:tcW w:w="0" w:type="auto"/>
            <w:vAlign w:val="center"/>
          </w:tcPr>
          <w:p w14:paraId="01B7773F" w14:textId="32D76790" w:rsidR="008E1A4B" w:rsidRPr="00D527DE" w:rsidRDefault="008E1A4B" w:rsidP="007F16A3">
            <w:pPr>
              <w:jc w:val="right"/>
            </w:pPr>
            <w:r w:rsidRPr="00D527DE">
              <w:t>805</w:t>
            </w:r>
          </w:p>
        </w:tc>
        <w:tc>
          <w:tcPr>
            <w:tcW w:w="0" w:type="auto"/>
            <w:vAlign w:val="center"/>
          </w:tcPr>
          <w:p w14:paraId="76665D1D" w14:textId="0CACBB69" w:rsidR="008E1A4B" w:rsidRPr="00D527DE" w:rsidRDefault="008E1A4B" w:rsidP="007F16A3">
            <w:pPr>
              <w:jc w:val="right"/>
            </w:pPr>
            <w:r w:rsidRPr="00D527DE">
              <w:t>822</w:t>
            </w:r>
          </w:p>
        </w:tc>
        <w:tc>
          <w:tcPr>
            <w:tcW w:w="0" w:type="auto"/>
            <w:vAlign w:val="center"/>
          </w:tcPr>
          <w:p w14:paraId="500F0857" w14:textId="599E522E" w:rsidR="008E1A4B" w:rsidRPr="00D527DE" w:rsidRDefault="008E1A4B" w:rsidP="007F16A3">
            <w:pPr>
              <w:jc w:val="right"/>
            </w:pPr>
            <w:r w:rsidRPr="00D527DE">
              <w:t>840</w:t>
            </w:r>
          </w:p>
        </w:tc>
        <w:tc>
          <w:tcPr>
            <w:tcW w:w="0" w:type="auto"/>
            <w:vAlign w:val="center"/>
          </w:tcPr>
          <w:p w14:paraId="6BBFC440" w14:textId="29C3A0E7" w:rsidR="008E1A4B" w:rsidRPr="00D527DE" w:rsidRDefault="008E1A4B" w:rsidP="007F16A3">
            <w:pPr>
              <w:jc w:val="right"/>
            </w:pPr>
            <w:r w:rsidRPr="00D527DE">
              <w:t>857</w:t>
            </w:r>
          </w:p>
        </w:tc>
        <w:tc>
          <w:tcPr>
            <w:tcW w:w="0" w:type="auto"/>
            <w:vAlign w:val="center"/>
          </w:tcPr>
          <w:p w14:paraId="36D8B281" w14:textId="510090DD" w:rsidR="008E1A4B" w:rsidRPr="00D527DE" w:rsidRDefault="008E1A4B" w:rsidP="007F16A3">
            <w:pPr>
              <w:jc w:val="right"/>
            </w:pPr>
            <w:r w:rsidRPr="00D527DE">
              <w:t>875</w:t>
            </w:r>
          </w:p>
        </w:tc>
        <w:tc>
          <w:tcPr>
            <w:tcW w:w="0" w:type="auto"/>
            <w:vAlign w:val="center"/>
          </w:tcPr>
          <w:p w14:paraId="3244BE07" w14:textId="1DC24B0C" w:rsidR="008E1A4B" w:rsidRPr="00D527DE" w:rsidRDefault="008E1A4B" w:rsidP="007F16A3">
            <w:pPr>
              <w:jc w:val="right"/>
            </w:pPr>
            <w:r w:rsidRPr="00D527DE">
              <w:t>892</w:t>
            </w:r>
          </w:p>
        </w:tc>
        <w:tc>
          <w:tcPr>
            <w:tcW w:w="0" w:type="auto"/>
            <w:vAlign w:val="center"/>
          </w:tcPr>
          <w:p w14:paraId="123AF11B" w14:textId="41C5E041" w:rsidR="008E1A4B" w:rsidRPr="00D527DE" w:rsidRDefault="008E1A4B" w:rsidP="007F16A3">
            <w:pPr>
              <w:jc w:val="right"/>
            </w:pPr>
            <w:r w:rsidRPr="00D527DE">
              <w:t>910</w:t>
            </w:r>
          </w:p>
        </w:tc>
        <w:tc>
          <w:tcPr>
            <w:tcW w:w="0" w:type="auto"/>
            <w:vAlign w:val="center"/>
          </w:tcPr>
          <w:p w14:paraId="7A40551F" w14:textId="5F38EFBC" w:rsidR="008E1A4B" w:rsidRPr="00D527DE" w:rsidRDefault="008E1A4B" w:rsidP="007F16A3">
            <w:pPr>
              <w:jc w:val="right"/>
            </w:pPr>
            <w:r w:rsidRPr="00D527DE">
              <w:t>928</w:t>
            </w:r>
          </w:p>
        </w:tc>
        <w:tc>
          <w:tcPr>
            <w:tcW w:w="0" w:type="auto"/>
            <w:vAlign w:val="center"/>
          </w:tcPr>
          <w:p w14:paraId="110E8EEF" w14:textId="2651DC23" w:rsidR="008E1A4B" w:rsidRPr="00D527DE" w:rsidRDefault="008E1A4B" w:rsidP="007F16A3">
            <w:pPr>
              <w:jc w:val="right"/>
            </w:pPr>
            <w:r w:rsidRPr="00D527DE">
              <w:t>946</w:t>
            </w:r>
          </w:p>
        </w:tc>
        <w:tc>
          <w:tcPr>
            <w:tcW w:w="0" w:type="auto"/>
            <w:vAlign w:val="center"/>
          </w:tcPr>
          <w:p w14:paraId="768E2649" w14:textId="2D76E037" w:rsidR="008E1A4B" w:rsidRPr="00D527DE" w:rsidRDefault="008E1A4B" w:rsidP="007F16A3">
            <w:pPr>
              <w:jc w:val="right"/>
            </w:pPr>
            <w:r w:rsidRPr="00D527DE">
              <w:t>964</w:t>
            </w:r>
          </w:p>
        </w:tc>
        <w:tc>
          <w:tcPr>
            <w:tcW w:w="0" w:type="auto"/>
            <w:vAlign w:val="center"/>
          </w:tcPr>
          <w:p w14:paraId="465FB8F4" w14:textId="44846BFB" w:rsidR="008E1A4B" w:rsidRPr="00D527DE" w:rsidRDefault="008E1A4B" w:rsidP="007F16A3">
            <w:pPr>
              <w:jc w:val="right"/>
            </w:pPr>
            <w:r w:rsidRPr="00D527DE">
              <w:t>983</w:t>
            </w:r>
          </w:p>
        </w:tc>
        <w:tc>
          <w:tcPr>
            <w:tcW w:w="0" w:type="auto"/>
            <w:vAlign w:val="center"/>
          </w:tcPr>
          <w:p w14:paraId="61473AFC" w14:textId="272F5965" w:rsidR="008E1A4B" w:rsidRPr="00D527DE" w:rsidRDefault="008E1A4B" w:rsidP="007F16A3">
            <w:pPr>
              <w:jc w:val="right"/>
            </w:pPr>
            <w:r w:rsidRPr="00D527DE">
              <w:t>1001</w:t>
            </w:r>
          </w:p>
        </w:tc>
      </w:tr>
      <w:tr w:rsidR="008E1A4B" w:rsidRPr="00D527DE" w14:paraId="54D0876D" w14:textId="77777777" w:rsidTr="007F16A3">
        <w:trPr>
          <w:jc w:val="center"/>
        </w:trPr>
        <w:tc>
          <w:tcPr>
            <w:tcW w:w="0" w:type="auto"/>
            <w:vAlign w:val="center"/>
          </w:tcPr>
          <w:p w14:paraId="40203162" w14:textId="5E855008" w:rsidR="008E1A4B" w:rsidRPr="00D527DE" w:rsidRDefault="008E1A4B" w:rsidP="007F16A3">
            <w:pPr>
              <w:jc w:val="right"/>
            </w:pPr>
            <w:r w:rsidRPr="00D527DE">
              <w:t>84</w:t>
            </w:r>
          </w:p>
        </w:tc>
        <w:tc>
          <w:tcPr>
            <w:tcW w:w="0" w:type="auto"/>
            <w:vAlign w:val="center"/>
          </w:tcPr>
          <w:p w14:paraId="2E134BBA" w14:textId="3B5C22AA" w:rsidR="008E1A4B" w:rsidRPr="00D527DE" w:rsidRDefault="008E1A4B" w:rsidP="007F16A3">
            <w:pPr>
              <w:jc w:val="right"/>
            </w:pPr>
            <w:r w:rsidRPr="00D527DE">
              <w:t>1020</w:t>
            </w:r>
          </w:p>
        </w:tc>
        <w:tc>
          <w:tcPr>
            <w:tcW w:w="0" w:type="auto"/>
            <w:vAlign w:val="center"/>
          </w:tcPr>
          <w:p w14:paraId="354CF138" w14:textId="58AAB2D7" w:rsidR="008E1A4B" w:rsidRPr="00D527DE" w:rsidRDefault="008E1A4B" w:rsidP="007F16A3">
            <w:pPr>
              <w:jc w:val="right"/>
            </w:pPr>
            <w:r w:rsidRPr="00D527DE">
              <w:t>1038</w:t>
            </w:r>
          </w:p>
        </w:tc>
        <w:tc>
          <w:tcPr>
            <w:tcW w:w="0" w:type="auto"/>
            <w:vAlign w:val="center"/>
          </w:tcPr>
          <w:p w14:paraId="63CEB23B" w14:textId="279BCF34" w:rsidR="008E1A4B" w:rsidRPr="00D527DE" w:rsidRDefault="008E1A4B" w:rsidP="007F16A3">
            <w:pPr>
              <w:jc w:val="right"/>
            </w:pPr>
            <w:r w:rsidRPr="00D527DE">
              <w:t>1057</w:t>
            </w:r>
          </w:p>
        </w:tc>
        <w:tc>
          <w:tcPr>
            <w:tcW w:w="0" w:type="auto"/>
            <w:vAlign w:val="center"/>
          </w:tcPr>
          <w:p w14:paraId="0B9866D1" w14:textId="1F68C35A" w:rsidR="008E1A4B" w:rsidRPr="00D527DE" w:rsidRDefault="008E1A4B" w:rsidP="007F16A3">
            <w:pPr>
              <w:jc w:val="right"/>
            </w:pPr>
            <w:r w:rsidRPr="00D527DE">
              <w:t>1076</w:t>
            </w:r>
          </w:p>
        </w:tc>
        <w:tc>
          <w:tcPr>
            <w:tcW w:w="0" w:type="auto"/>
            <w:vAlign w:val="center"/>
          </w:tcPr>
          <w:p w14:paraId="70AD0A2F" w14:textId="111B15C9" w:rsidR="008E1A4B" w:rsidRPr="00D527DE" w:rsidRDefault="008E1A4B" w:rsidP="007F16A3">
            <w:pPr>
              <w:jc w:val="right"/>
            </w:pPr>
            <w:r w:rsidRPr="00D527DE">
              <w:t>1095</w:t>
            </w:r>
          </w:p>
        </w:tc>
        <w:tc>
          <w:tcPr>
            <w:tcW w:w="0" w:type="auto"/>
            <w:vAlign w:val="center"/>
          </w:tcPr>
          <w:p w14:paraId="396C97FF" w14:textId="571F7B70" w:rsidR="008E1A4B" w:rsidRPr="00D527DE" w:rsidRDefault="008E1A4B" w:rsidP="007F16A3">
            <w:pPr>
              <w:jc w:val="right"/>
            </w:pPr>
            <w:r w:rsidRPr="00D527DE">
              <w:t>1114</w:t>
            </w:r>
          </w:p>
        </w:tc>
        <w:tc>
          <w:tcPr>
            <w:tcW w:w="0" w:type="auto"/>
            <w:vAlign w:val="center"/>
          </w:tcPr>
          <w:p w14:paraId="160FF345" w14:textId="6DCF5319" w:rsidR="008E1A4B" w:rsidRPr="00D527DE" w:rsidRDefault="008E1A4B" w:rsidP="007F16A3">
            <w:pPr>
              <w:jc w:val="right"/>
            </w:pPr>
            <w:r w:rsidRPr="00D527DE">
              <w:t>1133</w:t>
            </w:r>
          </w:p>
        </w:tc>
        <w:tc>
          <w:tcPr>
            <w:tcW w:w="0" w:type="auto"/>
            <w:vAlign w:val="center"/>
          </w:tcPr>
          <w:p w14:paraId="7CF46B8A" w14:textId="45B3D700" w:rsidR="008E1A4B" w:rsidRPr="00D527DE" w:rsidRDefault="008E1A4B" w:rsidP="007F16A3">
            <w:pPr>
              <w:jc w:val="right"/>
            </w:pPr>
            <w:r w:rsidRPr="00D527DE">
              <w:t>1153</w:t>
            </w:r>
          </w:p>
        </w:tc>
        <w:tc>
          <w:tcPr>
            <w:tcW w:w="0" w:type="auto"/>
            <w:vAlign w:val="center"/>
          </w:tcPr>
          <w:p w14:paraId="47CE864B" w14:textId="1F4BEAA7" w:rsidR="008E1A4B" w:rsidRPr="00D527DE" w:rsidRDefault="008E1A4B" w:rsidP="007F16A3">
            <w:pPr>
              <w:jc w:val="right"/>
            </w:pPr>
            <w:r w:rsidRPr="00D527DE">
              <w:t>1172</w:t>
            </w:r>
          </w:p>
        </w:tc>
        <w:tc>
          <w:tcPr>
            <w:tcW w:w="0" w:type="auto"/>
            <w:vAlign w:val="center"/>
          </w:tcPr>
          <w:p w14:paraId="5902BA25" w14:textId="3E75BF5E" w:rsidR="008E1A4B" w:rsidRPr="00D527DE" w:rsidRDefault="008E1A4B" w:rsidP="007F16A3">
            <w:pPr>
              <w:jc w:val="right"/>
            </w:pPr>
            <w:r w:rsidRPr="00D527DE">
              <w:t>1192</w:t>
            </w:r>
          </w:p>
        </w:tc>
        <w:tc>
          <w:tcPr>
            <w:tcW w:w="0" w:type="auto"/>
            <w:vAlign w:val="center"/>
          </w:tcPr>
          <w:p w14:paraId="58AC018B" w14:textId="463B438D" w:rsidR="008E1A4B" w:rsidRPr="00D527DE" w:rsidRDefault="008E1A4B" w:rsidP="007F16A3">
            <w:pPr>
              <w:jc w:val="right"/>
            </w:pPr>
            <w:r w:rsidRPr="00D527DE">
              <w:t>1211</w:t>
            </w:r>
          </w:p>
        </w:tc>
        <w:tc>
          <w:tcPr>
            <w:tcW w:w="0" w:type="auto"/>
            <w:vAlign w:val="center"/>
          </w:tcPr>
          <w:p w14:paraId="59C4251C" w14:textId="6A9B6039" w:rsidR="008E1A4B" w:rsidRPr="00D527DE" w:rsidRDefault="008E1A4B" w:rsidP="007F16A3">
            <w:pPr>
              <w:jc w:val="right"/>
            </w:pPr>
            <w:r w:rsidRPr="00D527DE">
              <w:t>1231</w:t>
            </w:r>
          </w:p>
        </w:tc>
      </w:tr>
      <w:tr w:rsidR="008E1A4B" w:rsidRPr="00D527DE" w14:paraId="2B9F96D7" w14:textId="77777777" w:rsidTr="007F16A3">
        <w:trPr>
          <w:jc w:val="center"/>
        </w:trPr>
        <w:tc>
          <w:tcPr>
            <w:tcW w:w="0" w:type="auto"/>
            <w:vAlign w:val="center"/>
          </w:tcPr>
          <w:p w14:paraId="5EE83BC9" w14:textId="65C7490A" w:rsidR="008E1A4B" w:rsidRPr="00D527DE" w:rsidRDefault="008E1A4B" w:rsidP="007F16A3">
            <w:pPr>
              <w:jc w:val="right"/>
            </w:pPr>
            <w:r w:rsidRPr="00D527DE">
              <w:t>96</w:t>
            </w:r>
          </w:p>
        </w:tc>
        <w:tc>
          <w:tcPr>
            <w:tcW w:w="0" w:type="auto"/>
            <w:vAlign w:val="center"/>
          </w:tcPr>
          <w:p w14:paraId="0E4A6A09" w14:textId="2949F8C6" w:rsidR="008E1A4B" w:rsidRPr="00D527DE" w:rsidRDefault="008E1A4B" w:rsidP="007F16A3">
            <w:pPr>
              <w:jc w:val="right"/>
            </w:pPr>
            <w:r w:rsidRPr="00D527DE">
              <w:t>1251</w:t>
            </w:r>
          </w:p>
        </w:tc>
        <w:tc>
          <w:tcPr>
            <w:tcW w:w="0" w:type="auto"/>
            <w:vAlign w:val="center"/>
          </w:tcPr>
          <w:p w14:paraId="57D290D8" w14:textId="15D98C3D" w:rsidR="008E1A4B" w:rsidRPr="00D527DE" w:rsidRDefault="008E1A4B" w:rsidP="007F16A3">
            <w:pPr>
              <w:jc w:val="right"/>
            </w:pPr>
            <w:r w:rsidRPr="00D527DE">
              <w:t>1271</w:t>
            </w:r>
          </w:p>
        </w:tc>
        <w:tc>
          <w:tcPr>
            <w:tcW w:w="0" w:type="auto"/>
            <w:vAlign w:val="center"/>
          </w:tcPr>
          <w:p w14:paraId="440B8370" w14:textId="55E5BE80" w:rsidR="008E1A4B" w:rsidRPr="00D527DE" w:rsidRDefault="008E1A4B" w:rsidP="007F16A3">
            <w:pPr>
              <w:jc w:val="right"/>
            </w:pPr>
            <w:r w:rsidRPr="00D527DE">
              <w:t>1291</w:t>
            </w:r>
          </w:p>
        </w:tc>
        <w:tc>
          <w:tcPr>
            <w:tcW w:w="0" w:type="auto"/>
            <w:vAlign w:val="center"/>
          </w:tcPr>
          <w:p w14:paraId="08BE38C8" w14:textId="69CA1322" w:rsidR="008E1A4B" w:rsidRPr="00D527DE" w:rsidRDefault="008E1A4B" w:rsidP="007F16A3">
            <w:pPr>
              <w:jc w:val="right"/>
            </w:pPr>
            <w:r w:rsidRPr="00D527DE">
              <w:t>1311</w:t>
            </w:r>
          </w:p>
        </w:tc>
        <w:tc>
          <w:tcPr>
            <w:tcW w:w="0" w:type="auto"/>
            <w:vAlign w:val="center"/>
          </w:tcPr>
          <w:p w14:paraId="04950303" w14:textId="084CE901" w:rsidR="008E1A4B" w:rsidRPr="00D527DE" w:rsidRDefault="008E1A4B" w:rsidP="007F16A3">
            <w:pPr>
              <w:jc w:val="right"/>
            </w:pPr>
            <w:r w:rsidRPr="00D527DE">
              <w:t>1332</w:t>
            </w:r>
          </w:p>
        </w:tc>
        <w:tc>
          <w:tcPr>
            <w:tcW w:w="0" w:type="auto"/>
            <w:vAlign w:val="center"/>
          </w:tcPr>
          <w:p w14:paraId="63A13FF6" w14:textId="09938330" w:rsidR="008E1A4B" w:rsidRPr="00D527DE" w:rsidRDefault="008E1A4B" w:rsidP="007F16A3">
            <w:pPr>
              <w:jc w:val="right"/>
            </w:pPr>
            <w:r w:rsidRPr="00D527DE">
              <w:t>1352</w:t>
            </w:r>
          </w:p>
        </w:tc>
        <w:tc>
          <w:tcPr>
            <w:tcW w:w="0" w:type="auto"/>
            <w:vAlign w:val="center"/>
          </w:tcPr>
          <w:p w14:paraId="3C1FB136" w14:textId="7B1C8846" w:rsidR="008E1A4B" w:rsidRPr="00D527DE" w:rsidRDefault="008E1A4B" w:rsidP="007F16A3">
            <w:pPr>
              <w:jc w:val="right"/>
            </w:pPr>
            <w:r w:rsidRPr="00D527DE">
              <w:t>1373</w:t>
            </w:r>
          </w:p>
        </w:tc>
        <w:tc>
          <w:tcPr>
            <w:tcW w:w="0" w:type="auto"/>
            <w:vAlign w:val="center"/>
          </w:tcPr>
          <w:p w14:paraId="26DE2D39" w14:textId="10A4DC58" w:rsidR="008E1A4B" w:rsidRPr="00D527DE" w:rsidRDefault="008E1A4B" w:rsidP="007F16A3">
            <w:pPr>
              <w:jc w:val="right"/>
            </w:pPr>
            <w:r w:rsidRPr="00D527DE">
              <w:t>1393</w:t>
            </w:r>
          </w:p>
        </w:tc>
        <w:tc>
          <w:tcPr>
            <w:tcW w:w="0" w:type="auto"/>
            <w:vAlign w:val="center"/>
          </w:tcPr>
          <w:p w14:paraId="3479BDEC" w14:textId="1FA5D9A3" w:rsidR="008E1A4B" w:rsidRPr="00D527DE" w:rsidRDefault="008E1A4B" w:rsidP="007F16A3">
            <w:pPr>
              <w:jc w:val="right"/>
            </w:pPr>
            <w:r w:rsidRPr="00D527DE">
              <w:t>1414</w:t>
            </w:r>
          </w:p>
        </w:tc>
        <w:tc>
          <w:tcPr>
            <w:tcW w:w="0" w:type="auto"/>
            <w:vAlign w:val="center"/>
          </w:tcPr>
          <w:p w14:paraId="3D77D4E3" w14:textId="389B0880" w:rsidR="008E1A4B" w:rsidRPr="00D527DE" w:rsidRDefault="008E1A4B" w:rsidP="007F16A3">
            <w:pPr>
              <w:jc w:val="right"/>
            </w:pPr>
            <w:r w:rsidRPr="00D527DE">
              <w:t>1435</w:t>
            </w:r>
          </w:p>
        </w:tc>
        <w:tc>
          <w:tcPr>
            <w:tcW w:w="0" w:type="auto"/>
            <w:vAlign w:val="center"/>
          </w:tcPr>
          <w:p w14:paraId="392ECD40" w14:textId="2EA1D883" w:rsidR="008E1A4B" w:rsidRPr="00D527DE" w:rsidRDefault="008E1A4B" w:rsidP="007F16A3">
            <w:pPr>
              <w:jc w:val="right"/>
            </w:pPr>
            <w:r w:rsidRPr="00D527DE">
              <w:t>1456</w:t>
            </w:r>
          </w:p>
        </w:tc>
        <w:tc>
          <w:tcPr>
            <w:tcW w:w="0" w:type="auto"/>
            <w:vAlign w:val="center"/>
          </w:tcPr>
          <w:p w14:paraId="5384E059" w14:textId="11FBF468" w:rsidR="008E1A4B" w:rsidRPr="00D527DE" w:rsidRDefault="008E1A4B" w:rsidP="007F16A3">
            <w:pPr>
              <w:jc w:val="right"/>
            </w:pPr>
            <w:r w:rsidRPr="00D527DE">
              <w:t>1477</w:t>
            </w:r>
          </w:p>
        </w:tc>
      </w:tr>
      <w:tr w:rsidR="008E1A4B" w:rsidRPr="00D527DE" w14:paraId="5C30B4B3" w14:textId="77777777" w:rsidTr="007F16A3">
        <w:trPr>
          <w:jc w:val="center"/>
        </w:trPr>
        <w:tc>
          <w:tcPr>
            <w:tcW w:w="0" w:type="auto"/>
            <w:vAlign w:val="center"/>
          </w:tcPr>
          <w:p w14:paraId="246A8E26" w14:textId="09DBF2F5" w:rsidR="008E1A4B" w:rsidRPr="00D527DE" w:rsidRDefault="008E1A4B" w:rsidP="007F16A3">
            <w:pPr>
              <w:jc w:val="right"/>
            </w:pPr>
            <w:r w:rsidRPr="00D527DE">
              <w:t>108</w:t>
            </w:r>
          </w:p>
        </w:tc>
        <w:tc>
          <w:tcPr>
            <w:tcW w:w="0" w:type="auto"/>
            <w:vAlign w:val="center"/>
          </w:tcPr>
          <w:p w14:paraId="26DC0BB1" w14:textId="560444D2" w:rsidR="008E1A4B" w:rsidRPr="00D527DE" w:rsidRDefault="008E1A4B" w:rsidP="007F16A3">
            <w:pPr>
              <w:jc w:val="right"/>
            </w:pPr>
            <w:r w:rsidRPr="00D527DE">
              <w:t>1498</w:t>
            </w:r>
          </w:p>
        </w:tc>
        <w:tc>
          <w:tcPr>
            <w:tcW w:w="0" w:type="auto"/>
            <w:vAlign w:val="center"/>
          </w:tcPr>
          <w:p w14:paraId="62B94E81" w14:textId="7CD0FF62" w:rsidR="008E1A4B" w:rsidRPr="00D527DE" w:rsidRDefault="008E1A4B" w:rsidP="007F16A3">
            <w:pPr>
              <w:jc w:val="right"/>
            </w:pPr>
            <w:r w:rsidRPr="00D527DE">
              <w:t>1520</w:t>
            </w:r>
          </w:p>
        </w:tc>
        <w:tc>
          <w:tcPr>
            <w:tcW w:w="0" w:type="auto"/>
            <w:vAlign w:val="center"/>
          </w:tcPr>
          <w:p w14:paraId="7A059675" w14:textId="78E23D4C" w:rsidR="008E1A4B" w:rsidRPr="00D527DE" w:rsidRDefault="008E1A4B" w:rsidP="007F16A3">
            <w:pPr>
              <w:jc w:val="right"/>
            </w:pPr>
            <w:r w:rsidRPr="00D527DE">
              <w:t>1541</w:t>
            </w:r>
          </w:p>
        </w:tc>
        <w:tc>
          <w:tcPr>
            <w:tcW w:w="0" w:type="auto"/>
            <w:vAlign w:val="center"/>
          </w:tcPr>
          <w:p w14:paraId="436A006A" w14:textId="1A567FA0" w:rsidR="008E1A4B" w:rsidRPr="00D527DE" w:rsidRDefault="008E1A4B" w:rsidP="007F16A3">
            <w:pPr>
              <w:jc w:val="right"/>
            </w:pPr>
            <w:r w:rsidRPr="00D527DE">
              <w:t>1562</w:t>
            </w:r>
          </w:p>
        </w:tc>
        <w:tc>
          <w:tcPr>
            <w:tcW w:w="0" w:type="auto"/>
            <w:vAlign w:val="center"/>
          </w:tcPr>
          <w:p w14:paraId="549EAA5D" w14:textId="036AF013" w:rsidR="008E1A4B" w:rsidRPr="00D527DE" w:rsidRDefault="008E1A4B" w:rsidP="007F16A3">
            <w:pPr>
              <w:jc w:val="right"/>
            </w:pPr>
            <w:r w:rsidRPr="00D527DE">
              <w:t>1584</w:t>
            </w:r>
          </w:p>
        </w:tc>
        <w:tc>
          <w:tcPr>
            <w:tcW w:w="0" w:type="auto"/>
            <w:vAlign w:val="center"/>
          </w:tcPr>
          <w:p w14:paraId="65FA930A" w14:textId="3888BF4D" w:rsidR="008E1A4B" w:rsidRPr="00D527DE" w:rsidRDefault="008E1A4B" w:rsidP="007F16A3">
            <w:pPr>
              <w:jc w:val="right"/>
            </w:pPr>
            <w:r w:rsidRPr="00D527DE">
              <w:t>1606</w:t>
            </w:r>
          </w:p>
        </w:tc>
        <w:tc>
          <w:tcPr>
            <w:tcW w:w="0" w:type="auto"/>
            <w:vAlign w:val="center"/>
          </w:tcPr>
          <w:p w14:paraId="58E7DDFE" w14:textId="711FC1DD" w:rsidR="008E1A4B" w:rsidRPr="00D527DE" w:rsidRDefault="008E1A4B" w:rsidP="007F16A3">
            <w:pPr>
              <w:jc w:val="right"/>
            </w:pPr>
            <w:r w:rsidRPr="00D527DE">
              <w:t>1628</w:t>
            </w:r>
          </w:p>
        </w:tc>
        <w:tc>
          <w:tcPr>
            <w:tcW w:w="0" w:type="auto"/>
            <w:vAlign w:val="center"/>
          </w:tcPr>
          <w:p w14:paraId="523C40AC" w14:textId="6A5D33C5" w:rsidR="008E1A4B" w:rsidRPr="00D527DE" w:rsidRDefault="008E1A4B" w:rsidP="007F16A3">
            <w:pPr>
              <w:jc w:val="right"/>
            </w:pPr>
            <w:r w:rsidRPr="00D527DE">
              <w:t>1649</w:t>
            </w:r>
          </w:p>
        </w:tc>
        <w:tc>
          <w:tcPr>
            <w:tcW w:w="0" w:type="auto"/>
            <w:vAlign w:val="center"/>
          </w:tcPr>
          <w:p w14:paraId="6C89F9CC" w14:textId="1497E968" w:rsidR="008E1A4B" w:rsidRPr="00D527DE" w:rsidRDefault="008E1A4B" w:rsidP="007F16A3">
            <w:pPr>
              <w:jc w:val="right"/>
            </w:pPr>
            <w:r w:rsidRPr="00D527DE">
              <w:t>1671</w:t>
            </w:r>
          </w:p>
        </w:tc>
        <w:tc>
          <w:tcPr>
            <w:tcW w:w="0" w:type="auto"/>
            <w:vAlign w:val="center"/>
          </w:tcPr>
          <w:p w14:paraId="0440F5DB" w14:textId="22E1F048" w:rsidR="008E1A4B" w:rsidRPr="00D527DE" w:rsidRDefault="008E1A4B" w:rsidP="007F16A3">
            <w:pPr>
              <w:jc w:val="right"/>
            </w:pPr>
            <w:r w:rsidRPr="00D527DE">
              <w:t>1694</w:t>
            </w:r>
          </w:p>
        </w:tc>
        <w:tc>
          <w:tcPr>
            <w:tcW w:w="0" w:type="auto"/>
            <w:vAlign w:val="center"/>
          </w:tcPr>
          <w:p w14:paraId="4B249804" w14:textId="50CBC828" w:rsidR="008E1A4B" w:rsidRPr="00D527DE" w:rsidRDefault="008E1A4B" w:rsidP="007F16A3">
            <w:pPr>
              <w:jc w:val="right"/>
            </w:pPr>
            <w:r w:rsidRPr="00D527DE">
              <w:t>1716</w:t>
            </w:r>
          </w:p>
        </w:tc>
        <w:tc>
          <w:tcPr>
            <w:tcW w:w="0" w:type="auto"/>
            <w:vAlign w:val="center"/>
          </w:tcPr>
          <w:p w14:paraId="55E8B9E7" w14:textId="34CA83BE" w:rsidR="008E1A4B" w:rsidRPr="00D527DE" w:rsidRDefault="008E1A4B" w:rsidP="007F16A3">
            <w:pPr>
              <w:jc w:val="right"/>
            </w:pPr>
            <w:r w:rsidRPr="00D527DE">
              <w:t>1738</w:t>
            </w:r>
          </w:p>
        </w:tc>
      </w:tr>
      <w:tr w:rsidR="008E1A4B" w:rsidRPr="00D527DE" w14:paraId="5344F24C" w14:textId="77777777" w:rsidTr="007F16A3">
        <w:trPr>
          <w:jc w:val="center"/>
        </w:trPr>
        <w:tc>
          <w:tcPr>
            <w:tcW w:w="0" w:type="auto"/>
            <w:vAlign w:val="center"/>
          </w:tcPr>
          <w:p w14:paraId="53911270" w14:textId="582CE85D" w:rsidR="008E1A4B" w:rsidRPr="00D527DE" w:rsidRDefault="008E1A4B" w:rsidP="007F16A3">
            <w:pPr>
              <w:jc w:val="right"/>
            </w:pPr>
            <w:r w:rsidRPr="00D527DE">
              <w:t>120</w:t>
            </w:r>
          </w:p>
        </w:tc>
        <w:tc>
          <w:tcPr>
            <w:tcW w:w="0" w:type="auto"/>
            <w:vAlign w:val="center"/>
          </w:tcPr>
          <w:p w14:paraId="7F7D439A" w14:textId="4DDB178B" w:rsidR="008E1A4B" w:rsidRPr="00D527DE" w:rsidRDefault="008E1A4B" w:rsidP="007F16A3">
            <w:pPr>
              <w:jc w:val="right"/>
            </w:pPr>
            <w:r w:rsidRPr="00D527DE">
              <w:t>1760</w:t>
            </w:r>
          </w:p>
        </w:tc>
        <w:tc>
          <w:tcPr>
            <w:tcW w:w="0" w:type="auto"/>
            <w:vAlign w:val="center"/>
          </w:tcPr>
          <w:p w14:paraId="039760E3" w14:textId="69230E94" w:rsidR="008E1A4B" w:rsidRPr="00D527DE" w:rsidRDefault="008E1A4B" w:rsidP="007F16A3">
            <w:pPr>
              <w:jc w:val="right"/>
            </w:pPr>
            <w:r w:rsidRPr="00D527DE">
              <w:t>1783</w:t>
            </w:r>
          </w:p>
        </w:tc>
        <w:tc>
          <w:tcPr>
            <w:tcW w:w="0" w:type="auto"/>
            <w:vAlign w:val="center"/>
          </w:tcPr>
          <w:p w14:paraId="616C9458" w14:textId="00F330DE" w:rsidR="008E1A4B" w:rsidRPr="00D527DE" w:rsidRDefault="008E1A4B" w:rsidP="007F16A3">
            <w:pPr>
              <w:jc w:val="right"/>
            </w:pPr>
            <w:r w:rsidRPr="00D527DE">
              <w:t>1806</w:t>
            </w:r>
          </w:p>
        </w:tc>
        <w:tc>
          <w:tcPr>
            <w:tcW w:w="0" w:type="auto"/>
            <w:vAlign w:val="center"/>
          </w:tcPr>
          <w:p w14:paraId="1D83D06F" w14:textId="0CA653BF" w:rsidR="008E1A4B" w:rsidRPr="00D527DE" w:rsidRDefault="008E1A4B" w:rsidP="007F16A3">
            <w:pPr>
              <w:jc w:val="right"/>
            </w:pPr>
            <w:r w:rsidRPr="00D527DE">
              <w:t>1828</w:t>
            </w:r>
          </w:p>
        </w:tc>
        <w:tc>
          <w:tcPr>
            <w:tcW w:w="0" w:type="auto"/>
            <w:vAlign w:val="center"/>
          </w:tcPr>
          <w:p w14:paraId="64DFEB58" w14:textId="63E78879" w:rsidR="008E1A4B" w:rsidRPr="00D527DE" w:rsidRDefault="008E1A4B" w:rsidP="007F16A3">
            <w:pPr>
              <w:jc w:val="right"/>
            </w:pPr>
            <w:r w:rsidRPr="00D527DE">
              <w:t>1851</w:t>
            </w:r>
          </w:p>
        </w:tc>
        <w:tc>
          <w:tcPr>
            <w:tcW w:w="0" w:type="auto"/>
            <w:vAlign w:val="center"/>
          </w:tcPr>
          <w:p w14:paraId="7D547192" w14:textId="446B773D" w:rsidR="008E1A4B" w:rsidRPr="00D527DE" w:rsidRDefault="008E1A4B" w:rsidP="007F16A3">
            <w:pPr>
              <w:jc w:val="right"/>
            </w:pPr>
            <w:r w:rsidRPr="00D527DE">
              <w:t>1874</w:t>
            </w:r>
          </w:p>
        </w:tc>
        <w:tc>
          <w:tcPr>
            <w:tcW w:w="0" w:type="auto"/>
            <w:vAlign w:val="center"/>
          </w:tcPr>
          <w:p w14:paraId="2B95EFBE" w14:textId="69CA4942" w:rsidR="008E1A4B" w:rsidRPr="00D527DE" w:rsidRDefault="008E1A4B" w:rsidP="007F16A3">
            <w:pPr>
              <w:jc w:val="right"/>
            </w:pPr>
            <w:r w:rsidRPr="00D527DE">
              <w:t>1897</w:t>
            </w:r>
          </w:p>
        </w:tc>
        <w:tc>
          <w:tcPr>
            <w:tcW w:w="0" w:type="auto"/>
            <w:vAlign w:val="center"/>
          </w:tcPr>
          <w:p w14:paraId="321B0FAF" w14:textId="10694A9D" w:rsidR="008E1A4B" w:rsidRPr="00D527DE" w:rsidRDefault="008E1A4B" w:rsidP="007F16A3">
            <w:pPr>
              <w:jc w:val="right"/>
            </w:pPr>
            <w:r w:rsidRPr="00D527DE">
              <w:t>1920</w:t>
            </w:r>
          </w:p>
        </w:tc>
        <w:tc>
          <w:tcPr>
            <w:tcW w:w="0" w:type="auto"/>
            <w:vAlign w:val="center"/>
          </w:tcPr>
          <w:p w14:paraId="5335873D" w14:textId="32601026" w:rsidR="008E1A4B" w:rsidRPr="00D527DE" w:rsidRDefault="008E1A4B" w:rsidP="007F16A3">
            <w:pPr>
              <w:jc w:val="right"/>
            </w:pPr>
            <w:r w:rsidRPr="00D527DE">
              <w:t>1935</w:t>
            </w:r>
          </w:p>
        </w:tc>
        <w:tc>
          <w:tcPr>
            <w:tcW w:w="0" w:type="auto"/>
            <w:vAlign w:val="center"/>
          </w:tcPr>
          <w:p w14:paraId="479200C2" w14:textId="2A58549A" w:rsidR="008E1A4B" w:rsidRPr="00D527DE" w:rsidRDefault="008E1A4B" w:rsidP="007F16A3">
            <w:pPr>
              <w:jc w:val="right"/>
            </w:pPr>
            <w:r w:rsidRPr="00D527DE">
              <w:t>1942</w:t>
            </w:r>
          </w:p>
        </w:tc>
        <w:tc>
          <w:tcPr>
            <w:tcW w:w="0" w:type="auto"/>
            <w:vAlign w:val="center"/>
          </w:tcPr>
          <w:p w14:paraId="4733E4E6" w14:textId="19B266C6" w:rsidR="008E1A4B" w:rsidRPr="00D527DE" w:rsidRDefault="008E1A4B" w:rsidP="007F16A3">
            <w:pPr>
              <w:jc w:val="right"/>
            </w:pPr>
            <w:r w:rsidRPr="00D527DE">
              <w:t>1949</w:t>
            </w:r>
          </w:p>
        </w:tc>
        <w:tc>
          <w:tcPr>
            <w:tcW w:w="0" w:type="auto"/>
            <w:vAlign w:val="center"/>
          </w:tcPr>
          <w:p w14:paraId="2CE11DE7" w14:textId="6C1D70B3" w:rsidR="008E1A4B" w:rsidRPr="00D527DE" w:rsidRDefault="008E1A4B" w:rsidP="007F16A3">
            <w:pPr>
              <w:jc w:val="right"/>
            </w:pPr>
            <w:r w:rsidRPr="00D527DE">
              <w:t>1955</w:t>
            </w:r>
          </w:p>
        </w:tc>
      </w:tr>
      <w:tr w:rsidR="008E1A4B" w:rsidRPr="00D527DE" w14:paraId="224D7984" w14:textId="77777777" w:rsidTr="007F16A3">
        <w:trPr>
          <w:jc w:val="center"/>
        </w:trPr>
        <w:tc>
          <w:tcPr>
            <w:tcW w:w="0" w:type="auto"/>
            <w:vAlign w:val="center"/>
          </w:tcPr>
          <w:p w14:paraId="17101D1C" w14:textId="40797AC3" w:rsidR="008E1A4B" w:rsidRPr="00D527DE" w:rsidRDefault="008E1A4B" w:rsidP="007F16A3">
            <w:pPr>
              <w:jc w:val="right"/>
            </w:pPr>
            <w:r w:rsidRPr="00D527DE">
              <w:t>132</w:t>
            </w:r>
          </w:p>
        </w:tc>
        <w:tc>
          <w:tcPr>
            <w:tcW w:w="0" w:type="auto"/>
            <w:vAlign w:val="center"/>
          </w:tcPr>
          <w:p w14:paraId="60398A4B" w14:textId="0F676EDF" w:rsidR="008E1A4B" w:rsidRPr="00D527DE" w:rsidRDefault="008E1A4B" w:rsidP="007F16A3">
            <w:pPr>
              <w:jc w:val="right"/>
            </w:pPr>
            <w:r w:rsidRPr="00D527DE">
              <w:t>1961</w:t>
            </w:r>
          </w:p>
        </w:tc>
        <w:tc>
          <w:tcPr>
            <w:tcW w:w="0" w:type="auto"/>
            <w:vAlign w:val="center"/>
          </w:tcPr>
          <w:p w14:paraId="1A7B5842" w14:textId="0E15274C" w:rsidR="008E1A4B" w:rsidRPr="00D527DE" w:rsidRDefault="008E1A4B" w:rsidP="007F16A3">
            <w:pPr>
              <w:jc w:val="right"/>
            </w:pPr>
            <w:r w:rsidRPr="00D527DE">
              <w:t>1968</w:t>
            </w:r>
          </w:p>
        </w:tc>
        <w:tc>
          <w:tcPr>
            <w:tcW w:w="0" w:type="auto"/>
            <w:vAlign w:val="center"/>
          </w:tcPr>
          <w:p w14:paraId="08F59CDE" w14:textId="5C91509F" w:rsidR="008E1A4B" w:rsidRPr="00D527DE" w:rsidRDefault="008E1A4B" w:rsidP="007F16A3">
            <w:pPr>
              <w:jc w:val="right"/>
            </w:pPr>
            <w:r w:rsidRPr="00D527DE">
              <w:t>1974</w:t>
            </w:r>
          </w:p>
        </w:tc>
        <w:tc>
          <w:tcPr>
            <w:tcW w:w="0" w:type="auto"/>
            <w:vAlign w:val="center"/>
          </w:tcPr>
          <w:p w14:paraId="518FAFAA" w14:textId="4DCEBE93" w:rsidR="008E1A4B" w:rsidRPr="00D527DE" w:rsidRDefault="008E1A4B" w:rsidP="007F16A3">
            <w:pPr>
              <w:jc w:val="right"/>
            </w:pPr>
            <w:r w:rsidRPr="00D527DE">
              <w:t>1980</w:t>
            </w:r>
          </w:p>
        </w:tc>
        <w:tc>
          <w:tcPr>
            <w:tcW w:w="0" w:type="auto"/>
            <w:vAlign w:val="center"/>
          </w:tcPr>
          <w:p w14:paraId="1052DD62" w14:textId="0F71ECF0" w:rsidR="008E1A4B" w:rsidRPr="00D527DE" w:rsidRDefault="008E1A4B" w:rsidP="007F16A3">
            <w:pPr>
              <w:jc w:val="right"/>
            </w:pPr>
            <w:r w:rsidRPr="00D527DE">
              <w:t>1985</w:t>
            </w:r>
          </w:p>
        </w:tc>
        <w:tc>
          <w:tcPr>
            <w:tcW w:w="0" w:type="auto"/>
            <w:vAlign w:val="center"/>
          </w:tcPr>
          <w:p w14:paraId="5603BD29" w14:textId="209B7D5E" w:rsidR="008E1A4B" w:rsidRPr="00D527DE" w:rsidRDefault="008E1A4B" w:rsidP="007F16A3">
            <w:pPr>
              <w:jc w:val="right"/>
            </w:pPr>
            <w:r w:rsidRPr="00D527DE">
              <w:t>1991</w:t>
            </w:r>
          </w:p>
        </w:tc>
        <w:tc>
          <w:tcPr>
            <w:tcW w:w="0" w:type="auto"/>
            <w:vAlign w:val="center"/>
          </w:tcPr>
          <w:p w14:paraId="687CAF73" w14:textId="0825523F" w:rsidR="008E1A4B" w:rsidRPr="00D527DE" w:rsidRDefault="008E1A4B" w:rsidP="007F16A3">
            <w:pPr>
              <w:jc w:val="right"/>
            </w:pPr>
            <w:r w:rsidRPr="00D527DE">
              <w:t>1996</w:t>
            </w:r>
          </w:p>
        </w:tc>
        <w:tc>
          <w:tcPr>
            <w:tcW w:w="0" w:type="auto"/>
            <w:vAlign w:val="center"/>
          </w:tcPr>
          <w:p w14:paraId="1263BBA7" w14:textId="1AD0FF39" w:rsidR="008E1A4B" w:rsidRPr="00D527DE" w:rsidRDefault="008E1A4B" w:rsidP="007F16A3">
            <w:pPr>
              <w:jc w:val="right"/>
            </w:pPr>
            <w:r w:rsidRPr="00D527DE">
              <w:t>2001</w:t>
            </w:r>
          </w:p>
        </w:tc>
        <w:tc>
          <w:tcPr>
            <w:tcW w:w="0" w:type="auto"/>
            <w:vAlign w:val="center"/>
          </w:tcPr>
          <w:p w14:paraId="1722A639" w14:textId="5EDBFA5B" w:rsidR="008E1A4B" w:rsidRPr="00D527DE" w:rsidRDefault="008E1A4B" w:rsidP="007F16A3">
            <w:pPr>
              <w:jc w:val="right"/>
            </w:pPr>
            <w:r w:rsidRPr="00D527DE">
              <w:t>2006</w:t>
            </w:r>
          </w:p>
        </w:tc>
        <w:tc>
          <w:tcPr>
            <w:tcW w:w="0" w:type="auto"/>
            <w:vAlign w:val="center"/>
          </w:tcPr>
          <w:p w14:paraId="274FA729" w14:textId="38206E4B" w:rsidR="008E1A4B" w:rsidRPr="00D527DE" w:rsidRDefault="008E1A4B" w:rsidP="007F16A3">
            <w:pPr>
              <w:jc w:val="right"/>
            </w:pPr>
            <w:r w:rsidRPr="00D527DE">
              <w:t>2011</w:t>
            </w:r>
          </w:p>
        </w:tc>
        <w:tc>
          <w:tcPr>
            <w:tcW w:w="0" w:type="auto"/>
            <w:vAlign w:val="center"/>
          </w:tcPr>
          <w:p w14:paraId="35CC8A31" w14:textId="4F34090A" w:rsidR="008E1A4B" w:rsidRPr="00D527DE" w:rsidRDefault="008E1A4B" w:rsidP="007F16A3">
            <w:pPr>
              <w:jc w:val="right"/>
            </w:pPr>
            <w:r w:rsidRPr="00D527DE">
              <w:t>2016</w:t>
            </w:r>
          </w:p>
        </w:tc>
        <w:tc>
          <w:tcPr>
            <w:tcW w:w="0" w:type="auto"/>
            <w:vAlign w:val="center"/>
          </w:tcPr>
          <w:p w14:paraId="02DE396B" w14:textId="1A4B9DA6" w:rsidR="008E1A4B" w:rsidRPr="00D527DE" w:rsidRDefault="008E1A4B" w:rsidP="007F16A3">
            <w:pPr>
              <w:jc w:val="right"/>
            </w:pPr>
            <w:r w:rsidRPr="00D527DE">
              <w:t>2021</w:t>
            </w:r>
          </w:p>
        </w:tc>
      </w:tr>
      <w:tr w:rsidR="008E1A4B" w:rsidRPr="00D527DE" w14:paraId="03F05D42" w14:textId="77777777" w:rsidTr="007F16A3">
        <w:trPr>
          <w:jc w:val="center"/>
        </w:trPr>
        <w:tc>
          <w:tcPr>
            <w:tcW w:w="0" w:type="auto"/>
            <w:vAlign w:val="center"/>
          </w:tcPr>
          <w:p w14:paraId="113B86EA" w14:textId="61EBBB0D" w:rsidR="008E1A4B" w:rsidRPr="00D527DE" w:rsidRDefault="008E1A4B" w:rsidP="007F16A3">
            <w:pPr>
              <w:jc w:val="right"/>
            </w:pPr>
            <w:r w:rsidRPr="00D527DE">
              <w:t>144</w:t>
            </w:r>
          </w:p>
        </w:tc>
        <w:tc>
          <w:tcPr>
            <w:tcW w:w="0" w:type="auto"/>
            <w:vAlign w:val="center"/>
          </w:tcPr>
          <w:p w14:paraId="33B36DD7" w14:textId="2B73C215" w:rsidR="008E1A4B" w:rsidRPr="00D527DE" w:rsidRDefault="008E1A4B" w:rsidP="007F16A3">
            <w:pPr>
              <w:jc w:val="right"/>
            </w:pPr>
            <w:r w:rsidRPr="00D527DE">
              <w:t>2025</w:t>
            </w:r>
          </w:p>
        </w:tc>
        <w:tc>
          <w:tcPr>
            <w:tcW w:w="0" w:type="auto"/>
            <w:vAlign w:val="center"/>
          </w:tcPr>
          <w:p w14:paraId="058998BE" w14:textId="12E969BC" w:rsidR="008E1A4B" w:rsidRPr="00D527DE" w:rsidRDefault="008E1A4B" w:rsidP="007F16A3">
            <w:pPr>
              <w:jc w:val="right"/>
            </w:pPr>
            <w:r w:rsidRPr="00D527DE">
              <w:t>2029</w:t>
            </w:r>
          </w:p>
        </w:tc>
        <w:tc>
          <w:tcPr>
            <w:tcW w:w="0" w:type="auto"/>
            <w:vAlign w:val="center"/>
          </w:tcPr>
          <w:p w14:paraId="0AB55704" w14:textId="1F8A1D6D" w:rsidR="008E1A4B" w:rsidRPr="00D527DE" w:rsidRDefault="008E1A4B" w:rsidP="007F16A3">
            <w:pPr>
              <w:jc w:val="right"/>
            </w:pPr>
            <w:r w:rsidRPr="00D527DE">
              <w:t>2033</w:t>
            </w:r>
          </w:p>
        </w:tc>
        <w:tc>
          <w:tcPr>
            <w:tcW w:w="0" w:type="auto"/>
            <w:vAlign w:val="center"/>
          </w:tcPr>
          <w:p w14:paraId="69D7EB73" w14:textId="1097A70E" w:rsidR="008E1A4B" w:rsidRPr="00D527DE" w:rsidRDefault="008E1A4B" w:rsidP="007F16A3">
            <w:pPr>
              <w:jc w:val="right"/>
            </w:pPr>
            <w:r w:rsidRPr="00D527DE">
              <w:t>2037</w:t>
            </w:r>
          </w:p>
        </w:tc>
        <w:tc>
          <w:tcPr>
            <w:tcW w:w="0" w:type="auto"/>
            <w:vAlign w:val="center"/>
          </w:tcPr>
          <w:p w14:paraId="1B70810F" w14:textId="24F0905D" w:rsidR="008E1A4B" w:rsidRPr="00D527DE" w:rsidRDefault="008E1A4B" w:rsidP="007F16A3">
            <w:pPr>
              <w:jc w:val="right"/>
            </w:pPr>
            <w:r w:rsidRPr="00D527DE">
              <w:t>2040</w:t>
            </w:r>
          </w:p>
        </w:tc>
        <w:tc>
          <w:tcPr>
            <w:tcW w:w="0" w:type="auto"/>
            <w:vAlign w:val="center"/>
          </w:tcPr>
          <w:p w14:paraId="4613CD9A" w14:textId="3BDF162E" w:rsidR="008E1A4B" w:rsidRPr="00D527DE" w:rsidRDefault="008E1A4B" w:rsidP="007F16A3">
            <w:pPr>
              <w:jc w:val="right"/>
            </w:pPr>
            <w:r w:rsidRPr="00D527DE">
              <w:t>2044</w:t>
            </w:r>
          </w:p>
        </w:tc>
        <w:tc>
          <w:tcPr>
            <w:tcW w:w="0" w:type="auto"/>
            <w:vAlign w:val="center"/>
          </w:tcPr>
          <w:p w14:paraId="00C36CC8" w14:textId="7862A6BE" w:rsidR="008E1A4B" w:rsidRPr="00D527DE" w:rsidRDefault="008E1A4B" w:rsidP="007F16A3">
            <w:pPr>
              <w:jc w:val="right"/>
            </w:pPr>
            <w:r w:rsidRPr="00D527DE">
              <w:t>2047</w:t>
            </w:r>
          </w:p>
        </w:tc>
        <w:tc>
          <w:tcPr>
            <w:tcW w:w="0" w:type="auto"/>
            <w:vAlign w:val="center"/>
          </w:tcPr>
          <w:p w14:paraId="6430F458" w14:textId="7BA3C486" w:rsidR="008E1A4B" w:rsidRPr="00D527DE" w:rsidRDefault="008E1A4B" w:rsidP="007F16A3">
            <w:pPr>
              <w:jc w:val="right"/>
            </w:pPr>
            <w:r w:rsidRPr="00D527DE">
              <w:t>2050</w:t>
            </w:r>
          </w:p>
        </w:tc>
        <w:tc>
          <w:tcPr>
            <w:tcW w:w="0" w:type="auto"/>
            <w:vAlign w:val="center"/>
          </w:tcPr>
          <w:p w14:paraId="451ABCF2" w14:textId="54B75279" w:rsidR="008E1A4B" w:rsidRPr="00D527DE" w:rsidRDefault="008E1A4B" w:rsidP="007F16A3">
            <w:pPr>
              <w:jc w:val="right"/>
            </w:pPr>
            <w:r w:rsidRPr="00D527DE">
              <w:t>2053</w:t>
            </w:r>
          </w:p>
        </w:tc>
        <w:tc>
          <w:tcPr>
            <w:tcW w:w="0" w:type="auto"/>
            <w:vAlign w:val="center"/>
          </w:tcPr>
          <w:p w14:paraId="2DCF6136" w14:textId="17E3C74C" w:rsidR="008E1A4B" w:rsidRPr="00D527DE" w:rsidRDefault="008E1A4B" w:rsidP="007F16A3">
            <w:pPr>
              <w:jc w:val="right"/>
            </w:pPr>
            <w:r w:rsidRPr="00D527DE">
              <w:t>2056</w:t>
            </w:r>
          </w:p>
        </w:tc>
        <w:tc>
          <w:tcPr>
            <w:tcW w:w="0" w:type="auto"/>
            <w:vAlign w:val="center"/>
          </w:tcPr>
          <w:p w14:paraId="07D13188" w14:textId="18617233" w:rsidR="008E1A4B" w:rsidRPr="00D527DE" w:rsidRDefault="008E1A4B" w:rsidP="007F16A3">
            <w:pPr>
              <w:jc w:val="right"/>
            </w:pPr>
            <w:r w:rsidRPr="00D527DE">
              <w:t>2058</w:t>
            </w:r>
          </w:p>
        </w:tc>
        <w:tc>
          <w:tcPr>
            <w:tcW w:w="0" w:type="auto"/>
            <w:vAlign w:val="center"/>
          </w:tcPr>
          <w:p w14:paraId="7F65EADF" w14:textId="6D66BBDB" w:rsidR="008E1A4B" w:rsidRPr="00D527DE" w:rsidRDefault="008E1A4B" w:rsidP="007F16A3">
            <w:pPr>
              <w:jc w:val="right"/>
            </w:pPr>
            <w:r w:rsidRPr="00D527DE">
              <w:t>2061</w:t>
            </w:r>
          </w:p>
        </w:tc>
      </w:tr>
      <w:tr w:rsidR="008E1A4B" w:rsidRPr="00D527DE" w14:paraId="644604BC" w14:textId="77777777" w:rsidTr="007F16A3">
        <w:trPr>
          <w:jc w:val="center"/>
        </w:trPr>
        <w:tc>
          <w:tcPr>
            <w:tcW w:w="0" w:type="auto"/>
            <w:vAlign w:val="center"/>
          </w:tcPr>
          <w:p w14:paraId="37366459" w14:textId="1941BCA4" w:rsidR="008E1A4B" w:rsidRPr="00D527DE" w:rsidRDefault="008E1A4B" w:rsidP="007F16A3">
            <w:pPr>
              <w:jc w:val="right"/>
            </w:pPr>
            <w:r w:rsidRPr="00D527DE">
              <w:t>156</w:t>
            </w:r>
          </w:p>
        </w:tc>
        <w:tc>
          <w:tcPr>
            <w:tcW w:w="0" w:type="auto"/>
            <w:vAlign w:val="center"/>
          </w:tcPr>
          <w:p w14:paraId="3CB48D17" w14:textId="09EEB1A1" w:rsidR="008E1A4B" w:rsidRPr="00D527DE" w:rsidRDefault="008E1A4B" w:rsidP="007F16A3">
            <w:pPr>
              <w:jc w:val="right"/>
            </w:pPr>
            <w:r w:rsidRPr="00D527DE">
              <w:t>2063</w:t>
            </w:r>
          </w:p>
        </w:tc>
        <w:tc>
          <w:tcPr>
            <w:tcW w:w="0" w:type="auto"/>
            <w:vAlign w:val="center"/>
          </w:tcPr>
          <w:p w14:paraId="75956E43" w14:textId="25211CFF" w:rsidR="008E1A4B" w:rsidRPr="00D527DE" w:rsidRDefault="008E1A4B" w:rsidP="007F16A3">
            <w:pPr>
              <w:jc w:val="right"/>
            </w:pPr>
            <w:r w:rsidRPr="00D527DE">
              <w:t>2065</w:t>
            </w:r>
          </w:p>
        </w:tc>
        <w:tc>
          <w:tcPr>
            <w:tcW w:w="0" w:type="auto"/>
            <w:vAlign w:val="center"/>
          </w:tcPr>
          <w:p w14:paraId="00B4086A" w14:textId="02621C43" w:rsidR="008E1A4B" w:rsidRPr="00D527DE" w:rsidRDefault="008E1A4B" w:rsidP="007F16A3">
            <w:pPr>
              <w:jc w:val="right"/>
            </w:pPr>
            <w:r w:rsidRPr="00D527DE">
              <w:t>2066</w:t>
            </w:r>
          </w:p>
        </w:tc>
        <w:tc>
          <w:tcPr>
            <w:tcW w:w="0" w:type="auto"/>
            <w:vAlign w:val="center"/>
          </w:tcPr>
          <w:p w14:paraId="15B37897" w14:textId="08E2DD9B" w:rsidR="008E1A4B" w:rsidRPr="00D527DE" w:rsidRDefault="008E1A4B" w:rsidP="007F16A3">
            <w:pPr>
              <w:jc w:val="right"/>
            </w:pPr>
            <w:r w:rsidRPr="00D527DE">
              <w:t>2068</w:t>
            </w:r>
          </w:p>
        </w:tc>
        <w:tc>
          <w:tcPr>
            <w:tcW w:w="0" w:type="auto"/>
            <w:vAlign w:val="center"/>
          </w:tcPr>
          <w:p w14:paraId="21260789" w14:textId="025C3DAF" w:rsidR="008E1A4B" w:rsidRPr="00D527DE" w:rsidRDefault="008E1A4B" w:rsidP="007F16A3">
            <w:pPr>
              <w:jc w:val="right"/>
            </w:pPr>
            <w:r w:rsidRPr="00D527DE">
              <w:t>2069</w:t>
            </w:r>
          </w:p>
        </w:tc>
        <w:tc>
          <w:tcPr>
            <w:tcW w:w="0" w:type="auto"/>
            <w:vAlign w:val="center"/>
          </w:tcPr>
          <w:p w14:paraId="4AFBC71B" w14:textId="27B719CA" w:rsidR="008E1A4B" w:rsidRPr="00D527DE" w:rsidRDefault="008E1A4B" w:rsidP="007F16A3">
            <w:pPr>
              <w:jc w:val="right"/>
            </w:pPr>
            <w:r w:rsidRPr="00D527DE">
              <w:t>2070</w:t>
            </w:r>
          </w:p>
        </w:tc>
        <w:tc>
          <w:tcPr>
            <w:tcW w:w="0" w:type="auto"/>
            <w:vAlign w:val="center"/>
          </w:tcPr>
          <w:p w14:paraId="38123F12" w14:textId="36651FF3" w:rsidR="008E1A4B" w:rsidRPr="00D527DE" w:rsidRDefault="008E1A4B" w:rsidP="007F16A3">
            <w:pPr>
              <w:jc w:val="right"/>
            </w:pPr>
            <w:r w:rsidRPr="00D527DE">
              <w:t>2071</w:t>
            </w:r>
          </w:p>
        </w:tc>
        <w:tc>
          <w:tcPr>
            <w:tcW w:w="0" w:type="auto"/>
            <w:vAlign w:val="center"/>
          </w:tcPr>
          <w:p w14:paraId="2F0A790C" w14:textId="60876E63" w:rsidR="008E1A4B" w:rsidRPr="00D527DE" w:rsidRDefault="008E1A4B" w:rsidP="007F16A3">
            <w:pPr>
              <w:jc w:val="right"/>
            </w:pPr>
            <w:r w:rsidRPr="00D527DE">
              <w:t>2072</w:t>
            </w:r>
          </w:p>
        </w:tc>
        <w:tc>
          <w:tcPr>
            <w:tcW w:w="0" w:type="auto"/>
            <w:vAlign w:val="center"/>
          </w:tcPr>
          <w:p w14:paraId="3FD27D3A" w14:textId="46A2C63F" w:rsidR="008E1A4B" w:rsidRPr="00D527DE" w:rsidRDefault="008E1A4B" w:rsidP="007F16A3">
            <w:pPr>
              <w:jc w:val="right"/>
            </w:pPr>
            <w:r w:rsidRPr="00D527DE">
              <w:t>2072</w:t>
            </w:r>
          </w:p>
        </w:tc>
        <w:tc>
          <w:tcPr>
            <w:tcW w:w="0" w:type="auto"/>
            <w:vAlign w:val="center"/>
          </w:tcPr>
          <w:p w14:paraId="091AF8EF" w14:textId="6D9C4982" w:rsidR="008E1A4B" w:rsidRPr="00D527DE" w:rsidRDefault="008E1A4B" w:rsidP="007F16A3">
            <w:pPr>
              <w:jc w:val="right"/>
            </w:pPr>
            <w:r w:rsidRPr="00D527DE">
              <w:t>2072</w:t>
            </w:r>
          </w:p>
        </w:tc>
        <w:tc>
          <w:tcPr>
            <w:tcW w:w="0" w:type="auto"/>
            <w:vAlign w:val="center"/>
          </w:tcPr>
          <w:p w14:paraId="6ACC9AA6" w14:textId="1FBCEC47" w:rsidR="008E1A4B" w:rsidRPr="00D527DE" w:rsidRDefault="008E1A4B" w:rsidP="007F16A3">
            <w:pPr>
              <w:jc w:val="right"/>
            </w:pPr>
            <w:r w:rsidRPr="00D527DE">
              <w:t>2072</w:t>
            </w:r>
          </w:p>
        </w:tc>
        <w:tc>
          <w:tcPr>
            <w:tcW w:w="0" w:type="auto"/>
            <w:vAlign w:val="center"/>
          </w:tcPr>
          <w:p w14:paraId="4655CA7D" w14:textId="2DC11093" w:rsidR="008E1A4B" w:rsidRPr="00D527DE" w:rsidRDefault="008E1A4B" w:rsidP="007F16A3">
            <w:pPr>
              <w:jc w:val="right"/>
            </w:pPr>
            <w:r w:rsidRPr="00D527DE">
              <w:t>2072</w:t>
            </w:r>
          </w:p>
        </w:tc>
      </w:tr>
      <w:tr w:rsidR="008E1A4B" w:rsidRPr="00D527DE" w14:paraId="537147C1" w14:textId="77777777" w:rsidTr="007F16A3">
        <w:trPr>
          <w:jc w:val="center"/>
        </w:trPr>
        <w:tc>
          <w:tcPr>
            <w:tcW w:w="0" w:type="auto"/>
            <w:vAlign w:val="center"/>
          </w:tcPr>
          <w:p w14:paraId="6D308CA4" w14:textId="62A59464" w:rsidR="008E1A4B" w:rsidRPr="00D527DE" w:rsidRDefault="008E1A4B" w:rsidP="007F16A3">
            <w:pPr>
              <w:jc w:val="right"/>
            </w:pPr>
            <w:r w:rsidRPr="00D527DE">
              <w:t>168</w:t>
            </w:r>
          </w:p>
        </w:tc>
        <w:tc>
          <w:tcPr>
            <w:tcW w:w="0" w:type="auto"/>
            <w:vAlign w:val="center"/>
          </w:tcPr>
          <w:p w14:paraId="7A906271" w14:textId="053ABAFD" w:rsidR="008E1A4B" w:rsidRPr="00D527DE" w:rsidRDefault="008E1A4B" w:rsidP="007F16A3">
            <w:pPr>
              <w:jc w:val="right"/>
            </w:pPr>
            <w:r w:rsidRPr="00D527DE">
              <w:t>2072</w:t>
            </w:r>
          </w:p>
        </w:tc>
        <w:tc>
          <w:tcPr>
            <w:tcW w:w="0" w:type="auto"/>
            <w:vAlign w:val="center"/>
          </w:tcPr>
          <w:p w14:paraId="101D746D" w14:textId="39243CA6" w:rsidR="008E1A4B" w:rsidRPr="00D527DE" w:rsidRDefault="008E1A4B" w:rsidP="007F16A3">
            <w:pPr>
              <w:jc w:val="right"/>
            </w:pPr>
            <w:r w:rsidRPr="00D527DE">
              <w:t>2071</w:t>
            </w:r>
          </w:p>
        </w:tc>
        <w:tc>
          <w:tcPr>
            <w:tcW w:w="0" w:type="auto"/>
            <w:vAlign w:val="center"/>
          </w:tcPr>
          <w:p w14:paraId="55083850" w14:textId="3E3783BF" w:rsidR="008E1A4B" w:rsidRPr="00D527DE" w:rsidRDefault="008E1A4B" w:rsidP="007F16A3">
            <w:pPr>
              <w:jc w:val="right"/>
            </w:pPr>
            <w:r w:rsidRPr="00D527DE">
              <w:t>2070</w:t>
            </w:r>
          </w:p>
        </w:tc>
        <w:tc>
          <w:tcPr>
            <w:tcW w:w="0" w:type="auto"/>
            <w:vAlign w:val="center"/>
          </w:tcPr>
          <w:p w14:paraId="3765302D" w14:textId="72C60F40" w:rsidR="008E1A4B" w:rsidRPr="00D527DE" w:rsidRDefault="008E1A4B" w:rsidP="007F16A3">
            <w:pPr>
              <w:jc w:val="right"/>
            </w:pPr>
            <w:r w:rsidRPr="00D527DE">
              <w:t>2069</w:t>
            </w:r>
          </w:p>
        </w:tc>
        <w:tc>
          <w:tcPr>
            <w:tcW w:w="0" w:type="auto"/>
            <w:vAlign w:val="center"/>
          </w:tcPr>
          <w:p w14:paraId="3FF60364" w14:textId="3343F46D" w:rsidR="008E1A4B" w:rsidRPr="00D527DE" w:rsidRDefault="008E1A4B" w:rsidP="007F16A3">
            <w:pPr>
              <w:jc w:val="right"/>
            </w:pPr>
            <w:r w:rsidRPr="00D527DE">
              <w:t>2068</w:t>
            </w:r>
          </w:p>
        </w:tc>
        <w:tc>
          <w:tcPr>
            <w:tcW w:w="0" w:type="auto"/>
            <w:vAlign w:val="center"/>
          </w:tcPr>
          <w:p w14:paraId="5BECF363" w14:textId="5104BBE9" w:rsidR="008E1A4B" w:rsidRPr="00D527DE" w:rsidRDefault="008E1A4B" w:rsidP="007F16A3">
            <w:pPr>
              <w:jc w:val="right"/>
            </w:pPr>
            <w:r w:rsidRPr="00D527DE">
              <w:t>2066</w:t>
            </w:r>
          </w:p>
        </w:tc>
        <w:tc>
          <w:tcPr>
            <w:tcW w:w="0" w:type="auto"/>
            <w:vAlign w:val="center"/>
          </w:tcPr>
          <w:p w14:paraId="2C41F18F" w14:textId="3DA9A9F8" w:rsidR="008E1A4B" w:rsidRPr="00D527DE" w:rsidRDefault="008E1A4B" w:rsidP="007F16A3">
            <w:pPr>
              <w:jc w:val="right"/>
            </w:pPr>
            <w:r w:rsidRPr="00D527DE">
              <w:t>2065</w:t>
            </w:r>
          </w:p>
        </w:tc>
        <w:tc>
          <w:tcPr>
            <w:tcW w:w="0" w:type="auto"/>
            <w:vAlign w:val="center"/>
          </w:tcPr>
          <w:p w14:paraId="78DCD78F" w14:textId="30EA5E25" w:rsidR="008E1A4B" w:rsidRPr="00D527DE" w:rsidRDefault="008E1A4B" w:rsidP="007F16A3">
            <w:pPr>
              <w:jc w:val="right"/>
            </w:pPr>
            <w:r w:rsidRPr="00D527DE">
              <w:t>2063</w:t>
            </w:r>
          </w:p>
        </w:tc>
        <w:tc>
          <w:tcPr>
            <w:tcW w:w="0" w:type="auto"/>
            <w:vAlign w:val="center"/>
          </w:tcPr>
          <w:p w14:paraId="4B467645" w14:textId="2A2A7D1F" w:rsidR="008E1A4B" w:rsidRPr="00D527DE" w:rsidRDefault="008E1A4B" w:rsidP="007F16A3">
            <w:pPr>
              <w:jc w:val="right"/>
            </w:pPr>
            <w:r w:rsidRPr="00D527DE">
              <w:t>2060</w:t>
            </w:r>
          </w:p>
        </w:tc>
        <w:tc>
          <w:tcPr>
            <w:tcW w:w="0" w:type="auto"/>
            <w:vAlign w:val="center"/>
          </w:tcPr>
          <w:p w14:paraId="69340F81" w14:textId="3B0ED345" w:rsidR="008E1A4B" w:rsidRPr="00D527DE" w:rsidRDefault="008E1A4B" w:rsidP="007F16A3">
            <w:pPr>
              <w:jc w:val="right"/>
            </w:pPr>
            <w:r w:rsidRPr="00D527DE">
              <w:t>2058</w:t>
            </w:r>
          </w:p>
        </w:tc>
        <w:tc>
          <w:tcPr>
            <w:tcW w:w="0" w:type="auto"/>
            <w:vAlign w:val="center"/>
          </w:tcPr>
          <w:p w14:paraId="0D43AAEC" w14:textId="42CBE312" w:rsidR="008E1A4B" w:rsidRPr="00D527DE" w:rsidRDefault="008E1A4B" w:rsidP="007F16A3">
            <w:pPr>
              <w:jc w:val="right"/>
            </w:pPr>
            <w:r w:rsidRPr="00D527DE">
              <w:t>2055</w:t>
            </w:r>
          </w:p>
        </w:tc>
        <w:tc>
          <w:tcPr>
            <w:tcW w:w="0" w:type="auto"/>
            <w:vAlign w:val="center"/>
          </w:tcPr>
          <w:p w14:paraId="7800D827" w14:textId="22D2FDB0" w:rsidR="008E1A4B" w:rsidRPr="00D527DE" w:rsidRDefault="008E1A4B" w:rsidP="007F16A3">
            <w:pPr>
              <w:jc w:val="right"/>
            </w:pPr>
            <w:r w:rsidRPr="00D527DE">
              <w:t>2052</w:t>
            </w:r>
          </w:p>
        </w:tc>
      </w:tr>
      <w:tr w:rsidR="008E1A4B" w:rsidRPr="00D527DE" w14:paraId="290565B4" w14:textId="77777777" w:rsidTr="007F16A3">
        <w:trPr>
          <w:jc w:val="center"/>
        </w:trPr>
        <w:tc>
          <w:tcPr>
            <w:tcW w:w="0" w:type="auto"/>
            <w:vAlign w:val="center"/>
          </w:tcPr>
          <w:p w14:paraId="3BDA8D0E" w14:textId="135AFBBE" w:rsidR="008E1A4B" w:rsidRPr="00D527DE" w:rsidRDefault="008E1A4B" w:rsidP="007F16A3">
            <w:pPr>
              <w:jc w:val="right"/>
            </w:pPr>
            <w:r w:rsidRPr="00D527DE">
              <w:t>180</w:t>
            </w:r>
          </w:p>
        </w:tc>
        <w:tc>
          <w:tcPr>
            <w:tcW w:w="0" w:type="auto"/>
            <w:vAlign w:val="center"/>
          </w:tcPr>
          <w:p w14:paraId="4A623909" w14:textId="24786158" w:rsidR="008E1A4B" w:rsidRPr="00D527DE" w:rsidRDefault="008E1A4B" w:rsidP="007F16A3">
            <w:pPr>
              <w:jc w:val="right"/>
            </w:pPr>
            <w:r w:rsidRPr="00D527DE">
              <w:t>2049</w:t>
            </w:r>
          </w:p>
        </w:tc>
        <w:tc>
          <w:tcPr>
            <w:tcW w:w="0" w:type="auto"/>
            <w:vAlign w:val="center"/>
          </w:tcPr>
          <w:p w14:paraId="3532FE23" w14:textId="393B4516" w:rsidR="008E1A4B" w:rsidRPr="00D527DE" w:rsidRDefault="008E1A4B" w:rsidP="007F16A3">
            <w:pPr>
              <w:jc w:val="right"/>
            </w:pPr>
            <w:r w:rsidRPr="00D527DE">
              <w:t>2045</w:t>
            </w:r>
          </w:p>
        </w:tc>
        <w:tc>
          <w:tcPr>
            <w:tcW w:w="0" w:type="auto"/>
            <w:vAlign w:val="center"/>
          </w:tcPr>
          <w:p w14:paraId="004C65D3" w14:textId="31D627D9" w:rsidR="008E1A4B" w:rsidRPr="00D527DE" w:rsidRDefault="008E1A4B" w:rsidP="007F16A3">
            <w:pPr>
              <w:jc w:val="right"/>
            </w:pPr>
            <w:r w:rsidRPr="00D527DE">
              <w:t>2042</w:t>
            </w:r>
          </w:p>
        </w:tc>
        <w:tc>
          <w:tcPr>
            <w:tcW w:w="0" w:type="auto"/>
            <w:vAlign w:val="center"/>
          </w:tcPr>
          <w:p w14:paraId="0DEB12B7" w14:textId="7FC374EA" w:rsidR="008E1A4B" w:rsidRPr="00D527DE" w:rsidRDefault="008E1A4B" w:rsidP="007F16A3">
            <w:pPr>
              <w:jc w:val="right"/>
            </w:pPr>
            <w:r w:rsidRPr="00D527DE">
              <w:t>2038</w:t>
            </w:r>
          </w:p>
        </w:tc>
        <w:tc>
          <w:tcPr>
            <w:tcW w:w="0" w:type="auto"/>
            <w:vAlign w:val="center"/>
          </w:tcPr>
          <w:p w14:paraId="0E39BFC4" w14:textId="086920FC" w:rsidR="008E1A4B" w:rsidRPr="00D527DE" w:rsidRDefault="008E1A4B" w:rsidP="007F16A3">
            <w:pPr>
              <w:jc w:val="right"/>
            </w:pPr>
            <w:r w:rsidRPr="00D527DE">
              <w:t>2033</w:t>
            </w:r>
          </w:p>
        </w:tc>
        <w:tc>
          <w:tcPr>
            <w:tcW w:w="0" w:type="auto"/>
            <w:vAlign w:val="center"/>
          </w:tcPr>
          <w:p w14:paraId="587E7669" w14:textId="44230D48" w:rsidR="008E1A4B" w:rsidRPr="00D527DE" w:rsidRDefault="008E1A4B" w:rsidP="007F16A3">
            <w:pPr>
              <w:jc w:val="right"/>
            </w:pPr>
            <w:r w:rsidRPr="00D527DE">
              <w:t>2029</w:t>
            </w:r>
          </w:p>
        </w:tc>
        <w:tc>
          <w:tcPr>
            <w:tcW w:w="0" w:type="auto"/>
            <w:vAlign w:val="center"/>
          </w:tcPr>
          <w:p w14:paraId="06916CA0" w14:textId="0FC163AB" w:rsidR="008E1A4B" w:rsidRPr="00D527DE" w:rsidRDefault="008E1A4B" w:rsidP="007F16A3">
            <w:pPr>
              <w:jc w:val="right"/>
            </w:pPr>
            <w:r w:rsidRPr="00D527DE">
              <w:t>2024</w:t>
            </w:r>
          </w:p>
        </w:tc>
        <w:tc>
          <w:tcPr>
            <w:tcW w:w="0" w:type="auto"/>
            <w:vAlign w:val="center"/>
          </w:tcPr>
          <w:p w14:paraId="1400F0F2" w14:textId="091948CD" w:rsidR="008E1A4B" w:rsidRPr="00D527DE" w:rsidRDefault="008E1A4B" w:rsidP="007F16A3">
            <w:pPr>
              <w:jc w:val="right"/>
            </w:pPr>
            <w:r w:rsidRPr="00D527DE">
              <w:t>2019</w:t>
            </w:r>
          </w:p>
        </w:tc>
        <w:tc>
          <w:tcPr>
            <w:tcW w:w="0" w:type="auto"/>
            <w:vAlign w:val="center"/>
          </w:tcPr>
          <w:p w14:paraId="03283DF2" w14:textId="2A0AA45C" w:rsidR="008E1A4B" w:rsidRPr="00D527DE" w:rsidRDefault="008E1A4B" w:rsidP="007F16A3">
            <w:pPr>
              <w:jc w:val="right"/>
            </w:pPr>
            <w:r w:rsidRPr="00D527DE">
              <w:t>2013</w:t>
            </w:r>
          </w:p>
        </w:tc>
        <w:tc>
          <w:tcPr>
            <w:tcW w:w="0" w:type="auto"/>
            <w:vAlign w:val="center"/>
          </w:tcPr>
          <w:p w14:paraId="39DD3213" w14:textId="755026A0" w:rsidR="008E1A4B" w:rsidRPr="00D527DE" w:rsidRDefault="008E1A4B" w:rsidP="007F16A3">
            <w:pPr>
              <w:jc w:val="right"/>
            </w:pPr>
            <w:r w:rsidRPr="00D527DE">
              <w:t>2008</w:t>
            </w:r>
          </w:p>
        </w:tc>
        <w:tc>
          <w:tcPr>
            <w:tcW w:w="0" w:type="auto"/>
            <w:vAlign w:val="center"/>
          </w:tcPr>
          <w:p w14:paraId="75D6CF7A" w14:textId="1EE6B3B9" w:rsidR="008E1A4B" w:rsidRPr="00D527DE" w:rsidRDefault="008E1A4B" w:rsidP="007F16A3">
            <w:pPr>
              <w:jc w:val="right"/>
            </w:pPr>
            <w:r w:rsidRPr="00D527DE">
              <w:t>2002</w:t>
            </w:r>
          </w:p>
        </w:tc>
        <w:tc>
          <w:tcPr>
            <w:tcW w:w="0" w:type="auto"/>
            <w:vAlign w:val="center"/>
          </w:tcPr>
          <w:p w14:paraId="4CE28497" w14:textId="138993C1" w:rsidR="008E1A4B" w:rsidRPr="00D527DE" w:rsidRDefault="008E1A4B" w:rsidP="007F16A3">
            <w:pPr>
              <w:jc w:val="right"/>
            </w:pPr>
            <w:r w:rsidRPr="00D527DE">
              <w:t>1996</w:t>
            </w:r>
          </w:p>
        </w:tc>
      </w:tr>
      <w:tr w:rsidR="008E1A4B" w:rsidRPr="00D527DE" w14:paraId="286ECB0B" w14:textId="77777777" w:rsidTr="007F16A3">
        <w:trPr>
          <w:jc w:val="center"/>
        </w:trPr>
        <w:tc>
          <w:tcPr>
            <w:tcW w:w="0" w:type="auto"/>
            <w:vAlign w:val="center"/>
          </w:tcPr>
          <w:p w14:paraId="4F1B83DB" w14:textId="1FF61AE6" w:rsidR="008E1A4B" w:rsidRPr="00D527DE" w:rsidRDefault="008E1A4B" w:rsidP="007F16A3">
            <w:pPr>
              <w:jc w:val="right"/>
            </w:pPr>
            <w:r w:rsidRPr="00D527DE">
              <w:t>192</w:t>
            </w:r>
          </w:p>
        </w:tc>
        <w:tc>
          <w:tcPr>
            <w:tcW w:w="0" w:type="auto"/>
            <w:vAlign w:val="center"/>
          </w:tcPr>
          <w:p w14:paraId="6D9E3DC0" w14:textId="3F729D7B" w:rsidR="008E1A4B" w:rsidRPr="00D527DE" w:rsidRDefault="008E1A4B" w:rsidP="007F16A3">
            <w:pPr>
              <w:jc w:val="right"/>
            </w:pPr>
            <w:r w:rsidRPr="00D527DE">
              <w:t>1989</w:t>
            </w:r>
          </w:p>
        </w:tc>
        <w:tc>
          <w:tcPr>
            <w:tcW w:w="0" w:type="auto"/>
            <w:vAlign w:val="center"/>
          </w:tcPr>
          <w:p w14:paraId="6AB3DCBE" w14:textId="2B104CCE" w:rsidR="008E1A4B" w:rsidRPr="00D527DE" w:rsidRDefault="008E1A4B" w:rsidP="007F16A3">
            <w:pPr>
              <w:jc w:val="right"/>
            </w:pPr>
            <w:r w:rsidRPr="00D527DE">
              <w:t>1982</w:t>
            </w:r>
          </w:p>
        </w:tc>
        <w:tc>
          <w:tcPr>
            <w:tcW w:w="0" w:type="auto"/>
            <w:vAlign w:val="center"/>
          </w:tcPr>
          <w:p w14:paraId="112857BE" w14:textId="2B5F3B80" w:rsidR="008E1A4B" w:rsidRPr="00D527DE" w:rsidRDefault="008E1A4B" w:rsidP="007F16A3">
            <w:pPr>
              <w:jc w:val="right"/>
            </w:pPr>
            <w:r w:rsidRPr="00D527DE">
              <w:t>1975</w:t>
            </w:r>
          </w:p>
        </w:tc>
        <w:tc>
          <w:tcPr>
            <w:tcW w:w="0" w:type="auto"/>
            <w:vAlign w:val="center"/>
          </w:tcPr>
          <w:p w14:paraId="53BACB05" w14:textId="7F7A6DF8" w:rsidR="008E1A4B" w:rsidRPr="00D527DE" w:rsidRDefault="008E1A4B" w:rsidP="007F16A3">
            <w:pPr>
              <w:jc w:val="right"/>
            </w:pPr>
            <w:r w:rsidRPr="00D527DE">
              <w:t>1968</w:t>
            </w:r>
          </w:p>
        </w:tc>
        <w:tc>
          <w:tcPr>
            <w:tcW w:w="0" w:type="auto"/>
            <w:vAlign w:val="center"/>
          </w:tcPr>
          <w:p w14:paraId="400B6518" w14:textId="16D9C672" w:rsidR="008E1A4B" w:rsidRPr="00D527DE" w:rsidRDefault="008E1A4B" w:rsidP="007F16A3">
            <w:pPr>
              <w:jc w:val="right"/>
            </w:pPr>
            <w:r w:rsidRPr="00D527DE">
              <w:t>1960</w:t>
            </w:r>
          </w:p>
        </w:tc>
        <w:tc>
          <w:tcPr>
            <w:tcW w:w="0" w:type="auto"/>
            <w:vAlign w:val="center"/>
          </w:tcPr>
          <w:p w14:paraId="1032213D" w14:textId="3B9EC6ED" w:rsidR="008E1A4B" w:rsidRPr="00D527DE" w:rsidRDefault="008E1A4B" w:rsidP="007F16A3">
            <w:pPr>
              <w:jc w:val="right"/>
            </w:pPr>
            <w:r w:rsidRPr="00D527DE">
              <w:t>1952</w:t>
            </w:r>
          </w:p>
        </w:tc>
        <w:tc>
          <w:tcPr>
            <w:tcW w:w="0" w:type="auto"/>
            <w:vAlign w:val="center"/>
          </w:tcPr>
          <w:p w14:paraId="6E31DAA1" w14:textId="55423ED3" w:rsidR="008E1A4B" w:rsidRPr="00D527DE" w:rsidRDefault="008E1A4B" w:rsidP="007F16A3">
            <w:pPr>
              <w:jc w:val="right"/>
            </w:pPr>
            <w:r w:rsidRPr="00D527DE">
              <w:t>1943</w:t>
            </w:r>
          </w:p>
        </w:tc>
        <w:tc>
          <w:tcPr>
            <w:tcW w:w="0" w:type="auto"/>
            <w:vAlign w:val="center"/>
          </w:tcPr>
          <w:p w14:paraId="099D388B" w14:textId="6970FE7D" w:rsidR="008E1A4B" w:rsidRPr="00D527DE" w:rsidRDefault="008E1A4B" w:rsidP="007F16A3">
            <w:pPr>
              <w:jc w:val="right"/>
            </w:pPr>
            <w:r w:rsidRPr="00D527DE">
              <w:t>1934</w:t>
            </w:r>
          </w:p>
        </w:tc>
        <w:tc>
          <w:tcPr>
            <w:tcW w:w="0" w:type="auto"/>
            <w:vAlign w:val="center"/>
          </w:tcPr>
          <w:p w14:paraId="6F8EEF41" w14:textId="2EDFF972" w:rsidR="008E1A4B" w:rsidRPr="00D527DE" w:rsidRDefault="008E1A4B" w:rsidP="007F16A3">
            <w:pPr>
              <w:jc w:val="right"/>
            </w:pPr>
            <w:r w:rsidRPr="00D527DE">
              <w:t>1925</w:t>
            </w:r>
          </w:p>
        </w:tc>
        <w:tc>
          <w:tcPr>
            <w:tcW w:w="0" w:type="auto"/>
            <w:vAlign w:val="center"/>
          </w:tcPr>
          <w:p w14:paraId="597D8ABF" w14:textId="617163CD" w:rsidR="008E1A4B" w:rsidRPr="00D527DE" w:rsidRDefault="008E1A4B" w:rsidP="007F16A3">
            <w:pPr>
              <w:jc w:val="right"/>
            </w:pPr>
            <w:r w:rsidRPr="00D527DE">
              <w:t>1916</w:t>
            </w:r>
          </w:p>
        </w:tc>
        <w:tc>
          <w:tcPr>
            <w:tcW w:w="0" w:type="auto"/>
            <w:vAlign w:val="center"/>
          </w:tcPr>
          <w:p w14:paraId="40409E39" w14:textId="560EA40F" w:rsidR="008E1A4B" w:rsidRPr="00D527DE" w:rsidRDefault="008E1A4B" w:rsidP="007F16A3">
            <w:pPr>
              <w:jc w:val="right"/>
            </w:pPr>
            <w:r w:rsidRPr="00D527DE">
              <w:t>1906</w:t>
            </w:r>
          </w:p>
        </w:tc>
        <w:tc>
          <w:tcPr>
            <w:tcW w:w="0" w:type="auto"/>
            <w:vAlign w:val="center"/>
          </w:tcPr>
          <w:p w14:paraId="0A02CC93" w14:textId="0AB8C592" w:rsidR="008E1A4B" w:rsidRPr="00D527DE" w:rsidRDefault="008E1A4B" w:rsidP="007F16A3">
            <w:pPr>
              <w:jc w:val="right"/>
            </w:pPr>
            <w:r w:rsidRPr="00D527DE">
              <w:t>1896</w:t>
            </w:r>
          </w:p>
        </w:tc>
      </w:tr>
      <w:tr w:rsidR="008E1A4B" w:rsidRPr="00D527DE" w14:paraId="3FC83ADC" w14:textId="77777777" w:rsidTr="007F16A3">
        <w:trPr>
          <w:jc w:val="center"/>
        </w:trPr>
        <w:tc>
          <w:tcPr>
            <w:tcW w:w="0" w:type="auto"/>
            <w:vAlign w:val="center"/>
          </w:tcPr>
          <w:p w14:paraId="3D701BD8" w14:textId="6D8017A7" w:rsidR="008E1A4B" w:rsidRPr="00D527DE" w:rsidRDefault="008E1A4B" w:rsidP="007F16A3">
            <w:pPr>
              <w:jc w:val="right"/>
            </w:pPr>
            <w:r w:rsidRPr="00D527DE">
              <w:t>204</w:t>
            </w:r>
          </w:p>
        </w:tc>
        <w:tc>
          <w:tcPr>
            <w:tcW w:w="0" w:type="auto"/>
            <w:vAlign w:val="center"/>
          </w:tcPr>
          <w:p w14:paraId="10E905D0" w14:textId="6618428C" w:rsidR="008E1A4B" w:rsidRPr="00D527DE" w:rsidRDefault="008E1A4B" w:rsidP="007F16A3">
            <w:pPr>
              <w:jc w:val="right"/>
            </w:pPr>
            <w:r w:rsidRPr="00D527DE">
              <w:t>1885</w:t>
            </w:r>
          </w:p>
        </w:tc>
        <w:tc>
          <w:tcPr>
            <w:tcW w:w="0" w:type="auto"/>
            <w:vAlign w:val="center"/>
          </w:tcPr>
          <w:p w14:paraId="5690B5F5" w14:textId="4BBDEFD1" w:rsidR="008E1A4B" w:rsidRPr="00D527DE" w:rsidRDefault="008E1A4B" w:rsidP="007F16A3">
            <w:pPr>
              <w:jc w:val="right"/>
            </w:pPr>
            <w:r w:rsidRPr="00D527DE">
              <w:t>1874</w:t>
            </w:r>
          </w:p>
        </w:tc>
        <w:tc>
          <w:tcPr>
            <w:tcW w:w="0" w:type="auto"/>
            <w:vAlign w:val="center"/>
          </w:tcPr>
          <w:p w14:paraId="08A15717" w14:textId="50A60189" w:rsidR="008E1A4B" w:rsidRPr="00D527DE" w:rsidRDefault="008E1A4B" w:rsidP="007F16A3">
            <w:pPr>
              <w:jc w:val="right"/>
            </w:pPr>
            <w:r w:rsidRPr="00D527DE">
              <w:t>1863</w:t>
            </w:r>
          </w:p>
        </w:tc>
        <w:tc>
          <w:tcPr>
            <w:tcW w:w="0" w:type="auto"/>
            <w:vAlign w:val="center"/>
          </w:tcPr>
          <w:p w14:paraId="3096D417" w14:textId="0B95D218" w:rsidR="008E1A4B" w:rsidRPr="00D527DE" w:rsidRDefault="008E1A4B" w:rsidP="007F16A3">
            <w:pPr>
              <w:jc w:val="right"/>
            </w:pPr>
            <w:r w:rsidRPr="00D527DE">
              <w:t>1851</w:t>
            </w:r>
          </w:p>
        </w:tc>
        <w:tc>
          <w:tcPr>
            <w:tcW w:w="0" w:type="auto"/>
            <w:vAlign w:val="center"/>
          </w:tcPr>
          <w:p w14:paraId="25533BD1" w14:textId="0DA996B9" w:rsidR="008E1A4B" w:rsidRPr="00D527DE" w:rsidRDefault="008E1A4B" w:rsidP="007F16A3">
            <w:pPr>
              <w:jc w:val="right"/>
            </w:pPr>
            <w:r w:rsidRPr="00D527DE">
              <w:t>1839</w:t>
            </w:r>
          </w:p>
        </w:tc>
        <w:tc>
          <w:tcPr>
            <w:tcW w:w="0" w:type="auto"/>
            <w:vAlign w:val="center"/>
          </w:tcPr>
          <w:p w14:paraId="052A8304" w14:textId="3E07ECEE" w:rsidR="008E1A4B" w:rsidRPr="00D527DE" w:rsidRDefault="008E1A4B" w:rsidP="007F16A3">
            <w:pPr>
              <w:jc w:val="right"/>
            </w:pPr>
            <w:r w:rsidRPr="00D527DE">
              <w:t>1827</w:t>
            </w:r>
          </w:p>
        </w:tc>
        <w:tc>
          <w:tcPr>
            <w:tcW w:w="0" w:type="auto"/>
            <w:vAlign w:val="center"/>
          </w:tcPr>
          <w:p w14:paraId="4AF0EBDF" w14:textId="5119495E" w:rsidR="008E1A4B" w:rsidRPr="00D527DE" w:rsidRDefault="008E1A4B" w:rsidP="007F16A3">
            <w:pPr>
              <w:jc w:val="right"/>
            </w:pPr>
            <w:r w:rsidRPr="00D527DE">
              <w:t>1814</w:t>
            </w:r>
          </w:p>
        </w:tc>
        <w:tc>
          <w:tcPr>
            <w:tcW w:w="0" w:type="auto"/>
            <w:vAlign w:val="center"/>
          </w:tcPr>
          <w:p w14:paraId="1795A56D" w14:textId="52206BFF" w:rsidR="008E1A4B" w:rsidRPr="00D527DE" w:rsidRDefault="008E1A4B" w:rsidP="007F16A3">
            <w:pPr>
              <w:jc w:val="right"/>
            </w:pPr>
            <w:r w:rsidRPr="00D527DE">
              <w:t>1800</w:t>
            </w:r>
          </w:p>
        </w:tc>
        <w:tc>
          <w:tcPr>
            <w:tcW w:w="0" w:type="auto"/>
            <w:vAlign w:val="center"/>
          </w:tcPr>
          <w:p w14:paraId="62F81126" w14:textId="40DBEF1A" w:rsidR="008E1A4B" w:rsidRPr="00D527DE" w:rsidRDefault="008E1A4B" w:rsidP="007F16A3">
            <w:pPr>
              <w:jc w:val="right"/>
            </w:pPr>
            <w:r w:rsidRPr="00D527DE">
              <w:t>1786</w:t>
            </w:r>
          </w:p>
        </w:tc>
        <w:tc>
          <w:tcPr>
            <w:tcW w:w="0" w:type="auto"/>
            <w:vAlign w:val="center"/>
          </w:tcPr>
          <w:p w14:paraId="61B6D4BD" w14:textId="50708DA3" w:rsidR="008E1A4B" w:rsidRPr="00D527DE" w:rsidRDefault="008E1A4B" w:rsidP="007F16A3">
            <w:pPr>
              <w:jc w:val="right"/>
            </w:pPr>
            <w:r w:rsidRPr="00D527DE">
              <w:t>1772</w:t>
            </w:r>
          </w:p>
        </w:tc>
        <w:tc>
          <w:tcPr>
            <w:tcW w:w="0" w:type="auto"/>
            <w:vAlign w:val="center"/>
          </w:tcPr>
          <w:p w14:paraId="3E0C531E" w14:textId="08F69437" w:rsidR="008E1A4B" w:rsidRPr="00D527DE" w:rsidRDefault="008E1A4B" w:rsidP="007F16A3">
            <w:pPr>
              <w:jc w:val="right"/>
            </w:pPr>
            <w:r w:rsidRPr="00D527DE">
              <w:t>1757</w:t>
            </w:r>
          </w:p>
        </w:tc>
        <w:tc>
          <w:tcPr>
            <w:tcW w:w="0" w:type="auto"/>
            <w:vAlign w:val="center"/>
          </w:tcPr>
          <w:p w14:paraId="79DD746C" w14:textId="76A0A7F7" w:rsidR="008E1A4B" w:rsidRPr="00D527DE" w:rsidRDefault="008E1A4B" w:rsidP="007F16A3">
            <w:pPr>
              <w:jc w:val="right"/>
            </w:pPr>
            <w:r w:rsidRPr="00D527DE">
              <w:t>1742</w:t>
            </w:r>
          </w:p>
        </w:tc>
      </w:tr>
      <w:tr w:rsidR="008E1A4B" w:rsidRPr="00D527DE" w14:paraId="5BC039BE" w14:textId="77777777" w:rsidTr="007F16A3">
        <w:trPr>
          <w:jc w:val="center"/>
        </w:trPr>
        <w:tc>
          <w:tcPr>
            <w:tcW w:w="0" w:type="auto"/>
            <w:vAlign w:val="center"/>
          </w:tcPr>
          <w:p w14:paraId="7F86EBD9" w14:textId="0C58B275" w:rsidR="008E1A4B" w:rsidRPr="00D527DE" w:rsidRDefault="008E1A4B" w:rsidP="007F16A3">
            <w:pPr>
              <w:jc w:val="right"/>
            </w:pPr>
            <w:r w:rsidRPr="00D527DE">
              <w:t>216</w:t>
            </w:r>
          </w:p>
        </w:tc>
        <w:tc>
          <w:tcPr>
            <w:tcW w:w="0" w:type="auto"/>
            <w:vAlign w:val="center"/>
          </w:tcPr>
          <w:p w14:paraId="7612F38B" w14:textId="41C2F291" w:rsidR="008E1A4B" w:rsidRPr="00D527DE" w:rsidRDefault="008E1A4B" w:rsidP="007F16A3">
            <w:pPr>
              <w:jc w:val="right"/>
            </w:pPr>
            <w:r w:rsidRPr="00D527DE">
              <w:t>1727</w:t>
            </w:r>
          </w:p>
        </w:tc>
        <w:tc>
          <w:tcPr>
            <w:tcW w:w="0" w:type="auto"/>
            <w:vAlign w:val="center"/>
          </w:tcPr>
          <w:p w14:paraId="50160452" w14:textId="6EE08A20" w:rsidR="008E1A4B" w:rsidRPr="00D527DE" w:rsidRDefault="008E1A4B" w:rsidP="007F16A3">
            <w:pPr>
              <w:jc w:val="right"/>
            </w:pPr>
            <w:r w:rsidRPr="00D527DE">
              <w:t>1710</w:t>
            </w:r>
          </w:p>
        </w:tc>
        <w:tc>
          <w:tcPr>
            <w:tcW w:w="0" w:type="auto"/>
            <w:vAlign w:val="center"/>
          </w:tcPr>
          <w:p w14:paraId="77B09C1F" w14:textId="371FEB95" w:rsidR="008E1A4B" w:rsidRPr="00D527DE" w:rsidRDefault="008E1A4B" w:rsidP="007F16A3">
            <w:pPr>
              <w:jc w:val="right"/>
            </w:pPr>
            <w:r w:rsidRPr="00D527DE">
              <w:t>1694</w:t>
            </w:r>
          </w:p>
        </w:tc>
        <w:tc>
          <w:tcPr>
            <w:tcW w:w="0" w:type="auto"/>
            <w:vAlign w:val="center"/>
          </w:tcPr>
          <w:p w14:paraId="4D624566" w14:textId="5E9D73A4" w:rsidR="008E1A4B" w:rsidRPr="00D527DE" w:rsidRDefault="008E1A4B" w:rsidP="007F16A3">
            <w:pPr>
              <w:jc w:val="right"/>
            </w:pPr>
            <w:r w:rsidRPr="00D527DE">
              <w:t>1676</w:t>
            </w:r>
          </w:p>
        </w:tc>
        <w:tc>
          <w:tcPr>
            <w:tcW w:w="0" w:type="auto"/>
            <w:vAlign w:val="center"/>
          </w:tcPr>
          <w:p w14:paraId="4E0D48E0" w14:textId="596A437A" w:rsidR="008E1A4B" w:rsidRPr="00D527DE" w:rsidRDefault="008E1A4B" w:rsidP="007F16A3">
            <w:pPr>
              <w:jc w:val="right"/>
            </w:pPr>
            <w:r w:rsidRPr="00D527DE">
              <w:t>1659</w:t>
            </w:r>
          </w:p>
        </w:tc>
        <w:tc>
          <w:tcPr>
            <w:tcW w:w="0" w:type="auto"/>
            <w:vAlign w:val="center"/>
          </w:tcPr>
          <w:p w14:paraId="6EB185A6" w14:textId="5CAB848C" w:rsidR="008E1A4B" w:rsidRPr="00D527DE" w:rsidRDefault="008E1A4B" w:rsidP="007F16A3">
            <w:pPr>
              <w:jc w:val="right"/>
            </w:pPr>
            <w:r w:rsidRPr="00D527DE">
              <w:t>1640</w:t>
            </w:r>
          </w:p>
        </w:tc>
        <w:tc>
          <w:tcPr>
            <w:tcW w:w="0" w:type="auto"/>
            <w:vAlign w:val="center"/>
          </w:tcPr>
          <w:p w14:paraId="2B612E10" w14:textId="3B08D7E9" w:rsidR="008E1A4B" w:rsidRPr="00D527DE" w:rsidRDefault="008E1A4B" w:rsidP="007F16A3">
            <w:pPr>
              <w:jc w:val="right"/>
            </w:pPr>
            <w:r w:rsidRPr="00D527DE">
              <w:t>1622</w:t>
            </w:r>
          </w:p>
        </w:tc>
        <w:tc>
          <w:tcPr>
            <w:tcW w:w="0" w:type="auto"/>
            <w:vAlign w:val="center"/>
          </w:tcPr>
          <w:p w14:paraId="4A30DFEC" w14:textId="5D4FD272" w:rsidR="008E1A4B" w:rsidRPr="00D527DE" w:rsidRDefault="008E1A4B" w:rsidP="007F16A3">
            <w:pPr>
              <w:jc w:val="right"/>
            </w:pPr>
            <w:r w:rsidRPr="00D527DE">
              <w:t>1602</w:t>
            </w:r>
          </w:p>
        </w:tc>
        <w:tc>
          <w:tcPr>
            <w:tcW w:w="0" w:type="auto"/>
            <w:vAlign w:val="center"/>
          </w:tcPr>
          <w:p w14:paraId="500B3ED8" w14:textId="5A494038" w:rsidR="008E1A4B" w:rsidRPr="00D527DE" w:rsidRDefault="008E1A4B" w:rsidP="007F16A3">
            <w:pPr>
              <w:jc w:val="right"/>
            </w:pPr>
            <w:r w:rsidRPr="00D527DE">
              <w:t>1582</w:t>
            </w:r>
          </w:p>
        </w:tc>
        <w:tc>
          <w:tcPr>
            <w:tcW w:w="0" w:type="auto"/>
            <w:vAlign w:val="center"/>
          </w:tcPr>
          <w:p w14:paraId="5A76C3B4" w14:textId="47319842" w:rsidR="008E1A4B" w:rsidRPr="00D527DE" w:rsidRDefault="008E1A4B" w:rsidP="007F16A3">
            <w:pPr>
              <w:jc w:val="right"/>
            </w:pPr>
            <w:r w:rsidRPr="00D527DE">
              <w:t>1561</w:t>
            </w:r>
          </w:p>
        </w:tc>
        <w:tc>
          <w:tcPr>
            <w:tcW w:w="0" w:type="auto"/>
            <w:vAlign w:val="center"/>
          </w:tcPr>
          <w:p w14:paraId="193EA510" w14:textId="54AAF5BD" w:rsidR="008E1A4B" w:rsidRPr="00D527DE" w:rsidRDefault="008E1A4B" w:rsidP="007F16A3">
            <w:pPr>
              <w:jc w:val="right"/>
            </w:pPr>
            <w:r w:rsidRPr="00D527DE">
              <w:t>1540</w:t>
            </w:r>
          </w:p>
        </w:tc>
        <w:tc>
          <w:tcPr>
            <w:tcW w:w="0" w:type="auto"/>
            <w:vAlign w:val="center"/>
          </w:tcPr>
          <w:p w14:paraId="134F1408" w14:textId="3DA244BA" w:rsidR="008E1A4B" w:rsidRPr="00D527DE" w:rsidRDefault="008E1A4B" w:rsidP="007F16A3">
            <w:pPr>
              <w:jc w:val="right"/>
            </w:pPr>
            <w:r w:rsidRPr="00D527DE">
              <w:t>1518</w:t>
            </w:r>
          </w:p>
        </w:tc>
      </w:tr>
      <w:tr w:rsidR="008E1A4B" w:rsidRPr="00D527DE" w14:paraId="1792D4CC" w14:textId="77777777" w:rsidTr="007F16A3">
        <w:trPr>
          <w:jc w:val="center"/>
        </w:trPr>
        <w:tc>
          <w:tcPr>
            <w:tcW w:w="0" w:type="auto"/>
            <w:vAlign w:val="center"/>
          </w:tcPr>
          <w:p w14:paraId="787408C2" w14:textId="15337115" w:rsidR="008E1A4B" w:rsidRPr="00D527DE" w:rsidRDefault="008E1A4B" w:rsidP="007F16A3">
            <w:pPr>
              <w:jc w:val="right"/>
            </w:pPr>
            <w:r w:rsidRPr="00D527DE">
              <w:lastRenderedPageBreak/>
              <w:t>228</w:t>
            </w:r>
          </w:p>
        </w:tc>
        <w:tc>
          <w:tcPr>
            <w:tcW w:w="0" w:type="auto"/>
            <w:vAlign w:val="center"/>
          </w:tcPr>
          <w:p w14:paraId="1680F968" w14:textId="7186007A" w:rsidR="008E1A4B" w:rsidRPr="00D527DE" w:rsidRDefault="008E1A4B" w:rsidP="007F16A3">
            <w:pPr>
              <w:jc w:val="right"/>
            </w:pPr>
            <w:r w:rsidRPr="00D527DE">
              <w:t>1495</w:t>
            </w:r>
          </w:p>
        </w:tc>
        <w:tc>
          <w:tcPr>
            <w:tcW w:w="0" w:type="auto"/>
            <w:vAlign w:val="center"/>
          </w:tcPr>
          <w:p w14:paraId="6CECD93B" w14:textId="3CCD3DF5" w:rsidR="008E1A4B" w:rsidRPr="00D527DE" w:rsidRDefault="008E1A4B" w:rsidP="007F16A3">
            <w:pPr>
              <w:jc w:val="right"/>
            </w:pPr>
            <w:r w:rsidRPr="00D527DE">
              <w:t>1471</w:t>
            </w:r>
          </w:p>
        </w:tc>
        <w:tc>
          <w:tcPr>
            <w:tcW w:w="0" w:type="auto"/>
            <w:vAlign w:val="center"/>
          </w:tcPr>
          <w:p w14:paraId="55568D17" w14:textId="28CEC0BD" w:rsidR="008E1A4B" w:rsidRPr="00D527DE" w:rsidRDefault="008E1A4B" w:rsidP="007F16A3">
            <w:pPr>
              <w:jc w:val="right"/>
            </w:pPr>
            <w:r w:rsidRPr="00D527DE">
              <w:t>1447</w:t>
            </w:r>
          </w:p>
        </w:tc>
        <w:tc>
          <w:tcPr>
            <w:tcW w:w="0" w:type="auto"/>
            <w:vAlign w:val="center"/>
          </w:tcPr>
          <w:p w14:paraId="746F917B" w14:textId="1EC4D93F" w:rsidR="008E1A4B" w:rsidRPr="00D527DE" w:rsidRDefault="008E1A4B" w:rsidP="007F16A3">
            <w:pPr>
              <w:jc w:val="right"/>
            </w:pPr>
            <w:r w:rsidRPr="00D527DE">
              <w:t>1422</w:t>
            </w:r>
          </w:p>
        </w:tc>
        <w:tc>
          <w:tcPr>
            <w:tcW w:w="0" w:type="auto"/>
            <w:vAlign w:val="center"/>
          </w:tcPr>
          <w:p w14:paraId="772D0BA0" w14:textId="00CEFD6A" w:rsidR="008E1A4B" w:rsidRPr="00D527DE" w:rsidRDefault="008E1A4B" w:rsidP="007F16A3">
            <w:pPr>
              <w:jc w:val="right"/>
            </w:pPr>
            <w:r w:rsidRPr="00D527DE">
              <w:t>1396</w:t>
            </w:r>
          </w:p>
        </w:tc>
        <w:tc>
          <w:tcPr>
            <w:tcW w:w="0" w:type="auto"/>
            <w:vAlign w:val="center"/>
          </w:tcPr>
          <w:p w14:paraId="1623E15A" w14:textId="1FDC6F7A" w:rsidR="008E1A4B" w:rsidRPr="00D527DE" w:rsidRDefault="008E1A4B" w:rsidP="007F16A3">
            <w:pPr>
              <w:jc w:val="right"/>
            </w:pPr>
            <w:r w:rsidRPr="00D527DE">
              <w:t>1369</w:t>
            </w:r>
          </w:p>
        </w:tc>
        <w:tc>
          <w:tcPr>
            <w:tcW w:w="0" w:type="auto"/>
            <w:vAlign w:val="center"/>
          </w:tcPr>
          <w:p w14:paraId="798906A5" w14:textId="66AD55FD" w:rsidR="008E1A4B" w:rsidRPr="00D527DE" w:rsidRDefault="008E1A4B" w:rsidP="007F16A3">
            <w:pPr>
              <w:jc w:val="right"/>
            </w:pPr>
            <w:r w:rsidRPr="00D527DE">
              <w:t>1341</w:t>
            </w:r>
          </w:p>
        </w:tc>
        <w:tc>
          <w:tcPr>
            <w:tcW w:w="0" w:type="auto"/>
            <w:vAlign w:val="center"/>
          </w:tcPr>
          <w:p w14:paraId="18D0D6B0" w14:textId="22C8B8DF" w:rsidR="008E1A4B" w:rsidRPr="00D527DE" w:rsidRDefault="008E1A4B" w:rsidP="007F16A3">
            <w:pPr>
              <w:jc w:val="right"/>
            </w:pPr>
            <w:r w:rsidRPr="00D527DE">
              <w:t>1312</w:t>
            </w:r>
          </w:p>
        </w:tc>
        <w:tc>
          <w:tcPr>
            <w:tcW w:w="0" w:type="auto"/>
            <w:vAlign w:val="center"/>
          </w:tcPr>
          <w:p w14:paraId="1EC8E366" w14:textId="0968F8AA" w:rsidR="008E1A4B" w:rsidRPr="00D527DE" w:rsidRDefault="008E1A4B" w:rsidP="007F16A3">
            <w:pPr>
              <w:jc w:val="right"/>
            </w:pPr>
            <w:r w:rsidRPr="00D527DE">
              <w:t>1282</w:t>
            </w:r>
          </w:p>
        </w:tc>
        <w:tc>
          <w:tcPr>
            <w:tcW w:w="0" w:type="auto"/>
            <w:vAlign w:val="center"/>
          </w:tcPr>
          <w:p w14:paraId="1BC88225" w14:textId="1B184756" w:rsidR="008E1A4B" w:rsidRPr="00D527DE" w:rsidRDefault="008E1A4B" w:rsidP="007F16A3">
            <w:pPr>
              <w:jc w:val="right"/>
            </w:pPr>
            <w:r w:rsidRPr="00D527DE">
              <w:t>1251</w:t>
            </w:r>
          </w:p>
        </w:tc>
        <w:tc>
          <w:tcPr>
            <w:tcW w:w="0" w:type="auto"/>
            <w:vAlign w:val="center"/>
          </w:tcPr>
          <w:p w14:paraId="763580DB" w14:textId="0D755CDA" w:rsidR="008E1A4B" w:rsidRPr="00D527DE" w:rsidRDefault="008E1A4B" w:rsidP="007F16A3">
            <w:pPr>
              <w:jc w:val="right"/>
            </w:pPr>
            <w:r w:rsidRPr="00D527DE">
              <w:t>1219</w:t>
            </w:r>
          </w:p>
        </w:tc>
        <w:tc>
          <w:tcPr>
            <w:tcW w:w="0" w:type="auto"/>
            <w:vAlign w:val="center"/>
          </w:tcPr>
          <w:p w14:paraId="7D9D5355" w14:textId="6A77C9EB" w:rsidR="008E1A4B" w:rsidRPr="00D527DE" w:rsidRDefault="008E1A4B" w:rsidP="007F16A3">
            <w:pPr>
              <w:jc w:val="right"/>
            </w:pPr>
            <w:r w:rsidRPr="00D527DE">
              <w:t>1186</w:t>
            </w:r>
          </w:p>
        </w:tc>
      </w:tr>
      <w:tr w:rsidR="008E1A4B" w:rsidRPr="00D527DE" w14:paraId="6E1180A5" w14:textId="77777777" w:rsidTr="007F16A3">
        <w:trPr>
          <w:jc w:val="center"/>
        </w:trPr>
        <w:tc>
          <w:tcPr>
            <w:tcW w:w="0" w:type="auto"/>
            <w:vAlign w:val="center"/>
          </w:tcPr>
          <w:p w14:paraId="76FA65C1" w14:textId="108A3B74" w:rsidR="008E1A4B" w:rsidRPr="00D527DE" w:rsidRDefault="008E1A4B" w:rsidP="007F16A3">
            <w:pPr>
              <w:jc w:val="right"/>
            </w:pPr>
            <w:r w:rsidRPr="00D527DE">
              <w:t>240</w:t>
            </w:r>
          </w:p>
        </w:tc>
        <w:tc>
          <w:tcPr>
            <w:tcW w:w="0" w:type="auto"/>
            <w:vAlign w:val="center"/>
          </w:tcPr>
          <w:p w14:paraId="7F1EA089" w14:textId="22178704" w:rsidR="008E1A4B" w:rsidRPr="00D527DE" w:rsidRDefault="008E1A4B" w:rsidP="007F16A3">
            <w:pPr>
              <w:jc w:val="right"/>
            </w:pPr>
            <w:r w:rsidRPr="00D527DE">
              <w:t>1151</w:t>
            </w:r>
          </w:p>
        </w:tc>
        <w:tc>
          <w:tcPr>
            <w:tcW w:w="0" w:type="auto"/>
            <w:vAlign w:val="center"/>
          </w:tcPr>
          <w:p w14:paraId="550198AF" w14:textId="7BA36EEE" w:rsidR="008E1A4B" w:rsidRPr="00D527DE" w:rsidRDefault="008E1A4B" w:rsidP="007F16A3">
            <w:pPr>
              <w:jc w:val="right"/>
            </w:pPr>
            <w:r w:rsidRPr="00D527DE">
              <w:t>1114</w:t>
            </w:r>
          </w:p>
        </w:tc>
        <w:tc>
          <w:tcPr>
            <w:tcW w:w="0" w:type="auto"/>
            <w:vAlign w:val="center"/>
          </w:tcPr>
          <w:p w14:paraId="394B6796" w14:textId="47E38F6E" w:rsidR="008E1A4B" w:rsidRPr="00D527DE" w:rsidRDefault="008E1A4B" w:rsidP="007F16A3">
            <w:pPr>
              <w:jc w:val="right"/>
            </w:pPr>
            <w:r w:rsidRPr="00D527DE">
              <w:t>1077</w:t>
            </w:r>
          </w:p>
        </w:tc>
        <w:tc>
          <w:tcPr>
            <w:tcW w:w="0" w:type="auto"/>
            <w:vAlign w:val="center"/>
          </w:tcPr>
          <w:p w14:paraId="1CD1C28E" w14:textId="00024941" w:rsidR="008E1A4B" w:rsidRPr="00D527DE" w:rsidRDefault="008E1A4B" w:rsidP="007F16A3">
            <w:pPr>
              <w:jc w:val="right"/>
            </w:pPr>
            <w:r w:rsidRPr="00D527DE">
              <w:t>1037</w:t>
            </w:r>
          </w:p>
        </w:tc>
        <w:tc>
          <w:tcPr>
            <w:tcW w:w="0" w:type="auto"/>
            <w:vAlign w:val="center"/>
          </w:tcPr>
          <w:p w14:paraId="36218BFE" w14:textId="72C0F15E" w:rsidR="008E1A4B" w:rsidRPr="00D527DE" w:rsidRDefault="008E1A4B" w:rsidP="007F16A3">
            <w:pPr>
              <w:jc w:val="right"/>
            </w:pPr>
            <w:r w:rsidRPr="00D527DE">
              <w:t>995</w:t>
            </w:r>
          </w:p>
        </w:tc>
        <w:tc>
          <w:tcPr>
            <w:tcW w:w="0" w:type="auto"/>
            <w:vAlign w:val="center"/>
          </w:tcPr>
          <w:p w14:paraId="400450E9" w14:textId="6EF88A2C" w:rsidR="008E1A4B" w:rsidRPr="00D527DE" w:rsidRDefault="008E1A4B" w:rsidP="007F16A3">
            <w:pPr>
              <w:jc w:val="right"/>
            </w:pPr>
            <w:r w:rsidRPr="00D527DE">
              <w:t>952</w:t>
            </w:r>
          </w:p>
        </w:tc>
        <w:tc>
          <w:tcPr>
            <w:tcW w:w="0" w:type="auto"/>
            <w:vAlign w:val="center"/>
          </w:tcPr>
          <w:p w14:paraId="00A0D8FC" w14:textId="4FD9BEAF" w:rsidR="008E1A4B" w:rsidRPr="00D527DE" w:rsidRDefault="008E1A4B" w:rsidP="007F16A3">
            <w:pPr>
              <w:jc w:val="right"/>
            </w:pPr>
            <w:r w:rsidRPr="00D527DE">
              <w:t>906</w:t>
            </w:r>
          </w:p>
        </w:tc>
        <w:tc>
          <w:tcPr>
            <w:tcW w:w="0" w:type="auto"/>
            <w:vAlign w:val="center"/>
          </w:tcPr>
          <w:p w14:paraId="35B0E2F6" w14:textId="6F750D6C" w:rsidR="008E1A4B" w:rsidRPr="00D527DE" w:rsidRDefault="008E1A4B" w:rsidP="007F16A3">
            <w:pPr>
              <w:jc w:val="right"/>
            </w:pPr>
            <w:r w:rsidRPr="00D527DE">
              <w:t>857</w:t>
            </w:r>
          </w:p>
        </w:tc>
        <w:tc>
          <w:tcPr>
            <w:tcW w:w="0" w:type="auto"/>
            <w:vAlign w:val="center"/>
          </w:tcPr>
          <w:p w14:paraId="5DFFBFAC" w14:textId="7890DDDE" w:rsidR="008E1A4B" w:rsidRPr="00D527DE" w:rsidRDefault="008E1A4B" w:rsidP="007F16A3">
            <w:pPr>
              <w:jc w:val="right"/>
            </w:pPr>
            <w:r w:rsidRPr="00D527DE">
              <w:t>805</w:t>
            </w:r>
          </w:p>
        </w:tc>
        <w:tc>
          <w:tcPr>
            <w:tcW w:w="0" w:type="auto"/>
            <w:vAlign w:val="center"/>
          </w:tcPr>
          <w:p w14:paraId="376919A7" w14:textId="689C94BE" w:rsidR="008E1A4B" w:rsidRPr="00D527DE" w:rsidRDefault="008E1A4B" w:rsidP="007F16A3">
            <w:pPr>
              <w:jc w:val="right"/>
            </w:pPr>
            <w:r w:rsidRPr="00D527DE">
              <w:t>750</w:t>
            </w:r>
          </w:p>
        </w:tc>
        <w:tc>
          <w:tcPr>
            <w:tcW w:w="0" w:type="auto"/>
            <w:vAlign w:val="center"/>
          </w:tcPr>
          <w:p w14:paraId="5609F249" w14:textId="5A032A0B" w:rsidR="008E1A4B" w:rsidRPr="00D527DE" w:rsidRDefault="008E1A4B" w:rsidP="007F16A3">
            <w:pPr>
              <w:jc w:val="right"/>
            </w:pPr>
            <w:r w:rsidRPr="00D527DE">
              <w:t>690</w:t>
            </w:r>
          </w:p>
        </w:tc>
        <w:tc>
          <w:tcPr>
            <w:tcW w:w="0" w:type="auto"/>
            <w:vAlign w:val="center"/>
          </w:tcPr>
          <w:p w14:paraId="56A0B375" w14:textId="4670CCD9" w:rsidR="008E1A4B" w:rsidRPr="00D527DE" w:rsidRDefault="008E1A4B" w:rsidP="007F16A3">
            <w:pPr>
              <w:jc w:val="right"/>
            </w:pPr>
            <w:r w:rsidRPr="00D527DE">
              <w:t>625</w:t>
            </w:r>
          </w:p>
        </w:tc>
      </w:tr>
      <w:tr w:rsidR="008E1A4B" w:rsidRPr="00D527DE" w14:paraId="6987E341" w14:textId="77777777" w:rsidTr="007F16A3">
        <w:trPr>
          <w:jc w:val="center"/>
        </w:trPr>
        <w:tc>
          <w:tcPr>
            <w:tcW w:w="0" w:type="auto"/>
            <w:vAlign w:val="center"/>
          </w:tcPr>
          <w:p w14:paraId="30811E6C" w14:textId="706F8D67" w:rsidR="008E1A4B" w:rsidRPr="00D527DE" w:rsidRDefault="008E1A4B" w:rsidP="007F16A3">
            <w:pPr>
              <w:jc w:val="right"/>
            </w:pPr>
            <w:r w:rsidRPr="00D527DE">
              <w:t>252</w:t>
            </w:r>
          </w:p>
        </w:tc>
        <w:tc>
          <w:tcPr>
            <w:tcW w:w="0" w:type="auto"/>
            <w:vAlign w:val="center"/>
          </w:tcPr>
          <w:p w14:paraId="6478DF09" w14:textId="029089D4" w:rsidR="008E1A4B" w:rsidRPr="00D527DE" w:rsidRDefault="008E1A4B" w:rsidP="007F16A3">
            <w:pPr>
              <w:jc w:val="right"/>
            </w:pPr>
            <w:r w:rsidRPr="00D527DE">
              <w:t>553</w:t>
            </w:r>
          </w:p>
        </w:tc>
        <w:tc>
          <w:tcPr>
            <w:tcW w:w="0" w:type="auto"/>
            <w:vAlign w:val="center"/>
          </w:tcPr>
          <w:p w14:paraId="0C115941" w14:textId="7E044295" w:rsidR="008E1A4B" w:rsidRPr="00D527DE" w:rsidRDefault="008E1A4B" w:rsidP="007F16A3">
            <w:pPr>
              <w:jc w:val="right"/>
            </w:pPr>
            <w:r w:rsidRPr="00D527DE">
              <w:t>471</w:t>
            </w:r>
          </w:p>
        </w:tc>
        <w:tc>
          <w:tcPr>
            <w:tcW w:w="0" w:type="auto"/>
            <w:vAlign w:val="center"/>
          </w:tcPr>
          <w:p w14:paraId="1099C531" w14:textId="047B53A8" w:rsidR="008E1A4B" w:rsidRPr="00D527DE" w:rsidRDefault="008E1A4B" w:rsidP="007F16A3">
            <w:pPr>
              <w:jc w:val="right"/>
            </w:pPr>
            <w:r w:rsidRPr="00D527DE">
              <w:t>376</w:t>
            </w:r>
          </w:p>
        </w:tc>
        <w:tc>
          <w:tcPr>
            <w:tcW w:w="0" w:type="auto"/>
            <w:vAlign w:val="center"/>
          </w:tcPr>
          <w:p w14:paraId="762EB394" w14:textId="0A451273" w:rsidR="008E1A4B" w:rsidRPr="00D527DE" w:rsidRDefault="008E1A4B" w:rsidP="007F16A3">
            <w:pPr>
              <w:jc w:val="right"/>
            </w:pPr>
            <w:r w:rsidRPr="00D527DE">
              <w:t>255</w:t>
            </w:r>
          </w:p>
        </w:tc>
        <w:tc>
          <w:tcPr>
            <w:tcW w:w="0" w:type="auto"/>
            <w:vAlign w:val="center"/>
          </w:tcPr>
          <w:p w14:paraId="78AC193E" w14:textId="77777777" w:rsidR="008E1A4B" w:rsidRPr="00D527DE" w:rsidRDefault="008E1A4B" w:rsidP="007F16A3">
            <w:pPr>
              <w:jc w:val="right"/>
            </w:pPr>
          </w:p>
        </w:tc>
        <w:tc>
          <w:tcPr>
            <w:tcW w:w="0" w:type="auto"/>
            <w:vAlign w:val="center"/>
          </w:tcPr>
          <w:p w14:paraId="7D514FB0" w14:textId="77777777" w:rsidR="008E1A4B" w:rsidRPr="00D527DE" w:rsidRDefault="008E1A4B" w:rsidP="007F16A3">
            <w:pPr>
              <w:jc w:val="right"/>
            </w:pPr>
          </w:p>
        </w:tc>
        <w:tc>
          <w:tcPr>
            <w:tcW w:w="0" w:type="auto"/>
            <w:vAlign w:val="center"/>
          </w:tcPr>
          <w:p w14:paraId="336B0FFE" w14:textId="77777777" w:rsidR="008E1A4B" w:rsidRPr="00D527DE" w:rsidRDefault="008E1A4B" w:rsidP="007F16A3">
            <w:pPr>
              <w:jc w:val="right"/>
            </w:pPr>
          </w:p>
        </w:tc>
        <w:tc>
          <w:tcPr>
            <w:tcW w:w="0" w:type="auto"/>
            <w:vAlign w:val="center"/>
          </w:tcPr>
          <w:p w14:paraId="2D516342" w14:textId="77777777" w:rsidR="008E1A4B" w:rsidRPr="00D527DE" w:rsidRDefault="008E1A4B" w:rsidP="007F16A3">
            <w:pPr>
              <w:jc w:val="right"/>
            </w:pPr>
          </w:p>
        </w:tc>
        <w:tc>
          <w:tcPr>
            <w:tcW w:w="0" w:type="auto"/>
            <w:vAlign w:val="center"/>
          </w:tcPr>
          <w:p w14:paraId="2659A89B" w14:textId="77777777" w:rsidR="008E1A4B" w:rsidRPr="00D527DE" w:rsidRDefault="008E1A4B" w:rsidP="007F16A3">
            <w:pPr>
              <w:jc w:val="right"/>
            </w:pPr>
          </w:p>
        </w:tc>
        <w:tc>
          <w:tcPr>
            <w:tcW w:w="0" w:type="auto"/>
            <w:vAlign w:val="center"/>
          </w:tcPr>
          <w:p w14:paraId="58A5FCAD" w14:textId="77777777" w:rsidR="008E1A4B" w:rsidRPr="00D527DE" w:rsidRDefault="008E1A4B" w:rsidP="007F16A3">
            <w:pPr>
              <w:jc w:val="right"/>
            </w:pPr>
          </w:p>
        </w:tc>
        <w:tc>
          <w:tcPr>
            <w:tcW w:w="0" w:type="auto"/>
            <w:vAlign w:val="center"/>
          </w:tcPr>
          <w:p w14:paraId="72DB65CA" w14:textId="77777777" w:rsidR="008E1A4B" w:rsidRPr="00D527DE" w:rsidRDefault="008E1A4B" w:rsidP="007F16A3">
            <w:pPr>
              <w:jc w:val="right"/>
            </w:pPr>
          </w:p>
        </w:tc>
        <w:tc>
          <w:tcPr>
            <w:tcW w:w="0" w:type="auto"/>
            <w:vAlign w:val="center"/>
          </w:tcPr>
          <w:p w14:paraId="65DCFAA1" w14:textId="77777777" w:rsidR="008E1A4B" w:rsidRPr="00D527DE" w:rsidRDefault="008E1A4B" w:rsidP="007F16A3">
            <w:pPr>
              <w:jc w:val="right"/>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3"/>
        <w:rPr>
          <w:lang w:val="en-CA"/>
        </w:rPr>
      </w:pPr>
      <w:bookmarkStart w:id="5112" w:name="_Ref12356821"/>
      <w:bookmarkStart w:id="5113" w:name="_Toc12888359"/>
      <w:r w:rsidRPr="00D527DE">
        <w:rPr>
          <w:lang w:val="en-CA"/>
        </w:rPr>
        <w:t>Arithmetic decoding engine</w:t>
      </w:r>
      <w:bookmarkEnd w:id="5112"/>
      <w:bookmarkEnd w:id="5113"/>
    </w:p>
    <w:p w14:paraId="2F80BED4" w14:textId="77777777" w:rsidR="00991C59" w:rsidRPr="00D527DE" w:rsidRDefault="00991C59" w:rsidP="007F16A3">
      <w:pPr>
        <w:pStyle w:val="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6928A24B" w:rsidR="00991C59" w:rsidRPr="00D527DE" w:rsidRDefault="00BF2A06" w:rsidP="007F16A3">
      <w:pPr>
        <w:numPr>
          <w:ilvl w:val="0"/>
          <w:numId w:val="42"/>
        </w:numPr>
        <w:rPr>
          <w:lang w:val="en-CA" w:eastAsia="ja-JP"/>
        </w:rPr>
      </w:pPr>
      <w:r w:rsidRPr="00D527DE">
        <w:rPr>
          <w:lang w:val="en-CA" w:eastAsia="ja-JP"/>
        </w:rPr>
        <w:t>ivlCode</w:t>
      </w:r>
      <w:r w:rsidR="00991C59" w:rsidRPr="00D527DE">
        <w:rPr>
          <w:lang w:val="en-CA" w:eastAsia="ja-JP"/>
        </w:rPr>
        <w:t>, an integer within the interval [</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4"/>
        <w:rPr>
          <w:lang w:val="en-CA"/>
        </w:rPr>
      </w:pPr>
      <w:bookmarkStart w:id="5114" w:name="_Toc4056207"/>
      <w:bookmarkStart w:id="5115" w:name="_Toc6215381"/>
      <w:bookmarkStart w:id="5116" w:name="_Ref9677860"/>
      <w:bookmarkStart w:id="5117" w:name="_Ref12356527"/>
      <w:bookmarkStart w:id="5118" w:name="_Ref12356837"/>
      <w:r w:rsidRPr="00D527DE">
        <w:rPr>
          <w:lang w:val="en-CA"/>
        </w:rPr>
        <w:t xml:space="preserve">Initialisation </w:t>
      </w:r>
      <w:r w:rsidRPr="00D527DE">
        <w:t>process</w:t>
      </w:r>
      <w:bookmarkEnd w:id="5114"/>
      <w:bookmarkEnd w:id="5115"/>
      <w:bookmarkEnd w:id="5116"/>
      <w:bookmarkEnd w:id="5117"/>
      <w:bookmarkEnd w:id="5118"/>
    </w:p>
    <w:p w14:paraId="74388DC1" w14:textId="77777777" w:rsidR="00991C59" w:rsidRPr="00D527DE" w:rsidRDefault="00991C59" w:rsidP="00991C59">
      <w:pPr>
        <w:rPr>
          <w:lang w:val="en-CA" w:eastAsia="ja-JP"/>
        </w:rPr>
      </w:pPr>
      <w:r w:rsidRPr="00D527DE">
        <w:rPr>
          <w:lang w:val="en-CA" w:eastAsia="ja-JP"/>
        </w:rPr>
        <w:t>The outputs of this process are the initialised arithmetic decoding engine variables ivlLow, ivlRange, and ivlCode.</w:t>
      </w:r>
    </w:p>
    <w:p w14:paraId="38A32DA2" w14:textId="77777777" w:rsidR="00991C59" w:rsidRPr="00D527DE" w:rsidRDefault="00991C59" w:rsidP="00991C59">
      <w:pPr>
        <w:rPr>
          <w:lang w:val="en-CA" w:eastAsia="ja-JP"/>
        </w:rPr>
      </w:pPr>
      <w:r w:rsidRPr="00D527DE">
        <w:rPr>
          <w:lang w:val="en-CA" w:eastAsia="ja-JP"/>
        </w:rPr>
        <w:t>At the start of the decoding of any data unit, the arithmetic decoding state shall be initialised as follows:</w:t>
      </w:r>
    </w:p>
    <w:p w14:paraId="671A77E4" w14:textId="77777777" w:rsidR="00991C59" w:rsidRPr="00D527DE" w:rsidRDefault="00991C59" w:rsidP="00991C59">
      <w:pPr>
        <w:rPr>
          <w:lang w:val="en-CA" w:eastAsia="ja-JP"/>
        </w:rPr>
      </w:pPr>
      <w:r w:rsidRPr="00D527DE">
        <w:rPr>
          <w:lang w:val="en-CA" w:eastAsia="ja-JP"/>
        </w:rPr>
        <w:tab/>
        <w:t>ivlLow = 0;</w:t>
      </w:r>
    </w:p>
    <w:p w14:paraId="7D765013" w14:textId="77777777" w:rsidR="00991C59" w:rsidRPr="00D527DE" w:rsidRDefault="00991C59" w:rsidP="00991C59">
      <w:pPr>
        <w:rPr>
          <w:lang w:val="en-CA" w:eastAsia="ja-JP"/>
        </w:rPr>
      </w:pPr>
      <w:r w:rsidRPr="00D527DE">
        <w:rPr>
          <w:lang w:val="en-CA" w:eastAsia="ja-JP"/>
        </w:rPr>
        <w:tab/>
        <w:t>ivlRange = 0xffff;</w:t>
      </w:r>
    </w:p>
    <w:p w14:paraId="3EEAD879" w14:textId="77777777" w:rsidR="00991C59" w:rsidRPr="00D527DE" w:rsidRDefault="00991C59" w:rsidP="00991C59">
      <w:pPr>
        <w:rPr>
          <w:lang w:val="en-CA" w:eastAsia="ja-JP"/>
        </w:rPr>
      </w:pPr>
      <w:r w:rsidRPr="00D527DE">
        <w:rPr>
          <w:lang w:val="en-CA" w:eastAsia="ja-JP"/>
        </w:rPr>
        <w:tab/>
        <w:t>ivlCode = 0;</w:t>
      </w:r>
    </w:p>
    <w:p w14:paraId="527F5F44" w14:textId="77777777" w:rsidR="00991C59" w:rsidRPr="00D527DE" w:rsidRDefault="00991C59" w:rsidP="00991C59">
      <w:pPr>
        <w:rPr>
          <w:lang w:val="en-CA" w:eastAsia="ja-JP"/>
        </w:rPr>
      </w:pPr>
      <w:r w:rsidRPr="00D527DE">
        <w:rPr>
          <w:lang w:val="en-CA" w:eastAsia="ja-JP"/>
        </w:rPr>
        <w:tab/>
        <w:t>for (i = 0; i &lt; 15; i++) {</w:t>
      </w:r>
    </w:p>
    <w:p w14:paraId="7B768E37" w14:textId="77777777" w:rsidR="00991C59" w:rsidRPr="00D527DE" w:rsidRDefault="00991C59" w:rsidP="00991C59">
      <w:pPr>
        <w:rPr>
          <w:lang w:val="en-CA" w:eastAsia="ja-JP"/>
        </w:rPr>
      </w:pPr>
      <w:r w:rsidRPr="00D527DE">
        <w:rPr>
          <w:lang w:val="en-CA" w:eastAsia="ja-JP"/>
        </w:rPr>
        <w:tab/>
      </w:r>
      <w:r w:rsidRPr="00D527DE">
        <w:rPr>
          <w:lang w:val="en-CA" w:eastAsia="ja-JP"/>
        </w:rPr>
        <w:tab/>
        <w:t>ivlCode &lt;&lt;= 1;</w:t>
      </w:r>
    </w:p>
    <w:p w14:paraId="0E3ABE02" w14:textId="37B0D65A" w:rsidR="00991C59" w:rsidRPr="00D527DE" w:rsidRDefault="00991C59" w:rsidP="00991C59">
      <w:pPr>
        <w:rPr>
          <w:lang w:val="en-CA" w:eastAsia="ja-JP"/>
        </w:rPr>
      </w:pPr>
      <w:r w:rsidRPr="00D527DE">
        <w:rPr>
          <w:lang w:val="en-CA" w:eastAsia="ja-JP"/>
        </w:rPr>
        <w:tab/>
      </w:r>
      <w:r w:rsidRPr="00D527DE">
        <w:rPr>
          <w:lang w:val="en-CA" w:eastAsia="ja-JP"/>
        </w:rPr>
        <w:tab/>
        <w:t>ivlCode += read</w:t>
      </w:r>
      <w:r w:rsidR="009E2A46" w:rsidRPr="00D527DE">
        <w:rPr>
          <w:lang w:val="en-CA" w:eastAsia="ja-JP"/>
        </w:rPr>
        <w:t>Payload</w:t>
      </w:r>
      <w:r w:rsidRPr="00D527DE">
        <w:rPr>
          <w:lang w:val="en-CA" w:eastAsia="ja-JP"/>
        </w:rPr>
        <w:t>Bit(</w:t>
      </w:r>
      <w:r w:rsidR="009E2A46" w:rsidRPr="00D527DE">
        <w:rPr>
          <w:lang w:val="en-CA" w:eastAsia="ja-JP"/>
        </w:rPr>
        <w:t> </w:t>
      </w:r>
      <w:r w:rsidRPr="00D527DE">
        <w:rPr>
          <w:lang w:val="en-CA" w:eastAsia="ja-JP"/>
        </w:rPr>
        <w:t>);</w:t>
      </w:r>
    </w:p>
    <w:p w14:paraId="7E980719" w14:textId="77777777" w:rsidR="00991C59" w:rsidRPr="00D527DE" w:rsidRDefault="00991C59" w:rsidP="00991C59">
      <w:pPr>
        <w:rPr>
          <w:lang w:val="en-CA" w:eastAsia="ja-JP"/>
        </w:rPr>
      </w:pPr>
      <w:r w:rsidRPr="00D527DE">
        <w:rPr>
          <w:lang w:val="en-CA" w:eastAsia="ja-JP"/>
        </w:rPr>
        <w:tab/>
        <w:t>}</w:t>
      </w:r>
    </w:p>
    <w:p w14:paraId="29554903" w14:textId="77777777" w:rsidR="00991C59" w:rsidRPr="00D527DE" w:rsidRDefault="00991C59" w:rsidP="007F16A3">
      <w:pPr>
        <w:pStyle w:val="4"/>
        <w:rPr>
          <w:lang w:val="en-CA"/>
        </w:rPr>
      </w:pPr>
      <w:bookmarkStart w:id="5119" w:name="_Ref12356662"/>
      <w:r w:rsidRPr="00D527DE">
        <w:rPr>
          <w:lang w:val="en-CA"/>
        </w:rPr>
        <w:t>Decoding process for a single binary value</w:t>
      </w:r>
      <w:bookmarkEnd w:id="5119"/>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lastRenderedPageBreak/>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77777777" w:rsidR="00991C59" w:rsidRPr="00D527DE" w:rsidRDefault="00991C59" w:rsidP="00991C59">
      <w:pPr>
        <w:rPr>
          <w:lang w:val="en-CA" w:eastAsia="ja-JP"/>
        </w:rPr>
      </w:pPr>
      <w:r w:rsidRPr="00D527DE">
        <w:rPr>
          <w:lang w:val="en-CA" w:eastAsia="ja-JP"/>
        </w:rPr>
        <w:tab/>
        <w:t>count = ivlCode − ivlLow;</w:t>
      </w:r>
    </w:p>
    <w:p w14:paraId="08F493EB" w14:textId="77777777" w:rsidR="00991C59" w:rsidRPr="00D527DE" w:rsidRDefault="00991C59" w:rsidP="00991C59">
      <w:pPr>
        <w:rPr>
          <w:lang w:val="en-CA" w:eastAsia="ja-JP"/>
        </w:rPr>
      </w:pPr>
      <w:r w:rsidRPr="00D527DE">
        <w:rPr>
          <w:lang w:val="en-CA" w:eastAsia="ja-JP"/>
        </w:rPr>
        <w:tab/>
        <w:t>rangeTimesProb = (ivlRange × ctx) &gt;&gt; 16;</w:t>
      </w:r>
    </w:p>
    <w:p w14:paraId="29DB5C90" w14:textId="77777777" w:rsidR="00991C59" w:rsidRPr="00D527DE" w:rsidRDefault="00991C59" w:rsidP="00991C59">
      <w:pPr>
        <w:rPr>
          <w:lang w:val="en-CA" w:eastAsia="ja-JP"/>
        </w:rPr>
      </w:pPr>
      <w:r w:rsidRPr="00D527DE">
        <w:rPr>
          <w:lang w:val="en-CA" w:eastAsia="ja-JP"/>
        </w:rPr>
        <w:tab/>
        <w:t>binVal = count &gt;= rangeTimeProb;</w:t>
      </w:r>
    </w:p>
    <w:p w14:paraId="5F7AD102" w14:textId="77777777" w:rsidR="00991C59" w:rsidRPr="00D527DE" w:rsidRDefault="00991C59" w:rsidP="00991C59">
      <w:pPr>
        <w:rPr>
          <w:lang w:val="en-CA" w:eastAsia="ja-JP"/>
        </w:rPr>
      </w:pPr>
      <w:r w:rsidRPr="00D527DE">
        <w:rPr>
          <w:lang w:val="en-CA" w:eastAsia="ja-JP"/>
        </w:rPr>
        <w:tab/>
        <w:t>if (!binVal)</w:t>
      </w:r>
    </w:p>
    <w:p w14:paraId="05B12B9F"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78E329D5" w14:textId="77777777" w:rsidR="00991C59" w:rsidRPr="00D527DE" w:rsidRDefault="00991C59" w:rsidP="00991C59">
      <w:pPr>
        <w:rPr>
          <w:lang w:val="en-CA" w:eastAsia="ja-JP"/>
        </w:rPr>
      </w:pPr>
      <w:r w:rsidRPr="00D527DE">
        <w:rPr>
          <w:lang w:val="en-CA" w:eastAsia="ja-JP"/>
        </w:rPr>
        <w:tab/>
        <w:t>else {</w:t>
      </w:r>
    </w:p>
    <w:p w14:paraId="3DC8BDA0"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591F76AB"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27186C44" w14:textId="77777777" w:rsidR="00991C59" w:rsidRPr="00D527DE" w:rsidRDefault="00991C59" w:rsidP="00991C59">
      <w:pPr>
        <w:rPr>
          <w:lang w:val="en-CA" w:eastAsia="ja-JP"/>
        </w:rPr>
      </w:pPr>
      <w:r w:rsidRPr="00D527DE">
        <w:rPr>
          <w:lang w:val="en-CA" w:eastAsia="ja-JP"/>
        </w:rPr>
        <w:tab/>
        <w:t>}</w:t>
      </w:r>
    </w:p>
    <w:p w14:paraId="6EFE46FD" w14:textId="77777777" w:rsidR="00991C59" w:rsidRPr="00D527DE" w:rsidRDefault="00991C59" w:rsidP="007F16A3">
      <w:pPr>
        <w:pStyle w:val="4"/>
        <w:rPr>
          <w:lang w:val="en-CA"/>
        </w:rPr>
      </w:pPr>
      <w:bookmarkStart w:id="5120" w:name="_Ref12356743"/>
      <w:r w:rsidRPr="00D527DE">
        <w:rPr>
          <w:lang w:val="en-CA"/>
        </w:rPr>
        <w:t>Decoding process for a single binary bypass value</w:t>
      </w:r>
      <w:bookmarkEnd w:id="5120"/>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77777777" w:rsidR="00991C59" w:rsidRPr="00D527DE" w:rsidRDefault="00991C59" w:rsidP="00991C59">
      <w:pPr>
        <w:rPr>
          <w:lang w:val="en-CA" w:eastAsia="ja-JP"/>
        </w:rPr>
      </w:pPr>
      <w:r w:rsidRPr="00D527DE">
        <w:rPr>
          <w:lang w:val="en-CA" w:eastAsia="ja-JP"/>
        </w:rPr>
        <w:tab/>
        <w:t>count = ivlCode − ivlLow;</w:t>
      </w:r>
    </w:p>
    <w:p w14:paraId="4A70E920" w14:textId="77777777" w:rsidR="00991C59" w:rsidRPr="00D527DE" w:rsidRDefault="00991C59" w:rsidP="00991C59">
      <w:pPr>
        <w:rPr>
          <w:lang w:val="en-CA" w:eastAsia="ja-JP"/>
        </w:rPr>
      </w:pPr>
      <w:r w:rsidRPr="00D527DE">
        <w:rPr>
          <w:lang w:val="en-CA" w:eastAsia="ja-JP"/>
        </w:rPr>
        <w:tab/>
        <w:t>rangeTimesProb = ivlRange &gt;&gt; 1;</w:t>
      </w:r>
    </w:p>
    <w:p w14:paraId="68AC5CBF" w14:textId="77777777" w:rsidR="00991C59" w:rsidRPr="00D527DE" w:rsidRDefault="00991C59" w:rsidP="00991C59">
      <w:pPr>
        <w:rPr>
          <w:lang w:val="en-CA" w:eastAsia="ja-JP"/>
        </w:rPr>
      </w:pPr>
      <w:r w:rsidRPr="00D527DE">
        <w:rPr>
          <w:lang w:val="en-CA" w:eastAsia="ja-JP"/>
        </w:rPr>
        <w:tab/>
        <w:t>binVal = count &gt;= rangeTimeProb;</w:t>
      </w:r>
    </w:p>
    <w:p w14:paraId="376EE959" w14:textId="77777777" w:rsidR="00991C59" w:rsidRPr="00D527DE" w:rsidRDefault="00991C59" w:rsidP="00991C59">
      <w:pPr>
        <w:rPr>
          <w:lang w:val="en-CA" w:eastAsia="ja-JP"/>
        </w:rPr>
      </w:pPr>
      <w:r w:rsidRPr="00D527DE">
        <w:rPr>
          <w:lang w:val="en-CA" w:eastAsia="ja-JP"/>
        </w:rPr>
        <w:tab/>
        <w:t>if (!binVal)</w:t>
      </w:r>
    </w:p>
    <w:p w14:paraId="34FACCA1"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14891967" w14:textId="77777777" w:rsidR="00991C59" w:rsidRPr="00D527DE" w:rsidRDefault="00991C59" w:rsidP="00991C59">
      <w:pPr>
        <w:rPr>
          <w:lang w:val="en-CA" w:eastAsia="ja-JP"/>
        </w:rPr>
      </w:pPr>
      <w:r w:rsidRPr="00D527DE">
        <w:rPr>
          <w:lang w:val="en-CA" w:eastAsia="ja-JP"/>
        </w:rPr>
        <w:tab/>
        <w:t>else {</w:t>
      </w:r>
    </w:p>
    <w:p w14:paraId="6AA040E2"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20E60E59"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34C1238E" w14:textId="77777777" w:rsidR="00991C59" w:rsidRPr="00D527DE" w:rsidRDefault="00991C59" w:rsidP="00991C59">
      <w:pPr>
        <w:rPr>
          <w:lang w:val="en-CA" w:eastAsia="ja-JP"/>
        </w:rPr>
      </w:pPr>
      <w:r w:rsidRPr="00D527DE">
        <w:rPr>
          <w:lang w:val="en-CA" w:eastAsia="ja-JP"/>
        </w:rPr>
        <w:tab/>
        <w:t>}</w:t>
      </w:r>
    </w:p>
    <w:p w14:paraId="707DD367" w14:textId="77777777" w:rsidR="00991C59" w:rsidRPr="00D527DE" w:rsidRDefault="00991C59" w:rsidP="007F16A3">
      <w:pPr>
        <w:pStyle w:val="4"/>
        <w:rPr>
          <w:lang w:val="en-CA"/>
        </w:rPr>
      </w:pPr>
      <w:bookmarkStart w:id="5121" w:name="_Ref12356881"/>
      <w:r w:rsidRPr="00D527DE">
        <w:rPr>
          <w:lang w:val="en-CA"/>
        </w:rPr>
        <w:t>Arithmetic decoder state renormalisation process</w:t>
      </w:r>
      <w:bookmarkEnd w:id="5121"/>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lastRenderedPageBreak/>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0BAECEF4"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04CC27C9" w14:textId="77777777" w:rsidR="00991C59" w:rsidRPr="00D527DE" w:rsidRDefault="00991C59" w:rsidP="00991C59">
      <w:pPr>
        <w:rPr>
          <w:lang w:val="en-CA" w:eastAsia="ja-JP"/>
        </w:rPr>
      </w:pPr>
      <w:r w:rsidRPr="00D527DE">
        <w:rPr>
          <w:lang w:val="en-CA" w:eastAsia="ja-JP"/>
        </w:rPr>
        <w:tab/>
      </w:r>
      <w:r w:rsidRPr="00D527DE">
        <w:rPr>
          <w:lang w:val="en-CA" w:eastAsia="ja-JP"/>
        </w:rPr>
        <w:tab/>
        <w:t>ivlCode ^= 0x4000;</w:t>
      </w:r>
    </w:p>
    <w:p w14:paraId="271EFC4C" w14:textId="77777777" w:rsidR="00991C59" w:rsidRPr="00D527DE" w:rsidRDefault="00991C59" w:rsidP="00991C59">
      <w:pPr>
        <w:rPr>
          <w:lang w:val="en-CA" w:eastAsia="ja-JP"/>
        </w:rPr>
      </w:pPr>
      <w:r w:rsidRPr="00D527DE">
        <w:rPr>
          <w:lang w:val="en-CA" w:eastAsia="ja-JP"/>
        </w:rPr>
        <w:tab/>
      </w:r>
      <w:r w:rsidRPr="00D527DE">
        <w:rPr>
          <w:lang w:val="en-CA" w:eastAsia="ja-JP"/>
        </w:rPr>
        <w:tab/>
        <w:t>ivlLow ^= 0x4000;</w:t>
      </w:r>
    </w:p>
    <w:p w14:paraId="6AC1C4E0" w14:textId="77777777" w:rsidR="00991C59" w:rsidRPr="00D527DE" w:rsidRDefault="00991C59" w:rsidP="00991C59">
      <w:pPr>
        <w:rPr>
          <w:lang w:val="en-CA" w:eastAsia="ja-JP"/>
        </w:rPr>
      </w:pPr>
      <w:r w:rsidRPr="00D527DE">
        <w:rPr>
          <w:lang w:val="en-CA" w:eastAsia="ja-JP"/>
        </w:rPr>
        <w:tab/>
        <w:t>}</w:t>
      </w:r>
    </w:p>
    <w:p w14:paraId="26AABA57" w14:textId="21A7BD6B"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7EBB63D5" w14:textId="77777777" w:rsidR="00991C59" w:rsidRPr="00D527DE" w:rsidRDefault="00991C59" w:rsidP="00991C59">
      <w:pPr>
        <w:rPr>
          <w:lang w:val="en-CA" w:eastAsia="ja-JP"/>
        </w:rPr>
      </w:pPr>
      <w:r w:rsidRPr="00D527DE">
        <w:rPr>
          <w:lang w:val="en-CA" w:eastAsia="ja-JP"/>
        </w:rPr>
        <w:tab/>
        <w:t>ivlLow = (ivlLow &lt;&lt; 1) &amp; 0xffff;</w:t>
      </w:r>
    </w:p>
    <w:p w14:paraId="75F1E679" w14:textId="6B6ABB8F" w:rsidR="00991C59" w:rsidRPr="00D527DE" w:rsidRDefault="00991C59" w:rsidP="00991C59">
      <w:pPr>
        <w:rPr>
          <w:lang w:val="en-CA" w:eastAsia="ja-JP"/>
        </w:rPr>
      </w:pPr>
      <w:r w:rsidRPr="00D527DE">
        <w:rPr>
          <w:lang w:val="en-CA" w:eastAsia="ja-JP"/>
        </w:rPr>
        <w:tab/>
        <w:t>ivlCode = ((ivlCode &lt;&lt; 1) | read</w:t>
      </w:r>
      <w:r w:rsidR="009E2A46" w:rsidRPr="00D527DE">
        <w:rPr>
          <w:lang w:val="en-CA" w:eastAsia="ja-JP"/>
        </w:rPr>
        <w:t>Payload</w:t>
      </w:r>
      <w:r w:rsidRPr="00D527DE">
        <w:rPr>
          <w:lang w:val="en-CA" w:eastAsia="ja-JP"/>
        </w:rPr>
        <w:t>Bit( )) &amp; 0xffff;</w:t>
      </w:r>
    </w:p>
    <w:p w14:paraId="5C23B926" w14:textId="77777777" w:rsidR="00991C59" w:rsidRPr="00D527DE" w:rsidRDefault="00991C59" w:rsidP="007F16A3">
      <w:pPr>
        <w:pStyle w:val="3"/>
        <w:rPr>
          <w:lang w:val="en-CA"/>
        </w:rPr>
      </w:pPr>
      <w:bookmarkStart w:id="5122" w:name="_Toc12888360"/>
      <w:r w:rsidRPr="00D527DE">
        <w:rPr>
          <w:lang w:val="en-CA"/>
        </w:rPr>
        <w:t>Arithmetic encoding engine (informative)</w:t>
      </w:r>
      <w:bookmarkEnd w:id="5122"/>
    </w:p>
    <w:p w14:paraId="6182D71F" w14:textId="77777777" w:rsidR="00991C59" w:rsidRPr="00D527DE" w:rsidRDefault="00991C59" w:rsidP="007F16A3">
      <w:pPr>
        <w:pStyle w:val="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77777777" w:rsidR="00991C59" w:rsidRPr="00D527DE" w:rsidRDefault="00991C59" w:rsidP="00991C59">
      <w:pPr>
        <w:rPr>
          <w:lang w:val="en-CA" w:eastAsia="ja-JP"/>
        </w:rPr>
      </w:pPr>
      <w:r w:rsidRPr="00D527DE">
        <w:rPr>
          <w:lang w:val="en-CA" w:eastAsia="ja-JP"/>
        </w:rPr>
        <w:t>The outputs of this process are bits that are written to the payload bytestream.</w:t>
      </w:r>
    </w:p>
    <w:p w14:paraId="7B353AF9" w14:textId="2BC32154"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r>
      <w:r w:rsidR="00DF215E">
        <w:rPr>
          <w:lang w:val="en-CA" w:eastAsia="ja-JP"/>
        </w:rPr>
        <w:instrText xml:space="preserve"> REF _Ref12603091 \h </w:instrText>
      </w:r>
      <w:r w:rsidR="00DF215E">
        <w:rPr>
          <w:lang w:val="en-CA" w:eastAsia="ja-JP"/>
        </w:rPr>
      </w:r>
      <w:r w:rsidR="00DF215E">
        <w:rPr>
          <w:lang w:val="en-CA" w:eastAsia="ja-JP"/>
        </w:rPr>
        <w:fldChar w:fldCharType="separate"/>
      </w:r>
      <w:r w:rsidR="00AD2E5E" w:rsidRPr="00D527DE">
        <w:rPr>
          <w:lang w:eastAsia="ja-JP"/>
        </w:rPr>
        <w:t xml:space="preserve">Table </w:t>
      </w:r>
      <w:r w:rsidR="00AD2E5E">
        <w:rPr>
          <w:noProof/>
          <w:lang w:eastAsia="ja-JP"/>
        </w:rPr>
        <w:t>27</w:t>
      </w:r>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22544F78" w:rsidR="00991C59" w:rsidRPr="009334E7" w:rsidRDefault="00991C59" w:rsidP="007F16A3">
      <w:pPr>
        <w:pStyle w:val="af5"/>
        <w:rPr>
          <w:rFonts w:ascii="Cambria" w:hAnsi="Cambria"/>
          <w:lang w:eastAsia="ja-JP"/>
        </w:rPr>
      </w:pPr>
      <w:bookmarkStart w:id="5123" w:name="_Ref12603091"/>
      <w:r w:rsidRPr="009334E7">
        <w:rPr>
          <w:rFonts w:ascii="Cambria" w:hAnsi="Cambria"/>
          <w:lang w:eastAsia="ja-JP"/>
        </w:rPr>
        <w:t xml:space="preserve">Table </w:t>
      </w:r>
      <w:r w:rsidRPr="009334E7">
        <w:rPr>
          <w:rFonts w:ascii="Cambria" w:hAnsi="Cambria"/>
          <w:lang w:eastAsia="ja-JP"/>
        </w:rPr>
        <w:fldChar w:fldCharType="begin"/>
      </w:r>
      <w:r w:rsidRPr="009334E7">
        <w:rPr>
          <w:rFonts w:ascii="Cambria" w:hAnsi="Cambria"/>
          <w:lang w:eastAsia="ja-JP"/>
        </w:rPr>
        <w:instrText xml:space="preserve"> SEQ Table \* ARABIC </w:instrText>
      </w:r>
      <w:r w:rsidRPr="009334E7">
        <w:rPr>
          <w:rFonts w:ascii="Cambria" w:hAnsi="Cambria"/>
          <w:lang w:eastAsia="ja-JP"/>
        </w:rPr>
        <w:fldChar w:fldCharType="separate"/>
      </w:r>
      <w:r w:rsidR="00EA48E6">
        <w:rPr>
          <w:rFonts w:ascii="Cambria" w:hAnsi="Cambria"/>
          <w:noProof/>
          <w:lang w:eastAsia="ja-JP"/>
        </w:rPr>
        <w:t>31</w:t>
      </w:r>
      <w:r w:rsidRPr="009334E7">
        <w:rPr>
          <w:rFonts w:ascii="Cambria" w:hAnsi="Cambria"/>
          <w:lang w:eastAsia="ja-JP"/>
        </w:rPr>
        <w:fldChar w:fldCharType="end"/>
      </w:r>
      <w:bookmarkEnd w:id="5123"/>
      <w:r w:rsidRPr="009334E7">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D527DE" w14:paraId="71240C4B" w14:textId="77777777" w:rsidTr="007F16A3">
        <w:trPr>
          <w:jc w:val="center"/>
        </w:trPr>
        <w:tc>
          <w:tcPr>
            <w:tcW w:w="0" w:type="auto"/>
            <w:vAlign w:val="center"/>
          </w:tcPr>
          <w:p w14:paraId="3F7466F9" w14:textId="77777777" w:rsidR="00991C59" w:rsidRPr="00D527DE" w:rsidRDefault="00991C59" w:rsidP="007F16A3">
            <w:pPr>
              <w:jc w:val="left"/>
              <w:rPr>
                <w:b/>
                <w:lang w:val="en-CA" w:eastAsia="ja-JP"/>
              </w:rPr>
            </w:pPr>
            <w:r w:rsidRPr="00D527DE">
              <w:rPr>
                <w:b/>
                <w:lang w:val="en-CA" w:eastAsia="ja-JP"/>
              </w:rPr>
              <w:t>Process</w:t>
            </w:r>
          </w:p>
        </w:tc>
        <w:tc>
          <w:tcPr>
            <w:tcW w:w="0" w:type="auto"/>
            <w:vAlign w:val="center"/>
          </w:tcPr>
          <w:p w14:paraId="6F9F421C" w14:textId="77777777" w:rsidR="00991C59" w:rsidRPr="00D527DE" w:rsidRDefault="00991C59" w:rsidP="007F16A3">
            <w:pPr>
              <w:jc w:val="center"/>
              <w:rPr>
                <w:b/>
                <w:lang w:val="en-CA" w:eastAsia="ja-JP"/>
              </w:rPr>
            </w:pPr>
            <w:r w:rsidRPr="00D527DE">
              <w:rPr>
                <w:b/>
                <w:lang w:val="en-CA" w:eastAsia="ja-JP"/>
              </w:rPr>
              <w:t>Decoder</w:t>
            </w:r>
          </w:p>
        </w:tc>
        <w:tc>
          <w:tcPr>
            <w:tcW w:w="0" w:type="auto"/>
            <w:vAlign w:val="center"/>
          </w:tcPr>
          <w:p w14:paraId="4BB81C57" w14:textId="77777777" w:rsidR="00991C59" w:rsidRPr="00D527DE" w:rsidRDefault="00991C59" w:rsidP="007F16A3">
            <w:pPr>
              <w:jc w:val="center"/>
              <w:rPr>
                <w:b/>
                <w:lang w:val="en-CA" w:eastAsia="ja-JP"/>
              </w:rPr>
            </w:pPr>
            <w:r w:rsidRPr="00D527DE">
              <w:rPr>
                <w:b/>
                <w:lang w:val="en-CA" w:eastAsia="ja-JP"/>
              </w:rPr>
              <w:t>Encoder</w:t>
            </w:r>
          </w:p>
        </w:tc>
      </w:tr>
      <w:tr w:rsidR="00991C59" w:rsidRPr="00D527DE" w14:paraId="41D8736C" w14:textId="77777777" w:rsidTr="007F16A3">
        <w:trPr>
          <w:jc w:val="center"/>
        </w:trPr>
        <w:tc>
          <w:tcPr>
            <w:tcW w:w="0" w:type="auto"/>
            <w:vAlign w:val="center"/>
          </w:tcPr>
          <w:p w14:paraId="0EF89F85" w14:textId="77777777" w:rsidR="00991C59" w:rsidRPr="00D527DE" w:rsidRDefault="00991C59" w:rsidP="007F16A3">
            <w:pPr>
              <w:jc w:val="left"/>
              <w:rPr>
                <w:lang w:val="en-CA" w:eastAsia="ja-JP"/>
              </w:rPr>
            </w:pPr>
            <w:r w:rsidRPr="00D527DE">
              <w:rPr>
                <w:lang w:val="en-CA" w:eastAsia="ja-JP"/>
              </w:rPr>
              <w:t>Initialisation</w:t>
            </w:r>
          </w:p>
        </w:tc>
        <w:tc>
          <w:tcPr>
            <w:tcW w:w="0" w:type="auto"/>
            <w:vAlign w:val="center"/>
          </w:tcPr>
          <w:p w14:paraId="730C77F9" w14:textId="238C1578"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_Ref12356837 \r \h  \* MERGEFORMAT </w:instrText>
            </w:r>
            <w:r w:rsidRPr="00D527DE">
              <w:rPr>
                <w:lang w:val="en-CA" w:eastAsia="ja-JP"/>
              </w:rPr>
            </w:r>
            <w:r w:rsidRPr="00D527DE">
              <w:rPr>
                <w:lang w:val="en-CA" w:eastAsia="ja-JP"/>
              </w:rPr>
              <w:fldChar w:fldCharType="separate"/>
            </w:r>
            <w:r w:rsidR="00AD2E5E">
              <w:rPr>
                <w:lang w:val="en-CA" w:eastAsia="ja-JP"/>
              </w:rPr>
              <w:t>9.6.4.2</w:t>
            </w:r>
            <w:r w:rsidRPr="00D527DE">
              <w:rPr>
                <w:lang w:val="en-CA" w:eastAsia="ja-JP"/>
              </w:rPr>
              <w:fldChar w:fldCharType="end"/>
            </w:r>
          </w:p>
        </w:tc>
        <w:tc>
          <w:tcPr>
            <w:tcW w:w="0" w:type="auto"/>
            <w:vAlign w:val="center"/>
          </w:tcPr>
          <w:p w14:paraId="40637050" w14:textId="02D7B24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_Ref12356843 \r \h  \* MERGEFORMAT </w:instrText>
            </w:r>
            <w:r w:rsidRPr="00D527DE">
              <w:rPr>
                <w:lang w:val="en-CA" w:eastAsia="ja-JP"/>
              </w:rPr>
            </w:r>
            <w:r w:rsidRPr="00D527DE">
              <w:rPr>
                <w:lang w:val="en-CA" w:eastAsia="ja-JP"/>
              </w:rPr>
              <w:fldChar w:fldCharType="separate"/>
            </w:r>
            <w:r w:rsidR="00AD2E5E">
              <w:rPr>
                <w:lang w:val="en-CA" w:eastAsia="ja-JP"/>
              </w:rPr>
              <w:t>9.6.5.2</w:t>
            </w:r>
            <w:r w:rsidRPr="00D527DE">
              <w:rPr>
                <w:lang w:val="en-CA" w:eastAsia="ja-JP"/>
              </w:rPr>
              <w:fldChar w:fldCharType="end"/>
            </w:r>
          </w:p>
        </w:tc>
      </w:tr>
      <w:tr w:rsidR="00991C59" w:rsidRPr="00D527DE" w14:paraId="3D66A659" w14:textId="77777777" w:rsidTr="007F16A3">
        <w:trPr>
          <w:jc w:val="center"/>
        </w:trPr>
        <w:tc>
          <w:tcPr>
            <w:tcW w:w="0" w:type="auto"/>
            <w:vAlign w:val="center"/>
          </w:tcPr>
          <w:p w14:paraId="27D0BF37" w14:textId="77777777" w:rsidR="00991C59" w:rsidRPr="00D527DE" w:rsidRDefault="00991C59" w:rsidP="007F16A3">
            <w:pPr>
              <w:jc w:val="left"/>
              <w:rPr>
                <w:lang w:val="en-CA" w:eastAsia="ja-JP"/>
              </w:rPr>
            </w:pPr>
            <w:r w:rsidRPr="00D527DE">
              <w:rPr>
                <w:lang w:val="en-CA" w:eastAsia="ja-JP"/>
              </w:rPr>
              <w:t>Symbol coding</w:t>
            </w:r>
          </w:p>
        </w:tc>
        <w:tc>
          <w:tcPr>
            <w:tcW w:w="0" w:type="auto"/>
            <w:vAlign w:val="center"/>
          </w:tcPr>
          <w:p w14:paraId="0E4477AD" w14:textId="2DAB8EFF"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_Ref12356662 \r \h  \* MERGEFORMAT </w:instrText>
            </w:r>
            <w:r w:rsidRPr="00D527DE">
              <w:rPr>
                <w:lang w:val="en-CA" w:eastAsia="ja-JP"/>
              </w:rPr>
            </w:r>
            <w:r w:rsidRPr="00D527DE">
              <w:rPr>
                <w:lang w:val="en-CA" w:eastAsia="ja-JP"/>
              </w:rPr>
              <w:fldChar w:fldCharType="separate"/>
            </w:r>
            <w:r w:rsidR="00AD2E5E">
              <w:rPr>
                <w:lang w:val="en-CA" w:eastAsia="ja-JP"/>
              </w:rPr>
              <w:t>9.6.4.3</w:t>
            </w:r>
            <w:r w:rsidRPr="00D527DE">
              <w:rPr>
                <w:lang w:val="en-CA" w:eastAsia="ja-JP"/>
              </w:rPr>
              <w:fldChar w:fldCharType="end"/>
            </w:r>
          </w:p>
        </w:tc>
        <w:tc>
          <w:tcPr>
            <w:tcW w:w="0" w:type="auto"/>
            <w:vAlign w:val="center"/>
          </w:tcPr>
          <w:p w14:paraId="73AFE164" w14:textId="05BFB191"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_Ref12356856 \r \h  \* MERGEFORMAT </w:instrText>
            </w:r>
            <w:r w:rsidRPr="00D527DE">
              <w:rPr>
                <w:lang w:val="en-CA" w:eastAsia="ja-JP"/>
              </w:rPr>
            </w:r>
            <w:r w:rsidRPr="00D527DE">
              <w:rPr>
                <w:lang w:val="en-CA" w:eastAsia="ja-JP"/>
              </w:rPr>
              <w:fldChar w:fldCharType="separate"/>
            </w:r>
            <w:r w:rsidR="00AD2E5E">
              <w:rPr>
                <w:lang w:val="en-CA" w:eastAsia="ja-JP"/>
              </w:rPr>
              <w:t>9.6.5.3</w:t>
            </w:r>
            <w:r w:rsidRPr="00D527DE">
              <w:rPr>
                <w:lang w:val="en-CA" w:eastAsia="ja-JP"/>
              </w:rPr>
              <w:fldChar w:fldCharType="end"/>
            </w:r>
          </w:p>
        </w:tc>
      </w:tr>
      <w:tr w:rsidR="00991C59" w:rsidRPr="00D527DE" w14:paraId="2D4C7078" w14:textId="77777777" w:rsidTr="007F16A3">
        <w:trPr>
          <w:jc w:val="center"/>
        </w:trPr>
        <w:tc>
          <w:tcPr>
            <w:tcW w:w="0" w:type="auto"/>
            <w:vAlign w:val="center"/>
          </w:tcPr>
          <w:p w14:paraId="26088943" w14:textId="77777777" w:rsidR="00991C59" w:rsidRPr="00D527DE" w:rsidRDefault="00991C59" w:rsidP="007F16A3">
            <w:pPr>
              <w:jc w:val="left"/>
              <w:rPr>
                <w:lang w:val="en-CA" w:eastAsia="ja-JP"/>
              </w:rPr>
            </w:pPr>
            <w:r w:rsidRPr="00D527DE">
              <w:rPr>
                <w:lang w:val="en-CA" w:eastAsia="ja-JP"/>
              </w:rPr>
              <w:t>Renormalisation</w:t>
            </w:r>
          </w:p>
        </w:tc>
        <w:tc>
          <w:tcPr>
            <w:tcW w:w="0" w:type="auto"/>
            <w:vAlign w:val="center"/>
          </w:tcPr>
          <w:p w14:paraId="30869C84" w14:textId="2ABB9CFB"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_Ref12356881 \r \h  \* MERGEFORMAT </w:instrText>
            </w:r>
            <w:r w:rsidRPr="00D527DE">
              <w:rPr>
                <w:lang w:val="en-CA" w:eastAsia="ja-JP"/>
              </w:rPr>
            </w:r>
            <w:r w:rsidRPr="00D527DE">
              <w:rPr>
                <w:lang w:val="en-CA" w:eastAsia="ja-JP"/>
              </w:rPr>
              <w:fldChar w:fldCharType="separate"/>
            </w:r>
            <w:r w:rsidR="00AD2E5E">
              <w:rPr>
                <w:lang w:val="en-CA" w:eastAsia="ja-JP"/>
              </w:rPr>
              <w:t>9.6.4.5</w:t>
            </w:r>
            <w:r w:rsidRPr="00D527DE">
              <w:rPr>
                <w:lang w:val="en-CA" w:eastAsia="ja-JP"/>
              </w:rPr>
              <w:fldChar w:fldCharType="end"/>
            </w:r>
          </w:p>
        </w:tc>
        <w:tc>
          <w:tcPr>
            <w:tcW w:w="0" w:type="auto"/>
            <w:vAlign w:val="center"/>
          </w:tcPr>
          <w:p w14:paraId="372F513D" w14:textId="6A3954DF"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_Ref12356865 \r \h  \* MERGEFORMAT </w:instrText>
            </w:r>
            <w:r w:rsidRPr="00D527DE">
              <w:rPr>
                <w:lang w:val="en-CA" w:eastAsia="ja-JP"/>
              </w:rPr>
            </w:r>
            <w:r w:rsidRPr="00D527DE">
              <w:rPr>
                <w:lang w:val="en-CA" w:eastAsia="ja-JP"/>
              </w:rPr>
              <w:fldChar w:fldCharType="separate"/>
            </w:r>
            <w:r w:rsidR="00AD2E5E">
              <w:rPr>
                <w:lang w:val="en-CA" w:eastAsia="ja-JP"/>
              </w:rPr>
              <w:t>9.6.5.4</w:t>
            </w:r>
            <w:r w:rsidRPr="00D527DE">
              <w:rPr>
                <w:lang w:val="en-CA" w:eastAsia="ja-JP"/>
              </w:rPr>
              <w:fldChar w:fldCharType="end"/>
            </w:r>
          </w:p>
        </w:tc>
      </w:tr>
      <w:tr w:rsidR="00991C59" w:rsidRPr="00D527DE" w14:paraId="1EA213A3" w14:textId="77777777" w:rsidTr="007F16A3">
        <w:trPr>
          <w:jc w:val="center"/>
        </w:trPr>
        <w:tc>
          <w:tcPr>
            <w:tcW w:w="0" w:type="auto"/>
            <w:vAlign w:val="center"/>
          </w:tcPr>
          <w:p w14:paraId="6883873B" w14:textId="77777777" w:rsidR="00991C59" w:rsidRPr="00D527DE" w:rsidRDefault="00991C59" w:rsidP="007F16A3">
            <w:pPr>
              <w:jc w:val="left"/>
              <w:rPr>
                <w:lang w:val="en-CA" w:eastAsia="ja-JP"/>
              </w:rPr>
            </w:pPr>
            <w:r w:rsidRPr="00D527DE">
              <w:rPr>
                <w:lang w:val="en-CA" w:eastAsia="ja-JP"/>
              </w:rPr>
              <w:t>Termination</w:t>
            </w:r>
          </w:p>
        </w:tc>
        <w:tc>
          <w:tcPr>
            <w:tcW w:w="0" w:type="auto"/>
            <w:vAlign w:val="center"/>
          </w:tcPr>
          <w:p w14:paraId="18E7C1E5" w14:textId="77777777" w:rsidR="00991C59" w:rsidRPr="00D527DE" w:rsidRDefault="00991C59" w:rsidP="007F16A3">
            <w:pPr>
              <w:jc w:val="center"/>
              <w:rPr>
                <w:lang w:val="en-CA" w:eastAsia="ja-JP"/>
              </w:rPr>
            </w:pPr>
            <w:r w:rsidRPr="00D527DE">
              <w:rPr>
                <w:lang w:val="en-CA" w:eastAsia="ja-JP"/>
              </w:rPr>
              <w:t>—</w:t>
            </w:r>
          </w:p>
        </w:tc>
        <w:tc>
          <w:tcPr>
            <w:tcW w:w="0" w:type="auto"/>
            <w:vAlign w:val="center"/>
          </w:tcPr>
          <w:p w14:paraId="0E063168" w14:textId="42627F1B"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_Ref12356886 \r \h  \* MERGEFORMAT </w:instrText>
            </w:r>
            <w:r w:rsidRPr="00D527DE">
              <w:rPr>
                <w:lang w:val="en-CA" w:eastAsia="ja-JP"/>
              </w:rPr>
            </w:r>
            <w:r w:rsidRPr="00D527DE">
              <w:rPr>
                <w:lang w:val="en-CA" w:eastAsia="ja-JP"/>
              </w:rPr>
              <w:fldChar w:fldCharType="separate"/>
            </w:r>
            <w:r w:rsidR="00AD2E5E">
              <w:rPr>
                <w:lang w:val="en-CA" w:eastAsia="ja-JP"/>
              </w:rPr>
              <w:t>9.6.5.5</w:t>
            </w:r>
            <w:r w:rsidRPr="00D527DE">
              <w:rPr>
                <w:lang w:val="en-CA" w:eastAsia="ja-JP"/>
              </w:rPr>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4"/>
        <w:rPr>
          <w:lang w:val="en-CA"/>
        </w:rPr>
      </w:pPr>
      <w:bookmarkStart w:id="5124" w:name="_Ref12356843"/>
      <w:r w:rsidRPr="00D527DE">
        <w:rPr>
          <w:lang w:val="en-CA"/>
        </w:rPr>
        <w:t>Initialization process (informative)</w:t>
      </w:r>
      <w:bookmarkEnd w:id="5124"/>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77777777" w:rsidR="00991C59" w:rsidRPr="00D527DE" w:rsidRDefault="00991C59" w:rsidP="00991C59">
      <w:pPr>
        <w:rPr>
          <w:lang w:val="en-CA" w:eastAsia="ja-JP"/>
        </w:rPr>
      </w:pPr>
      <w:r w:rsidRPr="00D527DE">
        <w:rPr>
          <w:lang w:val="en-CA" w:eastAsia="ja-JP"/>
        </w:rPr>
        <w:t>This process is invoked before encoding the first ae(v) symbol of a payload.</w:t>
      </w:r>
    </w:p>
    <w:p w14:paraId="30308F49" w14:textId="77777777" w:rsidR="00991C59" w:rsidRPr="00D527DE" w:rsidRDefault="00991C59" w:rsidP="00991C59">
      <w:pPr>
        <w:rPr>
          <w:lang w:val="en-CA" w:eastAsia="ja-JP"/>
        </w:rPr>
      </w:pPr>
      <w:r w:rsidRPr="00D527DE">
        <w:rPr>
          <w:lang w:val="en-CA" w:eastAsia="ja-JP"/>
        </w:rPr>
        <w:lastRenderedPageBreak/>
        <w:t>The outputs of this process are the arithmetic encoding engine variables ivlLow, ivlRange, and ivlCarry, initialised as follows:</w:t>
      </w:r>
    </w:p>
    <w:p w14:paraId="51F5BA83" w14:textId="4ED6CDF3" w:rsidR="00991C59" w:rsidRPr="00D527DE" w:rsidRDefault="00991C59" w:rsidP="00991C59">
      <w:pPr>
        <w:rPr>
          <w:lang w:val="en-CA" w:eastAsia="ja-JP"/>
        </w:rPr>
      </w:pPr>
      <w:r w:rsidRPr="00D527DE">
        <w:rPr>
          <w:lang w:val="en-CA" w:eastAsia="ja-JP"/>
        </w:rPr>
        <w:tab/>
        <w:t>ivlLow = 0</w:t>
      </w:r>
      <w:r w:rsidR="00BF2A06" w:rsidRPr="00D527DE">
        <w:rPr>
          <w:lang w:val="en-CA" w:eastAsia="ja-JP"/>
        </w:rPr>
        <w:t>;</w:t>
      </w:r>
    </w:p>
    <w:p w14:paraId="5B010902" w14:textId="6AF83359" w:rsidR="00991C59" w:rsidRPr="00D527DE" w:rsidRDefault="00991C59" w:rsidP="00991C59">
      <w:pPr>
        <w:rPr>
          <w:lang w:val="en-CA" w:eastAsia="ja-JP"/>
        </w:rPr>
      </w:pPr>
      <w:r w:rsidRPr="00D527DE">
        <w:rPr>
          <w:lang w:val="en-CA" w:eastAsia="ja-JP"/>
        </w:rPr>
        <w:tab/>
        <w:t>ivlRange = 0xFFFF</w:t>
      </w:r>
      <w:r w:rsidR="00BF2A06" w:rsidRPr="00D527DE">
        <w:rPr>
          <w:lang w:val="en-CA" w:eastAsia="ja-JP"/>
        </w:rPr>
        <w:t>;</w:t>
      </w:r>
    </w:p>
    <w:p w14:paraId="51C36E43" w14:textId="346D94F4" w:rsidR="00991C59" w:rsidRPr="00D527DE" w:rsidRDefault="00991C59" w:rsidP="00991C59">
      <w:pPr>
        <w:rPr>
          <w:lang w:val="en-CA" w:eastAsia="ja-JP"/>
        </w:rPr>
      </w:pPr>
      <w:r w:rsidRPr="00D527DE">
        <w:rPr>
          <w:lang w:val="en-CA" w:eastAsia="ja-JP"/>
        </w:rPr>
        <w:tab/>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4"/>
        <w:rPr>
          <w:lang w:val="en-CA"/>
        </w:rPr>
      </w:pPr>
      <w:bookmarkStart w:id="5125" w:name="_Ref12356856"/>
      <w:r w:rsidRPr="00D527DE">
        <w:rPr>
          <w:lang w:val="en-CA"/>
        </w:rPr>
        <w:t>Encoding process for a si</w:t>
      </w:r>
      <w:r w:rsidR="00991C59" w:rsidRPr="00D527DE">
        <w:rPr>
          <w:lang w:val="en-CA"/>
        </w:rPr>
        <w:t>ngle binary value (informative)</w:t>
      </w:r>
      <w:bookmarkEnd w:id="5125"/>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4AF6C196" w:rsidR="00991C59" w:rsidRPr="00D527DE" w:rsidRDefault="00991C59" w:rsidP="00991C59">
      <w:pPr>
        <w:rPr>
          <w:lang w:val="en-CA" w:eastAsia="ja-JP"/>
        </w:rPr>
      </w:pPr>
      <w:r w:rsidRPr="00D527DE">
        <w:rPr>
          <w:lang w:val="en-CA" w:eastAsia="ja-JP"/>
        </w:rPr>
        <w:t>Coding a binary value consists of, in order, scaling the interval [</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7AA8313B" w:rsidR="00991C59" w:rsidRPr="00D527DE" w:rsidRDefault="00991C59" w:rsidP="00991C59">
      <w:pPr>
        <w:rPr>
          <w:lang w:val="en-CA" w:eastAsia="ja-JP"/>
        </w:rPr>
      </w:pPr>
      <w:r w:rsidRPr="00D527DE">
        <w:rPr>
          <w:lang w:val="en-CA" w:eastAsia="ja-JP"/>
        </w:rPr>
        <w:tab/>
      </w:r>
      <w:r w:rsidR="00BF2A06" w:rsidRPr="00D527DE">
        <w:rPr>
          <w:lang w:val="en-CA" w:eastAsia="ja-JP"/>
        </w:rPr>
        <w:t>rangeTimesProb = (ivlRange ×</w:t>
      </w:r>
      <w:r w:rsidRPr="00D527DE">
        <w:rPr>
          <w:lang w:val="en-CA" w:eastAsia="ja-JP"/>
        </w:rPr>
        <w:t xml:space="preserve"> ctx) &gt;&gt; 16</w:t>
      </w:r>
      <w:r w:rsidR="00BF2A06" w:rsidRPr="00D527DE">
        <w:rPr>
          <w:lang w:val="en-CA" w:eastAsia="ja-JP"/>
        </w:rPr>
        <w:t>;</w:t>
      </w:r>
    </w:p>
    <w:p w14:paraId="1E2D1357" w14:textId="77777777" w:rsidR="00991C59" w:rsidRPr="00D527DE" w:rsidRDefault="00991C59" w:rsidP="00991C59">
      <w:pPr>
        <w:rPr>
          <w:lang w:val="en-CA" w:eastAsia="ja-JP"/>
        </w:rPr>
      </w:pPr>
      <w:r w:rsidRPr="00D527DE">
        <w:rPr>
          <w:lang w:val="en-CA" w:eastAsia="ja-JP"/>
        </w:rPr>
        <w:tab/>
        <w:t>if (!binVal)</w:t>
      </w:r>
    </w:p>
    <w:p w14:paraId="424BB3AB" w14:textId="1D5CD310"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r w:rsidR="00BF2A06" w:rsidRPr="00D527DE">
        <w:rPr>
          <w:lang w:val="en-CA" w:eastAsia="ja-JP"/>
        </w:rPr>
        <w:t>;</w:t>
      </w:r>
    </w:p>
    <w:p w14:paraId="6D387066" w14:textId="77777777" w:rsidR="00991C59" w:rsidRPr="00D527DE" w:rsidRDefault="00991C59" w:rsidP="00991C59">
      <w:pPr>
        <w:rPr>
          <w:lang w:val="en-CA" w:eastAsia="ja-JP"/>
        </w:rPr>
      </w:pPr>
      <w:r w:rsidRPr="00D527DE">
        <w:rPr>
          <w:lang w:val="en-CA" w:eastAsia="ja-JP"/>
        </w:rPr>
        <w:tab/>
        <w:t>else {</w:t>
      </w:r>
    </w:p>
    <w:p w14:paraId="293CEB9F" w14:textId="3A20F4D1"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r w:rsidR="00BF2A06" w:rsidRPr="00D527DE">
        <w:rPr>
          <w:lang w:val="en-CA" w:eastAsia="ja-JP"/>
        </w:rPr>
        <w:t>;</w:t>
      </w:r>
    </w:p>
    <w:p w14:paraId="21280243" w14:textId="315A2990"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ivlRange −</w:t>
      </w:r>
      <w:r w:rsidRPr="00D527DE">
        <w:rPr>
          <w:lang w:val="en-CA" w:eastAsia="ja-JP"/>
        </w:rPr>
        <w:t>= rangeTimesProb</w:t>
      </w:r>
      <w:r w:rsidR="00BF2A06" w:rsidRPr="00D527DE">
        <w:rPr>
          <w:lang w:val="en-CA" w:eastAsia="ja-JP"/>
        </w:rPr>
        <w:t>;</w:t>
      </w:r>
    </w:p>
    <w:p w14:paraId="16EB9378" w14:textId="77777777" w:rsidR="00991C59" w:rsidRPr="00D527DE" w:rsidRDefault="00991C59" w:rsidP="00991C59">
      <w:pPr>
        <w:rPr>
          <w:lang w:val="en-CA" w:eastAsia="ja-JP"/>
        </w:rPr>
      </w:pPr>
      <w:r w:rsidRPr="00D527DE">
        <w:rPr>
          <w:lang w:val="en-CA" w:eastAsia="ja-JP"/>
        </w:rPr>
        <w:tab/>
        <w:t>}</w:t>
      </w:r>
    </w:p>
    <w:p w14:paraId="66850EE0" w14:textId="77777777" w:rsidR="00991C59" w:rsidRPr="00D527DE" w:rsidRDefault="00991C59" w:rsidP="007F16A3">
      <w:pPr>
        <w:pStyle w:val="4"/>
        <w:rPr>
          <w:lang w:val="en-CA"/>
        </w:rPr>
      </w:pPr>
      <w:bookmarkStart w:id="5126" w:name="_Ref12356865"/>
      <w:r w:rsidRPr="00D527DE">
        <w:rPr>
          <w:lang w:val="en-CA"/>
        </w:rPr>
        <w:t>Arithmetic encoder state renormalisation process (informative)</w:t>
      </w:r>
      <w:bookmarkEnd w:id="5126"/>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5D93199A" w:rsidR="00991C59" w:rsidRPr="00D527DE" w:rsidRDefault="00991C59" w:rsidP="00991C59">
      <w:pPr>
        <w:rPr>
          <w:lang w:val="en-CA" w:eastAsia="ja-JP"/>
        </w:rPr>
      </w:pPr>
      <w:r w:rsidRPr="00D527DE">
        <w:rPr>
          <w:lang w:val="en-CA" w:eastAsia="ja-JP"/>
        </w:rPr>
        <w:t>The outputs of this process are zero or more bits written to the payload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4778B41C"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19C9B258" w14:textId="32CC43D2"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69CB8919" w14:textId="6B944948" w:rsidR="00991C59" w:rsidRPr="00D527DE" w:rsidRDefault="00991C59" w:rsidP="00991C59">
      <w:pPr>
        <w:rPr>
          <w:lang w:val="en-CA" w:eastAsia="ja-JP"/>
        </w:rPr>
      </w:pPr>
      <w:r w:rsidRPr="00D527DE">
        <w:rPr>
          <w:lang w:val="en-CA" w:eastAsia="ja-JP"/>
        </w:rPr>
        <w:tab/>
      </w:r>
      <w:r w:rsidRPr="00D527DE">
        <w:rPr>
          <w:lang w:val="en-CA" w:eastAsia="ja-JP"/>
        </w:rPr>
        <w:tab/>
        <w:t>ivlCarry++</w:t>
      </w:r>
      <w:r w:rsidR="00BF2A06" w:rsidRPr="00D527DE">
        <w:rPr>
          <w:lang w:val="en-CA" w:eastAsia="ja-JP"/>
        </w:rPr>
        <w:t>;</w:t>
      </w:r>
    </w:p>
    <w:p w14:paraId="40576796" w14:textId="77777777" w:rsidR="00991C59" w:rsidRPr="00D527DE" w:rsidRDefault="00991C59" w:rsidP="00991C59">
      <w:pPr>
        <w:rPr>
          <w:lang w:val="en-CA" w:eastAsia="ja-JP"/>
        </w:rPr>
      </w:pPr>
      <w:r w:rsidRPr="00D527DE">
        <w:rPr>
          <w:lang w:val="en-CA" w:eastAsia="ja-JP"/>
        </w:rPr>
        <w:lastRenderedPageBreak/>
        <w:tab/>
        <w:t>} else {</w:t>
      </w:r>
    </w:p>
    <w:p w14:paraId="742DC7B8" w14:textId="37A5B818"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1B53E312" w14:textId="54EE77F9" w:rsidR="00991C59" w:rsidRPr="00D527DE" w:rsidRDefault="00991C59" w:rsidP="00991C59">
      <w:pPr>
        <w:rPr>
          <w:lang w:val="en-CA" w:eastAsia="ja-JP"/>
        </w:rPr>
      </w:pPr>
      <w:r w:rsidRPr="00D527DE">
        <w:rPr>
          <w:lang w:val="en-CA" w:eastAsia="ja-JP"/>
        </w:rPr>
        <w:tab/>
      </w:r>
      <w:r w:rsidRPr="00D527DE">
        <w:rPr>
          <w:lang w:val="en-CA" w:eastAsia="ja-JP"/>
        </w:rPr>
        <w:tab/>
        <w:t>for (</w:t>
      </w:r>
      <w:r w:rsidR="00BF2A06" w:rsidRPr="00D527DE">
        <w:rPr>
          <w:lang w:val="en-CA" w:eastAsia="ja-JP"/>
        </w:rPr>
        <w:t>; ivlCarry &gt; 0; ivlCarry−</w:t>
      </w:r>
      <w:r w:rsidR="00026B85">
        <w:rPr>
          <w:lang w:val="en-CA" w:eastAsia="ja-JP"/>
        </w:rPr>
        <w:t> </w:t>
      </w:r>
      <w:r w:rsidR="00BF2A06" w:rsidRPr="00D527DE">
        <w:rPr>
          <w:lang w:val="en-CA" w:eastAsia="ja-JP"/>
        </w:rPr>
        <w:t>−</w:t>
      </w:r>
      <w:r w:rsidRPr="00D527DE">
        <w:rPr>
          <w:lang w:val="en-CA" w:eastAsia="ja-JP"/>
        </w:rPr>
        <w:t>)</w:t>
      </w:r>
    </w:p>
    <w:p w14:paraId="7C3ADB83" w14:textId="635E6717"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790436B5" w14:textId="77777777" w:rsidR="00991C59" w:rsidRPr="00D527DE" w:rsidRDefault="00991C59" w:rsidP="00991C59">
      <w:pPr>
        <w:rPr>
          <w:lang w:val="en-CA" w:eastAsia="ja-JP"/>
        </w:rPr>
      </w:pPr>
      <w:r w:rsidRPr="00D527DE">
        <w:rPr>
          <w:lang w:val="en-CA" w:eastAsia="ja-JP"/>
        </w:rPr>
        <w:tab/>
        <w:t>}</w:t>
      </w:r>
    </w:p>
    <w:p w14:paraId="31B3C35A" w14:textId="7DE55E45"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585A2870" w14:textId="367692AA" w:rsidR="00991C59" w:rsidRPr="00D527DE" w:rsidRDefault="00991C59" w:rsidP="00991C59">
      <w:pPr>
        <w:rPr>
          <w:lang w:val="en-CA" w:eastAsia="ja-JP"/>
        </w:rPr>
      </w:pPr>
      <w:r w:rsidRPr="00D527DE">
        <w:rPr>
          <w:lang w:val="en-CA" w:eastAsia="ja-JP"/>
        </w:rPr>
        <w:tab/>
        <w:t>ivlLow &lt;&lt;= 1</w:t>
      </w:r>
      <w:r w:rsidR="00BF2A06" w:rsidRPr="00D527DE">
        <w:rPr>
          <w:lang w:val="en-CA" w:eastAsia="ja-JP"/>
        </w:rPr>
        <w:t>;</w:t>
      </w:r>
    </w:p>
    <w:p w14:paraId="15CE3B3D" w14:textId="10841717" w:rsidR="00991C59" w:rsidRPr="00D527DE" w:rsidRDefault="00991C59" w:rsidP="00991C59">
      <w:pPr>
        <w:rPr>
          <w:lang w:val="en-CA" w:eastAsia="ja-JP"/>
        </w:rPr>
      </w:pPr>
      <w:r w:rsidRPr="00D527DE">
        <w:rPr>
          <w:lang w:val="en-CA" w:eastAsia="ja-JP"/>
        </w:rPr>
        <w:tab/>
        <w:t>ivlLow &amp;= 0xFFFF</w:t>
      </w:r>
      <w:r w:rsidR="00BF2A06" w:rsidRPr="00D527DE">
        <w:rPr>
          <w:lang w:val="en-CA" w:eastAsia="ja-JP"/>
        </w:rPr>
        <w:t>;</w:t>
      </w:r>
    </w:p>
    <w:p w14:paraId="23C351E1" w14:textId="77777777" w:rsidR="004F22F7" w:rsidRPr="00D527DE" w:rsidRDefault="004F22F7" w:rsidP="007F16A3">
      <w:pPr>
        <w:pStyle w:val="4"/>
        <w:rPr>
          <w:lang w:val="en-CA"/>
        </w:rPr>
      </w:pPr>
      <w:bookmarkStart w:id="5127" w:name="_Ref12356886"/>
      <w:r w:rsidRPr="00D527DE">
        <w:rPr>
          <w:lang w:val="en-CA"/>
        </w:rPr>
        <w:t>Arithmetic encoding engine te</w:t>
      </w:r>
      <w:r w:rsidR="00991C59" w:rsidRPr="00D527DE">
        <w:rPr>
          <w:lang w:val="en-CA"/>
        </w:rPr>
        <w:t>rmination process (informative)</w:t>
      </w:r>
      <w:bookmarkEnd w:id="5127"/>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608FC6AB" w:rsidR="00991C59" w:rsidRPr="00D527DE" w:rsidRDefault="00991C59" w:rsidP="00991C59">
      <w:pPr>
        <w:rPr>
          <w:lang w:val="en-CA" w:eastAsia="ja-JP"/>
        </w:rPr>
      </w:pPr>
      <w:r w:rsidRPr="00D527DE">
        <w:rPr>
          <w:lang w:val="en-CA" w:eastAsia="ja-JP"/>
        </w:rPr>
        <w:tab/>
      </w:r>
      <w:r w:rsidR="00BF2A06" w:rsidRPr="00D527DE">
        <w:rPr>
          <w:lang w:val="en-CA" w:eastAsia="ja-JP"/>
        </w:rPr>
        <w:t>while ((ivlLow + ivlRange −</w:t>
      </w:r>
      <w:r w:rsidRPr="00D527DE">
        <w:rPr>
          <w:lang w:val="en-CA" w:eastAsia="ja-JP"/>
        </w:rPr>
        <w:t xml:space="preserve"> 1) ^ ivlLow &lt; 0x8000) {</w:t>
      </w:r>
    </w:p>
    <w:p w14:paraId="32B941E0" w14:textId="46359439"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0820F556" w14:textId="5B7D7541"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for (; ivlCarry &gt; 0; ivlCarry−</w:t>
      </w:r>
      <w:r w:rsidR="00026B85">
        <w:rPr>
          <w:lang w:val="en-CA" w:eastAsia="ja-JP"/>
        </w:rPr>
        <w:t> </w:t>
      </w:r>
      <w:r w:rsidR="00BF2A06" w:rsidRPr="00D527DE">
        <w:rPr>
          <w:lang w:val="en-CA" w:eastAsia="ja-JP"/>
        </w:rPr>
        <w:t>−</w:t>
      </w:r>
      <w:r w:rsidRPr="00D527DE">
        <w:rPr>
          <w:lang w:val="en-CA" w:eastAsia="ja-JP"/>
        </w:rPr>
        <w:t>)</w:t>
      </w:r>
    </w:p>
    <w:p w14:paraId="7370983D" w14:textId="04B2460A"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418D5E9C" w14:textId="10576B0B"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677369A6" w14:textId="1C0BEB87"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1A9037C" w14:textId="0597650A" w:rsidR="00991C59" w:rsidRPr="00D527DE" w:rsidRDefault="00991C59" w:rsidP="00991C59">
      <w:pPr>
        <w:rPr>
          <w:lang w:val="en-CA" w:eastAsia="ja-JP"/>
        </w:rPr>
      </w:pPr>
      <w:r w:rsidRPr="00D527DE">
        <w:rPr>
          <w:lang w:val="en-CA" w:eastAsia="ja-JP"/>
        </w:rPr>
        <w:tab/>
      </w:r>
      <w:r w:rsidRPr="00D527DE">
        <w:rPr>
          <w:lang w:val="en-CA" w:eastAsia="ja-JP"/>
        </w:rPr>
        <w:tab/>
        <w:t>ivlLow &amp;= 0xFFFF</w:t>
      </w:r>
      <w:r w:rsidR="00BF2A06" w:rsidRPr="00D527DE">
        <w:rPr>
          <w:lang w:val="en-CA" w:eastAsia="ja-JP"/>
        </w:rPr>
        <w:t>;</w:t>
      </w:r>
    </w:p>
    <w:p w14:paraId="5BF78164" w14:textId="77777777" w:rsidR="00991C59" w:rsidRPr="00D527DE" w:rsidRDefault="00991C59" w:rsidP="00991C59">
      <w:pPr>
        <w:rPr>
          <w:lang w:val="en-CA" w:eastAsia="ja-JP"/>
        </w:rPr>
      </w:pPr>
      <w:r w:rsidRPr="00D527DE">
        <w:rPr>
          <w:lang w:val="en-CA" w:eastAsia="ja-JP"/>
        </w:rPr>
        <w:tab/>
        <w:t>}</w:t>
      </w:r>
    </w:p>
    <w:p w14:paraId="412BAEE6" w14:textId="06340ED2" w:rsidR="00991C59" w:rsidRPr="00D527DE" w:rsidRDefault="00991C59" w:rsidP="00991C59">
      <w:pPr>
        <w:rPr>
          <w:lang w:val="en-CA" w:eastAsia="ja-JP"/>
        </w:rPr>
      </w:pPr>
      <w:r w:rsidRPr="00D527DE">
        <w:rPr>
          <w:lang w:val="en-CA" w:eastAsia="ja-JP"/>
        </w:rPr>
        <w:tab/>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2FC72306" w:rsidR="00991C59" w:rsidRPr="00D527DE" w:rsidRDefault="00991C59" w:rsidP="00991C59">
      <w:pPr>
        <w:rPr>
          <w:lang w:val="en-CA" w:eastAsia="ja-JP"/>
        </w:rPr>
      </w:pPr>
      <w:r w:rsidRPr="00D527DE">
        <w:rPr>
          <w:lang w:val="en-CA" w:eastAsia="ja-JP"/>
        </w:rPr>
        <w:tab/>
      </w:r>
      <w:r w:rsidRPr="00D527DE">
        <w:rPr>
          <w:lang w:val="en-CA" w:eastAsia="ja-JP"/>
        </w:rPr>
        <w:tab/>
        <w:t>carry++</w:t>
      </w:r>
      <w:r w:rsidR="00BF2A06" w:rsidRPr="00D527DE">
        <w:rPr>
          <w:lang w:val="en-CA" w:eastAsia="ja-JP"/>
        </w:rPr>
        <w:t>;</w:t>
      </w:r>
    </w:p>
    <w:p w14:paraId="3AD264DE" w14:textId="384E52B1"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347477E2" w14:textId="56E207B3" w:rsidR="00991C59" w:rsidRPr="00D527DE" w:rsidRDefault="00991C59" w:rsidP="00991C59">
      <w:pPr>
        <w:rPr>
          <w:lang w:val="en-CA" w:eastAsia="ja-JP"/>
        </w:rPr>
      </w:pPr>
      <w:r w:rsidRPr="00D527DE">
        <w:rPr>
          <w:lang w:val="en-CA" w:eastAsia="ja-JP"/>
        </w:rPr>
        <w:tab/>
      </w:r>
      <w:r w:rsidRPr="00D527DE">
        <w:rPr>
          <w:lang w:val="en-CA" w:eastAsia="ja-JP"/>
        </w:rPr>
        <w:tab/>
        <w:t>ivlLow &amp;= 0x7FFF</w:t>
      </w:r>
      <w:r w:rsidR="00BF2A06" w:rsidRPr="00D527DE">
        <w:rPr>
          <w:lang w:val="en-CA" w:eastAsia="ja-JP"/>
        </w:rPr>
        <w:t>;</w:t>
      </w:r>
    </w:p>
    <w:p w14:paraId="7327EDC5" w14:textId="137A5380"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DD98225" w14:textId="4A860BAA"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7C62AEB6" w14:textId="77777777" w:rsidR="00991C59" w:rsidRPr="00D527DE" w:rsidRDefault="00991C59" w:rsidP="00991C59">
      <w:pPr>
        <w:rPr>
          <w:lang w:val="en-CA" w:eastAsia="ja-JP"/>
        </w:rPr>
      </w:pPr>
      <w:r w:rsidRPr="00D527DE">
        <w:rPr>
          <w:lang w:val="en-CA" w:eastAsia="ja-JP"/>
        </w:rPr>
        <w:tab/>
        <w:t>}</w:t>
      </w:r>
    </w:p>
    <w:p w14:paraId="70D5842F" w14:textId="6145B6E3" w:rsidR="00991C59" w:rsidRPr="00D527DE" w:rsidRDefault="00991C59" w:rsidP="00991C59">
      <w:pPr>
        <w:rPr>
          <w:lang w:val="en-CA" w:eastAsia="ja-JP"/>
        </w:rPr>
      </w:pPr>
      <w:r w:rsidRPr="00D527DE">
        <w:rPr>
          <w:lang w:val="en-CA" w:eastAsia="ja-JP"/>
        </w:rPr>
        <w:lastRenderedPageBreak/>
        <w:tab/>
        <w:t>writeBit((ivlLow &gt;&gt; 15) &amp; 1)</w:t>
      </w:r>
      <w:r w:rsidR="00BF2A06" w:rsidRPr="00D527DE">
        <w:rPr>
          <w:lang w:val="en-CA" w:eastAsia="ja-JP"/>
        </w:rPr>
        <w:t>;</w:t>
      </w:r>
    </w:p>
    <w:p w14:paraId="4A3CF9E2" w14:textId="77082ABB" w:rsidR="00991C59" w:rsidRPr="00D527DE" w:rsidRDefault="00991C59" w:rsidP="00991C59">
      <w:pPr>
        <w:rPr>
          <w:lang w:val="en-CA" w:eastAsia="ja-JP"/>
        </w:rPr>
      </w:pPr>
      <w:r w:rsidRPr="00D527DE">
        <w:rPr>
          <w:lang w:val="en-CA" w:eastAsia="ja-JP"/>
        </w:rPr>
        <w:tab/>
        <w:t>for (; ivlCarry &gt;</w:t>
      </w:r>
      <w:r w:rsidR="00BF2A06" w:rsidRPr="00D527DE">
        <w:rPr>
          <w:lang w:val="en-CA" w:eastAsia="ja-JP"/>
        </w:rPr>
        <w:t xml:space="preserve"> 0; ivlCarry−</w:t>
      </w:r>
      <w:r w:rsidR="00026B85">
        <w:rPr>
          <w:lang w:val="en-CA" w:eastAsia="ja-JP"/>
        </w:rPr>
        <w:t> </w:t>
      </w:r>
      <w:r w:rsidR="00BF2A06" w:rsidRPr="00D527DE">
        <w:rPr>
          <w:lang w:val="en-CA" w:eastAsia="ja-JP"/>
        </w:rPr>
        <w:t>−</w:t>
      </w:r>
      <w:r w:rsidRPr="00D527DE">
        <w:rPr>
          <w:lang w:val="en-CA" w:eastAsia="ja-JP"/>
        </w:rPr>
        <w:t>)</w:t>
      </w:r>
    </w:p>
    <w:p w14:paraId="204B21DA" w14:textId="183C6D9C"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7D5E7E5C" w14:textId="776D62DE" w:rsidR="00991C59" w:rsidRPr="00D527DE" w:rsidRDefault="00991C59" w:rsidP="00991C59">
      <w:pPr>
        <w:rPr>
          <w:lang w:val="en-CA" w:eastAsia="ja-JP"/>
        </w:rPr>
      </w:pPr>
      <w:r w:rsidRPr="00D527DE">
        <w:rPr>
          <w:lang w:val="en-CA" w:eastAsia="ja-JP"/>
        </w:rPr>
        <w:tab/>
        <w:t>byte_align(</w:t>
      </w:r>
      <w:r w:rsidR="00DE62A0" w:rsidRPr="00D527DE">
        <w:rPr>
          <w:lang w:val="en-CA" w:eastAsia="ja-JP"/>
        </w:rPr>
        <w:t> </w:t>
      </w:r>
      <w:r w:rsidRPr="00D527DE">
        <w:rPr>
          <w:lang w:val="en-CA" w:eastAsia="ja-JP"/>
        </w:rPr>
        <w:t>)</w:t>
      </w:r>
      <w:r w:rsidR="00BF2A06" w:rsidRPr="00D527DE">
        <w:rPr>
          <w:lang w:val="en-CA" w:eastAsia="ja-JP"/>
        </w:rPr>
        <w:t>;</w:t>
      </w:r>
    </w:p>
    <w:p w14:paraId="46FAE1D3" w14:textId="77079219"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5128" w:name="_Toc528920591"/>
      <w:bookmarkStart w:id="5129" w:name="_Toc528922403"/>
      <w:bookmarkStart w:id="5130" w:name="_Toc528922831"/>
      <w:bookmarkStart w:id="5131" w:name="_Toc528920593"/>
      <w:bookmarkStart w:id="5132" w:name="_Toc528922405"/>
      <w:bookmarkStart w:id="5133" w:name="_Toc528922833"/>
      <w:bookmarkStart w:id="5134" w:name="_Toc528920604"/>
      <w:bookmarkStart w:id="5135" w:name="_Toc528922416"/>
      <w:bookmarkStart w:id="5136" w:name="_Toc528922844"/>
      <w:bookmarkStart w:id="5137" w:name="_Toc528920606"/>
      <w:bookmarkStart w:id="5138" w:name="_Toc528922418"/>
      <w:bookmarkStart w:id="5139" w:name="_Toc528922846"/>
      <w:bookmarkStart w:id="5140" w:name="_Toc528920607"/>
      <w:bookmarkStart w:id="5141" w:name="_Toc528922419"/>
      <w:bookmarkStart w:id="5142" w:name="_Toc528922847"/>
      <w:bookmarkStart w:id="5143" w:name="_Toc528920608"/>
      <w:bookmarkStart w:id="5144" w:name="_Toc528922420"/>
      <w:bookmarkStart w:id="5145" w:name="_Toc528922848"/>
      <w:bookmarkStart w:id="5146" w:name="_Toc528920609"/>
      <w:bookmarkStart w:id="5147" w:name="_Toc528922421"/>
      <w:bookmarkStart w:id="5148" w:name="_Toc528922849"/>
      <w:bookmarkStart w:id="5149" w:name="_Toc528920610"/>
      <w:bookmarkStart w:id="5150" w:name="_Toc528922422"/>
      <w:bookmarkStart w:id="5151" w:name="_Toc528922850"/>
      <w:bookmarkStart w:id="5152" w:name="_Toc528920611"/>
      <w:bookmarkStart w:id="5153" w:name="_Toc528922423"/>
      <w:bookmarkStart w:id="5154" w:name="_Toc528922851"/>
      <w:bookmarkStart w:id="5155" w:name="_Toc528920612"/>
      <w:bookmarkStart w:id="5156" w:name="_Toc528922424"/>
      <w:bookmarkStart w:id="5157" w:name="_Toc528922852"/>
      <w:bookmarkStart w:id="5158" w:name="_Toc528920613"/>
      <w:bookmarkStart w:id="5159" w:name="_Toc528922425"/>
      <w:bookmarkStart w:id="5160" w:name="_Toc528922853"/>
      <w:bookmarkStart w:id="5161" w:name="_Toc528920614"/>
      <w:bookmarkStart w:id="5162" w:name="_Toc528922426"/>
      <w:bookmarkStart w:id="5163" w:name="_Toc528922854"/>
      <w:bookmarkStart w:id="5164" w:name="_Toc450303222"/>
      <w:bookmarkStart w:id="5165" w:name="_Toc9996972"/>
      <w:bookmarkStart w:id="5166" w:name="_Toc438968655"/>
      <w:bookmarkStart w:id="5167" w:name="_Toc443461103"/>
      <w:bookmarkStart w:id="5168" w:name="_Toc353342675"/>
      <w:bookmarkEnd w:id="152"/>
      <w:bookmarkEnd w:id="4997"/>
      <w:bookmarkEnd w:id="4998"/>
      <w:bookmarkEnd w:id="4999"/>
      <w:bookmarkEnd w:id="5000"/>
      <w:bookmarkEnd w:id="5001"/>
      <w:bookmarkEnd w:id="5002"/>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r w:rsidRPr="00D527DE">
        <w:rPr>
          <w:lang w:val="en-CA"/>
        </w:rPr>
        <w:lastRenderedPageBreak/>
        <w:br/>
      </w:r>
      <w:bookmarkEnd w:id="5164"/>
      <w:bookmarkEnd w:id="5165"/>
      <w:bookmarkEnd w:id="5166"/>
      <w:bookmarkEnd w:id="5167"/>
      <w:bookmarkEnd w:id="5168"/>
      <w:r w:rsidRPr="00D527DE">
        <w:rPr>
          <w:lang w:val="en-CA"/>
        </w:rPr>
        <w:br/>
      </w:r>
      <w:bookmarkStart w:id="5169" w:name="_Ref530554341"/>
      <w:bookmarkStart w:id="5170" w:name="_Ref530554356"/>
      <w:bookmarkStart w:id="5171" w:name="_Toc4056211"/>
      <w:bookmarkStart w:id="5172" w:name="_Toc6215385"/>
      <w:bookmarkStart w:id="5173" w:name="_Toc12888361"/>
      <w:r w:rsidR="00120E20" w:rsidRPr="00D527DE">
        <w:rPr>
          <w:lang w:val="en-CA"/>
        </w:rPr>
        <w:t>Profiles and levels</w:t>
      </w:r>
      <w:bookmarkEnd w:id="5169"/>
      <w:bookmarkEnd w:id="5170"/>
      <w:bookmarkEnd w:id="5171"/>
      <w:bookmarkEnd w:id="5172"/>
      <w:bookmarkEnd w:id="5173"/>
    </w:p>
    <w:p w14:paraId="50614D0B" w14:textId="723E72D0" w:rsidR="00120E20" w:rsidRPr="00D527DE" w:rsidRDefault="00120E20" w:rsidP="00120E20">
      <w:pPr>
        <w:pStyle w:val="a2"/>
        <w:rPr>
          <w:noProof/>
          <w:lang w:val="en-CA"/>
        </w:rPr>
      </w:pPr>
      <w:bookmarkStart w:id="5174" w:name="_Toc317198861"/>
      <w:bookmarkStart w:id="5175" w:name="_Toc390728201"/>
      <w:bookmarkStart w:id="5176" w:name="_Toc511952647"/>
      <w:bookmarkStart w:id="5177" w:name="_Toc4056212"/>
      <w:bookmarkStart w:id="5178" w:name="_Toc6215386"/>
      <w:bookmarkStart w:id="5179" w:name="_Toc12888362"/>
      <w:r w:rsidRPr="00D527DE">
        <w:rPr>
          <w:noProof/>
          <w:lang w:val="en-CA"/>
        </w:rPr>
        <w:t>Overview of profiles and levels</w:t>
      </w:r>
      <w:bookmarkEnd w:id="5174"/>
      <w:bookmarkEnd w:id="5175"/>
      <w:bookmarkEnd w:id="5176"/>
      <w:bookmarkEnd w:id="5177"/>
      <w:bookmarkEnd w:id="5178"/>
      <w:bookmarkEnd w:id="5179"/>
    </w:p>
    <w:p w14:paraId="3FD58666" w14:textId="77777777" w:rsidR="00120E20" w:rsidRPr="00D527DE" w:rsidRDefault="00120E20" w:rsidP="00120E20">
      <w:pPr>
        <w:rPr>
          <w:noProof/>
          <w:lang w:val="en-CA"/>
        </w:rPr>
      </w:pPr>
      <w:r w:rsidRPr="00D527DE">
        <w:rPr>
          <w:noProof/>
          <w:highlight w:val="yellow"/>
          <w:lang w:val="en-CA"/>
        </w:rPr>
        <w:t>&lt;To do&gt;</w:t>
      </w:r>
    </w:p>
    <w:p w14:paraId="6C66381C" w14:textId="77777777" w:rsidR="005B03CC" w:rsidRPr="00D527DE" w:rsidRDefault="005B03CC">
      <w:pPr>
        <w:tabs>
          <w:tab w:val="clear" w:pos="403"/>
        </w:tabs>
        <w:spacing w:after="0" w:line="240" w:lineRule="auto"/>
        <w:jc w:val="left"/>
        <w:rPr>
          <w:rFonts w:eastAsia="ＭＳ 明朝"/>
          <w:b/>
          <w:sz w:val="28"/>
          <w:lang w:val="en-CA" w:eastAsia="ja-JP"/>
        </w:rPr>
      </w:pPr>
      <w:bookmarkStart w:id="5180" w:name="_Toc528920624"/>
      <w:bookmarkStart w:id="5181" w:name="_Toc528922436"/>
      <w:bookmarkStart w:id="5182" w:name="_Toc528922864"/>
      <w:bookmarkStart w:id="5183" w:name="_Toc528920625"/>
      <w:bookmarkStart w:id="5184" w:name="_Toc528922437"/>
      <w:bookmarkStart w:id="5185" w:name="_Toc528922865"/>
      <w:bookmarkStart w:id="5186" w:name="_Toc528920653"/>
      <w:bookmarkStart w:id="5187" w:name="_Toc528922465"/>
      <w:bookmarkStart w:id="5188" w:name="_Toc528922893"/>
      <w:bookmarkStart w:id="5189" w:name="_Toc528920654"/>
      <w:bookmarkStart w:id="5190" w:name="_Toc528922466"/>
      <w:bookmarkStart w:id="5191" w:name="_Toc528922894"/>
      <w:bookmarkStart w:id="5192" w:name="_Toc528920661"/>
      <w:bookmarkStart w:id="5193" w:name="_Toc528922473"/>
      <w:bookmarkStart w:id="5194" w:name="_Toc528922901"/>
      <w:bookmarkStart w:id="5195" w:name="_Toc528920667"/>
      <w:bookmarkStart w:id="5196" w:name="_Toc528922479"/>
      <w:bookmarkStart w:id="5197" w:name="_Toc528922907"/>
      <w:bookmarkStart w:id="5198" w:name="_Toc528920695"/>
      <w:bookmarkStart w:id="5199" w:name="_Toc528922507"/>
      <w:bookmarkStart w:id="5200" w:name="_Toc528922935"/>
      <w:bookmarkStart w:id="5201" w:name="_Toc443470372"/>
      <w:bookmarkStart w:id="5202" w:name="_Toc450303224"/>
      <w:bookmarkStart w:id="5203" w:name="_Toc9996979"/>
      <w:bookmarkStart w:id="5204" w:name="_Toc3533426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5205" w:name="_Toc4056213"/>
      <w:bookmarkStart w:id="5206" w:name="_Toc6215387"/>
      <w:bookmarkStart w:id="5207" w:name="_Ref12445193"/>
      <w:bookmarkStart w:id="5208" w:name="_Toc12888363"/>
      <w:r w:rsidRPr="00D527DE">
        <w:rPr>
          <w:lang w:val="en-CA"/>
        </w:rPr>
        <w:t>Type-length-value bytestream format</w:t>
      </w:r>
      <w:bookmarkEnd w:id="5205"/>
      <w:bookmarkEnd w:id="5206"/>
      <w:bookmarkEnd w:id="5207"/>
      <w:bookmarkEnd w:id="5208"/>
    </w:p>
    <w:p w14:paraId="272ABDDA" w14:textId="47956C0A" w:rsidR="009753AB" w:rsidRPr="00D527DE" w:rsidRDefault="009753AB" w:rsidP="009753AB">
      <w:pPr>
        <w:tabs>
          <w:tab w:val="clear" w:pos="403"/>
          <w:tab w:val="left" w:pos="663"/>
        </w:tabs>
        <w:ind w:left="663" w:hanging="663"/>
        <w:rPr>
          <w:lang w:val="en-CA"/>
        </w:rPr>
      </w:pPr>
      <w:r w:rsidRPr="00D527DE">
        <w:rPr>
          <w:lang w:val="en-CA"/>
        </w:rPr>
        <w:t>[Ed: Decide if this should be normative it is just the format used by the software]</w:t>
      </w:r>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17EE0529"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payloads 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7121C" w:rsidRPr="00D527DE" w14:paraId="6C68FBC3" w14:textId="77777777" w:rsidTr="007F16A3">
        <w:trPr>
          <w:cantSplit/>
          <w:jc w:val="center"/>
        </w:trPr>
        <w:tc>
          <w:tcPr>
            <w:tcW w:w="6374" w:type="dxa"/>
          </w:tcPr>
          <w:p w14:paraId="00E02EF9" w14:textId="7018EC33" w:rsidR="0097121C" w:rsidRPr="00D527DE" w:rsidRDefault="0097121C" w:rsidP="007F16A3">
            <w:pPr>
              <w:pStyle w:val="tablesyntax"/>
              <w:rPr>
                <w:rFonts w:ascii="Cambria" w:hAnsi="Cambria"/>
                <w:noProof/>
              </w:rPr>
            </w:pPr>
            <w:r w:rsidRPr="00D527DE">
              <w:rPr>
                <w:rFonts w:ascii="Cambria" w:eastAsia="ＭＳ 明朝" w:hAnsi="Cambria"/>
                <w:noProof/>
                <w:lang w:eastAsia="ja-JP"/>
              </w:rPr>
              <w:t>tlv_encapsulation</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83" w:type="dxa"/>
          </w:tcPr>
          <w:p w14:paraId="3376B776" w14:textId="77777777" w:rsidR="0097121C" w:rsidRPr="00D527DE" w:rsidRDefault="0097121C" w:rsidP="007F16A3">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7121C" w:rsidRPr="00D527DE" w14:paraId="4AEF6ECB" w14:textId="77777777" w:rsidTr="007F16A3">
        <w:trPr>
          <w:cantSplit/>
          <w:jc w:val="center"/>
        </w:trPr>
        <w:tc>
          <w:tcPr>
            <w:tcW w:w="6374" w:type="dxa"/>
          </w:tcPr>
          <w:p w14:paraId="128F61A4" w14:textId="73B42954" w:rsidR="0097121C" w:rsidRPr="00D527DE" w:rsidRDefault="0097121C" w:rsidP="007F16A3">
            <w:pPr>
              <w:pStyle w:val="tablesyntax"/>
              <w:rPr>
                <w:rFonts w:ascii="Cambria" w:eastAsia="ＭＳ 明朝" w:hAnsi="Cambria"/>
                <w:b/>
                <w:lang w:eastAsia="ja-JP"/>
              </w:rPr>
            </w:pPr>
            <w:r w:rsidRPr="00D527DE">
              <w:rPr>
                <w:rFonts w:ascii="Cambria" w:hAnsi="Cambria"/>
                <w:lang w:eastAsia="ko-KR"/>
              </w:rPr>
              <w:tab/>
            </w:r>
            <w:r w:rsidRPr="00D527DE">
              <w:rPr>
                <w:rFonts w:ascii="Cambria" w:eastAsia="ＭＳ 明朝" w:hAnsi="Cambria"/>
                <w:b/>
                <w:noProof/>
                <w:lang w:eastAsia="ja-JP"/>
              </w:rPr>
              <w:t>tlv_type</w:t>
            </w:r>
          </w:p>
        </w:tc>
        <w:tc>
          <w:tcPr>
            <w:tcW w:w="1483" w:type="dxa"/>
          </w:tcPr>
          <w:p w14:paraId="21A17AC4" w14:textId="67B0C24B" w:rsidR="0097121C" w:rsidRPr="00D527DE" w:rsidRDefault="0097121C" w:rsidP="007F16A3">
            <w:pPr>
              <w:pStyle w:val="tablecell"/>
              <w:jc w:val="center"/>
            </w:pPr>
            <w:r w:rsidRPr="00D527DE">
              <w:t>u(8)</w:t>
            </w:r>
          </w:p>
        </w:tc>
      </w:tr>
      <w:tr w:rsidR="0097121C" w:rsidRPr="00D527DE" w14:paraId="342A6E60" w14:textId="77777777" w:rsidTr="007F16A3">
        <w:trPr>
          <w:cantSplit/>
          <w:jc w:val="center"/>
        </w:trPr>
        <w:tc>
          <w:tcPr>
            <w:tcW w:w="6374" w:type="dxa"/>
          </w:tcPr>
          <w:p w14:paraId="5E7A476C" w14:textId="159F74F9" w:rsidR="0097121C" w:rsidRPr="00D527DE" w:rsidRDefault="0097121C" w:rsidP="007F16A3">
            <w:pPr>
              <w:pStyle w:val="tablesyntax"/>
              <w:rPr>
                <w:rFonts w:ascii="Cambria" w:hAnsi="Cambria"/>
                <w:b/>
                <w:lang w:eastAsia="ko-KR"/>
              </w:rPr>
            </w:pPr>
            <w:r w:rsidRPr="00D527DE">
              <w:rPr>
                <w:rFonts w:ascii="Cambria" w:hAnsi="Cambria"/>
                <w:lang w:eastAsia="ko-KR"/>
              </w:rPr>
              <w:tab/>
            </w:r>
            <w:r w:rsidRPr="00D527DE">
              <w:rPr>
                <w:rFonts w:ascii="Cambria" w:eastAsia="ＭＳ 明朝" w:hAnsi="Cambria"/>
                <w:b/>
                <w:noProof/>
                <w:lang w:eastAsia="ja-JP"/>
              </w:rPr>
              <w:t>tlv_num_payload_bytes</w:t>
            </w:r>
          </w:p>
        </w:tc>
        <w:tc>
          <w:tcPr>
            <w:tcW w:w="1483" w:type="dxa"/>
          </w:tcPr>
          <w:p w14:paraId="1412E6BC" w14:textId="08A2C6C9" w:rsidR="0097121C" w:rsidRPr="00D527DE" w:rsidRDefault="0097121C" w:rsidP="007F16A3">
            <w:pPr>
              <w:pStyle w:val="tablecell"/>
              <w:jc w:val="center"/>
            </w:pPr>
            <w:r w:rsidRPr="00D527DE">
              <w:t>u(32)</w:t>
            </w:r>
          </w:p>
        </w:tc>
      </w:tr>
      <w:tr w:rsidR="0097121C" w:rsidRPr="00D527DE" w14:paraId="5D589217" w14:textId="77777777" w:rsidTr="007F16A3">
        <w:trPr>
          <w:cantSplit/>
          <w:jc w:val="center"/>
        </w:trPr>
        <w:tc>
          <w:tcPr>
            <w:tcW w:w="6374" w:type="dxa"/>
          </w:tcPr>
          <w:p w14:paraId="5AD91591" w14:textId="796F1649" w:rsidR="0097121C" w:rsidRPr="00D527DE" w:rsidRDefault="0097121C" w:rsidP="007F16A3">
            <w:pPr>
              <w:pStyle w:val="tablesyntax"/>
              <w:rPr>
                <w:rFonts w:ascii="Cambria" w:hAnsi="Cambria"/>
                <w:noProof/>
              </w:rPr>
            </w:pPr>
            <w:r w:rsidRPr="00D527DE">
              <w:rPr>
                <w:rFonts w:ascii="Cambria" w:hAnsi="Cambria"/>
                <w:noProof/>
              </w:rPr>
              <w:tab/>
              <w:t>for( i = 0; i &lt; tlv_num_payload_bytes; i++ )</w:t>
            </w:r>
          </w:p>
        </w:tc>
        <w:tc>
          <w:tcPr>
            <w:tcW w:w="1483" w:type="dxa"/>
          </w:tcPr>
          <w:p w14:paraId="551D3A76"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r w:rsidR="0097121C" w:rsidRPr="00D527DE" w14:paraId="63339CE6" w14:textId="77777777" w:rsidTr="007F16A3">
        <w:trPr>
          <w:cantSplit/>
          <w:jc w:val="center"/>
        </w:trPr>
        <w:tc>
          <w:tcPr>
            <w:tcW w:w="6374" w:type="dxa"/>
          </w:tcPr>
          <w:p w14:paraId="7AF8F8B8" w14:textId="6B66F663" w:rsidR="0097121C" w:rsidRPr="00D527DE" w:rsidRDefault="0097121C" w:rsidP="007F16A3">
            <w:pPr>
              <w:pStyle w:val="tablesyntax"/>
              <w:rPr>
                <w:rFonts w:ascii="Cambria" w:hAnsi="Cambria"/>
              </w:rPr>
            </w:pPr>
            <w:r w:rsidRPr="00D527DE">
              <w:rPr>
                <w:rFonts w:ascii="Cambria" w:hAnsi="Cambria"/>
              </w:rPr>
              <w:tab/>
            </w:r>
            <w:r w:rsidRPr="00D527DE">
              <w:rPr>
                <w:rFonts w:ascii="Cambria" w:hAnsi="Cambria"/>
              </w:rPr>
              <w:tab/>
            </w:r>
            <w:r w:rsidRPr="00D527DE">
              <w:rPr>
                <w:rFonts w:ascii="Cambria" w:hAnsi="Cambria"/>
                <w:b/>
              </w:rPr>
              <w:t>tlv_payload_byte</w:t>
            </w:r>
            <w:r w:rsidRPr="00D527DE">
              <w:rPr>
                <w:rFonts w:ascii="Cambria" w:hAnsi="Cambria"/>
              </w:rPr>
              <w:t>[ i ]</w:t>
            </w:r>
          </w:p>
        </w:tc>
        <w:tc>
          <w:tcPr>
            <w:tcW w:w="1483" w:type="dxa"/>
          </w:tcPr>
          <w:p w14:paraId="3C6AAB1F" w14:textId="75A2FBCC" w:rsidR="0097121C" w:rsidRPr="00D527DE" w:rsidRDefault="0097121C" w:rsidP="007F16A3">
            <w:pPr>
              <w:pStyle w:val="tableheading"/>
              <w:overflowPunct/>
              <w:autoSpaceDE/>
              <w:autoSpaceDN/>
              <w:adjustRightInd/>
              <w:jc w:val="center"/>
              <w:textAlignment w:val="auto"/>
              <w:rPr>
                <w:rFonts w:ascii="Cambria" w:hAnsi="Cambria"/>
                <w:b w:val="0"/>
                <w:bCs w:val="0"/>
                <w:noProof/>
              </w:rPr>
            </w:pPr>
            <w:r w:rsidRPr="00D527DE">
              <w:rPr>
                <w:rFonts w:ascii="Cambria" w:hAnsi="Cambria"/>
                <w:b w:val="0"/>
                <w:bCs w:val="0"/>
                <w:noProof/>
              </w:rPr>
              <w:t>u(8)</w:t>
            </w:r>
          </w:p>
        </w:tc>
      </w:tr>
      <w:tr w:rsidR="0097121C" w:rsidRPr="00D527DE" w14:paraId="25883CA6" w14:textId="77777777" w:rsidTr="007F16A3">
        <w:trPr>
          <w:cantSplit/>
          <w:jc w:val="center"/>
        </w:trPr>
        <w:tc>
          <w:tcPr>
            <w:tcW w:w="6374" w:type="dxa"/>
          </w:tcPr>
          <w:p w14:paraId="6C5C9EDC" w14:textId="68072854" w:rsidR="0097121C" w:rsidRPr="00D527DE" w:rsidRDefault="0097121C" w:rsidP="007F16A3">
            <w:pPr>
              <w:pStyle w:val="tablesyntax"/>
              <w:rPr>
                <w:rFonts w:ascii="Cambria" w:hAnsi="Cambria"/>
              </w:rPr>
            </w:pPr>
            <w:r w:rsidRPr="00D527DE">
              <w:rPr>
                <w:rFonts w:ascii="Cambria" w:hAnsi="Cambria"/>
              </w:rPr>
              <w:t>}</w:t>
            </w:r>
          </w:p>
        </w:tc>
        <w:tc>
          <w:tcPr>
            <w:tcW w:w="1483" w:type="dxa"/>
          </w:tcPr>
          <w:p w14:paraId="38476205"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4C20FDAE" w14:textId="565D9000" w:rsidR="009753AB" w:rsidRPr="00D527DE" w:rsidRDefault="009753AB" w:rsidP="009753AB">
      <w:pPr>
        <w:tabs>
          <w:tab w:val="clear" w:pos="403"/>
          <w:tab w:val="left" w:pos="663"/>
        </w:tabs>
        <w:ind w:left="663" w:hanging="663"/>
        <w:rPr>
          <w:lang w:val="en-CA" w:eastAsia="ja-JP"/>
        </w:rPr>
      </w:pPr>
      <w:r w:rsidRPr="00D527DE">
        <w:rPr>
          <w:lang w:val="en-CA" w:eastAsia="ja-JP"/>
        </w:rPr>
        <w:t>[</w:t>
      </w:r>
      <w:r w:rsidRPr="00D527DE">
        <w:rPr>
          <w:highlight w:val="yellow"/>
          <w:lang w:val="en-CA" w:eastAsia="ja-JP"/>
        </w:rPr>
        <w:t>Ed</w:t>
      </w:r>
      <w:r w:rsidR="0058796A" w:rsidRPr="00D527DE">
        <w:rPr>
          <w:lang w:val="en-CA" w:eastAsia="ja-JP"/>
        </w:rPr>
        <w:t xml:space="preserve">: </w:t>
      </w:r>
      <w:r w:rsidRPr="00D527DE">
        <w:rPr>
          <w:lang w:val="en-CA" w:eastAsia="ja-JP"/>
        </w:rPr>
        <w:t>todo geometry must become before attribute?]</w:t>
      </w:r>
    </w:p>
    <w:p w14:paraId="24A8B008" w14:textId="16DF0F30" w:rsidR="009753AB" w:rsidRPr="00D527DE" w:rsidRDefault="0058796A" w:rsidP="009753AB">
      <w:pPr>
        <w:tabs>
          <w:tab w:val="clear" w:pos="403"/>
          <w:tab w:val="left" w:pos="663"/>
        </w:tabs>
        <w:ind w:left="663" w:hanging="663"/>
        <w:rPr>
          <w:lang w:val="en-CA" w:eastAsia="ja-JP"/>
        </w:rPr>
      </w:pPr>
      <w:r w:rsidRPr="00D527DE">
        <w:rPr>
          <w:lang w:val="en-CA" w:eastAsia="ja-JP"/>
        </w:rPr>
        <w:t>t</w:t>
      </w:r>
      <w:r w:rsidR="009753AB" w:rsidRPr="00D527DE">
        <w:rPr>
          <w:lang w:val="en-CA" w:eastAsia="ja-JP"/>
        </w:rPr>
        <w:t>lv_type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DF215E">
        <w:rPr>
          <w:lang w:val="en-CA" w:eastAsia="ja-JP"/>
        </w:rPr>
        <w:fldChar w:fldCharType="begin"/>
      </w:r>
      <w:r w:rsidR="00DF215E">
        <w:rPr>
          <w:lang w:val="en-CA" w:eastAsia="ja-JP"/>
        </w:rPr>
        <w:instrText xml:space="preserve"> REF _Ref12603076 \h </w:instrText>
      </w:r>
      <w:r w:rsidR="00DF215E">
        <w:rPr>
          <w:lang w:val="en-CA" w:eastAsia="ja-JP"/>
        </w:rPr>
      </w:r>
      <w:r w:rsidR="00DF215E">
        <w:rPr>
          <w:lang w:val="en-CA" w:eastAsia="ja-JP"/>
        </w:rPr>
        <w:fldChar w:fldCharType="separate"/>
      </w:r>
      <w:r w:rsidR="00AD2E5E" w:rsidRPr="00D527DE">
        <w:t xml:space="preserve">Table </w:t>
      </w:r>
      <w:r w:rsidR="00AD2E5E">
        <w:rPr>
          <w:noProof/>
        </w:rPr>
        <w:t>28</w:t>
      </w:r>
      <w:r w:rsidR="00DF215E">
        <w:rPr>
          <w:lang w:val="en-CA" w:eastAsia="ja-JP"/>
        </w:rPr>
        <w:fldChar w:fldCharType="end"/>
      </w:r>
    </w:p>
    <w:p w14:paraId="116E85FB" w14:textId="1E56EB34" w:rsidR="0058796A" w:rsidRPr="009334E7" w:rsidRDefault="0058796A" w:rsidP="00C26664">
      <w:pPr>
        <w:pStyle w:val="af5"/>
        <w:rPr>
          <w:rFonts w:ascii="Cambria" w:hAnsi="Cambria"/>
        </w:rPr>
      </w:pPr>
      <w:bookmarkStart w:id="5209" w:name="_Ref1260307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32</w:t>
      </w:r>
      <w:r w:rsidR="00F6619B" w:rsidRPr="009334E7">
        <w:rPr>
          <w:rFonts w:ascii="Cambria" w:hAnsi="Cambria"/>
        </w:rPr>
        <w:fldChar w:fldCharType="end"/>
      </w:r>
      <w:bookmarkEnd w:id="5209"/>
      <w:r w:rsidR="00D527DE">
        <w:rPr>
          <w:rFonts w:ascii="Cambria" w:hAnsi="Cambria"/>
        </w:rPr>
        <w:t xml:space="preserve"> —</w:t>
      </w:r>
      <w:r w:rsidRPr="009334E7">
        <w:rPr>
          <w:rFonts w:ascii="Cambria" w:hAnsi="Cambria"/>
        </w:rPr>
        <w:t xml:space="preserve"> Mapping of tlv_type and associated payload to syntax table</w:t>
      </w:r>
    </w:p>
    <w:tbl>
      <w:tblPr>
        <w:tblStyle w:val="a8"/>
        <w:tblW w:w="0" w:type="auto"/>
        <w:jc w:val="center"/>
        <w:tblLook w:val="04A0" w:firstRow="1" w:lastRow="0" w:firstColumn="1" w:lastColumn="0" w:noHBand="0" w:noVBand="1"/>
      </w:tblPr>
      <w:tblGrid>
        <w:gridCol w:w="958"/>
        <w:gridCol w:w="1365"/>
        <w:gridCol w:w="2506"/>
      </w:tblGrid>
      <w:tr w:rsidR="0058796A" w:rsidRPr="00D527DE" w14:paraId="12B63DEE" w14:textId="77777777" w:rsidTr="00C26664">
        <w:trPr>
          <w:trHeight w:val="360"/>
          <w:jc w:val="center"/>
        </w:trPr>
        <w:tc>
          <w:tcPr>
            <w:tcW w:w="0" w:type="auto"/>
            <w:noWrap/>
            <w:hideMark/>
          </w:tcPr>
          <w:p w14:paraId="2AFCDA42" w14:textId="77777777" w:rsidR="0058796A" w:rsidRPr="00D527DE" w:rsidRDefault="0058796A" w:rsidP="0058796A">
            <w:pPr>
              <w:tabs>
                <w:tab w:val="clear" w:pos="403"/>
              </w:tabs>
              <w:spacing w:after="0" w:line="240" w:lineRule="auto"/>
              <w:jc w:val="left"/>
              <w:rPr>
                <w:lang w:val="en-CA"/>
              </w:rPr>
            </w:pPr>
            <w:r w:rsidRPr="00D527DE">
              <w:rPr>
                <w:lang w:val="en-CA"/>
              </w:rPr>
              <w:t>tlv_type</w:t>
            </w:r>
          </w:p>
        </w:tc>
        <w:tc>
          <w:tcPr>
            <w:tcW w:w="0" w:type="auto"/>
            <w:noWrap/>
            <w:hideMark/>
          </w:tcPr>
          <w:p w14:paraId="414DD07F" w14:textId="32843666" w:rsidR="0058796A" w:rsidRPr="00D527DE" w:rsidRDefault="0058796A" w:rsidP="0058796A">
            <w:pPr>
              <w:tabs>
                <w:tab w:val="clear" w:pos="403"/>
              </w:tabs>
              <w:spacing w:after="0" w:line="240" w:lineRule="auto"/>
              <w:jc w:val="left"/>
              <w:rPr>
                <w:lang w:val="en-CA"/>
              </w:rPr>
            </w:pPr>
            <w:r w:rsidRPr="00D527DE">
              <w:rPr>
                <w:lang w:val="en-CA"/>
              </w:rPr>
              <w:t>Syntax table</w:t>
            </w:r>
          </w:p>
        </w:tc>
        <w:tc>
          <w:tcPr>
            <w:tcW w:w="0" w:type="auto"/>
            <w:noWrap/>
            <w:hideMark/>
          </w:tcPr>
          <w:p w14:paraId="61446CA7" w14:textId="1883B0FF" w:rsidR="0058796A" w:rsidRPr="00D527DE" w:rsidRDefault="0058796A" w:rsidP="0058796A">
            <w:pPr>
              <w:tabs>
                <w:tab w:val="clear" w:pos="403"/>
              </w:tabs>
              <w:spacing w:after="0" w:line="240" w:lineRule="auto"/>
              <w:jc w:val="left"/>
              <w:rPr>
                <w:lang w:val="en-CA"/>
              </w:rPr>
            </w:pPr>
            <w:r w:rsidRPr="00D527DE">
              <w:rPr>
                <w:lang w:val="en-CA"/>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9334E7">
            <w:pPr>
              <w:tabs>
                <w:tab w:val="clear" w:pos="403"/>
              </w:tabs>
              <w:spacing w:after="0" w:line="240" w:lineRule="auto"/>
              <w:jc w:val="center"/>
              <w:rPr>
                <w:lang w:val="en-CA"/>
              </w:rPr>
            </w:pPr>
            <w:r w:rsidRPr="00D527DE">
              <w:rPr>
                <w:lang w:val="en-CA"/>
              </w:rPr>
              <w:t>0</w:t>
            </w:r>
          </w:p>
        </w:tc>
        <w:tc>
          <w:tcPr>
            <w:tcW w:w="0" w:type="auto"/>
            <w:noWrap/>
            <w:hideMark/>
          </w:tcPr>
          <w:p w14:paraId="68B53699" w14:textId="77777777" w:rsidR="0058796A" w:rsidRPr="00D527DE" w:rsidRDefault="0058796A" w:rsidP="009334E7">
            <w:pPr>
              <w:tabs>
                <w:tab w:val="clear" w:pos="403"/>
              </w:tabs>
              <w:spacing w:after="0" w:line="240" w:lineRule="auto"/>
              <w:jc w:val="center"/>
              <w:rPr>
                <w:lang w:val="en-CA"/>
              </w:rPr>
            </w:pPr>
            <w:r w:rsidRPr="00D527DE">
              <w:rPr>
                <w:lang w:val="en-CA"/>
              </w:rPr>
              <w:t>7.3.1.1</w:t>
            </w:r>
          </w:p>
        </w:tc>
        <w:tc>
          <w:tcPr>
            <w:tcW w:w="0" w:type="auto"/>
            <w:noWrap/>
            <w:hideMark/>
          </w:tcPr>
          <w:p w14:paraId="0AFC8319" w14:textId="0CCB4B35" w:rsidR="0058796A" w:rsidRPr="00D527DE" w:rsidRDefault="0058796A" w:rsidP="0058796A">
            <w:pPr>
              <w:tabs>
                <w:tab w:val="clear" w:pos="403"/>
              </w:tabs>
              <w:spacing w:after="0" w:line="240" w:lineRule="auto"/>
              <w:jc w:val="left"/>
              <w:rPr>
                <w:lang w:val="en-CA"/>
              </w:rPr>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9334E7">
            <w:pPr>
              <w:tabs>
                <w:tab w:val="clear" w:pos="403"/>
              </w:tabs>
              <w:spacing w:after="0" w:line="240" w:lineRule="auto"/>
              <w:jc w:val="center"/>
              <w:rPr>
                <w:lang w:val="en-CA"/>
              </w:rPr>
            </w:pPr>
            <w:r w:rsidRPr="00D527DE">
              <w:rPr>
                <w:lang w:val="en-CA"/>
              </w:rPr>
              <w:t>1</w:t>
            </w:r>
          </w:p>
        </w:tc>
        <w:tc>
          <w:tcPr>
            <w:tcW w:w="0" w:type="auto"/>
            <w:noWrap/>
            <w:hideMark/>
          </w:tcPr>
          <w:p w14:paraId="3D18A904" w14:textId="77777777" w:rsidR="0058796A" w:rsidRPr="00D527DE" w:rsidRDefault="0058796A" w:rsidP="009334E7">
            <w:pPr>
              <w:tabs>
                <w:tab w:val="clear" w:pos="403"/>
              </w:tabs>
              <w:spacing w:after="0" w:line="240" w:lineRule="auto"/>
              <w:jc w:val="center"/>
              <w:rPr>
                <w:lang w:val="en-CA"/>
              </w:rPr>
            </w:pPr>
            <w:r w:rsidRPr="00D527DE">
              <w:rPr>
                <w:lang w:val="en-CA"/>
              </w:rPr>
              <w:t>7.3.1.2</w:t>
            </w:r>
          </w:p>
        </w:tc>
        <w:tc>
          <w:tcPr>
            <w:tcW w:w="0" w:type="auto"/>
            <w:noWrap/>
            <w:hideMark/>
          </w:tcPr>
          <w:p w14:paraId="7618CCD3" w14:textId="0D3904E4" w:rsidR="0058796A" w:rsidRPr="00D527DE" w:rsidRDefault="0058796A" w:rsidP="0058796A">
            <w:pPr>
              <w:tabs>
                <w:tab w:val="clear" w:pos="403"/>
              </w:tabs>
              <w:spacing w:after="0" w:line="240" w:lineRule="auto"/>
              <w:jc w:val="left"/>
              <w:rPr>
                <w:lang w:val="en-CA"/>
              </w:rPr>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9334E7">
            <w:pPr>
              <w:tabs>
                <w:tab w:val="clear" w:pos="403"/>
              </w:tabs>
              <w:spacing w:after="0" w:line="240" w:lineRule="auto"/>
              <w:jc w:val="center"/>
              <w:rPr>
                <w:lang w:val="en-CA"/>
              </w:rPr>
            </w:pPr>
            <w:r w:rsidRPr="00D527DE">
              <w:rPr>
                <w:lang w:val="en-CA"/>
              </w:rPr>
              <w:t>2</w:t>
            </w:r>
          </w:p>
        </w:tc>
        <w:tc>
          <w:tcPr>
            <w:tcW w:w="0" w:type="auto"/>
            <w:noWrap/>
            <w:hideMark/>
          </w:tcPr>
          <w:p w14:paraId="3D5B99F5" w14:textId="77777777" w:rsidR="0058796A" w:rsidRPr="00D527DE" w:rsidRDefault="0058796A" w:rsidP="009334E7">
            <w:pPr>
              <w:tabs>
                <w:tab w:val="clear" w:pos="403"/>
              </w:tabs>
              <w:spacing w:after="0" w:line="240" w:lineRule="auto"/>
              <w:jc w:val="center"/>
              <w:rPr>
                <w:lang w:val="en-CA"/>
              </w:rPr>
            </w:pPr>
            <w:r w:rsidRPr="00D527DE">
              <w:rPr>
                <w:lang w:val="en-CA"/>
              </w:rPr>
              <w:t>7.3.2.1</w:t>
            </w:r>
          </w:p>
        </w:tc>
        <w:tc>
          <w:tcPr>
            <w:tcW w:w="0" w:type="auto"/>
            <w:noWrap/>
            <w:hideMark/>
          </w:tcPr>
          <w:p w14:paraId="7E2E174E" w14:textId="1C0F385F" w:rsidR="0058796A" w:rsidRPr="00D527DE" w:rsidRDefault="0058796A" w:rsidP="0058796A">
            <w:pPr>
              <w:tabs>
                <w:tab w:val="clear" w:pos="403"/>
              </w:tabs>
              <w:spacing w:after="0" w:line="240" w:lineRule="auto"/>
              <w:jc w:val="left"/>
              <w:rPr>
                <w:lang w:val="en-CA"/>
              </w:rPr>
            </w:pPr>
            <w:r w:rsidRPr="00D527DE">
              <w:rPr>
                <w:lang w:val="en-CA"/>
              </w:rPr>
              <w:t>Geometry payload</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9334E7">
            <w:pPr>
              <w:tabs>
                <w:tab w:val="clear" w:pos="403"/>
              </w:tabs>
              <w:spacing w:after="0" w:line="240" w:lineRule="auto"/>
              <w:jc w:val="center"/>
              <w:rPr>
                <w:lang w:val="en-CA"/>
              </w:rPr>
            </w:pPr>
            <w:r w:rsidRPr="00D527DE">
              <w:rPr>
                <w:lang w:val="en-CA"/>
              </w:rPr>
              <w:t>3</w:t>
            </w:r>
          </w:p>
        </w:tc>
        <w:tc>
          <w:tcPr>
            <w:tcW w:w="0" w:type="auto"/>
            <w:noWrap/>
            <w:hideMark/>
          </w:tcPr>
          <w:p w14:paraId="4530EA20" w14:textId="77777777" w:rsidR="0058796A" w:rsidRPr="00D527DE" w:rsidRDefault="0058796A" w:rsidP="009334E7">
            <w:pPr>
              <w:tabs>
                <w:tab w:val="clear" w:pos="403"/>
              </w:tabs>
              <w:spacing w:after="0" w:line="240" w:lineRule="auto"/>
              <w:jc w:val="center"/>
              <w:rPr>
                <w:lang w:val="en-CA"/>
              </w:rPr>
            </w:pPr>
            <w:r w:rsidRPr="00D527DE">
              <w:rPr>
                <w:lang w:val="en-CA"/>
              </w:rPr>
              <w:t>7.3.1.3</w:t>
            </w:r>
          </w:p>
        </w:tc>
        <w:tc>
          <w:tcPr>
            <w:tcW w:w="0" w:type="auto"/>
            <w:noWrap/>
            <w:hideMark/>
          </w:tcPr>
          <w:p w14:paraId="00929C61" w14:textId="111C98F9" w:rsidR="0058796A" w:rsidRPr="00D527DE" w:rsidRDefault="0058796A" w:rsidP="0058796A">
            <w:pPr>
              <w:tabs>
                <w:tab w:val="clear" w:pos="403"/>
              </w:tabs>
              <w:spacing w:after="0" w:line="240" w:lineRule="auto"/>
              <w:jc w:val="left"/>
              <w:rPr>
                <w:lang w:val="en-CA"/>
              </w:rPr>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9334E7">
            <w:pPr>
              <w:tabs>
                <w:tab w:val="clear" w:pos="403"/>
              </w:tabs>
              <w:spacing w:after="0" w:line="240" w:lineRule="auto"/>
              <w:jc w:val="center"/>
              <w:rPr>
                <w:lang w:val="en-CA"/>
              </w:rPr>
            </w:pPr>
            <w:r w:rsidRPr="00D527DE">
              <w:rPr>
                <w:lang w:val="en-CA"/>
              </w:rPr>
              <w:t>4</w:t>
            </w:r>
          </w:p>
        </w:tc>
        <w:tc>
          <w:tcPr>
            <w:tcW w:w="0" w:type="auto"/>
            <w:noWrap/>
            <w:hideMark/>
          </w:tcPr>
          <w:p w14:paraId="6618323C" w14:textId="77777777" w:rsidR="0058796A" w:rsidRPr="00D527DE" w:rsidRDefault="0058796A" w:rsidP="009334E7">
            <w:pPr>
              <w:tabs>
                <w:tab w:val="clear" w:pos="403"/>
              </w:tabs>
              <w:spacing w:after="0" w:line="240" w:lineRule="auto"/>
              <w:jc w:val="center"/>
              <w:rPr>
                <w:lang w:val="en-CA"/>
              </w:rPr>
            </w:pPr>
            <w:r w:rsidRPr="00D527DE">
              <w:rPr>
                <w:lang w:val="en-CA"/>
              </w:rPr>
              <w:t>7.3.3.1</w:t>
            </w:r>
          </w:p>
        </w:tc>
        <w:tc>
          <w:tcPr>
            <w:tcW w:w="0" w:type="auto"/>
            <w:noWrap/>
            <w:hideMark/>
          </w:tcPr>
          <w:p w14:paraId="494C1322" w14:textId="5E4B7825" w:rsidR="0058796A" w:rsidRPr="00D527DE" w:rsidRDefault="0058796A" w:rsidP="0058796A">
            <w:pPr>
              <w:tabs>
                <w:tab w:val="clear" w:pos="403"/>
              </w:tabs>
              <w:spacing w:after="0" w:line="240" w:lineRule="auto"/>
              <w:jc w:val="left"/>
              <w:rPr>
                <w:lang w:val="en-CA"/>
              </w:rPr>
            </w:pPr>
            <w:r w:rsidRPr="00D527DE">
              <w:rPr>
                <w:lang w:val="en-CA"/>
              </w:rPr>
              <w:t>Attribute payload</w:t>
            </w:r>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44F3251C" w:rsidR="0058796A" w:rsidRPr="00D527DE" w:rsidRDefault="0058796A" w:rsidP="0058796A">
      <w:pPr>
        <w:tabs>
          <w:tab w:val="clear" w:pos="403"/>
          <w:tab w:val="left" w:pos="663"/>
        </w:tabs>
        <w:ind w:left="663" w:hanging="663"/>
        <w:rPr>
          <w:lang w:val="en-CA" w:eastAsia="ja-JP"/>
        </w:rPr>
      </w:pPr>
      <w:r w:rsidRPr="00D527DE">
        <w:rPr>
          <w:lang w:val="en-CA" w:eastAsia="ja-JP"/>
        </w:rPr>
        <w:t>tlv_num_payload_bytes indicates the</w:t>
      </w:r>
      <w:r w:rsidR="0008361D" w:rsidRPr="00D527DE">
        <w:rPr>
          <w:lang w:val="en-CA" w:eastAsia="ja-JP"/>
        </w:rPr>
        <w:t xml:space="preserve"> </w:t>
      </w:r>
      <w:r w:rsidRPr="00D527DE">
        <w:rPr>
          <w:lang w:val="en-CA" w:eastAsia="ja-JP"/>
        </w:rPr>
        <w:t>length</w:t>
      </w:r>
      <w:r w:rsidR="0008361D" w:rsidRPr="00D527DE">
        <w:rPr>
          <w:lang w:val="en-CA" w:eastAsia="ja-JP"/>
        </w:rPr>
        <w:t xml:space="preserve"> </w:t>
      </w:r>
      <w:r w:rsidRPr="00D527DE">
        <w:rPr>
          <w:lang w:val="en-CA" w:eastAsia="ja-JP"/>
        </w:rPr>
        <w:t>in bytes of</w:t>
      </w:r>
      <w:r w:rsidR="0008361D" w:rsidRPr="00D527DE">
        <w:rPr>
          <w:lang w:val="en-CA" w:eastAsia="ja-JP"/>
        </w:rPr>
        <w:t xml:space="preserve"> </w:t>
      </w:r>
      <w:r w:rsidRPr="00D527DE">
        <w:rPr>
          <w:lang w:val="en-CA" w:eastAsia="ja-JP"/>
        </w:rPr>
        <w:t>tlv_payload_byte[</w:t>
      </w:r>
      <w:r w:rsidR="00D527DE">
        <w:rPr>
          <w:lang w:val="en-CA" w:eastAsia="ja-JP"/>
        </w:rPr>
        <w:t> </w:t>
      </w:r>
      <w:r w:rsidRPr="00D527DE">
        <w:rPr>
          <w:lang w:val="en-CA" w:eastAsia="ja-JP"/>
        </w:rPr>
        <w:t>].</w:t>
      </w:r>
    </w:p>
    <w:p w14:paraId="6F0D6C91" w14:textId="0512FC7D" w:rsidR="009753AB" w:rsidRPr="00D527DE" w:rsidRDefault="0058796A" w:rsidP="0058796A">
      <w:pPr>
        <w:tabs>
          <w:tab w:val="clear" w:pos="403"/>
          <w:tab w:val="left" w:pos="663"/>
        </w:tabs>
        <w:ind w:left="663" w:hanging="663"/>
        <w:rPr>
          <w:lang w:val="en-CA" w:eastAsia="ja-JP"/>
        </w:rPr>
      </w:pPr>
      <w:r w:rsidRPr="00D527DE">
        <w:rPr>
          <w:lang w:val="en-CA" w:eastAsia="ja-JP"/>
        </w:rPr>
        <w:t>tlv_payload_byte[</w:t>
      </w:r>
      <w:r w:rsidR="00E03F70">
        <w:rPr>
          <w:lang w:val="en-CA" w:eastAsia="ja-JP"/>
        </w:rPr>
        <w:t> </w:t>
      </w:r>
      <w:r w:rsidRPr="00D527DE">
        <w:rPr>
          <w:lang w:val="en-CA" w:eastAsia="ja-JP"/>
        </w:rPr>
        <w:t>i</w:t>
      </w:r>
      <w:r w:rsidR="00E03F70">
        <w:rPr>
          <w:lang w:val="en-CA" w:eastAsia="ja-JP"/>
        </w:rPr>
        <w:t> </w:t>
      </w:r>
      <w:r w:rsidRPr="00D527DE">
        <w:rPr>
          <w:lang w:val="en-CA" w:eastAsia="ja-JP"/>
        </w:rPr>
        <w:t>] is the i-th</w:t>
      </w:r>
      <w:r w:rsidR="0008361D" w:rsidRPr="00D527DE">
        <w:rPr>
          <w:lang w:val="en-CA" w:eastAsia="ja-JP"/>
        </w:rPr>
        <w:t xml:space="preserve"> </w:t>
      </w:r>
      <w:r w:rsidRPr="00D527DE">
        <w:rPr>
          <w:lang w:val="en-CA" w:eastAsia="ja-JP"/>
        </w:rPr>
        <w:t>byte of payload data.</w:t>
      </w:r>
    </w:p>
    <w:p w14:paraId="4043DA56" w14:textId="6E928425" w:rsidR="0058796A" w:rsidRPr="00D527DE" w:rsidRDefault="0058796A" w:rsidP="0058796A">
      <w:pPr>
        <w:tabs>
          <w:tab w:val="clear" w:pos="403"/>
          <w:tab w:val="left" w:pos="663"/>
        </w:tabs>
        <w:ind w:left="663" w:hanging="663"/>
        <w:rPr>
          <w:b/>
          <w:lang w:val="en-CA" w:eastAsia="ja-JP"/>
        </w:rPr>
      </w:pPr>
      <w:r w:rsidRPr="00D527DE">
        <w:rPr>
          <w:b/>
          <w:lang w:val="en-CA" w:eastAsia="ja-JP"/>
        </w:rPr>
        <w:t>B.3 TLV payload decoding process</w:t>
      </w:r>
    </w:p>
    <w:p w14:paraId="327FC390" w14:textId="63B52279" w:rsidR="0058796A" w:rsidRPr="00D527DE" w:rsidRDefault="0058796A" w:rsidP="00C26664">
      <w:pPr>
        <w:rPr>
          <w:lang w:val="en-CA"/>
        </w:rPr>
      </w:pPr>
      <w:r w:rsidRPr="00D527DE">
        <w:rPr>
          <w:lang w:val="en-CA"/>
        </w:rPr>
        <w:lastRenderedPageBreak/>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3EE38148" w:rsidR="0058796A" w:rsidRPr="00D527DE" w:rsidRDefault="0058796A" w:rsidP="00C26664">
      <w:pPr>
        <w:rPr>
          <w:lang w:val="en-CA"/>
        </w:rPr>
      </w:pPr>
      <w:r w:rsidRPr="00D527DE">
        <w:rPr>
          <w:lang w:val="en-CA"/>
        </w:rPr>
        <w:tab/>
        <w:t>the array PayloadBytes is set equal to tlv_payload_byte[ ],</w:t>
      </w:r>
    </w:p>
    <w:p w14:paraId="1588F934" w14:textId="1515EFF4" w:rsidR="0058796A" w:rsidRPr="00D527DE" w:rsidRDefault="0058796A" w:rsidP="00C26664">
      <w:pPr>
        <w:rPr>
          <w:lang w:val="en-CA"/>
        </w:rPr>
      </w:pPr>
      <w:r w:rsidRPr="00D527DE">
        <w:rPr>
          <w:lang w:val="en-CA"/>
        </w:rPr>
        <w:tab/>
        <w:t>the variable NumPayloadBytes is set equal to tlv_num_payload_bytes,</w:t>
      </w:r>
    </w:p>
    <w:p w14:paraId="42CD0413" w14:textId="1DC0AB88" w:rsidR="0058796A" w:rsidRPr="00D527DE" w:rsidRDefault="0058796A" w:rsidP="00C26664">
      <w:pPr>
        <w:rPr>
          <w:lang w:val="en-CA"/>
        </w:rPr>
      </w:pPr>
      <w:r w:rsidRPr="00D527DE">
        <w:rPr>
          <w:lang w:val="en-CA"/>
        </w:rPr>
        <w:tab/>
        <w:t>the parsing process in Table 18 corresponding</w:t>
      </w:r>
      <w:r w:rsidR="00996A2D" w:rsidRPr="00D527DE">
        <w:rPr>
          <w:lang w:val="en-CA" w:eastAsia="ja-JP"/>
        </w:rPr>
        <w:t xml:space="preserve"> </w:t>
      </w:r>
      <w:r w:rsidRPr="00D527DE">
        <w:rPr>
          <w:lang w:val="en-CA"/>
        </w:rPr>
        <w:t>to tlv_type is invoked.</w:t>
      </w:r>
    </w:p>
    <w:p w14:paraId="375CFFDF" w14:textId="77777777" w:rsidR="0058796A" w:rsidRPr="00D527DE" w:rsidRDefault="0058796A" w:rsidP="0058796A">
      <w:pPr>
        <w:tabs>
          <w:tab w:val="clear" w:pos="403"/>
          <w:tab w:val="left" w:pos="663"/>
        </w:tabs>
        <w:ind w:left="663" w:hanging="663"/>
        <w:rPr>
          <w:lang w:val="en-CA" w:eastAsia="ja-JP"/>
        </w:rPr>
      </w:pPr>
    </w:p>
    <w:p w14:paraId="7D91C401" w14:textId="5EC41B95" w:rsidR="001A33D0" w:rsidRPr="00D527DE" w:rsidRDefault="005B03CC" w:rsidP="00120E20">
      <w:pPr>
        <w:pStyle w:val="ANNEX"/>
        <w:numPr>
          <w:ilvl w:val="0"/>
          <w:numId w:val="7"/>
        </w:numPr>
        <w:rPr>
          <w:lang w:val="en-CA"/>
        </w:rPr>
      </w:pPr>
      <w:r w:rsidRPr="00D527DE">
        <w:rPr>
          <w:lang w:val="en-CA"/>
        </w:rPr>
        <w:lastRenderedPageBreak/>
        <w:br/>
      </w:r>
      <w:r w:rsidRPr="00D527DE">
        <w:rPr>
          <w:lang w:val="en-CA"/>
        </w:rPr>
        <w:br/>
      </w:r>
      <w:bookmarkStart w:id="5210" w:name="_Toc4056214"/>
      <w:bookmarkStart w:id="5211" w:name="_Toc6215388"/>
      <w:bookmarkStart w:id="5212" w:name="_Toc12888364"/>
      <w:r w:rsidR="001A33D0" w:rsidRPr="00D527DE">
        <w:rPr>
          <w:lang w:val="en-CA"/>
        </w:rPr>
        <w:t>Bibliography</w:t>
      </w:r>
      <w:bookmarkEnd w:id="5201"/>
      <w:bookmarkEnd w:id="5202"/>
      <w:bookmarkEnd w:id="5203"/>
      <w:bookmarkEnd w:id="5204"/>
      <w:bookmarkEnd w:id="5210"/>
      <w:bookmarkEnd w:id="5211"/>
      <w:bookmarkEnd w:id="5212"/>
    </w:p>
    <w:p w14:paraId="5C19491B" w14:textId="77777777" w:rsidR="00625CC2" w:rsidRPr="00D527DE" w:rsidRDefault="001A33D0" w:rsidP="0054733A">
      <w:pPr>
        <w:tabs>
          <w:tab w:val="clear" w:pos="403"/>
          <w:tab w:val="left" w:pos="663"/>
        </w:tabs>
        <w:ind w:left="663" w:hanging="663"/>
        <w:rPr>
          <w:lang w:val="en-CA" w:eastAsia="ja-JP"/>
        </w:rPr>
      </w:pPr>
      <w:r w:rsidRPr="00D527DE">
        <w:rPr>
          <w:lang w:val="en-CA"/>
        </w:rPr>
        <w:t>[1]</w:t>
      </w:r>
      <w:r w:rsidRPr="00D527DE">
        <w:rPr>
          <w:lang w:val="en-CA"/>
        </w:rPr>
        <w:tab/>
      </w:r>
      <w:r w:rsidR="00625CC2" w:rsidRPr="00D527DE">
        <w:rPr>
          <w:lang w:val="en-CA"/>
        </w:rPr>
        <w:t>ISO/IEC 23091, Information Technology — MPEG Coding-independent code-points</w:t>
      </w:r>
      <w:r w:rsidR="00625CC2" w:rsidRPr="00D527DE" w:rsidDel="00625CC2">
        <w:rPr>
          <w:lang w:val="en-CA"/>
        </w:rPr>
        <w:t xml:space="preserve"> </w:t>
      </w:r>
    </w:p>
    <w:p w14:paraId="51167CA1" w14:textId="77777777" w:rsidR="00625CC2" w:rsidRPr="00D527DE" w:rsidRDefault="00625CC2" w:rsidP="0054733A">
      <w:pPr>
        <w:tabs>
          <w:tab w:val="clear" w:pos="403"/>
          <w:tab w:val="left" w:pos="663"/>
        </w:tabs>
        <w:ind w:left="663" w:hanging="663"/>
        <w:rPr>
          <w:lang w:val="en-CA" w:eastAsia="ja-JP"/>
        </w:rPr>
      </w:pPr>
    </w:p>
    <w:p w14:paraId="66B814F0" w14:textId="77777777" w:rsidR="001A33D0" w:rsidRPr="00D527DE" w:rsidRDefault="001A33D0">
      <w:pPr>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65" w:author="Sugio Toshiyasu" w:date="2019-07-24T13:36:00Z" w:initials="ST">
    <w:p w14:paraId="50BC456C" w14:textId="203E1C4A" w:rsidR="009206BB" w:rsidRPr="008C62EB" w:rsidRDefault="009206BB">
      <w:pPr>
        <w:pStyle w:val="af9"/>
        <w:rPr>
          <w:rFonts w:eastAsiaTheme="minorEastAsia"/>
          <w:lang w:eastAsia="ja-JP"/>
        </w:rPr>
      </w:pPr>
      <w:r>
        <w:rPr>
          <w:rStyle w:val="af8"/>
        </w:rPr>
        <w:annotationRef/>
      </w:r>
      <w:r>
        <w:rPr>
          <w:rFonts w:eastAsiaTheme="minorEastAsia" w:hint="eastAsia"/>
          <w:lang w:eastAsia="ja-JP"/>
        </w:rPr>
        <w:t>m4</w:t>
      </w:r>
      <w:r>
        <w:rPr>
          <w:rFonts w:eastAsiaTheme="minorEastAsia"/>
          <w:lang w:eastAsia="ja-JP"/>
        </w:rPr>
        <w:t>9630</w:t>
      </w:r>
    </w:p>
  </w:comment>
  <w:comment w:id="4292" w:author="Sugio Toshiyasu" w:date="2019-07-24T13:38:00Z" w:initials="ST">
    <w:p w14:paraId="444D446B" w14:textId="6150819C" w:rsidR="009206BB" w:rsidRPr="008C62EB" w:rsidRDefault="009206BB">
      <w:pPr>
        <w:pStyle w:val="af9"/>
        <w:rPr>
          <w:rFonts w:eastAsiaTheme="minorEastAsia"/>
          <w:lang w:eastAsia="ja-JP"/>
        </w:rPr>
      </w:pPr>
      <w:r>
        <w:rPr>
          <w:rStyle w:val="af8"/>
        </w:rPr>
        <w:annotationRef/>
      </w:r>
      <w:r>
        <w:rPr>
          <w:rFonts w:eastAsiaTheme="minorEastAsia" w:hint="eastAsia"/>
          <w:lang w:eastAsia="ja-JP"/>
        </w:rPr>
        <w:t>m</w:t>
      </w:r>
      <w:r>
        <w:rPr>
          <w:rFonts w:eastAsiaTheme="minorEastAsia"/>
          <w:lang w:eastAsia="ja-JP"/>
        </w:rPr>
        <w:t>49629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BC456C" w15:done="0"/>
  <w15:commentEx w15:paraId="444D44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C456C" w16cid:durableId="20E2DD5B"/>
  <w16cid:commentId w16cid:paraId="444D446B" w16cid:durableId="20E2DD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1DFC4" w14:textId="77777777" w:rsidR="00EA48E6" w:rsidRDefault="00EA48E6">
      <w:pPr>
        <w:spacing w:after="0" w:line="240" w:lineRule="auto"/>
      </w:pPr>
      <w:r>
        <w:separator/>
      </w:r>
    </w:p>
  </w:endnote>
  <w:endnote w:type="continuationSeparator" w:id="0">
    <w:p w14:paraId="66DECCA6" w14:textId="77777777" w:rsidR="00EA48E6" w:rsidRDefault="00EA48E6">
      <w:pPr>
        <w:spacing w:after="0" w:line="240" w:lineRule="auto"/>
      </w:pPr>
      <w:r>
        <w:continuationSeparator/>
      </w:r>
    </w:p>
  </w:endnote>
  <w:endnote w:type="continuationNotice" w:id="1">
    <w:p w14:paraId="0945EB8D" w14:textId="77777777" w:rsidR="00EA48E6" w:rsidRDefault="00EA48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Leelawadee UI">
    <w:panose1 w:val="020B0502040204020203"/>
    <w:charset w:val="00"/>
    <w:family w:val="swiss"/>
    <w:pitch w:val="variable"/>
    <w:sig w:usb0="A3000003" w:usb1="00000000" w:usb2="00010000" w:usb3="00000000" w:csb0="000101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9206BB" w:rsidRPr="00BA1CC8" w:rsidRDefault="009206BB"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47D15" w14:textId="77777777" w:rsidR="00270D44" w:rsidRDefault="00270D4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5AA0A" w14:textId="77777777" w:rsidR="00270D44" w:rsidRDefault="00270D44">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46F0C1F2" w:rsidR="009206BB" w:rsidRPr="00BA1CC8" w:rsidRDefault="009206BB"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1D4D2CAB" w:rsidR="009206BB" w:rsidRPr="00BA1CC8" w:rsidRDefault="009206BB"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D96ED" w14:textId="77777777" w:rsidR="00EA48E6" w:rsidRDefault="00EA48E6">
      <w:pPr>
        <w:spacing w:after="0" w:line="240" w:lineRule="auto"/>
      </w:pPr>
      <w:r>
        <w:separator/>
      </w:r>
    </w:p>
  </w:footnote>
  <w:footnote w:type="continuationSeparator" w:id="0">
    <w:p w14:paraId="7C702B50" w14:textId="77777777" w:rsidR="00EA48E6" w:rsidRDefault="00EA48E6">
      <w:pPr>
        <w:spacing w:after="0" w:line="240" w:lineRule="auto"/>
      </w:pPr>
      <w:r>
        <w:continuationSeparator/>
      </w:r>
    </w:p>
  </w:footnote>
  <w:footnote w:type="continuationNotice" w:id="1">
    <w:p w14:paraId="3F0E6B1B" w14:textId="77777777" w:rsidR="00EA48E6" w:rsidRDefault="00EA48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34407144" w:rsidR="009206BB" w:rsidRPr="00151316" w:rsidRDefault="009206BB" w:rsidP="004421EF">
    <w:pPr>
      <w:pStyle w:val="ab"/>
      <w:spacing w:line="240" w:lineRule="exact"/>
      <w:jc w:val="left"/>
    </w:pPr>
    <w:r w:rsidRPr="00151316">
      <w:t>ISO </w:t>
    </w:r>
    <w:r w:rsidRPr="000E5156">
      <w:t>23090-9:2019</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27461718" w:rsidR="009206BB" w:rsidRPr="006E50E0" w:rsidRDefault="009206BB"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CF7FC" w14:textId="77777777" w:rsidR="00270D44" w:rsidRDefault="00270D4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584A"/>
    <w:multiLevelType w:val="multilevel"/>
    <w:tmpl w:val="B7F8323C"/>
    <w:numStyleLink w:val="SVCBullets"/>
  </w:abstractNum>
  <w:abstractNum w:abstractNumId="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8DE5B1F"/>
    <w:multiLevelType w:val="multilevel"/>
    <w:tmpl w:val="B7F8323C"/>
    <w:numStyleLink w:val="SVCBullets"/>
  </w:abstractNum>
  <w:abstractNum w:abstractNumId="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10F133F5"/>
    <w:multiLevelType w:val="multilevel"/>
    <w:tmpl w:val="B7F8323C"/>
    <w:numStyleLink w:val="SVCBullets"/>
  </w:abstractNum>
  <w:abstractNum w:abstractNumId="7"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0"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885B85"/>
    <w:multiLevelType w:val="multilevel"/>
    <w:tmpl w:val="B7F8323C"/>
    <w:numStyleLink w:val="SVCBullets"/>
  </w:abstractNum>
  <w:abstractNum w:abstractNumId="15" w15:restartNumberingAfterBreak="0">
    <w:nsid w:val="2A900DC0"/>
    <w:multiLevelType w:val="multilevel"/>
    <w:tmpl w:val="B7F8323C"/>
    <w:numStyleLink w:val="SVCBullets"/>
  </w:abstractNum>
  <w:abstractNum w:abstractNumId="16" w15:restartNumberingAfterBreak="0">
    <w:nsid w:val="2BE47E2F"/>
    <w:multiLevelType w:val="multilevel"/>
    <w:tmpl w:val="B7F8323C"/>
    <w:numStyleLink w:val="SVCBullets"/>
  </w:abstractNum>
  <w:abstractNum w:abstractNumId="17"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20"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60B25"/>
    <w:multiLevelType w:val="multilevel"/>
    <w:tmpl w:val="B7F8323C"/>
    <w:numStyleLink w:val="SVCBullets"/>
  </w:abstractNum>
  <w:abstractNum w:abstractNumId="22" w15:restartNumberingAfterBreak="0">
    <w:nsid w:val="33AC7EB8"/>
    <w:multiLevelType w:val="multilevel"/>
    <w:tmpl w:val="17E4D3CA"/>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3"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6103B62"/>
    <w:multiLevelType w:val="multilevel"/>
    <w:tmpl w:val="B7F8323C"/>
    <w:numStyleLink w:val="SVCBullets"/>
  </w:abstractNum>
  <w:abstractNum w:abstractNumId="26"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8"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6A2595"/>
    <w:multiLevelType w:val="multilevel"/>
    <w:tmpl w:val="B7F8323C"/>
    <w:numStyleLink w:val="SVCBullets"/>
  </w:abstractNum>
  <w:abstractNum w:abstractNumId="33"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613DEA"/>
    <w:multiLevelType w:val="multilevel"/>
    <w:tmpl w:val="B7F8323C"/>
    <w:numStyleLink w:val="SVCBullets"/>
  </w:abstractNum>
  <w:abstractNum w:abstractNumId="38" w15:restartNumberingAfterBreak="0">
    <w:nsid w:val="5CB55E56"/>
    <w:multiLevelType w:val="multilevel"/>
    <w:tmpl w:val="B7F8323C"/>
    <w:numStyleLink w:val="SVCBullets"/>
  </w:abstractNum>
  <w:abstractNum w:abstractNumId="39"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46" w15:restartNumberingAfterBreak="0">
    <w:nsid w:val="732100E9"/>
    <w:multiLevelType w:val="multilevel"/>
    <w:tmpl w:val="B7F8323C"/>
    <w:numStyleLink w:val="SVCBullets"/>
  </w:abstractNum>
  <w:abstractNum w:abstractNumId="4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8"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527C53"/>
    <w:multiLevelType w:val="multilevel"/>
    <w:tmpl w:val="B7F8323C"/>
    <w:numStyleLink w:val="SVCBullets"/>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3"/>
  </w:num>
  <w:num w:numId="8">
    <w:abstractNumId w:val="3"/>
  </w:num>
  <w:num w:numId="9">
    <w:abstractNumId w:val="3"/>
  </w:num>
  <w:num w:numId="10">
    <w:abstractNumId w:val="3"/>
  </w:num>
  <w:num w:numId="11">
    <w:abstractNumId w:val="3"/>
  </w:num>
  <w:num w:numId="12">
    <w:abstractNumId w:val="3"/>
  </w:num>
  <w:num w:numId="13">
    <w:abstractNumId w:val="47"/>
  </w:num>
  <w:num w:numId="14">
    <w:abstractNumId w:val="42"/>
  </w:num>
  <w:num w:numId="15">
    <w:abstractNumId w:val="23"/>
  </w:num>
  <w:num w:numId="16">
    <w:abstractNumId w:val="34"/>
  </w:num>
  <w:num w:numId="17">
    <w:abstractNumId w:val="9"/>
  </w:num>
  <w:num w:numId="18">
    <w:abstractNumId w:val="8"/>
  </w:num>
  <w:num w:numId="19">
    <w:abstractNumId w:val="31"/>
  </w:num>
  <w:num w:numId="20">
    <w:abstractNumId w:val="26"/>
  </w:num>
  <w:num w:numId="21">
    <w:abstractNumId w:val="24"/>
  </w:num>
  <w:num w:numId="22">
    <w:abstractNumId w:val="28"/>
  </w:num>
  <w:num w:numId="23">
    <w:abstractNumId w:val="36"/>
  </w:num>
  <w:num w:numId="24">
    <w:abstractNumId w:val="1"/>
  </w:num>
  <w:num w:numId="25">
    <w:abstractNumId w:val="18"/>
  </w:num>
  <w:num w:numId="26">
    <w:abstractNumId w:val="19"/>
  </w:num>
  <w:num w:numId="27">
    <w:abstractNumId w:val="30"/>
  </w:num>
  <w:num w:numId="28">
    <w:abstractNumId w:val="29"/>
  </w:num>
  <w:num w:numId="29">
    <w:abstractNumId w:val="11"/>
  </w:num>
  <w:num w:numId="30">
    <w:abstractNumId w:val="44"/>
  </w:num>
  <w:num w:numId="31">
    <w:abstractNumId w:val="5"/>
  </w:num>
  <w:num w:numId="3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49"/>
  </w:num>
  <w:num w:numId="35">
    <w:abstractNumId w:val="7"/>
  </w:num>
  <w:num w:numId="36">
    <w:abstractNumId w:val="10"/>
  </w:num>
  <w:num w:numId="37">
    <w:abstractNumId w:val="39"/>
  </w:num>
  <w:num w:numId="38">
    <w:abstractNumId w:val="41"/>
  </w:num>
  <w:num w:numId="39">
    <w:abstractNumId w:val="2"/>
  </w:num>
  <w:num w:numId="40">
    <w:abstractNumId w:val="48"/>
  </w:num>
  <w:num w:numId="41">
    <w:abstractNumId w:val="35"/>
  </w:num>
  <w:num w:numId="42">
    <w:abstractNumId w:val="27"/>
  </w:num>
  <w:num w:numId="43">
    <w:abstractNumId w:val="40"/>
  </w:num>
  <w:num w:numId="44">
    <w:abstractNumId w:val="13"/>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num>
  <w:num w:numId="47">
    <w:abstractNumId w:val="14"/>
  </w:num>
  <w:num w:numId="48">
    <w:abstractNumId w:val="32"/>
  </w:num>
  <w:num w:numId="49">
    <w:abstractNumId w:val="17"/>
  </w:num>
  <w:num w:numId="50">
    <w:abstractNumId w:val="12"/>
  </w:num>
  <w:num w:numId="51">
    <w:abstractNumId w:val="33"/>
  </w:num>
  <w:num w:numId="52">
    <w:abstractNumId w:val="6"/>
  </w:num>
  <w:num w:numId="53">
    <w:abstractNumId w:val="38"/>
  </w:num>
  <w:num w:numId="54">
    <w:abstractNumId w:val="43"/>
  </w:num>
  <w:num w:numId="55">
    <w:abstractNumId w:val="21"/>
  </w:num>
  <w:num w:numId="56">
    <w:abstractNumId w:val="16"/>
  </w:num>
  <w:num w:numId="57">
    <w:abstractNumId w:val="50"/>
  </w:num>
  <w:num w:numId="58">
    <w:abstractNumId w:val="25"/>
  </w:num>
  <w:num w:numId="59">
    <w:abstractNumId w:val="15"/>
  </w:num>
  <w:num w:numId="60">
    <w:abstractNumId w:val="37"/>
  </w:num>
  <w:num w:numId="61">
    <w:abstractNumId w:val="0"/>
  </w:num>
  <w:num w:numId="62">
    <w:abstractNumId w:val="4"/>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num>
  <w:numIdMacAtCleanup w:val="3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kagami, Ohji (SONY)">
    <w15:presenceInfo w15:providerId="None" w15:userId="Nakagami, Ohji (SONY)"/>
  </w15:person>
  <w15:person w15:author="Sugio Toshiyasu">
    <w15:presenceInfo w15:providerId="None" w15:userId="Sugio Toshiyas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bordersDoNotSurroundHeader/>
  <w:bordersDoNotSurroundFooter/>
  <w:hideSpelling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397"/>
  <w:evenAndOddHeaders/>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DEA"/>
    <w:rsid w:val="000021F2"/>
    <w:rsid w:val="00002547"/>
    <w:rsid w:val="000031BC"/>
    <w:rsid w:val="00003398"/>
    <w:rsid w:val="00004530"/>
    <w:rsid w:val="000055DA"/>
    <w:rsid w:val="000058FB"/>
    <w:rsid w:val="0000660F"/>
    <w:rsid w:val="00006BB1"/>
    <w:rsid w:val="00010837"/>
    <w:rsid w:val="00011027"/>
    <w:rsid w:val="00011103"/>
    <w:rsid w:val="000117C8"/>
    <w:rsid w:val="00012FC1"/>
    <w:rsid w:val="00015413"/>
    <w:rsid w:val="00016E0C"/>
    <w:rsid w:val="00020CCA"/>
    <w:rsid w:val="000211F2"/>
    <w:rsid w:val="00021C2A"/>
    <w:rsid w:val="00021F29"/>
    <w:rsid w:val="000222C4"/>
    <w:rsid w:val="00022405"/>
    <w:rsid w:val="00023A9E"/>
    <w:rsid w:val="00026B85"/>
    <w:rsid w:val="00027808"/>
    <w:rsid w:val="000303D0"/>
    <w:rsid w:val="00031340"/>
    <w:rsid w:val="000326F3"/>
    <w:rsid w:val="000333FA"/>
    <w:rsid w:val="00033BAB"/>
    <w:rsid w:val="00035024"/>
    <w:rsid w:val="000368E0"/>
    <w:rsid w:val="00036FAA"/>
    <w:rsid w:val="0004072C"/>
    <w:rsid w:val="00040A97"/>
    <w:rsid w:val="00040CCB"/>
    <w:rsid w:val="00041D96"/>
    <w:rsid w:val="00041F73"/>
    <w:rsid w:val="0004333C"/>
    <w:rsid w:val="00043836"/>
    <w:rsid w:val="00043929"/>
    <w:rsid w:val="00043D57"/>
    <w:rsid w:val="0004401F"/>
    <w:rsid w:val="00044FDB"/>
    <w:rsid w:val="00045D5E"/>
    <w:rsid w:val="00046C72"/>
    <w:rsid w:val="0004798E"/>
    <w:rsid w:val="0005029F"/>
    <w:rsid w:val="00050989"/>
    <w:rsid w:val="00052262"/>
    <w:rsid w:val="00053CB1"/>
    <w:rsid w:val="00054252"/>
    <w:rsid w:val="00055455"/>
    <w:rsid w:val="00056A3B"/>
    <w:rsid w:val="00060093"/>
    <w:rsid w:val="000615D6"/>
    <w:rsid w:val="000622C5"/>
    <w:rsid w:val="00063F44"/>
    <w:rsid w:val="00063F7C"/>
    <w:rsid w:val="00064A92"/>
    <w:rsid w:val="00071470"/>
    <w:rsid w:val="00071857"/>
    <w:rsid w:val="00072136"/>
    <w:rsid w:val="00072642"/>
    <w:rsid w:val="00073E5A"/>
    <w:rsid w:val="00080566"/>
    <w:rsid w:val="00080EB5"/>
    <w:rsid w:val="0008106E"/>
    <w:rsid w:val="0008246F"/>
    <w:rsid w:val="00083157"/>
    <w:rsid w:val="0008361D"/>
    <w:rsid w:val="00086EDD"/>
    <w:rsid w:val="00087EC2"/>
    <w:rsid w:val="00090662"/>
    <w:rsid w:val="00093A4A"/>
    <w:rsid w:val="000946BF"/>
    <w:rsid w:val="00094753"/>
    <w:rsid w:val="00094CC4"/>
    <w:rsid w:val="00094D91"/>
    <w:rsid w:val="00095CE6"/>
    <w:rsid w:val="000976A3"/>
    <w:rsid w:val="00097A12"/>
    <w:rsid w:val="00097BBF"/>
    <w:rsid w:val="00097D5D"/>
    <w:rsid w:val="00097D8A"/>
    <w:rsid w:val="000A00C4"/>
    <w:rsid w:val="000A0908"/>
    <w:rsid w:val="000A0A6D"/>
    <w:rsid w:val="000A1BA7"/>
    <w:rsid w:val="000A220D"/>
    <w:rsid w:val="000A2C6F"/>
    <w:rsid w:val="000A4AD6"/>
    <w:rsid w:val="000A67C8"/>
    <w:rsid w:val="000A7BA1"/>
    <w:rsid w:val="000B1659"/>
    <w:rsid w:val="000B2038"/>
    <w:rsid w:val="000B3A90"/>
    <w:rsid w:val="000B5021"/>
    <w:rsid w:val="000B5029"/>
    <w:rsid w:val="000B7939"/>
    <w:rsid w:val="000C033F"/>
    <w:rsid w:val="000C0C44"/>
    <w:rsid w:val="000C1849"/>
    <w:rsid w:val="000C43B8"/>
    <w:rsid w:val="000C59B5"/>
    <w:rsid w:val="000C62BB"/>
    <w:rsid w:val="000D040E"/>
    <w:rsid w:val="000D0905"/>
    <w:rsid w:val="000D0C85"/>
    <w:rsid w:val="000D1800"/>
    <w:rsid w:val="000D2957"/>
    <w:rsid w:val="000D2CD2"/>
    <w:rsid w:val="000D3BCE"/>
    <w:rsid w:val="000D4BB1"/>
    <w:rsid w:val="000D600E"/>
    <w:rsid w:val="000D6E57"/>
    <w:rsid w:val="000D7C8F"/>
    <w:rsid w:val="000E09EC"/>
    <w:rsid w:val="000E1EA8"/>
    <w:rsid w:val="000E44B9"/>
    <w:rsid w:val="000E5156"/>
    <w:rsid w:val="000E529B"/>
    <w:rsid w:val="000E5A3B"/>
    <w:rsid w:val="000E61D7"/>
    <w:rsid w:val="000E661F"/>
    <w:rsid w:val="000F2815"/>
    <w:rsid w:val="000F423F"/>
    <w:rsid w:val="000F46E2"/>
    <w:rsid w:val="000F56D0"/>
    <w:rsid w:val="000F6AE8"/>
    <w:rsid w:val="000F6E4E"/>
    <w:rsid w:val="000F720A"/>
    <w:rsid w:val="001027CE"/>
    <w:rsid w:val="00106833"/>
    <w:rsid w:val="00110789"/>
    <w:rsid w:val="0011112C"/>
    <w:rsid w:val="001133DA"/>
    <w:rsid w:val="00116FAE"/>
    <w:rsid w:val="00117B7B"/>
    <w:rsid w:val="00120E20"/>
    <w:rsid w:val="00121DEE"/>
    <w:rsid w:val="00122317"/>
    <w:rsid w:val="00122D1C"/>
    <w:rsid w:val="00123B20"/>
    <w:rsid w:val="00124F02"/>
    <w:rsid w:val="00126B4A"/>
    <w:rsid w:val="00126F6A"/>
    <w:rsid w:val="0012723B"/>
    <w:rsid w:val="0013104F"/>
    <w:rsid w:val="001312F5"/>
    <w:rsid w:val="00131557"/>
    <w:rsid w:val="00132C8E"/>
    <w:rsid w:val="00133406"/>
    <w:rsid w:val="001364CC"/>
    <w:rsid w:val="001372A1"/>
    <w:rsid w:val="00137D27"/>
    <w:rsid w:val="00140EED"/>
    <w:rsid w:val="00140F3C"/>
    <w:rsid w:val="00143722"/>
    <w:rsid w:val="0014508F"/>
    <w:rsid w:val="001450FB"/>
    <w:rsid w:val="00150A52"/>
    <w:rsid w:val="0015223D"/>
    <w:rsid w:val="00152F95"/>
    <w:rsid w:val="00155722"/>
    <w:rsid w:val="001559A5"/>
    <w:rsid w:val="001568B5"/>
    <w:rsid w:val="00157011"/>
    <w:rsid w:val="001636E9"/>
    <w:rsid w:val="001641FF"/>
    <w:rsid w:val="00166A3C"/>
    <w:rsid w:val="001677DC"/>
    <w:rsid w:val="00170B1C"/>
    <w:rsid w:val="00172313"/>
    <w:rsid w:val="001723F8"/>
    <w:rsid w:val="00172425"/>
    <w:rsid w:val="00173887"/>
    <w:rsid w:val="00173F0C"/>
    <w:rsid w:val="0017480B"/>
    <w:rsid w:val="001803C0"/>
    <w:rsid w:val="00180B4C"/>
    <w:rsid w:val="0018169F"/>
    <w:rsid w:val="00181A41"/>
    <w:rsid w:val="00181B9D"/>
    <w:rsid w:val="00183677"/>
    <w:rsid w:val="00184FFF"/>
    <w:rsid w:val="00186BAC"/>
    <w:rsid w:val="001879EB"/>
    <w:rsid w:val="001924AA"/>
    <w:rsid w:val="001946E1"/>
    <w:rsid w:val="001A01E3"/>
    <w:rsid w:val="001A0B0F"/>
    <w:rsid w:val="001A2257"/>
    <w:rsid w:val="001A33D0"/>
    <w:rsid w:val="001A40EB"/>
    <w:rsid w:val="001A4B76"/>
    <w:rsid w:val="001A6231"/>
    <w:rsid w:val="001B1529"/>
    <w:rsid w:val="001B1E84"/>
    <w:rsid w:val="001B2982"/>
    <w:rsid w:val="001B51CD"/>
    <w:rsid w:val="001C0549"/>
    <w:rsid w:val="001C082F"/>
    <w:rsid w:val="001C0C47"/>
    <w:rsid w:val="001C15DB"/>
    <w:rsid w:val="001C202F"/>
    <w:rsid w:val="001C2CEA"/>
    <w:rsid w:val="001C4528"/>
    <w:rsid w:val="001C5A07"/>
    <w:rsid w:val="001C6A96"/>
    <w:rsid w:val="001C6B67"/>
    <w:rsid w:val="001D241D"/>
    <w:rsid w:val="001D5EEB"/>
    <w:rsid w:val="001E4219"/>
    <w:rsid w:val="001E691D"/>
    <w:rsid w:val="001E7496"/>
    <w:rsid w:val="001F09B2"/>
    <w:rsid w:val="001F1B33"/>
    <w:rsid w:val="001F3B93"/>
    <w:rsid w:val="001F5F54"/>
    <w:rsid w:val="001F5FB9"/>
    <w:rsid w:val="001F623F"/>
    <w:rsid w:val="00202274"/>
    <w:rsid w:val="0020425B"/>
    <w:rsid w:val="00204272"/>
    <w:rsid w:val="002049C6"/>
    <w:rsid w:val="00205F23"/>
    <w:rsid w:val="0020679D"/>
    <w:rsid w:val="00206D68"/>
    <w:rsid w:val="00210093"/>
    <w:rsid w:val="00210FA0"/>
    <w:rsid w:val="00211010"/>
    <w:rsid w:val="00211B50"/>
    <w:rsid w:val="00211D95"/>
    <w:rsid w:val="00214341"/>
    <w:rsid w:val="00214C6E"/>
    <w:rsid w:val="00214EC7"/>
    <w:rsid w:val="002158CC"/>
    <w:rsid w:val="00220C6B"/>
    <w:rsid w:val="002243D6"/>
    <w:rsid w:val="00224568"/>
    <w:rsid w:val="00225E26"/>
    <w:rsid w:val="00231FA9"/>
    <w:rsid w:val="0023302E"/>
    <w:rsid w:val="002331EA"/>
    <w:rsid w:val="002338CF"/>
    <w:rsid w:val="00233FC3"/>
    <w:rsid w:val="0023682F"/>
    <w:rsid w:val="00242E0C"/>
    <w:rsid w:val="00243A29"/>
    <w:rsid w:val="00243BC0"/>
    <w:rsid w:val="00245177"/>
    <w:rsid w:val="002451EA"/>
    <w:rsid w:val="00246100"/>
    <w:rsid w:val="002461EC"/>
    <w:rsid w:val="00247D12"/>
    <w:rsid w:val="00252CEF"/>
    <w:rsid w:val="002533AD"/>
    <w:rsid w:val="00255688"/>
    <w:rsid w:val="002600C3"/>
    <w:rsid w:val="00262E14"/>
    <w:rsid w:val="00263E86"/>
    <w:rsid w:val="00264095"/>
    <w:rsid w:val="00264956"/>
    <w:rsid w:val="00264998"/>
    <w:rsid w:val="00264A12"/>
    <w:rsid w:val="00264B7E"/>
    <w:rsid w:val="00270395"/>
    <w:rsid w:val="0027068D"/>
    <w:rsid w:val="00270D44"/>
    <w:rsid w:val="00271B97"/>
    <w:rsid w:val="00272C36"/>
    <w:rsid w:val="00273347"/>
    <w:rsid w:val="00276715"/>
    <w:rsid w:val="002767DD"/>
    <w:rsid w:val="0027687F"/>
    <w:rsid w:val="00276C35"/>
    <w:rsid w:val="00281F40"/>
    <w:rsid w:val="00283788"/>
    <w:rsid w:val="00284FAE"/>
    <w:rsid w:val="00286C8F"/>
    <w:rsid w:val="00287417"/>
    <w:rsid w:val="00287B35"/>
    <w:rsid w:val="0029127A"/>
    <w:rsid w:val="002912E2"/>
    <w:rsid w:val="00294FB0"/>
    <w:rsid w:val="0029696A"/>
    <w:rsid w:val="002A25C5"/>
    <w:rsid w:val="002A3269"/>
    <w:rsid w:val="002A51DA"/>
    <w:rsid w:val="002A6307"/>
    <w:rsid w:val="002A7126"/>
    <w:rsid w:val="002A7843"/>
    <w:rsid w:val="002A7CD1"/>
    <w:rsid w:val="002B011C"/>
    <w:rsid w:val="002B0B69"/>
    <w:rsid w:val="002B105E"/>
    <w:rsid w:val="002B6632"/>
    <w:rsid w:val="002B6C55"/>
    <w:rsid w:val="002B7FB2"/>
    <w:rsid w:val="002C008A"/>
    <w:rsid w:val="002C058F"/>
    <w:rsid w:val="002C1775"/>
    <w:rsid w:val="002C27B7"/>
    <w:rsid w:val="002C2A93"/>
    <w:rsid w:val="002C3A5D"/>
    <w:rsid w:val="002C453D"/>
    <w:rsid w:val="002C4D3E"/>
    <w:rsid w:val="002C6190"/>
    <w:rsid w:val="002C7BA3"/>
    <w:rsid w:val="002C7CA4"/>
    <w:rsid w:val="002D047C"/>
    <w:rsid w:val="002D3AC8"/>
    <w:rsid w:val="002D44D9"/>
    <w:rsid w:val="002D4ED7"/>
    <w:rsid w:val="002D663C"/>
    <w:rsid w:val="002D73CB"/>
    <w:rsid w:val="002D765D"/>
    <w:rsid w:val="002E01EF"/>
    <w:rsid w:val="002E0497"/>
    <w:rsid w:val="002E0796"/>
    <w:rsid w:val="002F08A0"/>
    <w:rsid w:val="002F1B5B"/>
    <w:rsid w:val="002F69B6"/>
    <w:rsid w:val="00300C0D"/>
    <w:rsid w:val="00301531"/>
    <w:rsid w:val="00303666"/>
    <w:rsid w:val="003038BD"/>
    <w:rsid w:val="00305C71"/>
    <w:rsid w:val="003062DD"/>
    <w:rsid w:val="0031012D"/>
    <w:rsid w:val="003105AE"/>
    <w:rsid w:val="00310B72"/>
    <w:rsid w:val="003115B2"/>
    <w:rsid w:val="00311BF2"/>
    <w:rsid w:val="0031367E"/>
    <w:rsid w:val="00313CF0"/>
    <w:rsid w:val="00314414"/>
    <w:rsid w:val="00315AEB"/>
    <w:rsid w:val="00315AF3"/>
    <w:rsid w:val="00315F20"/>
    <w:rsid w:val="0031626A"/>
    <w:rsid w:val="00316A30"/>
    <w:rsid w:val="003216A7"/>
    <w:rsid w:val="00321BED"/>
    <w:rsid w:val="00323639"/>
    <w:rsid w:val="003248B1"/>
    <w:rsid w:val="0032593F"/>
    <w:rsid w:val="003266EB"/>
    <w:rsid w:val="003274AC"/>
    <w:rsid w:val="0033127A"/>
    <w:rsid w:val="00331ACC"/>
    <w:rsid w:val="00331E12"/>
    <w:rsid w:val="0033217F"/>
    <w:rsid w:val="00333718"/>
    <w:rsid w:val="00334311"/>
    <w:rsid w:val="003346FF"/>
    <w:rsid w:val="00335A0A"/>
    <w:rsid w:val="00335BDF"/>
    <w:rsid w:val="00340326"/>
    <w:rsid w:val="0034123A"/>
    <w:rsid w:val="003412F8"/>
    <w:rsid w:val="00341E6C"/>
    <w:rsid w:val="00343977"/>
    <w:rsid w:val="00344241"/>
    <w:rsid w:val="0035004B"/>
    <w:rsid w:val="003500F5"/>
    <w:rsid w:val="0035215D"/>
    <w:rsid w:val="003528FB"/>
    <w:rsid w:val="00353B8B"/>
    <w:rsid w:val="003569BD"/>
    <w:rsid w:val="00362220"/>
    <w:rsid w:val="00363539"/>
    <w:rsid w:val="00363A1C"/>
    <w:rsid w:val="00363E86"/>
    <w:rsid w:val="0036560D"/>
    <w:rsid w:val="003672AA"/>
    <w:rsid w:val="00371A79"/>
    <w:rsid w:val="003723CE"/>
    <w:rsid w:val="00373E35"/>
    <w:rsid w:val="00374CE3"/>
    <w:rsid w:val="0038083F"/>
    <w:rsid w:val="00380C98"/>
    <w:rsid w:val="00381E8B"/>
    <w:rsid w:val="0038238A"/>
    <w:rsid w:val="003833F2"/>
    <w:rsid w:val="00383F40"/>
    <w:rsid w:val="0039136C"/>
    <w:rsid w:val="003915F1"/>
    <w:rsid w:val="00392C9D"/>
    <w:rsid w:val="00394AE9"/>
    <w:rsid w:val="00394C57"/>
    <w:rsid w:val="00395E0A"/>
    <w:rsid w:val="00395E39"/>
    <w:rsid w:val="003961EF"/>
    <w:rsid w:val="0039646E"/>
    <w:rsid w:val="003967BA"/>
    <w:rsid w:val="00397938"/>
    <w:rsid w:val="003A06CF"/>
    <w:rsid w:val="003A2212"/>
    <w:rsid w:val="003A316F"/>
    <w:rsid w:val="003A360A"/>
    <w:rsid w:val="003A4F96"/>
    <w:rsid w:val="003A6F3D"/>
    <w:rsid w:val="003A708F"/>
    <w:rsid w:val="003A78B4"/>
    <w:rsid w:val="003B40F4"/>
    <w:rsid w:val="003B474B"/>
    <w:rsid w:val="003B4A5C"/>
    <w:rsid w:val="003C01FF"/>
    <w:rsid w:val="003C069B"/>
    <w:rsid w:val="003C2B85"/>
    <w:rsid w:val="003C500D"/>
    <w:rsid w:val="003C533C"/>
    <w:rsid w:val="003C5A8F"/>
    <w:rsid w:val="003D05A1"/>
    <w:rsid w:val="003D0F0D"/>
    <w:rsid w:val="003D3D44"/>
    <w:rsid w:val="003D3D9D"/>
    <w:rsid w:val="003D4EF2"/>
    <w:rsid w:val="003D5A1B"/>
    <w:rsid w:val="003D5C74"/>
    <w:rsid w:val="003D6059"/>
    <w:rsid w:val="003D729C"/>
    <w:rsid w:val="003E44BB"/>
    <w:rsid w:val="003E4AB3"/>
    <w:rsid w:val="003F0426"/>
    <w:rsid w:val="003F1023"/>
    <w:rsid w:val="003F2196"/>
    <w:rsid w:val="003F2B0E"/>
    <w:rsid w:val="003F492C"/>
    <w:rsid w:val="003F57D1"/>
    <w:rsid w:val="003F57F6"/>
    <w:rsid w:val="003F5B28"/>
    <w:rsid w:val="003F5C5E"/>
    <w:rsid w:val="003F6A6C"/>
    <w:rsid w:val="003F732C"/>
    <w:rsid w:val="003F73F6"/>
    <w:rsid w:val="003F7F87"/>
    <w:rsid w:val="00400F60"/>
    <w:rsid w:val="004020D5"/>
    <w:rsid w:val="00402FB2"/>
    <w:rsid w:val="00404891"/>
    <w:rsid w:val="00404DBD"/>
    <w:rsid w:val="00405177"/>
    <w:rsid w:val="00405602"/>
    <w:rsid w:val="00405A5E"/>
    <w:rsid w:val="00407533"/>
    <w:rsid w:val="004105D7"/>
    <w:rsid w:val="00413C67"/>
    <w:rsid w:val="00414980"/>
    <w:rsid w:val="00414E74"/>
    <w:rsid w:val="004152B2"/>
    <w:rsid w:val="00415EF8"/>
    <w:rsid w:val="004176C6"/>
    <w:rsid w:val="00423923"/>
    <w:rsid w:val="00423CAF"/>
    <w:rsid w:val="00425349"/>
    <w:rsid w:val="00425DBA"/>
    <w:rsid w:val="00425E30"/>
    <w:rsid w:val="0042721F"/>
    <w:rsid w:val="00427928"/>
    <w:rsid w:val="004321DD"/>
    <w:rsid w:val="004321F1"/>
    <w:rsid w:val="00433006"/>
    <w:rsid w:val="00433C09"/>
    <w:rsid w:val="00434E92"/>
    <w:rsid w:val="00435867"/>
    <w:rsid w:val="00435AFB"/>
    <w:rsid w:val="004404F8"/>
    <w:rsid w:val="004413AC"/>
    <w:rsid w:val="004418D0"/>
    <w:rsid w:val="00441941"/>
    <w:rsid w:val="00441A23"/>
    <w:rsid w:val="00441BED"/>
    <w:rsid w:val="004421EF"/>
    <w:rsid w:val="0044227E"/>
    <w:rsid w:val="0044296C"/>
    <w:rsid w:val="00443F1A"/>
    <w:rsid w:val="004448FF"/>
    <w:rsid w:val="00444CDE"/>
    <w:rsid w:val="00446A11"/>
    <w:rsid w:val="00447CA5"/>
    <w:rsid w:val="00450412"/>
    <w:rsid w:val="0045079E"/>
    <w:rsid w:val="004515D5"/>
    <w:rsid w:val="00452433"/>
    <w:rsid w:val="00453456"/>
    <w:rsid w:val="004547E6"/>
    <w:rsid w:val="00455877"/>
    <w:rsid w:val="00456417"/>
    <w:rsid w:val="00457B80"/>
    <w:rsid w:val="00461600"/>
    <w:rsid w:val="00461AA9"/>
    <w:rsid w:val="0046252D"/>
    <w:rsid w:val="004638EC"/>
    <w:rsid w:val="00470FFC"/>
    <w:rsid w:val="00471927"/>
    <w:rsid w:val="00473298"/>
    <w:rsid w:val="00473C41"/>
    <w:rsid w:val="004768D7"/>
    <w:rsid w:val="00476F27"/>
    <w:rsid w:val="00480B36"/>
    <w:rsid w:val="00481387"/>
    <w:rsid w:val="00482394"/>
    <w:rsid w:val="0048246B"/>
    <w:rsid w:val="00483F60"/>
    <w:rsid w:val="004852B4"/>
    <w:rsid w:val="0048552A"/>
    <w:rsid w:val="00486127"/>
    <w:rsid w:val="004878B7"/>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5DD9"/>
    <w:rsid w:val="004A70F7"/>
    <w:rsid w:val="004B065C"/>
    <w:rsid w:val="004B2EDE"/>
    <w:rsid w:val="004B3ADC"/>
    <w:rsid w:val="004B3ED9"/>
    <w:rsid w:val="004B543E"/>
    <w:rsid w:val="004B56F2"/>
    <w:rsid w:val="004B5904"/>
    <w:rsid w:val="004B722A"/>
    <w:rsid w:val="004B7B71"/>
    <w:rsid w:val="004C06BC"/>
    <w:rsid w:val="004C0821"/>
    <w:rsid w:val="004C0828"/>
    <w:rsid w:val="004C1355"/>
    <w:rsid w:val="004C1965"/>
    <w:rsid w:val="004C241D"/>
    <w:rsid w:val="004C2EBA"/>
    <w:rsid w:val="004C4290"/>
    <w:rsid w:val="004C670A"/>
    <w:rsid w:val="004D47C1"/>
    <w:rsid w:val="004D7E94"/>
    <w:rsid w:val="004E1091"/>
    <w:rsid w:val="004E187C"/>
    <w:rsid w:val="004E2323"/>
    <w:rsid w:val="004E3BCC"/>
    <w:rsid w:val="004E49E2"/>
    <w:rsid w:val="004E668F"/>
    <w:rsid w:val="004E68B2"/>
    <w:rsid w:val="004E6E8E"/>
    <w:rsid w:val="004F14B7"/>
    <w:rsid w:val="004F22F7"/>
    <w:rsid w:val="004F31F1"/>
    <w:rsid w:val="004F381F"/>
    <w:rsid w:val="004F3AB1"/>
    <w:rsid w:val="004F4616"/>
    <w:rsid w:val="004F4D19"/>
    <w:rsid w:val="004F5AAC"/>
    <w:rsid w:val="004F66E2"/>
    <w:rsid w:val="004F76AC"/>
    <w:rsid w:val="005007B8"/>
    <w:rsid w:val="00500AB7"/>
    <w:rsid w:val="005022AB"/>
    <w:rsid w:val="00503F66"/>
    <w:rsid w:val="005077C2"/>
    <w:rsid w:val="0051102E"/>
    <w:rsid w:val="00511BF8"/>
    <w:rsid w:val="00513AFF"/>
    <w:rsid w:val="005149C7"/>
    <w:rsid w:val="005172CF"/>
    <w:rsid w:val="005209CD"/>
    <w:rsid w:val="005226C4"/>
    <w:rsid w:val="00526284"/>
    <w:rsid w:val="00531C12"/>
    <w:rsid w:val="00532584"/>
    <w:rsid w:val="0053528F"/>
    <w:rsid w:val="00536592"/>
    <w:rsid w:val="005366E9"/>
    <w:rsid w:val="00536A29"/>
    <w:rsid w:val="00536EC8"/>
    <w:rsid w:val="00536F4B"/>
    <w:rsid w:val="005402FB"/>
    <w:rsid w:val="00540C53"/>
    <w:rsid w:val="00542EDC"/>
    <w:rsid w:val="00543663"/>
    <w:rsid w:val="00545ACB"/>
    <w:rsid w:val="00545E06"/>
    <w:rsid w:val="0054733A"/>
    <w:rsid w:val="00550BC0"/>
    <w:rsid w:val="005537F1"/>
    <w:rsid w:val="0055531A"/>
    <w:rsid w:val="00555534"/>
    <w:rsid w:val="00557881"/>
    <w:rsid w:val="00562A6A"/>
    <w:rsid w:val="0056552C"/>
    <w:rsid w:val="005674E8"/>
    <w:rsid w:val="0057017E"/>
    <w:rsid w:val="00570FD4"/>
    <w:rsid w:val="0057143D"/>
    <w:rsid w:val="005721B6"/>
    <w:rsid w:val="005728E9"/>
    <w:rsid w:val="0057397E"/>
    <w:rsid w:val="00573FAE"/>
    <w:rsid w:val="00576888"/>
    <w:rsid w:val="005834D0"/>
    <w:rsid w:val="005839C4"/>
    <w:rsid w:val="0058796A"/>
    <w:rsid w:val="005908C1"/>
    <w:rsid w:val="00590CEC"/>
    <w:rsid w:val="00592525"/>
    <w:rsid w:val="0059354C"/>
    <w:rsid w:val="005954CB"/>
    <w:rsid w:val="005A0E42"/>
    <w:rsid w:val="005A38B5"/>
    <w:rsid w:val="005A4249"/>
    <w:rsid w:val="005A6BFC"/>
    <w:rsid w:val="005A72F5"/>
    <w:rsid w:val="005B03CC"/>
    <w:rsid w:val="005B0A64"/>
    <w:rsid w:val="005B3ABF"/>
    <w:rsid w:val="005B3EC6"/>
    <w:rsid w:val="005B53C6"/>
    <w:rsid w:val="005B6167"/>
    <w:rsid w:val="005B6A8D"/>
    <w:rsid w:val="005C0266"/>
    <w:rsid w:val="005C2F35"/>
    <w:rsid w:val="005C44E9"/>
    <w:rsid w:val="005C676D"/>
    <w:rsid w:val="005D099D"/>
    <w:rsid w:val="005D0ED5"/>
    <w:rsid w:val="005D15C0"/>
    <w:rsid w:val="005D21D8"/>
    <w:rsid w:val="005D2790"/>
    <w:rsid w:val="005D6017"/>
    <w:rsid w:val="005D72AB"/>
    <w:rsid w:val="005E1596"/>
    <w:rsid w:val="005E3D5A"/>
    <w:rsid w:val="005E54FB"/>
    <w:rsid w:val="005E56E6"/>
    <w:rsid w:val="005E67E8"/>
    <w:rsid w:val="005E6C46"/>
    <w:rsid w:val="005F032E"/>
    <w:rsid w:val="005F2ACA"/>
    <w:rsid w:val="005F3010"/>
    <w:rsid w:val="005F3102"/>
    <w:rsid w:val="005F3DF2"/>
    <w:rsid w:val="005F4994"/>
    <w:rsid w:val="005F4BD0"/>
    <w:rsid w:val="005F6A97"/>
    <w:rsid w:val="005F7BF5"/>
    <w:rsid w:val="00601C6B"/>
    <w:rsid w:val="00605043"/>
    <w:rsid w:val="00605440"/>
    <w:rsid w:val="00606502"/>
    <w:rsid w:val="006068F8"/>
    <w:rsid w:val="0060705B"/>
    <w:rsid w:val="00607136"/>
    <w:rsid w:val="006078B9"/>
    <w:rsid w:val="006078CE"/>
    <w:rsid w:val="00607B0D"/>
    <w:rsid w:val="00610D56"/>
    <w:rsid w:val="00610F4E"/>
    <w:rsid w:val="006121D1"/>
    <w:rsid w:val="00613AEA"/>
    <w:rsid w:val="00613F5B"/>
    <w:rsid w:val="0061494B"/>
    <w:rsid w:val="0061528F"/>
    <w:rsid w:val="006159F1"/>
    <w:rsid w:val="006171EC"/>
    <w:rsid w:val="00621A5B"/>
    <w:rsid w:val="00621F9E"/>
    <w:rsid w:val="0062446D"/>
    <w:rsid w:val="00625CC2"/>
    <w:rsid w:val="006263AA"/>
    <w:rsid w:val="0062669C"/>
    <w:rsid w:val="0062683C"/>
    <w:rsid w:val="00626A5B"/>
    <w:rsid w:val="00626D1A"/>
    <w:rsid w:val="00630BC8"/>
    <w:rsid w:val="00630EA1"/>
    <w:rsid w:val="00631654"/>
    <w:rsid w:val="00631D3C"/>
    <w:rsid w:val="006326CF"/>
    <w:rsid w:val="00634292"/>
    <w:rsid w:val="00634974"/>
    <w:rsid w:val="00636C6C"/>
    <w:rsid w:val="00637ACB"/>
    <w:rsid w:val="00643A12"/>
    <w:rsid w:val="0064431B"/>
    <w:rsid w:val="00644C93"/>
    <w:rsid w:val="00644DB2"/>
    <w:rsid w:val="006452C3"/>
    <w:rsid w:val="00645762"/>
    <w:rsid w:val="00645EA3"/>
    <w:rsid w:val="00650E7C"/>
    <w:rsid w:val="00654BD9"/>
    <w:rsid w:val="0065532C"/>
    <w:rsid w:val="00660231"/>
    <w:rsid w:val="00661376"/>
    <w:rsid w:val="00661EE2"/>
    <w:rsid w:val="00662B0D"/>
    <w:rsid w:val="00662D34"/>
    <w:rsid w:val="00665466"/>
    <w:rsid w:val="00665C55"/>
    <w:rsid w:val="006711ED"/>
    <w:rsid w:val="00671FCC"/>
    <w:rsid w:val="00672041"/>
    <w:rsid w:val="006728EA"/>
    <w:rsid w:val="00673172"/>
    <w:rsid w:val="006751A6"/>
    <w:rsid w:val="00677A42"/>
    <w:rsid w:val="0068046C"/>
    <w:rsid w:val="0068101F"/>
    <w:rsid w:val="0068308C"/>
    <w:rsid w:val="006837AD"/>
    <w:rsid w:val="006838BC"/>
    <w:rsid w:val="00683D0C"/>
    <w:rsid w:val="00685AB4"/>
    <w:rsid w:val="00686D87"/>
    <w:rsid w:val="00690093"/>
    <w:rsid w:val="00693367"/>
    <w:rsid w:val="0069668B"/>
    <w:rsid w:val="00696711"/>
    <w:rsid w:val="006973F9"/>
    <w:rsid w:val="006A0DDA"/>
    <w:rsid w:val="006A0FD0"/>
    <w:rsid w:val="006A1744"/>
    <w:rsid w:val="006A467B"/>
    <w:rsid w:val="006B0EA2"/>
    <w:rsid w:val="006B14AB"/>
    <w:rsid w:val="006B297B"/>
    <w:rsid w:val="006B416E"/>
    <w:rsid w:val="006B57EF"/>
    <w:rsid w:val="006B5FEE"/>
    <w:rsid w:val="006B6277"/>
    <w:rsid w:val="006C03B5"/>
    <w:rsid w:val="006C1E57"/>
    <w:rsid w:val="006C21D2"/>
    <w:rsid w:val="006C56C5"/>
    <w:rsid w:val="006C5CD0"/>
    <w:rsid w:val="006C620D"/>
    <w:rsid w:val="006C6720"/>
    <w:rsid w:val="006C768D"/>
    <w:rsid w:val="006C78A6"/>
    <w:rsid w:val="006C79FE"/>
    <w:rsid w:val="006C7D20"/>
    <w:rsid w:val="006D02F1"/>
    <w:rsid w:val="006D0933"/>
    <w:rsid w:val="006D209A"/>
    <w:rsid w:val="006D29E4"/>
    <w:rsid w:val="006D303F"/>
    <w:rsid w:val="006D3D76"/>
    <w:rsid w:val="006D4576"/>
    <w:rsid w:val="006D4ECC"/>
    <w:rsid w:val="006D5CBB"/>
    <w:rsid w:val="006D73B6"/>
    <w:rsid w:val="006E04E3"/>
    <w:rsid w:val="006E0DA4"/>
    <w:rsid w:val="006E6F23"/>
    <w:rsid w:val="006E7932"/>
    <w:rsid w:val="006E7F8F"/>
    <w:rsid w:val="006F2E35"/>
    <w:rsid w:val="006F6009"/>
    <w:rsid w:val="006F777B"/>
    <w:rsid w:val="0070316F"/>
    <w:rsid w:val="007044AA"/>
    <w:rsid w:val="007061CE"/>
    <w:rsid w:val="00712744"/>
    <w:rsid w:val="0071541B"/>
    <w:rsid w:val="00715E38"/>
    <w:rsid w:val="00717D6B"/>
    <w:rsid w:val="00720915"/>
    <w:rsid w:val="00722B2C"/>
    <w:rsid w:val="007233F7"/>
    <w:rsid w:val="0073181D"/>
    <w:rsid w:val="00734AEA"/>
    <w:rsid w:val="007353E0"/>
    <w:rsid w:val="00735432"/>
    <w:rsid w:val="00737100"/>
    <w:rsid w:val="007413C8"/>
    <w:rsid w:val="00741F7C"/>
    <w:rsid w:val="0074257E"/>
    <w:rsid w:val="00745EEE"/>
    <w:rsid w:val="00750CCE"/>
    <w:rsid w:val="00753A4D"/>
    <w:rsid w:val="00754184"/>
    <w:rsid w:val="00754990"/>
    <w:rsid w:val="00754E64"/>
    <w:rsid w:val="007569EF"/>
    <w:rsid w:val="0075715F"/>
    <w:rsid w:val="00757712"/>
    <w:rsid w:val="00757D42"/>
    <w:rsid w:val="00761754"/>
    <w:rsid w:val="00761882"/>
    <w:rsid w:val="007622C0"/>
    <w:rsid w:val="00762AED"/>
    <w:rsid w:val="007642E7"/>
    <w:rsid w:val="0076441F"/>
    <w:rsid w:val="0076542F"/>
    <w:rsid w:val="007657DD"/>
    <w:rsid w:val="00765DD6"/>
    <w:rsid w:val="00767ED1"/>
    <w:rsid w:val="0077118C"/>
    <w:rsid w:val="007724E4"/>
    <w:rsid w:val="00772E20"/>
    <w:rsid w:val="00777D4F"/>
    <w:rsid w:val="00780176"/>
    <w:rsid w:val="007812F0"/>
    <w:rsid w:val="007830CA"/>
    <w:rsid w:val="00790F1C"/>
    <w:rsid w:val="00791400"/>
    <w:rsid w:val="0079292F"/>
    <w:rsid w:val="00792CFF"/>
    <w:rsid w:val="00793408"/>
    <w:rsid w:val="007939CC"/>
    <w:rsid w:val="00793A33"/>
    <w:rsid w:val="0079411E"/>
    <w:rsid w:val="0079583B"/>
    <w:rsid w:val="0079694B"/>
    <w:rsid w:val="007A0257"/>
    <w:rsid w:val="007A24FE"/>
    <w:rsid w:val="007A31C9"/>
    <w:rsid w:val="007A4934"/>
    <w:rsid w:val="007A4DF8"/>
    <w:rsid w:val="007A54BF"/>
    <w:rsid w:val="007A5E5E"/>
    <w:rsid w:val="007A6CA4"/>
    <w:rsid w:val="007B00AB"/>
    <w:rsid w:val="007B072B"/>
    <w:rsid w:val="007B2788"/>
    <w:rsid w:val="007B377C"/>
    <w:rsid w:val="007B448C"/>
    <w:rsid w:val="007B4CDC"/>
    <w:rsid w:val="007B54B6"/>
    <w:rsid w:val="007C0655"/>
    <w:rsid w:val="007C255C"/>
    <w:rsid w:val="007C32B0"/>
    <w:rsid w:val="007C3DBF"/>
    <w:rsid w:val="007C56F9"/>
    <w:rsid w:val="007D02AB"/>
    <w:rsid w:val="007D3949"/>
    <w:rsid w:val="007D4891"/>
    <w:rsid w:val="007D507A"/>
    <w:rsid w:val="007D51DC"/>
    <w:rsid w:val="007D6F11"/>
    <w:rsid w:val="007D7FC4"/>
    <w:rsid w:val="007E0597"/>
    <w:rsid w:val="007E1423"/>
    <w:rsid w:val="007E28DD"/>
    <w:rsid w:val="007E4BDF"/>
    <w:rsid w:val="007E75E4"/>
    <w:rsid w:val="007F0BCB"/>
    <w:rsid w:val="007F16A3"/>
    <w:rsid w:val="007F1A80"/>
    <w:rsid w:val="007F4315"/>
    <w:rsid w:val="007F4F81"/>
    <w:rsid w:val="007F7EC5"/>
    <w:rsid w:val="007F7F35"/>
    <w:rsid w:val="0080160A"/>
    <w:rsid w:val="00802CC8"/>
    <w:rsid w:val="008042ED"/>
    <w:rsid w:val="0080499D"/>
    <w:rsid w:val="00804D2E"/>
    <w:rsid w:val="008056A5"/>
    <w:rsid w:val="0080587E"/>
    <w:rsid w:val="0080616D"/>
    <w:rsid w:val="0081672D"/>
    <w:rsid w:val="00817F01"/>
    <w:rsid w:val="00821450"/>
    <w:rsid w:val="00821840"/>
    <w:rsid w:val="00821D17"/>
    <w:rsid w:val="00821D8C"/>
    <w:rsid w:val="00823206"/>
    <w:rsid w:val="00824540"/>
    <w:rsid w:val="00824C1A"/>
    <w:rsid w:val="00825464"/>
    <w:rsid w:val="008259EA"/>
    <w:rsid w:val="00825A35"/>
    <w:rsid w:val="0082635C"/>
    <w:rsid w:val="0082640B"/>
    <w:rsid w:val="0083113B"/>
    <w:rsid w:val="00831B11"/>
    <w:rsid w:val="00832040"/>
    <w:rsid w:val="008329F8"/>
    <w:rsid w:val="008339AF"/>
    <w:rsid w:val="00835F3F"/>
    <w:rsid w:val="0084119C"/>
    <w:rsid w:val="008418C7"/>
    <w:rsid w:val="00842B29"/>
    <w:rsid w:val="00842CB2"/>
    <w:rsid w:val="00843DBF"/>
    <w:rsid w:val="0084458B"/>
    <w:rsid w:val="00844874"/>
    <w:rsid w:val="00845B48"/>
    <w:rsid w:val="00846BF0"/>
    <w:rsid w:val="008506B3"/>
    <w:rsid w:val="008510B6"/>
    <w:rsid w:val="0085316C"/>
    <w:rsid w:val="00853F87"/>
    <w:rsid w:val="0085425A"/>
    <w:rsid w:val="00857803"/>
    <w:rsid w:val="00861005"/>
    <w:rsid w:val="008614BF"/>
    <w:rsid w:val="008620E8"/>
    <w:rsid w:val="0086291B"/>
    <w:rsid w:val="00863850"/>
    <w:rsid w:val="00863901"/>
    <w:rsid w:val="008644BC"/>
    <w:rsid w:val="008645B4"/>
    <w:rsid w:val="00864997"/>
    <w:rsid w:val="00866846"/>
    <w:rsid w:val="008675C7"/>
    <w:rsid w:val="00870724"/>
    <w:rsid w:val="008713ED"/>
    <w:rsid w:val="00872A11"/>
    <w:rsid w:val="00874FB9"/>
    <w:rsid w:val="00877127"/>
    <w:rsid w:val="00877131"/>
    <w:rsid w:val="00880112"/>
    <w:rsid w:val="008802A7"/>
    <w:rsid w:val="008814B2"/>
    <w:rsid w:val="00882F4A"/>
    <w:rsid w:val="00883351"/>
    <w:rsid w:val="00884998"/>
    <w:rsid w:val="00884CA0"/>
    <w:rsid w:val="008859A2"/>
    <w:rsid w:val="00885BFE"/>
    <w:rsid w:val="00885E28"/>
    <w:rsid w:val="00887275"/>
    <w:rsid w:val="00891215"/>
    <w:rsid w:val="00891DE9"/>
    <w:rsid w:val="00892EF6"/>
    <w:rsid w:val="008944BA"/>
    <w:rsid w:val="0089771C"/>
    <w:rsid w:val="00897961"/>
    <w:rsid w:val="008A1476"/>
    <w:rsid w:val="008A3043"/>
    <w:rsid w:val="008A3F89"/>
    <w:rsid w:val="008A4671"/>
    <w:rsid w:val="008A562E"/>
    <w:rsid w:val="008A65AB"/>
    <w:rsid w:val="008B0C8D"/>
    <w:rsid w:val="008B2129"/>
    <w:rsid w:val="008B35AE"/>
    <w:rsid w:val="008B3A4E"/>
    <w:rsid w:val="008B4D2F"/>
    <w:rsid w:val="008B61F1"/>
    <w:rsid w:val="008B6498"/>
    <w:rsid w:val="008B6A4A"/>
    <w:rsid w:val="008C082D"/>
    <w:rsid w:val="008C1E95"/>
    <w:rsid w:val="008C205C"/>
    <w:rsid w:val="008C255A"/>
    <w:rsid w:val="008C306E"/>
    <w:rsid w:val="008C3929"/>
    <w:rsid w:val="008C4A91"/>
    <w:rsid w:val="008C62EB"/>
    <w:rsid w:val="008C6BBB"/>
    <w:rsid w:val="008D0F3F"/>
    <w:rsid w:val="008D1069"/>
    <w:rsid w:val="008D3D61"/>
    <w:rsid w:val="008D5A10"/>
    <w:rsid w:val="008D6AEC"/>
    <w:rsid w:val="008D6E32"/>
    <w:rsid w:val="008E0F8C"/>
    <w:rsid w:val="008E0F9A"/>
    <w:rsid w:val="008E1A4B"/>
    <w:rsid w:val="008E3D60"/>
    <w:rsid w:val="008E570B"/>
    <w:rsid w:val="008E7727"/>
    <w:rsid w:val="008F003B"/>
    <w:rsid w:val="008F0519"/>
    <w:rsid w:val="008F0CAA"/>
    <w:rsid w:val="008F2AF5"/>
    <w:rsid w:val="008F3CC9"/>
    <w:rsid w:val="008F4133"/>
    <w:rsid w:val="0090026E"/>
    <w:rsid w:val="00900360"/>
    <w:rsid w:val="009008E8"/>
    <w:rsid w:val="009010C7"/>
    <w:rsid w:val="00903197"/>
    <w:rsid w:val="00903535"/>
    <w:rsid w:val="00904D7B"/>
    <w:rsid w:val="009075E6"/>
    <w:rsid w:val="0091057C"/>
    <w:rsid w:val="00912EFC"/>
    <w:rsid w:val="00913329"/>
    <w:rsid w:val="00913989"/>
    <w:rsid w:val="009143EC"/>
    <w:rsid w:val="009206BB"/>
    <w:rsid w:val="00921420"/>
    <w:rsid w:val="00923FE2"/>
    <w:rsid w:val="0092461E"/>
    <w:rsid w:val="00924D0B"/>
    <w:rsid w:val="00925EA9"/>
    <w:rsid w:val="009263C9"/>
    <w:rsid w:val="00926453"/>
    <w:rsid w:val="009309EA"/>
    <w:rsid w:val="0093230E"/>
    <w:rsid w:val="009331A4"/>
    <w:rsid w:val="009334E7"/>
    <w:rsid w:val="00933D6F"/>
    <w:rsid w:val="00936F77"/>
    <w:rsid w:val="0093705B"/>
    <w:rsid w:val="009374BB"/>
    <w:rsid w:val="009374DF"/>
    <w:rsid w:val="0094047C"/>
    <w:rsid w:val="009414EA"/>
    <w:rsid w:val="00941CF8"/>
    <w:rsid w:val="00943757"/>
    <w:rsid w:val="00944DD6"/>
    <w:rsid w:val="00946204"/>
    <w:rsid w:val="0094722F"/>
    <w:rsid w:val="009500FD"/>
    <w:rsid w:val="0095096B"/>
    <w:rsid w:val="009534D5"/>
    <w:rsid w:val="00955CC9"/>
    <w:rsid w:val="0095614B"/>
    <w:rsid w:val="009604C7"/>
    <w:rsid w:val="009609F6"/>
    <w:rsid w:val="009619A1"/>
    <w:rsid w:val="00964888"/>
    <w:rsid w:val="00966CD1"/>
    <w:rsid w:val="0097121C"/>
    <w:rsid w:val="00971E74"/>
    <w:rsid w:val="0097239D"/>
    <w:rsid w:val="0097303B"/>
    <w:rsid w:val="009744F7"/>
    <w:rsid w:val="00974731"/>
    <w:rsid w:val="00975271"/>
    <w:rsid w:val="009753AB"/>
    <w:rsid w:val="009772E6"/>
    <w:rsid w:val="009815D4"/>
    <w:rsid w:val="00982921"/>
    <w:rsid w:val="00983BA2"/>
    <w:rsid w:val="0098490E"/>
    <w:rsid w:val="00985044"/>
    <w:rsid w:val="009851C3"/>
    <w:rsid w:val="009858F5"/>
    <w:rsid w:val="00985DF8"/>
    <w:rsid w:val="00991C59"/>
    <w:rsid w:val="00991E42"/>
    <w:rsid w:val="00993DB1"/>
    <w:rsid w:val="0099411D"/>
    <w:rsid w:val="00995574"/>
    <w:rsid w:val="0099623D"/>
    <w:rsid w:val="00996A2D"/>
    <w:rsid w:val="00997DFC"/>
    <w:rsid w:val="00997E38"/>
    <w:rsid w:val="00997ED1"/>
    <w:rsid w:val="009A0277"/>
    <w:rsid w:val="009A05E6"/>
    <w:rsid w:val="009A146C"/>
    <w:rsid w:val="009A2D55"/>
    <w:rsid w:val="009A3243"/>
    <w:rsid w:val="009A454E"/>
    <w:rsid w:val="009A4D83"/>
    <w:rsid w:val="009A612F"/>
    <w:rsid w:val="009A74EC"/>
    <w:rsid w:val="009B1666"/>
    <w:rsid w:val="009B21B6"/>
    <w:rsid w:val="009B23E6"/>
    <w:rsid w:val="009B2803"/>
    <w:rsid w:val="009B2FA7"/>
    <w:rsid w:val="009B370D"/>
    <w:rsid w:val="009B3C52"/>
    <w:rsid w:val="009B41E6"/>
    <w:rsid w:val="009B5CEC"/>
    <w:rsid w:val="009B762B"/>
    <w:rsid w:val="009B7743"/>
    <w:rsid w:val="009C008F"/>
    <w:rsid w:val="009C1744"/>
    <w:rsid w:val="009C2696"/>
    <w:rsid w:val="009C324D"/>
    <w:rsid w:val="009C3F36"/>
    <w:rsid w:val="009C5779"/>
    <w:rsid w:val="009C5858"/>
    <w:rsid w:val="009C7B0C"/>
    <w:rsid w:val="009D1AC1"/>
    <w:rsid w:val="009D1B72"/>
    <w:rsid w:val="009D355F"/>
    <w:rsid w:val="009D4277"/>
    <w:rsid w:val="009D4B44"/>
    <w:rsid w:val="009D4B9C"/>
    <w:rsid w:val="009D4D31"/>
    <w:rsid w:val="009E020D"/>
    <w:rsid w:val="009E0536"/>
    <w:rsid w:val="009E0C94"/>
    <w:rsid w:val="009E1EB6"/>
    <w:rsid w:val="009E2420"/>
    <w:rsid w:val="009E2A46"/>
    <w:rsid w:val="009E4C9A"/>
    <w:rsid w:val="009E5966"/>
    <w:rsid w:val="009E5DDC"/>
    <w:rsid w:val="009E710A"/>
    <w:rsid w:val="009E7A3A"/>
    <w:rsid w:val="009F30B6"/>
    <w:rsid w:val="009F3D3D"/>
    <w:rsid w:val="009F536A"/>
    <w:rsid w:val="009F6F43"/>
    <w:rsid w:val="009F76F7"/>
    <w:rsid w:val="00A0172E"/>
    <w:rsid w:val="00A01EEC"/>
    <w:rsid w:val="00A03635"/>
    <w:rsid w:val="00A03DF5"/>
    <w:rsid w:val="00A04054"/>
    <w:rsid w:val="00A04065"/>
    <w:rsid w:val="00A06B9A"/>
    <w:rsid w:val="00A10830"/>
    <w:rsid w:val="00A10C28"/>
    <w:rsid w:val="00A11CF2"/>
    <w:rsid w:val="00A17A12"/>
    <w:rsid w:val="00A2224F"/>
    <w:rsid w:val="00A22537"/>
    <w:rsid w:val="00A225E3"/>
    <w:rsid w:val="00A23A26"/>
    <w:rsid w:val="00A241FE"/>
    <w:rsid w:val="00A26B70"/>
    <w:rsid w:val="00A275B8"/>
    <w:rsid w:val="00A30548"/>
    <w:rsid w:val="00A313FF"/>
    <w:rsid w:val="00A316A2"/>
    <w:rsid w:val="00A321D8"/>
    <w:rsid w:val="00A327C2"/>
    <w:rsid w:val="00A33AC8"/>
    <w:rsid w:val="00A34052"/>
    <w:rsid w:val="00A3621F"/>
    <w:rsid w:val="00A36703"/>
    <w:rsid w:val="00A37824"/>
    <w:rsid w:val="00A37D77"/>
    <w:rsid w:val="00A40010"/>
    <w:rsid w:val="00A401CE"/>
    <w:rsid w:val="00A409E0"/>
    <w:rsid w:val="00A40C1C"/>
    <w:rsid w:val="00A454EE"/>
    <w:rsid w:val="00A45AE0"/>
    <w:rsid w:val="00A46445"/>
    <w:rsid w:val="00A46A00"/>
    <w:rsid w:val="00A50D78"/>
    <w:rsid w:val="00A514D5"/>
    <w:rsid w:val="00A54A38"/>
    <w:rsid w:val="00A55D96"/>
    <w:rsid w:val="00A57A75"/>
    <w:rsid w:val="00A60619"/>
    <w:rsid w:val="00A60D95"/>
    <w:rsid w:val="00A61959"/>
    <w:rsid w:val="00A62DCC"/>
    <w:rsid w:val="00A64721"/>
    <w:rsid w:val="00A6505C"/>
    <w:rsid w:val="00A65E4C"/>
    <w:rsid w:val="00A7000D"/>
    <w:rsid w:val="00A715FF"/>
    <w:rsid w:val="00A73B75"/>
    <w:rsid w:val="00A73C20"/>
    <w:rsid w:val="00A752AD"/>
    <w:rsid w:val="00A76780"/>
    <w:rsid w:val="00A775D0"/>
    <w:rsid w:val="00A80317"/>
    <w:rsid w:val="00A80A95"/>
    <w:rsid w:val="00A80DD9"/>
    <w:rsid w:val="00A82909"/>
    <w:rsid w:val="00A85A42"/>
    <w:rsid w:val="00A85A45"/>
    <w:rsid w:val="00A903D5"/>
    <w:rsid w:val="00A90E13"/>
    <w:rsid w:val="00A913A1"/>
    <w:rsid w:val="00A948D2"/>
    <w:rsid w:val="00A955FB"/>
    <w:rsid w:val="00A9659C"/>
    <w:rsid w:val="00A97481"/>
    <w:rsid w:val="00A97888"/>
    <w:rsid w:val="00A97E2A"/>
    <w:rsid w:val="00AA01F6"/>
    <w:rsid w:val="00AA089A"/>
    <w:rsid w:val="00AA20DC"/>
    <w:rsid w:val="00AA2559"/>
    <w:rsid w:val="00AA3B53"/>
    <w:rsid w:val="00AA415E"/>
    <w:rsid w:val="00AB1542"/>
    <w:rsid w:val="00AB3E0C"/>
    <w:rsid w:val="00AB3FBD"/>
    <w:rsid w:val="00AB4A78"/>
    <w:rsid w:val="00AB71A5"/>
    <w:rsid w:val="00AC1BA8"/>
    <w:rsid w:val="00AC29C8"/>
    <w:rsid w:val="00AD04FA"/>
    <w:rsid w:val="00AD07AE"/>
    <w:rsid w:val="00AD260E"/>
    <w:rsid w:val="00AD2E5E"/>
    <w:rsid w:val="00AD38D6"/>
    <w:rsid w:val="00AD522A"/>
    <w:rsid w:val="00AD55BE"/>
    <w:rsid w:val="00AD7422"/>
    <w:rsid w:val="00AE01FE"/>
    <w:rsid w:val="00AE0692"/>
    <w:rsid w:val="00AE0D44"/>
    <w:rsid w:val="00AE0F50"/>
    <w:rsid w:val="00AE2523"/>
    <w:rsid w:val="00AE2AF6"/>
    <w:rsid w:val="00AE315E"/>
    <w:rsid w:val="00AE3221"/>
    <w:rsid w:val="00AE603D"/>
    <w:rsid w:val="00AF246C"/>
    <w:rsid w:val="00AF33AD"/>
    <w:rsid w:val="00AF3E71"/>
    <w:rsid w:val="00AF5C3D"/>
    <w:rsid w:val="00AF7A70"/>
    <w:rsid w:val="00B039E3"/>
    <w:rsid w:val="00B10249"/>
    <w:rsid w:val="00B10738"/>
    <w:rsid w:val="00B112DC"/>
    <w:rsid w:val="00B114EC"/>
    <w:rsid w:val="00B11651"/>
    <w:rsid w:val="00B117E9"/>
    <w:rsid w:val="00B11D99"/>
    <w:rsid w:val="00B13076"/>
    <w:rsid w:val="00B15739"/>
    <w:rsid w:val="00B175C1"/>
    <w:rsid w:val="00B20528"/>
    <w:rsid w:val="00B21FC2"/>
    <w:rsid w:val="00B22E4F"/>
    <w:rsid w:val="00B22F57"/>
    <w:rsid w:val="00B22F5A"/>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40112"/>
    <w:rsid w:val="00B40E9E"/>
    <w:rsid w:val="00B4257F"/>
    <w:rsid w:val="00B42BBA"/>
    <w:rsid w:val="00B464BC"/>
    <w:rsid w:val="00B51588"/>
    <w:rsid w:val="00B55094"/>
    <w:rsid w:val="00B55367"/>
    <w:rsid w:val="00B5549D"/>
    <w:rsid w:val="00B55DE6"/>
    <w:rsid w:val="00B5694F"/>
    <w:rsid w:val="00B578B3"/>
    <w:rsid w:val="00B57EDF"/>
    <w:rsid w:val="00B613FC"/>
    <w:rsid w:val="00B63D02"/>
    <w:rsid w:val="00B65D6A"/>
    <w:rsid w:val="00B65DC1"/>
    <w:rsid w:val="00B66DCB"/>
    <w:rsid w:val="00B6779E"/>
    <w:rsid w:val="00B7130E"/>
    <w:rsid w:val="00B752E8"/>
    <w:rsid w:val="00B77025"/>
    <w:rsid w:val="00B80F08"/>
    <w:rsid w:val="00B81635"/>
    <w:rsid w:val="00B827E9"/>
    <w:rsid w:val="00B82E2F"/>
    <w:rsid w:val="00B83404"/>
    <w:rsid w:val="00B83E0A"/>
    <w:rsid w:val="00B84365"/>
    <w:rsid w:val="00B848AD"/>
    <w:rsid w:val="00B85011"/>
    <w:rsid w:val="00B859B9"/>
    <w:rsid w:val="00B868A7"/>
    <w:rsid w:val="00B90980"/>
    <w:rsid w:val="00B9118A"/>
    <w:rsid w:val="00B93E6A"/>
    <w:rsid w:val="00B96676"/>
    <w:rsid w:val="00B96A49"/>
    <w:rsid w:val="00BA00D1"/>
    <w:rsid w:val="00BA0139"/>
    <w:rsid w:val="00BA032A"/>
    <w:rsid w:val="00BA1926"/>
    <w:rsid w:val="00BA1F23"/>
    <w:rsid w:val="00BA1F97"/>
    <w:rsid w:val="00BA34DC"/>
    <w:rsid w:val="00BA3E34"/>
    <w:rsid w:val="00BA45CE"/>
    <w:rsid w:val="00BA5450"/>
    <w:rsid w:val="00BA56C6"/>
    <w:rsid w:val="00BA5733"/>
    <w:rsid w:val="00BA6E9D"/>
    <w:rsid w:val="00BA77FC"/>
    <w:rsid w:val="00BB0534"/>
    <w:rsid w:val="00BB3268"/>
    <w:rsid w:val="00BB496A"/>
    <w:rsid w:val="00BB62A9"/>
    <w:rsid w:val="00BB6503"/>
    <w:rsid w:val="00BB70A3"/>
    <w:rsid w:val="00BB7619"/>
    <w:rsid w:val="00BB7F06"/>
    <w:rsid w:val="00BC12FB"/>
    <w:rsid w:val="00BC394B"/>
    <w:rsid w:val="00BC3CA7"/>
    <w:rsid w:val="00BC42B7"/>
    <w:rsid w:val="00BC50CE"/>
    <w:rsid w:val="00BC5A80"/>
    <w:rsid w:val="00BC6320"/>
    <w:rsid w:val="00BC727E"/>
    <w:rsid w:val="00BD111B"/>
    <w:rsid w:val="00BD20DF"/>
    <w:rsid w:val="00BD4989"/>
    <w:rsid w:val="00BD4C17"/>
    <w:rsid w:val="00BD4D41"/>
    <w:rsid w:val="00BD60FE"/>
    <w:rsid w:val="00BE0104"/>
    <w:rsid w:val="00BE099B"/>
    <w:rsid w:val="00BE1357"/>
    <w:rsid w:val="00BE1671"/>
    <w:rsid w:val="00BE3144"/>
    <w:rsid w:val="00BE3303"/>
    <w:rsid w:val="00BE59DE"/>
    <w:rsid w:val="00BE764A"/>
    <w:rsid w:val="00BF18F6"/>
    <w:rsid w:val="00BF2A06"/>
    <w:rsid w:val="00BF35A8"/>
    <w:rsid w:val="00BF43EE"/>
    <w:rsid w:val="00BF515C"/>
    <w:rsid w:val="00BF62A5"/>
    <w:rsid w:val="00BF7921"/>
    <w:rsid w:val="00C003E8"/>
    <w:rsid w:val="00C00916"/>
    <w:rsid w:val="00C019B9"/>
    <w:rsid w:val="00C03191"/>
    <w:rsid w:val="00C047D5"/>
    <w:rsid w:val="00C05854"/>
    <w:rsid w:val="00C12162"/>
    <w:rsid w:val="00C17953"/>
    <w:rsid w:val="00C21040"/>
    <w:rsid w:val="00C21CE5"/>
    <w:rsid w:val="00C259FB"/>
    <w:rsid w:val="00C25A4A"/>
    <w:rsid w:val="00C26664"/>
    <w:rsid w:val="00C26CA4"/>
    <w:rsid w:val="00C3032D"/>
    <w:rsid w:val="00C3326C"/>
    <w:rsid w:val="00C33932"/>
    <w:rsid w:val="00C35D85"/>
    <w:rsid w:val="00C3616D"/>
    <w:rsid w:val="00C41795"/>
    <w:rsid w:val="00C43E38"/>
    <w:rsid w:val="00C4472C"/>
    <w:rsid w:val="00C44DC8"/>
    <w:rsid w:val="00C44E5A"/>
    <w:rsid w:val="00C451EB"/>
    <w:rsid w:val="00C457FD"/>
    <w:rsid w:val="00C46452"/>
    <w:rsid w:val="00C472A6"/>
    <w:rsid w:val="00C51EE0"/>
    <w:rsid w:val="00C55338"/>
    <w:rsid w:val="00C5561F"/>
    <w:rsid w:val="00C600C7"/>
    <w:rsid w:val="00C60499"/>
    <w:rsid w:val="00C60B2E"/>
    <w:rsid w:val="00C666BB"/>
    <w:rsid w:val="00C66B12"/>
    <w:rsid w:val="00C679CC"/>
    <w:rsid w:val="00C7531A"/>
    <w:rsid w:val="00C76A8A"/>
    <w:rsid w:val="00C8100B"/>
    <w:rsid w:val="00C81765"/>
    <w:rsid w:val="00C83357"/>
    <w:rsid w:val="00C90EBC"/>
    <w:rsid w:val="00C91613"/>
    <w:rsid w:val="00C91D0B"/>
    <w:rsid w:val="00C9357E"/>
    <w:rsid w:val="00C96A2F"/>
    <w:rsid w:val="00C976FE"/>
    <w:rsid w:val="00C97CE6"/>
    <w:rsid w:val="00C97D0F"/>
    <w:rsid w:val="00CA0CD7"/>
    <w:rsid w:val="00CA2FA7"/>
    <w:rsid w:val="00CA487E"/>
    <w:rsid w:val="00CA56F7"/>
    <w:rsid w:val="00CA5989"/>
    <w:rsid w:val="00CA7099"/>
    <w:rsid w:val="00CA727C"/>
    <w:rsid w:val="00CB0C16"/>
    <w:rsid w:val="00CB12C8"/>
    <w:rsid w:val="00CB51D0"/>
    <w:rsid w:val="00CB54CC"/>
    <w:rsid w:val="00CB7C7B"/>
    <w:rsid w:val="00CC18B7"/>
    <w:rsid w:val="00CC18E9"/>
    <w:rsid w:val="00CC230B"/>
    <w:rsid w:val="00CC24CD"/>
    <w:rsid w:val="00CC266A"/>
    <w:rsid w:val="00CD01C6"/>
    <w:rsid w:val="00CD11AC"/>
    <w:rsid w:val="00CD210A"/>
    <w:rsid w:val="00CD6A4A"/>
    <w:rsid w:val="00CD7E31"/>
    <w:rsid w:val="00CD7EF9"/>
    <w:rsid w:val="00CE0267"/>
    <w:rsid w:val="00CE2E8A"/>
    <w:rsid w:val="00CE370B"/>
    <w:rsid w:val="00CE5FE6"/>
    <w:rsid w:val="00CE623D"/>
    <w:rsid w:val="00CF35C5"/>
    <w:rsid w:val="00CF36D3"/>
    <w:rsid w:val="00CF48FB"/>
    <w:rsid w:val="00CF4FAF"/>
    <w:rsid w:val="00CF5350"/>
    <w:rsid w:val="00D00411"/>
    <w:rsid w:val="00D01B2F"/>
    <w:rsid w:val="00D02C91"/>
    <w:rsid w:val="00D036DC"/>
    <w:rsid w:val="00D0376F"/>
    <w:rsid w:val="00D03C04"/>
    <w:rsid w:val="00D04837"/>
    <w:rsid w:val="00D06B94"/>
    <w:rsid w:val="00D07037"/>
    <w:rsid w:val="00D12632"/>
    <w:rsid w:val="00D1358A"/>
    <w:rsid w:val="00D14EFE"/>
    <w:rsid w:val="00D16D37"/>
    <w:rsid w:val="00D210B1"/>
    <w:rsid w:val="00D219D7"/>
    <w:rsid w:val="00D22578"/>
    <w:rsid w:val="00D26CE3"/>
    <w:rsid w:val="00D30109"/>
    <w:rsid w:val="00D3230C"/>
    <w:rsid w:val="00D323A6"/>
    <w:rsid w:val="00D323AC"/>
    <w:rsid w:val="00D33289"/>
    <w:rsid w:val="00D33C05"/>
    <w:rsid w:val="00D357C5"/>
    <w:rsid w:val="00D35B4D"/>
    <w:rsid w:val="00D360E4"/>
    <w:rsid w:val="00D36FAC"/>
    <w:rsid w:val="00D374D7"/>
    <w:rsid w:val="00D40AAE"/>
    <w:rsid w:val="00D41204"/>
    <w:rsid w:val="00D42A53"/>
    <w:rsid w:val="00D4769B"/>
    <w:rsid w:val="00D51336"/>
    <w:rsid w:val="00D527DE"/>
    <w:rsid w:val="00D52931"/>
    <w:rsid w:val="00D5297F"/>
    <w:rsid w:val="00D52F94"/>
    <w:rsid w:val="00D5462A"/>
    <w:rsid w:val="00D54D90"/>
    <w:rsid w:val="00D54F23"/>
    <w:rsid w:val="00D56173"/>
    <w:rsid w:val="00D57050"/>
    <w:rsid w:val="00D60EEF"/>
    <w:rsid w:val="00D62C7A"/>
    <w:rsid w:val="00D66B9E"/>
    <w:rsid w:val="00D6735D"/>
    <w:rsid w:val="00D7033A"/>
    <w:rsid w:val="00D73EFD"/>
    <w:rsid w:val="00D7426F"/>
    <w:rsid w:val="00D7535F"/>
    <w:rsid w:val="00D77458"/>
    <w:rsid w:val="00D8020B"/>
    <w:rsid w:val="00D80910"/>
    <w:rsid w:val="00D8181B"/>
    <w:rsid w:val="00D8386D"/>
    <w:rsid w:val="00D84014"/>
    <w:rsid w:val="00D8476A"/>
    <w:rsid w:val="00D87976"/>
    <w:rsid w:val="00D910FB"/>
    <w:rsid w:val="00D92BC7"/>
    <w:rsid w:val="00D92D96"/>
    <w:rsid w:val="00D935C7"/>
    <w:rsid w:val="00D93BBD"/>
    <w:rsid w:val="00D94469"/>
    <w:rsid w:val="00D94C87"/>
    <w:rsid w:val="00D954C0"/>
    <w:rsid w:val="00D96D1D"/>
    <w:rsid w:val="00D972E4"/>
    <w:rsid w:val="00D9743E"/>
    <w:rsid w:val="00DA05CE"/>
    <w:rsid w:val="00DA0788"/>
    <w:rsid w:val="00DA10AC"/>
    <w:rsid w:val="00DA26A8"/>
    <w:rsid w:val="00DA3E06"/>
    <w:rsid w:val="00DA500C"/>
    <w:rsid w:val="00DA6535"/>
    <w:rsid w:val="00DA7298"/>
    <w:rsid w:val="00DB2362"/>
    <w:rsid w:val="00DB2B25"/>
    <w:rsid w:val="00DB4B74"/>
    <w:rsid w:val="00DB5FEC"/>
    <w:rsid w:val="00DC0B27"/>
    <w:rsid w:val="00DC1A51"/>
    <w:rsid w:val="00DC1A94"/>
    <w:rsid w:val="00DC50E5"/>
    <w:rsid w:val="00DC5BBD"/>
    <w:rsid w:val="00DD1BA4"/>
    <w:rsid w:val="00DD36FA"/>
    <w:rsid w:val="00DD5404"/>
    <w:rsid w:val="00DD6867"/>
    <w:rsid w:val="00DE1248"/>
    <w:rsid w:val="00DE240E"/>
    <w:rsid w:val="00DE2739"/>
    <w:rsid w:val="00DE4393"/>
    <w:rsid w:val="00DE4C5C"/>
    <w:rsid w:val="00DE5E6B"/>
    <w:rsid w:val="00DE62A0"/>
    <w:rsid w:val="00DE6C9D"/>
    <w:rsid w:val="00DE7285"/>
    <w:rsid w:val="00DE7B7D"/>
    <w:rsid w:val="00DF215E"/>
    <w:rsid w:val="00DF2C00"/>
    <w:rsid w:val="00DF36A5"/>
    <w:rsid w:val="00DF48A5"/>
    <w:rsid w:val="00DF4E57"/>
    <w:rsid w:val="00DF6D9C"/>
    <w:rsid w:val="00DF763A"/>
    <w:rsid w:val="00E03F70"/>
    <w:rsid w:val="00E04F81"/>
    <w:rsid w:val="00E05171"/>
    <w:rsid w:val="00E057AA"/>
    <w:rsid w:val="00E0754C"/>
    <w:rsid w:val="00E079D6"/>
    <w:rsid w:val="00E1195D"/>
    <w:rsid w:val="00E12DBA"/>
    <w:rsid w:val="00E13501"/>
    <w:rsid w:val="00E14E49"/>
    <w:rsid w:val="00E15023"/>
    <w:rsid w:val="00E17EBF"/>
    <w:rsid w:val="00E210D2"/>
    <w:rsid w:val="00E23B29"/>
    <w:rsid w:val="00E33C16"/>
    <w:rsid w:val="00E33EEC"/>
    <w:rsid w:val="00E34722"/>
    <w:rsid w:val="00E34C55"/>
    <w:rsid w:val="00E354B0"/>
    <w:rsid w:val="00E369F5"/>
    <w:rsid w:val="00E3740F"/>
    <w:rsid w:val="00E419D2"/>
    <w:rsid w:val="00E43574"/>
    <w:rsid w:val="00E43EA3"/>
    <w:rsid w:val="00E44967"/>
    <w:rsid w:val="00E45DE1"/>
    <w:rsid w:val="00E4641A"/>
    <w:rsid w:val="00E52B2B"/>
    <w:rsid w:val="00E548E3"/>
    <w:rsid w:val="00E5589A"/>
    <w:rsid w:val="00E55DD2"/>
    <w:rsid w:val="00E565AA"/>
    <w:rsid w:val="00E604C1"/>
    <w:rsid w:val="00E63E0F"/>
    <w:rsid w:val="00E6420C"/>
    <w:rsid w:val="00E64EAD"/>
    <w:rsid w:val="00E66E01"/>
    <w:rsid w:val="00E67C1C"/>
    <w:rsid w:val="00E8118E"/>
    <w:rsid w:val="00E8137E"/>
    <w:rsid w:val="00E827A7"/>
    <w:rsid w:val="00E85B51"/>
    <w:rsid w:val="00E85BD8"/>
    <w:rsid w:val="00E924F3"/>
    <w:rsid w:val="00E92740"/>
    <w:rsid w:val="00E93B91"/>
    <w:rsid w:val="00E94749"/>
    <w:rsid w:val="00E95046"/>
    <w:rsid w:val="00E9587C"/>
    <w:rsid w:val="00E96442"/>
    <w:rsid w:val="00EA3278"/>
    <w:rsid w:val="00EA3FF8"/>
    <w:rsid w:val="00EA47BA"/>
    <w:rsid w:val="00EA48E6"/>
    <w:rsid w:val="00EA7BD6"/>
    <w:rsid w:val="00EB00BE"/>
    <w:rsid w:val="00EB0ACE"/>
    <w:rsid w:val="00EB3B9D"/>
    <w:rsid w:val="00EB4F5D"/>
    <w:rsid w:val="00EB5FF5"/>
    <w:rsid w:val="00EB62BC"/>
    <w:rsid w:val="00EB696A"/>
    <w:rsid w:val="00EB6F0E"/>
    <w:rsid w:val="00EB6F32"/>
    <w:rsid w:val="00EB78ED"/>
    <w:rsid w:val="00EC0D33"/>
    <w:rsid w:val="00EC15C3"/>
    <w:rsid w:val="00EC36EC"/>
    <w:rsid w:val="00EC59D5"/>
    <w:rsid w:val="00ED10F0"/>
    <w:rsid w:val="00ED1683"/>
    <w:rsid w:val="00ED1BE8"/>
    <w:rsid w:val="00ED3647"/>
    <w:rsid w:val="00ED38E8"/>
    <w:rsid w:val="00ED729E"/>
    <w:rsid w:val="00ED7D05"/>
    <w:rsid w:val="00EE22C6"/>
    <w:rsid w:val="00EE314E"/>
    <w:rsid w:val="00EE3339"/>
    <w:rsid w:val="00EE4ECF"/>
    <w:rsid w:val="00EE53B9"/>
    <w:rsid w:val="00EE54C3"/>
    <w:rsid w:val="00EF1DCF"/>
    <w:rsid w:val="00EF1E15"/>
    <w:rsid w:val="00EF3CDA"/>
    <w:rsid w:val="00EF410E"/>
    <w:rsid w:val="00EF44AA"/>
    <w:rsid w:val="00EF51C8"/>
    <w:rsid w:val="00EF7257"/>
    <w:rsid w:val="00F02867"/>
    <w:rsid w:val="00F03327"/>
    <w:rsid w:val="00F03BBB"/>
    <w:rsid w:val="00F0521A"/>
    <w:rsid w:val="00F0631D"/>
    <w:rsid w:val="00F0751D"/>
    <w:rsid w:val="00F07695"/>
    <w:rsid w:val="00F117E7"/>
    <w:rsid w:val="00F125C7"/>
    <w:rsid w:val="00F12EBE"/>
    <w:rsid w:val="00F1346A"/>
    <w:rsid w:val="00F13D86"/>
    <w:rsid w:val="00F1555A"/>
    <w:rsid w:val="00F15DB8"/>
    <w:rsid w:val="00F22A92"/>
    <w:rsid w:val="00F23674"/>
    <w:rsid w:val="00F24A2E"/>
    <w:rsid w:val="00F26087"/>
    <w:rsid w:val="00F2762F"/>
    <w:rsid w:val="00F313FF"/>
    <w:rsid w:val="00F344EA"/>
    <w:rsid w:val="00F34B69"/>
    <w:rsid w:val="00F365EF"/>
    <w:rsid w:val="00F3716D"/>
    <w:rsid w:val="00F37C46"/>
    <w:rsid w:val="00F43696"/>
    <w:rsid w:val="00F43D68"/>
    <w:rsid w:val="00F43E66"/>
    <w:rsid w:val="00F451BB"/>
    <w:rsid w:val="00F453E4"/>
    <w:rsid w:val="00F474D4"/>
    <w:rsid w:val="00F47E44"/>
    <w:rsid w:val="00F504FA"/>
    <w:rsid w:val="00F522F3"/>
    <w:rsid w:val="00F561B9"/>
    <w:rsid w:val="00F56C10"/>
    <w:rsid w:val="00F57C1D"/>
    <w:rsid w:val="00F60D21"/>
    <w:rsid w:val="00F63318"/>
    <w:rsid w:val="00F63F88"/>
    <w:rsid w:val="00F6576D"/>
    <w:rsid w:val="00F65B0C"/>
    <w:rsid w:val="00F6619B"/>
    <w:rsid w:val="00F669F2"/>
    <w:rsid w:val="00F673D9"/>
    <w:rsid w:val="00F7329B"/>
    <w:rsid w:val="00F7458F"/>
    <w:rsid w:val="00F75F82"/>
    <w:rsid w:val="00F76254"/>
    <w:rsid w:val="00F7743E"/>
    <w:rsid w:val="00F77E4F"/>
    <w:rsid w:val="00F81ACE"/>
    <w:rsid w:val="00F828CA"/>
    <w:rsid w:val="00F85048"/>
    <w:rsid w:val="00F85C43"/>
    <w:rsid w:val="00F8641A"/>
    <w:rsid w:val="00F86C56"/>
    <w:rsid w:val="00F86C7A"/>
    <w:rsid w:val="00F86DD9"/>
    <w:rsid w:val="00F90E95"/>
    <w:rsid w:val="00F91BE3"/>
    <w:rsid w:val="00F930E7"/>
    <w:rsid w:val="00F9378F"/>
    <w:rsid w:val="00F94073"/>
    <w:rsid w:val="00F9512E"/>
    <w:rsid w:val="00F963CE"/>
    <w:rsid w:val="00F96BBA"/>
    <w:rsid w:val="00F97B96"/>
    <w:rsid w:val="00FA0624"/>
    <w:rsid w:val="00FA1502"/>
    <w:rsid w:val="00FA2B58"/>
    <w:rsid w:val="00FA3FFC"/>
    <w:rsid w:val="00FA47DE"/>
    <w:rsid w:val="00FA4B89"/>
    <w:rsid w:val="00FA7C8F"/>
    <w:rsid w:val="00FB1958"/>
    <w:rsid w:val="00FB1F2A"/>
    <w:rsid w:val="00FB2205"/>
    <w:rsid w:val="00FB22DD"/>
    <w:rsid w:val="00FB406B"/>
    <w:rsid w:val="00FB55B6"/>
    <w:rsid w:val="00FB5EBF"/>
    <w:rsid w:val="00FC063F"/>
    <w:rsid w:val="00FC1FDA"/>
    <w:rsid w:val="00FC36A0"/>
    <w:rsid w:val="00FC3C69"/>
    <w:rsid w:val="00FC6447"/>
    <w:rsid w:val="00FC7527"/>
    <w:rsid w:val="00FD06C1"/>
    <w:rsid w:val="00FD10B0"/>
    <w:rsid w:val="00FD2A6A"/>
    <w:rsid w:val="00FD2F3D"/>
    <w:rsid w:val="00FD52DF"/>
    <w:rsid w:val="00FE05F8"/>
    <w:rsid w:val="00FE092B"/>
    <w:rsid w:val="00FE32D3"/>
    <w:rsid w:val="00FE480D"/>
    <w:rsid w:val="00FE4970"/>
    <w:rsid w:val="00FE66E7"/>
    <w:rsid w:val="00FE6B3C"/>
    <w:rsid w:val="00FE6F06"/>
    <w:rsid w:val="00FE7AF5"/>
    <w:rsid w:val="00FE7F1A"/>
    <w:rsid w:val="00FF0B73"/>
    <w:rsid w:val="00FF2548"/>
    <w:rsid w:val="00FF2779"/>
    <w:rsid w:val="00FF4815"/>
    <w:rsid w:val="00FF7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2530E8"/>
  <w15:docId w15:val="{7DA12BE5-5AAF-4F16-A4BE-FF859115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9"/>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Change w:id="0" w:author="David Flynn" w:date="2019-09-25T08:47:00Z">
        <w:pPr>
          <w:tabs>
            <w:tab w:val="left" w:pos="403"/>
          </w:tabs>
          <w:spacing w:line="200" w:lineRule="atLeast"/>
        </w:pPr>
      </w:pPrChange>
    </w:pPr>
    <w:rPr>
      <w:rFonts w:ascii="Courier New" w:hAnsi="Courier New"/>
      <w:sz w:val="18"/>
      <w:rPrChange w:id="0" w:author="David Flynn" w:date="2019-09-25T08:47:00Z">
        <w:rPr>
          <w:rFonts w:ascii="Courier New" w:eastAsiaTheme="minorEastAsia" w:hAnsi="Courier New"/>
          <w:sz w:val="18"/>
          <w:szCs w:val="22"/>
          <w:lang w:val="en-GB" w:eastAsia="en-US" w:bidi="ar-SA"/>
        </w:rPr>
      </w:rPrChange>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Change w:id="1" w:author="David Flynn" w:date="2019-09-25T08:47:00Z">
        <w:pPr>
          <w:keepNext/>
          <w:keepLines/>
          <w:overflowPunct w:val="0"/>
          <w:autoSpaceDE w:val="0"/>
          <w:autoSpaceDN w:val="0"/>
          <w:adjustRightInd w:val="0"/>
          <w:spacing w:after="60"/>
          <w:jc w:val="both"/>
          <w:textAlignment w:val="baseline"/>
        </w:pPr>
      </w:pPrChange>
    </w:pPr>
    <w:rPr>
      <w:rFonts w:eastAsia="Malgun Gothic"/>
      <w:szCs w:val="20"/>
      <w:lang w:val="en-CA"/>
      <w:rPrChange w:id="1" w:author="David Flynn" w:date="2019-09-25T08:47:00Z">
        <w:rPr>
          <w:rFonts w:eastAsia="Malgun Gothic"/>
          <w:lang w:val="en-CA" w:eastAsia="en-US" w:bidi="ar-SA"/>
        </w:rPr>
      </w:rPrChange>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Change w:id="2" w:author="David Flynn" w:date="2019-09-25T08:47:00Z">
        <w:pPr>
          <w:tabs>
            <w:tab w:val="left" w:pos="794"/>
            <w:tab w:val="left" w:pos="1191"/>
            <w:tab w:val="left" w:pos="1588"/>
            <w:tab w:val="left" w:pos="1985"/>
          </w:tabs>
          <w:overflowPunct w:val="0"/>
          <w:autoSpaceDE w:val="0"/>
          <w:autoSpaceDN w:val="0"/>
          <w:adjustRightInd w:val="0"/>
          <w:spacing w:before="136"/>
          <w:ind w:left="720"/>
          <w:contextualSpacing/>
          <w:jc w:val="both"/>
          <w:textAlignment w:val="baseline"/>
        </w:pPr>
      </w:pPrChange>
    </w:pPr>
    <w:rPr>
      <w:rFonts w:eastAsia="Malgun Gothic"/>
      <w:szCs w:val="20"/>
      <w:rPrChange w:id="2" w:author="David Flynn" w:date="2019-09-25T08:47:00Z">
        <w:rPr>
          <w:rFonts w:eastAsia="Malgun Gothic"/>
          <w:lang w:val="en-GB" w:eastAsia="en-US" w:bidi="ar-SA"/>
        </w:rPr>
      </w:rPrChange>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9414EA"/>
    <w:pPr>
      <w:tabs>
        <w:tab w:val="clear" w:pos="397"/>
        <w:tab w:val="clear" w:pos="792"/>
        <w:tab w:val="num" w:pos="794"/>
      </w:tabs>
      <w:ind w:left="794" w:hanging="391"/>
    </w:pPr>
  </w:style>
  <w:style w:type="paragraph" w:customStyle="1" w:styleId="AVCBulletlevel1CharChar">
    <w:name w:val="AVC Bullet level 1 Char Char"/>
    <w:basedOn w:val="a"/>
    <w:link w:val="AVCBulletlevel1CharCharChar"/>
    <w:uiPriority w:val="99"/>
    <w:rsid w:val="009414EA"/>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footer" Target="footer2.xml"/><Relationship Id="rId18" Type="http://schemas.openxmlformats.org/officeDocument/2006/relationships/hyperlink" Target="https://www.iso.org/foreword-supplementary-information.htm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so.org/iso-standards-and-patent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o.org/directives-and-policies.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hyperlink" Target="https://www.iso.org/members.html" TargetMode="Externa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eader" Target="header3.xml"/><Relationship Id="rId22" Type="http://schemas.openxmlformats.org/officeDocument/2006/relationships/comments" Target="comment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BB746-9CE2-430E-B287-139C1C97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114</Pages>
  <Words>30018</Words>
  <Characters>171108</Characters>
  <Application>Microsoft Office Word</Application>
  <DocSecurity>0</DocSecurity>
  <Lines>1425</Lines>
  <Paragraphs>401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200725</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Nakagami, Ohji (SONY)</dc:creator>
  <cp:lastModifiedBy>Nakagami, Ohji (SONY)</cp:lastModifiedBy>
  <cp:revision>2</cp:revision>
  <dcterms:created xsi:type="dcterms:W3CDTF">2019-09-24T00:29:00Z</dcterms:created>
  <dcterms:modified xsi:type="dcterms:W3CDTF">2019-09-25T05:46:00Z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