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75233" w14:textId="77777777" w:rsidR="00CF0004" w:rsidRPr="005B06D2" w:rsidRDefault="007355EC">
      <w:pPr>
        <w:jc w:val="center"/>
        <w:rPr>
          <w:b/>
          <w:sz w:val="28"/>
          <w:szCs w:val="28"/>
          <w:lang w:val="fr-FR"/>
        </w:rPr>
        <w:pPrChange w:id="0" w:author="Ali C Begen" w:date="2017-11-07T12:48:00Z">
          <w:pPr/>
        </w:pPrChange>
      </w:pPr>
      <w:r w:rsidRPr="005B06D2">
        <w:rPr>
          <w:b/>
          <w:sz w:val="28"/>
          <w:szCs w:val="28"/>
          <w:lang w:val="fr-FR"/>
        </w:rPr>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2B9F67FD" w14:textId="77777777" w:rsidR="00CF0004" w:rsidRDefault="007355EC">
      <w:pPr>
        <w:jc w:val="center"/>
        <w:rPr>
          <w:b/>
          <w:sz w:val="28"/>
        </w:rPr>
      </w:pPr>
      <w:r>
        <w:rPr>
          <w:b/>
          <w:sz w:val="28"/>
        </w:rPr>
        <w:t>ISO/IEC JTC1/SC29/WG11</w:t>
      </w:r>
    </w:p>
    <w:p w14:paraId="1D652B01" w14:textId="77777777" w:rsidR="00CF0004" w:rsidRDefault="007355EC">
      <w:pPr>
        <w:jc w:val="center"/>
        <w:rPr>
          <w:b/>
        </w:rPr>
      </w:pPr>
      <w:r>
        <w:rPr>
          <w:b/>
          <w:sz w:val="28"/>
        </w:rPr>
        <w:t>CODING OF MOVING PICTURES AND AUDIO</w:t>
      </w:r>
    </w:p>
    <w:p w14:paraId="4D2F93E3" w14:textId="77777777" w:rsidR="00CF0004" w:rsidRDefault="00CF0004">
      <w:pPr>
        <w:tabs>
          <w:tab w:val="left" w:pos="5387"/>
        </w:tabs>
        <w:spacing w:line="240" w:lineRule="exact"/>
        <w:jc w:val="center"/>
        <w:rPr>
          <w:b/>
        </w:rPr>
      </w:pPr>
    </w:p>
    <w:p w14:paraId="35495317" w14:textId="51793E1A" w:rsidR="00CF0004" w:rsidRDefault="007355EC">
      <w:pPr>
        <w:jc w:val="right"/>
        <w:rPr>
          <w:b/>
        </w:rPr>
      </w:pPr>
      <w:r>
        <w:rPr>
          <w:b/>
        </w:rPr>
        <w:t xml:space="preserve">ISO/IEC JTC1/SC29/WG11 </w:t>
      </w:r>
      <w:ins w:id="1" w:author="Ali C Begen" w:date="2017-11-07T12:46:00Z">
        <w:r w:rsidR="00C11EE2">
          <w:rPr>
            <w:b/>
          </w:rPr>
          <w:t>MPEG 120/</w:t>
        </w:r>
      </w:ins>
      <w:del w:id="2" w:author="Ali C Begen" w:date="2017-11-07T12:47:00Z">
        <w:r w:rsidR="00D445A8" w:rsidDel="00C11EE2">
          <w:rPr>
            <w:b/>
            <w:color w:val="FF0000"/>
            <w:lang w:eastAsia="ja-JP"/>
          </w:rPr>
          <w:delText>N</w:delText>
        </w:r>
        <w:r w:rsidR="00D445A8" w:rsidRPr="008F0245" w:rsidDel="00C11EE2">
          <w:rPr>
            <w:b/>
            <w:color w:val="FF0000"/>
            <w:lang w:eastAsia="ja-JP"/>
          </w:rPr>
          <w:delText>1</w:delText>
        </w:r>
        <w:r w:rsidR="00D445A8" w:rsidDel="00C11EE2">
          <w:rPr>
            <w:b/>
            <w:color w:val="FF0000"/>
            <w:lang w:eastAsia="ja-JP"/>
          </w:rPr>
          <w:delText>7098</w:delText>
        </w:r>
      </w:del>
      <w:ins w:id="3" w:author="Ali C Begen" w:date="2017-11-07T12:47:00Z">
        <w:r w:rsidR="00C11EE2">
          <w:rPr>
            <w:b/>
            <w:color w:val="FF0000"/>
            <w:lang w:eastAsia="ja-JP"/>
          </w:rPr>
          <w:t>N</w:t>
        </w:r>
        <w:r w:rsidR="00C11EE2" w:rsidRPr="008F0245">
          <w:rPr>
            <w:b/>
            <w:color w:val="FF0000"/>
            <w:lang w:eastAsia="ja-JP"/>
          </w:rPr>
          <w:t>1</w:t>
        </w:r>
        <w:r w:rsidR="00C11EE2">
          <w:rPr>
            <w:b/>
            <w:color w:val="FF0000"/>
            <w:lang w:eastAsia="ja-JP"/>
          </w:rPr>
          <w:t>7245</w:t>
        </w:r>
      </w:ins>
    </w:p>
    <w:p w14:paraId="59057B36" w14:textId="1E8A14CC" w:rsidR="00CF0004" w:rsidRDefault="001C6053">
      <w:pPr>
        <w:wordWrap w:val="0"/>
        <w:jc w:val="right"/>
        <w:rPr>
          <w:b/>
          <w:lang w:eastAsia="ja-JP"/>
        </w:rPr>
      </w:pPr>
      <w:del w:id="4" w:author="Ali C Begen" w:date="2017-11-07T12:47:00Z">
        <w:r w:rsidDel="00C11EE2">
          <w:rPr>
            <w:b/>
            <w:lang w:eastAsia="ja-JP"/>
          </w:rPr>
          <w:delText>April</w:delText>
        </w:r>
        <w:r w:rsidDel="00C11EE2">
          <w:rPr>
            <w:rFonts w:eastAsia="Malgun Gothic"/>
            <w:b/>
          </w:rPr>
          <w:delText xml:space="preserve"> </w:delText>
        </w:r>
      </w:del>
      <w:ins w:id="5" w:author="Ali C Begen" w:date="2017-11-07T12:47:00Z">
        <w:r w:rsidR="00C11EE2">
          <w:rPr>
            <w:b/>
            <w:lang w:eastAsia="ja-JP"/>
          </w:rPr>
          <w:t>Oct.</w:t>
        </w:r>
        <w:r w:rsidR="00C11EE2">
          <w:rPr>
            <w:rFonts w:eastAsia="Malgun Gothic"/>
            <w:b/>
          </w:rPr>
          <w:t xml:space="preserve"> </w:t>
        </w:r>
      </w:ins>
      <w:r w:rsidR="007355EC">
        <w:rPr>
          <w:rFonts w:eastAsia="Malgun Gothic"/>
          <w:b/>
        </w:rPr>
        <w:t>201</w:t>
      </w:r>
      <w:r w:rsidR="005D1BDB">
        <w:rPr>
          <w:b/>
          <w:lang w:eastAsia="ja-JP"/>
        </w:rPr>
        <w:t>7</w:t>
      </w:r>
      <w:r w:rsidR="007355EC">
        <w:rPr>
          <w:rFonts w:eastAsia="Malgun Gothic"/>
          <w:b/>
        </w:rPr>
        <w:t xml:space="preserve">, </w:t>
      </w:r>
      <w:del w:id="6" w:author="Ali C Begen" w:date="2017-11-07T12:47:00Z">
        <w:r w:rsidR="004E771F" w:rsidDel="00C11EE2">
          <w:rPr>
            <w:rFonts w:eastAsia="Malgun Gothic"/>
            <w:b/>
          </w:rPr>
          <w:delText>Hobart</w:delText>
        </w:r>
        <w:r w:rsidR="00FC572B" w:rsidDel="00C11EE2">
          <w:rPr>
            <w:rFonts w:eastAsia="Malgun Gothic"/>
            <w:b/>
          </w:rPr>
          <w:delText xml:space="preserve">, </w:delText>
        </w:r>
        <w:r w:rsidR="004E771F" w:rsidDel="00C11EE2">
          <w:rPr>
            <w:rFonts w:eastAsia="Malgun Gothic"/>
            <w:b/>
          </w:rPr>
          <w:delText>AU</w:delText>
        </w:r>
      </w:del>
      <w:ins w:id="7" w:author="Ali C Begen" w:date="2017-11-07T12:47:00Z">
        <w:r w:rsidR="00C11EE2">
          <w:rPr>
            <w:rFonts w:eastAsia="Malgun Gothic"/>
            <w:b/>
          </w:rPr>
          <w:t>Macau</w:t>
        </w:r>
      </w:ins>
    </w:p>
    <w:p w14:paraId="4254A900" w14:textId="77777777" w:rsidR="00CF0004" w:rsidRDefault="00CF0004">
      <w:pPr>
        <w:jc w:val="right"/>
        <w:rPr>
          <w:b/>
          <w:lang w:eastAsia="ja-JP"/>
        </w:rPr>
      </w:pPr>
    </w:p>
    <w:p w14:paraId="44E42B6F" w14:textId="77777777" w:rsidR="00CF0004" w:rsidRDefault="00CF0004">
      <w:pPr>
        <w:spacing w:line="240" w:lineRule="exact"/>
        <w:rPr>
          <w:ins w:id="8" w:author="Ali C Begen" w:date="2017-11-07T12:49:00Z"/>
        </w:rPr>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080"/>
        <w:gridCol w:w="8491"/>
      </w:tblGrid>
      <w:tr w:rsidR="00E53F8C" w14:paraId="007746E2" w14:textId="77777777" w:rsidTr="00AB3818">
        <w:tc>
          <w:tcPr>
            <w:tcW w:w="1080" w:type="dxa"/>
          </w:tcPr>
          <w:p w14:paraId="05445134" w14:textId="77777777" w:rsidR="00E53F8C" w:rsidRDefault="00E53F8C" w:rsidP="00AB3818">
            <w:pPr>
              <w:suppressAutoHyphens/>
              <w:rPr>
                <w:b/>
              </w:rPr>
            </w:pPr>
            <w:r>
              <w:rPr>
                <w:b/>
              </w:rPr>
              <w:t>Source</w:t>
            </w:r>
          </w:p>
        </w:tc>
        <w:tc>
          <w:tcPr>
            <w:tcW w:w="8491" w:type="dxa"/>
          </w:tcPr>
          <w:p w14:paraId="28EBFDE0" w14:textId="77777777" w:rsidR="00E53F8C" w:rsidRDefault="00E53F8C" w:rsidP="00AB3818">
            <w:pPr>
              <w:suppressAutoHyphens/>
              <w:rPr>
                <w:b/>
              </w:rPr>
            </w:pPr>
            <w:r>
              <w:rPr>
                <w:b/>
              </w:rPr>
              <w:t>Systems</w:t>
            </w:r>
          </w:p>
        </w:tc>
      </w:tr>
      <w:tr w:rsidR="00E53F8C" w14:paraId="44922032" w14:textId="77777777" w:rsidTr="00AB3818">
        <w:tc>
          <w:tcPr>
            <w:tcW w:w="1080" w:type="dxa"/>
          </w:tcPr>
          <w:p w14:paraId="7AE6EAAB" w14:textId="77777777" w:rsidR="00E53F8C" w:rsidRDefault="00E53F8C" w:rsidP="00AB3818">
            <w:pPr>
              <w:suppressAutoHyphens/>
              <w:rPr>
                <w:b/>
              </w:rPr>
            </w:pPr>
            <w:r>
              <w:rPr>
                <w:b/>
              </w:rPr>
              <w:t>Status</w:t>
            </w:r>
          </w:p>
        </w:tc>
        <w:tc>
          <w:tcPr>
            <w:tcW w:w="8491" w:type="dxa"/>
          </w:tcPr>
          <w:p w14:paraId="07C5A686" w14:textId="77777777" w:rsidR="00E53F8C" w:rsidRDefault="00E53F8C" w:rsidP="00AB3818">
            <w:pPr>
              <w:suppressAutoHyphens/>
              <w:rPr>
                <w:b/>
              </w:rPr>
            </w:pPr>
            <w:r>
              <w:rPr>
                <w:b/>
              </w:rPr>
              <w:t>Approved</w:t>
            </w:r>
          </w:p>
        </w:tc>
      </w:tr>
      <w:tr w:rsidR="00E53F8C" w14:paraId="2B40E58E" w14:textId="77777777" w:rsidTr="00AB3818">
        <w:tc>
          <w:tcPr>
            <w:tcW w:w="1080" w:type="dxa"/>
          </w:tcPr>
          <w:p w14:paraId="34E9FCE0" w14:textId="77777777" w:rsidR="00E53F8C" w:rsidRDefault="00E53F8C" w:rsidP="00AB3818">
            <w:pPr>
              <w:suppressAutoHyphens/>
              <w:rPr>
                <w:b/>
              </w:rPr>
            </w:pPr>
            <w:r>
              <w:rPr>
                <w:b/>
              </w:rPr>
              <w:t>Title</w:t>
            </w:r>
          </w:p>
        </w:tc>
        <w:tc>
          <w:tcPr>
            <w:tcW w:w="8491" w:type="dxa"/>
          </w:tcPr>
          <w:p w14:paraId="0F96E7A2" w14:textId="16780EBE" w:rsidR="00E53F8C" w:rsidRDefault="00C11EE2" w:rsidP="00AB3818">
            <w:pPr>
              <w:suppressAutoHyphens/>
              <w:rPr>
                <w:b/>
              </w:rPr>
            </w:pPr>
            <w:bookmarkStart w:id="9" w:name="OLE_LINK1"/>
            <w:ins w:id="10" w:author="Ali C Begen" w:date="2017-11-07T12:47:00Z">
              <w:r>
                <w:rPr>
                  <w:b/>
                </w:rPr>
                <w:t>A</w:t>
              </w:r>
            </w:ins>
            <w:del w:id="11" w:author="Ali C Begen" w:date="2017-11-07T12:47:00Z">
              <w:r w:rsidR="00CD3B0F" w:rsidDel="00C11EE2">
                <w:rPr>
                  <w:b/>
                </w:rPr>
                <w:delText>In-a</w:delText>
              </w:r>
            </w:del>
            <w:r w:rsidR="00CD3B0F">
              <w:rPr>
                <w:b/>
              </w:rPr>
              <w:t>dvance</w:t>
            </w:r>
            <w:r w:rsidR="00E53F8C">
              <w:rPr>
                <w:b/>
              </w:rPr>
              <w:t xml:space="preserve"> </w:t>
            </w:r>
            <w:ins w:id="12" w:author="Ali C Begen" w:date="2017-11-07T12:49:00Z">
              <w:r>
                <w:rPr>
                  <w:b/>
                </w:rPr>
                <w:t>S</w:t>
              </w:r>
            </w:ins>
            <w:del w:id="13" w:author="Ali C Begen" w:date="2017-11-07T12:49:00Z">
              <w:r w:rsidR="00E53F8C" w:rsidDel="00C11EE2">
                <w:rPr>
                  <w:b/>
                </w:rPr>
                <w:delText>s</w:delText>
              </w:r>
            </w:del>
            <w:r w:rsidR="00E53F8C">
              <w:rPr>
                <w:b/>
              </w:rPr>
              <w:t xml:space="preserve">ignaling of MPEG </w:t>
            </w:r>
            <w:ins w:id="14" w:author="Ali C Begen" w:date="2017-11-07T12:49:00Z">
              <w:r>
                <w:rPr>
                  <w:b/>
                </w:rPr>
                <w:t>C</w:t>
              </w:r>
            </w:ins>
            <w:del w:id="15" w:author="Ali C Begen" w:date="2017-11-07T12:49:00Z">
              <w:r w:rsidR="00E53F8C" w:rsidDel="00C11EE2">
                <w:rPr>
                  <w:b/>
                </w:rPr>
                <w:delText>c</w:delText>
              </w:r>
            </w:del>
            <w:r w:rsidR="00E53F8C">
              <w:rPr>
                <w:b/>
              </w:rPr>
              <w:t xml:space="preserve">ontainers </w:t>
            </w:r>
            <w:ins w:id="16" w:author="Ali C Begen" w:date="2017-11-07T12:49:00Z">
              <w:r>
                <w:rPr>
                  <w:b/>
                </w:rPr>
                <w:t>Co</w:t>
              </w:r>
            </w:ins>
            <w:del w:id="17" w:author="Ali C Begen" w:date="2017-11-07T12:49:00Z">
              <w:r w:rsidR="00E53F8C" w:rsidDel="00C11EE2">
                <w:rPr>
                  <w:b/>
                </w:rPr>
                <w:delText>co</w:delText>
              </w:r>
            </w:del>
            <w:r w:rsidR="00E53F8C">
              <w:rPr>
                <w:b/>
              </w:rPr>
              <w:t>ntent</w:t>
            </w:r>
            <w:bookmarkEnd w:id="9"/>
          </w:p>
        </w:tc>
      </w:tr>
      <w:tr w:rsidR="00E53F8C" w14:paraId="5FBC46D9" w14:textId="77777777" w:rsidTr="00AB3818">
        <w:tc>
          <w:tcPr>
            <w:tcW w:w="1080" w:type="dxa"/>
          </w:tcPr>
          <w:p w14:paraId="73B338CC" w14:textId="77777777" w:rsidR="00E53F8C" w:rsidRDefault="00E53F8C" w:rsidP="00AB3818">
            <w:pPr>
              <w:rPr>
                <w:b/>
              </w:rPr>
            </w:pPr>
            <w:r>
              <w:rPr>
                <w:b/>
              </w:rPr>
              <w:t>Author</w:t>
            </w:r>
          </w:p>
        </w:tc>
        <w:tc>
          <w:tcPr>
            <w:tcW w:w="8491" w:type="dxa"/>
          </w:tcPr>
          <w:p w14:paraId="3D96DD80" w14:textId="702A92F4" w:rsidR="00E53F8C" w:rsidRDefault="00E53F8C" w:rsidP="00AB3818">
            <w:pPr>
              <w:rPr>
                <w:lang w:eastAsia="ja-JP"/>
              </w:rPr>
            </w:pPr>
            <w:r>
              <w:rPr>
                <w:lang w:eastAsia="ja-JP"/>
              </w:rPr>
              <w:t xml:space="preserve">Cyril </w:t>
            </w:r>
            <w:proofErr w:type="spellStart"/>
            <w:r>
              <w:rPr>
                <w:lang w:eastAsia="ja-JP"/>
              </w:rPr>
              <w:t>Concolato</w:t>
            </w:r>
            <w:proofErr w:type="spellEnd"/>
            <w:ins w:id="18" w:author="Ali C Begen" w:date="2017-11-07T12:47:00Z">
              <w:r w:rsidR="00C11EE2">
                <w:rPr>
                  <w:lang w:eastAsia="ja-JP"/>
                </w:rPr>
                <w:t xml:space="preserve">, Ali C. Begen, Thomas </w:t>
              </w:r>
              <w:proofErr w:type="spellStart"/>
              <w:r w:rsidR="00C11EE2">
                <w:rPr>
                  <w:lang w:eastAsia="ja-JP"/>
                </w:rPr>
                <w:t>Stockhammer</w:t>
              </w:r>
            </w:ins>
            <w:proofErr w:type="spellEnd"/>
          </w:p>
        </w:tc>
      </w:tr>
    </w:tbl>
    <w:p w14:paraId="54F6DA62" w14:textId="77777777" w:rsidR="00E53F8C" w:rsidRDefault="00E53F8C" w:rsidP="00E53F8C"/>
    <w:p w14:paraId="2C549D18" w14:textId="77777777" w:rsidR="00C11EE2" w:rsidRDefault="00C11EE2">
      <w:pPr>
        <w:rPr>
          <w:ins w:id="19" w:author="Ali C Begen" w:date="2017-11-07T12:48:00Z"/>
          <w:b/>
          <w:sz w:val="32"/>
        </w:rPr>
      </w:pPr>
    </w:p>
    <w:p w14:paraId="0C7BA125" w14:textId="572C9F45" w:rsidR="0041525E" w:rsidRDefault="00E53F8C">
      <w:r w:rsidRPr="00AF6067">
        <w:rPr>
          <w:b/>
          <w:sz w:val="32"/>
        </w:rPr>
        <w:t xml:space="preserve">Abstract: </w:t>
      </w:r>
      <w:r w:rsidRPr="00AF6067">
        <w:t xml:space="preserve">This document </w:t>
      </w:r>
      <w:r>
        <w:t xml:space="preserve">summarizes </w:t>
      </w:r>
      <w:r w:rsidR="004E771F">
        <w:t xml:space="preserve">various aspects related to </w:t>
      </w:r>
      <w:r>
        <w:t>the signaling of MPEG containers content, reviews different technologies and recommends best practices.</w:t>
      </w:r>
    </w:p>
    <w:p w14:paraId="01DD60E1" w14:textId="77777777" w:rsidR="00E53F8C" w:rsidRDefault="00E53F8C"/>
    <w:p w14:paraId="527B9F56" w14:textId="097ACE10" w:rsidR="00E53F8C" w:rsidRDefault="00E53F8C" w:rsidP="00E53F8C">
      <w:pPr>
        <w:pStyle w:val="Heading1"/>
      </w:pPr>
      <w:r>
        <w:t>Introduction</w:t>
      </w:r>
    </w:p>
    <w:p w14:paraId="407684DA" w14:textId="243FAF0D" w:rsidR="002705CB" w:rsidRDefault="00E53F8C" w:rsidP="00F70D3C">
      <w:r>
        <w:t xml:space="preserve">MPEG defines several container formats, in particular ISOBMFF and MPEG-2 TS. Files conformant to these formats may contain multiple media streams, each of which may conform to different media formats, with different profiles and levels. There are several file consumption scenarios under which the full content of the file is not available to a player but </w:t>
      </w:r>
      <w:r w:rsidR="00C36EB0">
        <w:t>under</w:t>
      </w:r>
      <w:r>
        <w:t xml:space="preserve"> which the player has nevertheless to take a decision to retrieve the file or not. These scenarios include progressive file download, adaptive streaming, etc. </w:t>
      </w:r>
      <w:r w:rsidR="00C36EB0">
        <w:t>In such scenarios, t</w:t>
      </w:r>
      <w:r>
        <w:t xml:space="preserve">he player needs to have sufficient information to determine if it </w:t>
      </w:r>
      <w:del w:id="20" w:author="Ali C. Begen" w:date="2018-01-21T17:23:00Z">
        <w:r w:rsidDel="00F6343B">
          <w:delText xml:space="preserve">has </w:delText>
        </w:r>
      </w:del>
      <w:ins w:id="21" w:author="Ali C. Begen" w:date="2018-01-21T17:23:00Z">
        <w:r w:rsidR="00F6343B">
          <w:t>does</w:t>
        </w:r>
        <w:r w:rsidR="00F6343B">
          <w:t xml:space="preserve"> </w:t>
        </w:r>
        <w:r w:rsidR="00F6343B">
          <w:t>(</w:t>
        </w:r>
      </w:ins>
      <w:r>
        <w:t>or not</w:t>
      </w:r>
      <w:ins w:id="22" w:author="Ali C. Begen" w:date="2018-01-21T17:23:00Z">
        <w:r w:rsidR="00F6343B">
          <w:t>)</w:t>
        </w:r>
      </w:ins>
      <w:r>
        <w:t xml:space="preserve"> </w:t>
      </w:r>
      <w:ins w:id="23" w:author="Ali C. Begen" w:date="2018-01-21T17:22:00Z">
        <w:r w:rsidR="00A3583A">
          <w:t xml:space="preserve">have </w:t>
        </w:r>
      </w:ins>
      <w:r>
        <w:t xml:space="preserve">the capabilities of playing the entire </w:t>
      </w:r>
      <w:del w:id="24" w:author="Ali C. Begen" w:date="2018-01-21T17:24:00Z">
        <w:r w:rsidR="004E771F" w:rsidDel="00F6343B">
          <w:delText xml:space="preserve">content </w:delText>
        </w:r>
      </w:del>
      <w:r>
        <w:t xml:space="preserve">or </w:t>
      </w:r>
      <w:r w:rsidR="004E771F">
        <w:t xml:space="preserve">only </w:t>
      </w:r>
      <w:r>
        <w:t xml:space="preserve">a part of the </w:t>
      </w:r>
      <w:del w:id="25" w:author="Ali C. Begen" w:date="2018-01-21T17:23:00Z">
        <w:r w:rsidDel="00F6343B">
          <w:delText xml:space="preserve">container </w:delText>
        </w:r>
      </w:del>
      <w:r>
        <w:t>content</w:t>
      </w:r>
      <w:r w:rsidR="00A74A88">
        <w:t xml:space="preserve">, and when multiple container files are provided, to enable </w:t>
      </w:r>
      <w:ins w:id="26" w:author="Ali C. Begen" w:date="2018-01-21T17:24:00Z">
        <w:r w:rsidR="00F6343B">
          <w:t>the</w:t>
        </w:r>
      </w:ins>
      <w:del w:id="27" w:author="Ali C. Begen" w:date="2018-01-21T17:24:00Z">
        <w:r w:rsidR="00A74A88" w:rsidDel="00F6343B">
          <w:delText>a</w:delText>
        </w:r>
      </w:del>
      <w:r w:rsidR="00A74A88">
        <w:t xml:space="preserve"> player to choose the most appropriate file</w:t>
      </w:r>
      <w:r w:rsidR="004E771F">
        <w:t>(s)</w:t>
      </w:r>
      <w:r w:rsidR="00A74A88">
        <w:t xml:space="preserve"> to process</w:t>
      </w:r>
      <w:r>
        <w:t xml:space="preserve">. </w:t>
      </w:r>
      <w:r w:rsidR="00A74A88">
        <w:t>Th</w:t>
      </w:r>
      <w:r w:rsidR="00EF4A9D">
        <w:t xml:space="preserve">e practice to send </w:t>
      </w:r>
      <w:ins w:id="28" w:author="Ali C. Begen" w:date="2018-01-21T17:24:00Z">
        <w:r w:rsidR="00F6343B">
          <w:t xml:space="preserve">the essential </w:t>
        </w:r>
      </w:ins>
      <w:r w:rsidR="00EF4A9D">
        <w:t>information about the container content</w:t>
      </w:r>
      <w:del w:id="29" w:author="Ali C. Begen" w:date="2018-01-21T17:25:00Z">
        <w:r w:rsidR="008F1127" w:rsidDel="00F6343B">
          <w:delText>,</w:delText>
        </w:r>
      </w:del>
      <w:r w:rsidR="008F1127">
        <w:t xml:space="preserve"> together with URL(s) to the content </w:t>
      </w:r>
      <w:del w:id="30" w:author="Ali C. Begen" w:date="2018-01-21T17:25:00Z">
        <w:r w:rsidR="008F1127" w:rsidDel="00F6343B">
          <w:delText xml:space="preserve">and </w:delText>
        </w:r>
      </w:del>
      <w:r w:rsidR="00EF4A9D">
        <w:t>prior to its retrieval</w:t>
      </w:r>
      <w:r w:rsidR="008F1127">
        <w:t xml:space="preserve">, </w:t>
      </w:r>
      <w:r w:rsidR="00A74A88">
        <w:t>is called</w:t>
      </w:r>
      <w:r w:rsidR="002705CB">
        <w:t xml:space="preserve"> hereafter</w:t>
      </w:r>
      <w:r w:rsidR="00A74A88">
        <w:t xml:space="preserve"> </w:t>
      </w:r>
      <w:bookmarkStart w:id="31" w:name="OLE_LINK106"/>
      <w:bookmarkStart w:id="32" w:name="OLE_LINK107"/>
      <w:r w:rsidR="00A74A88">
        <w:t>"</w:t>
      </w:r>
      <w:r w:rsidR="004E771F">
        <w:t xml:space="preserve">in-advance </w:t>
      </w:r>
      <w:r w:rsidR="00A74A88">
        <w:t>signaling"</w:t>
      </w:r>
      <w:ins w:id="33" w:author="Ali C. Begen" w:date="2018-01-21T17:41:00Z">
        <w:r w:rsidR="00D57787">
          <w:t xml:space="preserve"> </w:t>
        </w:r>
        <w:bookmarkEnd w:id="31"/>
        <w:bookmarkEnd w:id="32"/>
        <w:r w:rsidR="00D57787">
          <w:t xml:space="preserve">or </w:t>
        </w:r>
        <w:r w:rsidR="00D57787">
          <w:t>"advance signaling</w:t>
        </w:r>
        <w:r w:rsidR="00D57787">
          <w:t>.</w:t>
        </w:r>
        <w:r w:rsidR="00D57787">
          <w:t>"</w:t>
        </w:r>
      </w:ins>
      <w:del w:id="34" w:author="Ali C. Begen" w:date="2018-01-21T17:41:00Z">
        <w:r w:rsidR="00A74A88" w:rsidDel="00D57787">
          <w:delText>.</w:delText>
        </w:r>
      </w:del>
      <w:r w:rsidR="00A74A88">
        <w:t xml:space="preserve"> This document reviews what the current practices are, </w:t>
      </w:r>
      <w:r w:rsidR="00EF4A9D">
        <w:t xml:space="preserve">what the </w:t>
      </w:r>
      <w:r w:rsidR="00A74A88">
        <w:t xml:space="preserve">challenges </w:t>
      </w:r>
      <w:r w:rsidR="00EF4A9D">
        <w:t xml:space="preserve">are </w:t>
      </w:r>
      <w:r w:rsidR="00A74A88">
        <w:t xml:space="preserve">and recommends </w:t>
      </w:r>
      <w:ins w:id="35" w:author="Ali C. Begen" w:date="2018-01-21T17:25:00Z">
        <w:r w:rsidR="00F6343B">
          <w:t xml:space="preserve">the </w:t>
        </w:r>
      </w:ins>
      <w:r w:rsidR="00A74A88">
        <w:t xml:space="preserve">best practices for MPEG container formats, in particular </w:t>
      </w:r>
      <w:r w:rsidR="00EF4A9D">
        <w:t xml:space="preserve">for </w:t>
      </w:r>
      <w:r w:rsidR="00A74A88">
        <w:t xml:space="preserve">the ISOBMFF. </w:t>
      </w:r>
    </w:p>
    <w:p w14:paraId="09D44AC6" w14:textId="77777777" w:rsidR="00A54DD6" w:rsidRDefault="00A54DD6" w:rsidP="00A54DD6">
      <w:pPr>
        <w:pStyle w:val="Heading1"/>
      </w:pPr>
      <w:r>
        <w:t>Requirements</w:t>
      </w:r>
    </w:p>
    <w:p w14:paraId="24DA4AD7" w14:textId="3A2B4A0F" w:rsidR="00E53F8C" w:rsidRDefault="00D57787" w:rsidP="00E53F8C">
      <w:ins w:id="36" w:author="Ali C. Begen" w:date="2018-01-21T17:41:00Z">
        <w:r>
          <w:t>A</w:t>
        </w:r>
      </w:ins>
      <w:del w:id="37" w:author="Ali C. Begen" w:date="2018-01-21T17:41:00Z">
        <w:r w:rsidR="002705CB" w:rsidDel="00D57787">
          <w:delText>In-a</w:delText>
        </w:r>
      </w:del>
      <w:r w:rsidR="002705CB">
        <w:t xml:space="preserve">dvance </w:t>
      </w:r>
      <w:r w:rsidR="00E53F8C">
        <w:t xml:space="preserve">signaling of the container content is </w:t>
      </w:r>
      <w:r w:rsidR="00A74A88">
        <w:t xml:space="preserve">usually </w:t>
      </w:r>
      <w:r w:rsidR="00E53F8C">
        <w:t>subject to the following requirements:</w:t>
      </w:r>
    </w:p>
    <w:p w14:paraId="75FFC6AC" w14:textId="77777777" w:rsidR="00A74A88" w:rsidRDefault="00A74A88" w:rsidP="00E53F8C"/>
    <w:p w14:paraId="575480EB" w14:textId="23C3692B" w:rsidR="00E53F8C" w:rsidRDefault="00E53F8C" w:rsidP="00E53F8C">
      <w:pPr>
        <w:pStyle w:val="ListParagraph"/>
        <w:numPr>
          <w:ilvl w:val="0"/>
          <w:numId w:val="5"/>
        </w:numPr>
      </w:pPr>
      <w:r>
        <w:t>should provide sufficient information for a player to decide</w:t>
      </w:r>
      <w:r w:rsidR="002705CB">
        <w:t xml:space="preserve"> if it needs and can process the file or not</w:t>
      </w:r>
    </w:p>
    <w:p w14:paraId="70759F68" w14:textId="77777777" w:rsidR="00A74A88" w:rsidRDefault="00A74A88" w:rsidP="00A74A88"/>
    <w:p w14:paraId="18175E30" w14:textId="05E23C53" w:rsidR="00A74A88" w:rsidRDefault="00A74A88" w:rsidP="00F6343B">
      <w:pPr>
        <w:ind w:left="720"/>
        <w:pPrChange w:id="38" w:author="Ali C. Begen" w:date="2018-01-21T17:26:00Z">
          <w:pPr/>
        </w:pPrChange>
      </w:pPr>
      <w:r>
        <w:t>Th</w:t>
      </w:r>
      <w:ins w:id="39" w:author="Ali C. Begen" w:date="2018-01-21T17:26:00Z">
        <w:r w:rsidR="00F6343B">
          <w:t>is</w:t>
        </w:r>
      </w:ins>
      <w:del w:id="40" w:author="Ali C. Begen" w:date="2018-01-21T17:26:00Z">
        <w:r w:rsidDel="00F6343B">
          <w:delText>e</w:delText>
        </w:r>
      </w:del>
      <w:r>
        <w:t xml:space="preserve"> information is content dependent</w:t>
      </w:r>
      <w:r w:rsidR="00E8559F">
        <w:t>, and typically includes</w:t>
      </w:r>
      <w:r>
        <w:t>:</w:t>
      </w:r>
    </w:p>
    <w:p w14:paraId="0C75E354" w14:textId="070FB35D" w:rsidR="00EF4A9D" w:rsidRDefault="00EF4A9D" w:rsidP="00A74A88">
      <w:pPr>
        <w:pStyle w:val="ListParagraph"/>
        <w:numPr>
          <w:ilvl w:val="1"/>
          <w:numId w:val="5"/>
        </w:numPr>
      </w:pPr>
      <w:r>
        <w:t>the type of the container format (e.g.</w:t>
      </w:r>
      <w:ins w:id="41" w:author="Ali C. Begen" w:date="2018-01-21T17:26:00Z">
        <w:r w:rsidR="00F6343B">
          <w:t>,</w:t>
        </w:r>
      </w:ins>
      <w:r>
        <w:t xml:space="preserve"> ISOBMFF vs</w:t>
      </w:r>
      <w:ins w:id="42" w:author="Ali C. Begen" w:date="2018-01-21T17:26:00Z">
        <w:r w:rsidR="00F6343B">
          <w:t>.</w:t>
        </w:r>
      </w:ins>
      <w:r>
        <w:t xml:space="preserve"> MPEG-2 TS) and required features of the container format (e.g.</w:t>
      </w:r>
      <w:ins w:id="43" w:author="Ali C. Begen" w:date="2018-01-21T17:26:00Z">
        <w:r w:rsidR="00F6343B">
          <w:t>,</w:t>
        </w:r>
      </w:ins>
      <w:r>
        <w:t xml:space="preserve"> brands of ISOBMFF)</w:t>
      </w:r>
    </w:p>
    <w:p w14:paraId="1D5D8AE0" w14:textId="2D505AFD" w:rsidR="00A74A88" w:rsidRDefault="00A74A88" w:rsidP="00A74A88">
      <w:pPr>
        <w:pStyle w:val="ListParagraph"/>
        <w:numPr>
          <w:ilvl w:val="1"/>
          <w:numId w:val="5"/>
        </w:numPr>
      </w:pPr>
      <w:r>
        <w:lastRenderedPageBreak/>
        <w:t>the number of media streams</w:t>
      </w:r>
      <w:r w:rsidR="00EF4A9D">
        <w:t xml:space="preserve"> in the container</w:t>
      </w:r>
    </w:p>
    <w:p w14:paraId="0223C07C" w14:textId="61E627E7" w:rsidR="00A74A88" w:rsidRDefault="00A74A88" w:rsidP="00A74A88">
      <w:pPr>
        <w:pStyle w:val="ListParagraph"/>
        <w:numPr>
          <w:ilvl w:val="1"/>
          <w:numId w:val="5"/>
        </w:numPr>
      </w:pPr>
      <w:r>
        <w:t xml:space="preserve">the </w:t>
      </w:r>
      <w:r w:rsidR="00EF4A9D">
        <w:t xml:space="preserve">detailed </w:t>
      </w:r>
      <w:r w:rsidR="004F6CB8">
        <w:t xml:space="preserve">coding </w:t>
      </w:r>
      <w:r>
        <w:t>type of each media stream</w:t>
      </w:r>
    </w:p>
    <w:p w14:paraId="6F41945B" w14:textId="696A9983" w:rsidR="00A74A88" w:rsidRDefault="00EF4A9D" w:rsidP="00A74A88">
      <w:pPr>
        <w:pStyle w:val="ListParagraph"/>
        <w:numPr>
          <w:ilvl w:val="2"/>
          <w:numId w:val="5"/>
        </w:numPr>
      </w:pPr>
      <w:r>
        <w:t>This includes the media type (audio, video, subtitle, metadata), codec information (HEVC, AAC, …) and codec-specific information</w:t>
      </w:r>
      <w:r w:rsidR="00F70D3C">
        <w:t>. It is assumed that each codec defines a way to signal minimum requirements to decode the stream,</w:t>
      </w:r>
      <w:r>
        <w:t xml:space="preserve"> such as </w:t>
      </w:r>
      <w:r w:rsidR="00A74A88">
        <w:t>profile and level indications</w:t>
      </w:r>
      <w:r>
        <w:t>.</w:t>
      </w:r>
    </w:p>
    <w:p w14:paraId="034D9B64" w14:textId="144B80CD" w:rsidR="00A74A88" w:rsidRDefault="00A74A88" w:rsidP="00A74A88">
      <w:pPr>
        <w:pStyle w:val="ListParagraph"/>
        <w:numPr>
          <w:ilvl w:val="1"/>
          <w:numId w:val="5"/>
        </w:numPr>
      </w:pPr>
      <w:r>
        <w:t>the characteristics of each media stream</w:t>
      </w:r>
    </w:p>
    <w:p w14:paraId="1169B3ED" w14:textId="0060BDE5" w:rsidR="00A74A88" w:rsidRDefault="00A74A88" w:rsidP="00A74A88">
      <w:pPr>
        <w:pStyle w:val="ListParagraph"/>
        <w:numPr>
          <w:ilvl w:val="2"/>
          <w:numId w:val="5"/>
        </w:numPr>
      </w:pPr>
      <w:r>
        <w:t>This typically include basic description such as width and height of a video stream, number of channels and sample rate for an audio stream, language information,</w:t>
      </w:r>
      <w:ins w:id="44" w:author="Ali C. Begen" w:date="2018-01-21T17:27:00Z">
        <w:r w:rsidR="00F6343B">
          <w:t xml:space="preserve"> etc.</w:t>
        </w:r>
      </w:ins>
      <w:del w:id="45" w:author="Ali C. Begen" w:date="2018-01-21T17:27:00Z">
        <w:r w:rsidDel="00F6343B">
          <w:delText xml:space="preserve"> …</w:delText>
        </w:r>
      </w:del>
    </w:p>
    <w:p w14:paraId="678AB1DF" w14:textId="77777777" w:rsidR="00EF4A9D" w:rsidRDefault="00EF4A9D" w:rsidP="00A74A88">
      <w:pPr>
        <w:pStyle w:val="ListParagraph"/>
        <w:numPr>
          <w:ilvl w:val="1"/>
          <w:numId w:val="5"/>
        </w:numPr>
      </w:pPr>
      <w:r>
        <w:t>pre-decoding capabilities required to process each stream</w:t>
      </w:r>
    </w:p>
    <w:p w14:paraId="1A01FA39" w14:textId="58E90FCF" w:rsidR="00EF4A9D" w:rsidRDefault="00EF4A9D" w:rsidP="00EF4A9D">
      <w:pPr>
        <w:pStyle w:val="ListParagraph"/>
        <w:numPr>
          <w:ilvl w:val="2"/>
          <w:numId w:val="5"/>
        </w:numPr>
      </w:pPr>
      <w:r>
        <w:t>In particular, decryption when content is protected</w:t>
      </w:r>
    </w:p>
    <w:p w14:paraId="6218508E" w14:textId="0FDB8F14" w:rsidR="00C36EB0" w:rsidRDefault="00A74A88" w:rsidP="00A74A88">
      <w:pPr>
        <w:pStyle w:val="ListParagraph"/>
        <w:numPr>
          <w:ilvl w:val="1"/>
          <w:numId w:val="5"/>
        </w:numPr>
      </w:pPr>
      <w:r>
        <w:t xml:space="preserve">post-decoding capabilities required to </w:t>
      </w:r>
      <w:r w:rsidR="00C36EB0">
        <w:t xml:space="preserve">correctly </w:t>
      </w:r>
      <w:r w:rsidR="00EF4A9D">
        <w:t xml:space="preserve">present </w:t>
      </w:r>
      <w:r>
        <w:t>each stream</w:t>
      </w:r>
      <w:del w:id="46" w:author="Ali C. Begen" w:date="2018-01-21T17:28:00Z">
        <w:r w:rsidDel="00D52713">
          <w:delText>.</w:delText>
        </w:r>
      </w:del>
    </w:p>
    <w:p w14:paraId="561100CC" w14:textId="2D85F947" w:rsidR="00A54DD6" w:rsidRDefault="002705CB" w:rsidP="00C36EB0">
      <w:pPr>
        <w:pStyle w:val="ListParagraph"/>
        <w:numPr>
          <w:ilvl w:val="2"/>
          <w:numId w:val="5"/>
        </w:numPr>
      </w:pPr>
      <w:r w:rsidRPr="00F70D3C">
        <w:t>Post-decoding capabilities are more and more often used</w:t>
      </w:r>
      <w:r w:rsidR="00A54DD6">
        <w:t>, in particular</w:t>
      </w:r>
      <w:r w:rsidRPr="00F70D3C">
        <w:t xml:space="preserve"> in video applications</w:t>
      </w:r>
      <w:r w:rsidR="00A54DD6" w:rsidRPr="00F70D3C">
        <w:t>. When</w:t>
      </w:r>
      <w:r w:rsidRPr="00F70D3C">
        <w:t xml:space="preserve"> using AVC or HEVC</w:t>
      </w:r>
      <w:r w:rsidR="00A54DD6" w:rsidRPr="00F70D3C">
        <w:t>,</w:t>
      </w:r>
      <w:r w:rsidRPr="00F70D3C">
        <w:t xml:space="preserve"> SEI messages</w:t>
      </w:r>
      <w:r w:rsidRPr="00A54DD6">
        <w:t xml:space="preserve"> </w:t>
      </w:r>
      <w:r w:rsidR="00A54DD6" w:rsidRPr="00A54DD6">
        <w:t>are</w:t>
      </w:r>
      <w:r w:rsidR="00A54DD6">
        <w:t xml:space="preserve"> used to describe the post-processing required at the client side to properly display the video. </w:t>
      </w:r>
      <w:r w:rsidR="00C36EB0">
        <w:t xml:space="preserve">For instance, when a video stream uses frame packing it </w:t>
      </w:r>
      <w:r w:rsidR="00A54DD6">
        <w:t xml:space="preserve">can be </w:t>
      </w:r>
      <w:r w:rsidR="00C36EB0">
        <w:t xml:space="preserve">necessary to </w:t>
      </w:r>
      <w:r w:rsidR="00A54DD6">
        <w:t xml:space="preserve">signal it in advance </w:t>
      </w:r>
      <w:r w:rsidR="00C36EB0">
        <w:t xml:space="preserve">as a player non-capable of unpacking the frames should not </w:t>
      </w:r>
      <w:r w:rsidR="00A54DD6">
        <w:t xml:space="preserve">decode and display the </w:t>
      </w:r>
      <w:r w:rsidR="00C36EB0">
        <w:t>stream.</w:t>
      </w:r>
    </w:p>
    <w:p w14:paraId="75CF912F" w14:textId="77777777" w:rsidR="00F70D3C" w:rsidRDefault="00F70D3C"/>
    <w:p w14:paraId="07F886EC" w14:textId="7299545A" w:rsidR="00B6515A" w:rsidRPr="00F70D3C" w:rsidRDefault="00F70D3C" w:rsidP="00D52713">
      <w:pPr>
        <w:ind w:left="720"/>
        <w:pPrChange w:id="47" w:author="Ali C. Begen" w:date="2018-01-21T17:28:00Z">
          <w:pPr/>
        </w:pPrChange>
      </w:pPr>
      <w:r>
        <w:t>It should be noted</w:t>
      </w:r>
      <w:del w:id="48" w:author="Ali C. Begen" w:date="2018-01-21T17:28:00Z">
        <w:r w:rsidDel="00D52713">
          <w:delText>,</w:delText>
        </w:r>
      </w:del>
      <w:r>
        <w:t xml:space="preserve"> that m</w:t>
      </w:r>
      <w:r w:rsidR="004F6CB8" w:rsidRPr="00F70D3C">
        <w:t>ost of</w:t>
      </w:r>
      <w:r w:rsidR="004F6CB8">
        <w:t xml:space="preserve"> this information (except coding type) is not dependent on the compression format used and should have (or already has) a well-defined mapping in 23001-8 CICP.</w:t>
      </w:r>
    </w:p>
    <w:p w14:paraId="344CB441" w14:textId="77777777" w:rsidR="00A74A88" w:rsidRDefault="00A74A88"/>
    <w:p w14:paraId="2FA7DEDD" w14:textId="5BFC3123" w:rsidR="00C36EB0" w:rsidRDefault="00E8559F" w:rsidP="00C36EB0">
      <w:pPr>
        <w:pStyle w:val="ListParagraph"/>
        <w:numPr>
          <w:ilvl w:val="0"/>
          <w:numId w:val="5"/>
        </w:numPr>
      </w:pPr>
      <w:r>
        <w:t>shall</w:t>
      </w:r>
      <w:r w:rsidR="00C36EB0">
        <w:t xml:space="preserve"> be accurate</w:t>
      </w:r>
      <w:r w:rsidR="00925A26">
        <w:t xml:space="preserve"> </w:t>
      </w:r>
    </w:p>
    <w:p w14:paraId="47903715" w14:textId="77777777" w:rsidR="00C36EB0" w:rsidRDefault="00C36EB0" w:rsidP="00C36EB0"/>
    <w:p w14:paraId="54033EE6" w14:textId="4AAA1408" w:rsidR="0035435A" w:rsidRDefault="00C36EB0" w:rsidP="00D52713">
      <w:pPr>
        <w:ind w:left="720"/>
        <w:pPrChange w:id="49" w:author="Ali C. Begen" w:date="2018-01-21T17:28:00Z">
          <w:pPr/>
        </w:pPrChange>
      </w:pPr>
      <w:r>
        <w:t xml:space="preserve">It is </w:t>
      </w:r>
      <w:r w:rsidR="00EF4A9D">
        <w:t>important</w:t>
      </w:r>
      <w:r>
        <w:t xml:space="preserve"> that the information provided prior to the file download be correct</w:t>
      </w:r>
      <w:r w:rsidR="00EF4A9D">
        <w:t xml:space="preserve"> to avoid wasted downloads</w:t>
      </w:r>
      <w:ins w:id="50" w:author="Ali C. Begen" w:date="2018-01-21T17:29:00Z">
        <w:r w:rsidR="00D52713">
          <w:t xml:space="preserve"> and resources</w:t>
        </w:r>
      </w:ins>
      <w:r>
        <w:t xml:space="preserve">. </w:t>
      </w:r>
      <w:r w:rsidR="0035435A">
        <w:t xml:space="preserve">It shall </w:t>
      </w:r>
      <w:del w:id="51" w:author="Ali C. Begen" w:date="2018-01-21T17:29:00Z">
        <w:r w:rsidR="0035435A" w:rsidDel="00D52713">
          <w:delText xml:space="preserve">describe </w:delText>
        </w:r>
      </w:del>
      <w:r w:rsidR="0035435A">
        <w:t>accurately</w:t>
      </w:r>
      <w:ins w:id="52" w:author="Ali C. Begen" w:date="2018-01-21T17:29:00Z">
        <w:r w:rsidR="00D52713" w:rsidRPr="00D52713">
          <w:t xml:space="preserve"> </w:t>
        </w:r>
        <w:r w:rsidR="00D52713">
          <w:t>describe</w:t>
        </w:r>
      </w:ins>
      <w:r w:rsidR="0035435A">
        <w:t xml:space="preserve"> the container content. But</w:t>
      </w:r>
      <w:ins w:id="53" w:author="Ali C. Begen" w:date="2018-01-21T17:29:00Z">
        <w:r w:rsidR="00D52713">
          <w:t>,</w:t>
        </w:r>
      </w:ins>
      <w:r w:rsidR="0035435A">
        <w:t xml:space="preserve"> since the signaling information is stored/sent separately from the file, there is a risk that the signaling and the content diverge. </w:t>
      </w:r>
    </w:p>
    <w:p w14:paraId="1B90F285" w14:textId="77777777" w:rsidR="0035435A" w:rsidRDefault="0035435A" w:rsidP="00D52713">
      <w:pPr>
        <w:ind w:left="720"/>
        <w:pPrChange w:id="54" w:author="Ali C. Begen" w:date="2018-01-21T17:28:00Z">
          <w:pPr/>
        </w:pPrChange>
      </w:pPr>
    </w:p>
    <w:p w14:paraId="6E9CC615" w14:textId="27945F24" w:rsidR="0035435A" w:rsidRDefault="0035435A" w:rsidP="00D52713">
      <w:pPr>
        <w:ind w:left="720"/>
        <w:pPrChange w:id="55" w:author="Ali C. Begen" w:date="2018-01-21T17:28:00Z">
          <w:pPr/>
        </w:pPrChange>
      </w:pPr>
      <w:r>
        <w:t>The signaling information may be incomplete</w:t>
      </w:r>
      <w:ins w:id="56" w:author="Ali C. Begen" w:date="2018-01-21T17:30:00Z">
        <w:r w:rsidR="00D52713">
          <w:t xml:space="preserve"> (or out of date)</w:t>
        </w:r>
      </w:ins>
      <w:r>
        <w:t xml:space="preserve"> in the sense that it may not suffice for a player to decide if it needs or can play the content of the container.</w:t>
      </w:r>
    </w:p>
    <w:p w14:paraId="0F681795" w14:textId="77777777" w:rsidR="0035435A" w:rsidRDefault="0035435A" w:rsidP="00D52713">
      <w:pPr>
        <w:ind w:left="720"/>
        <w:pPrChange w:id="57" w:author="Ali C. Begen" w:date="2018-01-21T17:28:00Z">
          <w:pPr/>
        </w:pPrChange>
      </w:pPr>
    </w:p>
    <w:p w14:paraId="2F87DBA8" w14:textId="79CF5F34" w:rsidR="0035435A" w:rsidRDefault="0035435A" w:rsidP="00D52713">
      <w:pPr>
        <w:ind w:left="720"/>
        <w:pPrChange w:id="58" w:author="Ali C. Begen" w:date="2018-01-21T17:28:00Z">
          <w:pPr/>
        </w:pPrChange>
      </w:pPr>
      <w:r>
        <w:t xml:space="preserve">In particular, when the content type or characteristics change within the file, the signaling information </w:t>
      </w:r>
      <w:r w:rsidR="00F70D3C">
        <w:t xml:space="preserve">shall </w:t>
      </w:r>
      <w:r>
        <w:t>describe the entire lifetime of the content: either by provid</w:t>
      </w:r>
      <w:r w:rsidR="00050A1D">
        <w:t>ing</w:t>
      </w:r>
      <w:r>
        <w:t xml:space="preserve"> all the </w:t>
      </w:r>
      <w:r w:rsidR="00050A1D">
        <w:t xml:space="preserve">different </w:t>
      </w:r>
      <w:r>
        <w:t>features or by providing only the common part</w:t>
      </w:r>
      <w:ins w:id="59" w:author="Ali C. Begen" w:date="2018-01-21T17:30:00Z">
        <w:r w:rsidR="00D52713">
          <w:t>(s)</w:t>
        </w:r>
      </w:ins>
      <w:r>
        <w:t xml:space="preserve">. </w:t>
      </w:r>
    </w:p>
    <w:p w14:paraId="561D92A9" w14:textId="7748E3EF" w:rsidR="00C36EB0" w:rsidRDefault="00C36EB0" w:rsidP="00C36EB0"/>
    <w:p w14:paraId="769F7834" w14:textId="674D7F9C" w:rsidR="00E53F8C" w:rsidRDefault="00E53F8C" w:rsidP="00E53F8C">
      <w:pPr>
        <w:pStyle w:val="ListParagraph"/>
        <w:numPr>
          <w:ilvl w:val="0"/>
          <w:numId w:val="5"/>
        </w:numPr>
      </w:pPr>
      <w:r>
        <w:t xml:space="preserve">should be compatible with protocols and formats </w:t>
      </w:r>
      <w:r w:rsidR="00A74A88">
        <w:t>carrying such information</w:t>
      </w:r>
    </w:p>
    <w:p w14:paraId="2FBA989F" w14:textId="77777777" w:rsidR="00C36EB0" w:rsidRDefault="00C36EB0" w:rsidP="00C36EB0"/>
    <w:p w14:paraId="506F19D8" w14:textId="195889F2" w:rsidR="00C36EB0" w:rsidRDefault="00C36EB0" w:rsidP="00D52713">
      <w:pPr>
        <w:ind w:left="720"/>
        <w:pPrChange w:id="60" w:author="Ali C. Begen" w:date="2018-01-21T17:31:00Z">
          <w:pPr/>
        </w:pPrChange>
      </w:pPr>
      <w:r>
        <w:t xml:space="preserve">Early signaling information may be carried in delivery protocols (such as HTTP), in manifest formats for adaptive streaming </w:t>
      </w:r>
      <w:r w:rsidR="00EF4A9D">
        <w:t>(</w:t>
      </w:r>
      <w:r>
        <w:t xml:space="preserve">such as </w:t>
      </w:r>
      <w:del w:id="61" w:author="Ali C. Begen" w:date="2018-01-21T17:31:00Z">
        <w:r w:rsidDel="00D52713">
          <w:delText xml:space="preserve">MPEG </w:delText>
        </w:r>
      </w:del>
      <w:r>
        <w:t>DASH</w:t>
      </w:r>
      <w:r w:rsidR="00EF4A9D">
        <w:t>)</w:t>
      </w:r>
      <w:r>
        <w:t xml:space="preserve">. </w:t>
      </w:r>
      <w:r w:rsidR="00EF4A9D">
        <w:t xml:space="preserve">Therefore, it </w:t>
      </w:r>
      <w:r>
        <w:t>should respect the constraints (e.g.</w:t>
      </w:r>
      <w:ins w:id="62" w:author="Ali C. Begen" w:date="2018-01-21T17:31:00Z">
        <w:r w:rsidR="00D52713">
          <w:t>,</w:t>
        </w:r>
      </w:ins>
      <w:r>
        <w:t xml:space="preserve"> the encoding) of these protocols and formats. Usually, the information to be provided includes binary information, while formats and protocols are text-based. Early signaling is therefore usually encoded in a text-compatible way (e.g.</w:t>
      </w:r>
      <w:ins w:id="63" w:author="Ali C. Begen" w:date="2018-01-21T17:31:00Z">
        <w:r w:rsidR="00D52713">
          <w:t>,</w:t>
        </w:r>
      </w:ins>
      <w:r>
        <w:t xml:space="preserve"> base64).</w:t>
      </w:r>
    </w:p>
    <w:p w14:paraId="7FF862AE" w14:textId="77777777" w:rsidR="00C36EB0" w:rsidRDefault="00C36EB0" w:rsidP="00C36EB0"/>
    <w:p w14:paraId="12A3C49E" w14:textId="7B84D7E2" w:rsidR="00C36EB0" w:rsidRDefault="00C36EB0" w:rsidP="00C36EB0">
      <w:pPr>
        <w:pStyle w:val="ListParagraph"/>
        <w:numPr>
          <w:ilvl w:val="0"/>
          <w:numId w:val="5"/>
        </w:numPr>
      </w:pPr>
      <w:r>
        <w:t>should not be too large in size</w:t>
      </w:r>
    </w:p>
    <w:p w14:paraId="1D2E41EC" w14:textId="77777777" w:rsidR="00C36EB0" w:rsidRDefault="00C36EB0" w:rsidP="00C36EB0"/>
    <w:p w14:paraId="3543B574" w14:textId="17BDB735" w:rsidR="00E8559F" w:rsidRDefault="00C36EB0" w:rsidP="00D52713">
      <w:pPr>
        <w:ind w:left="720"/>
        <w:pPrChange w:id="64" w:author="Ali C. Begen" w:date="2018-01-21T17:31:00Z">
          <w:pPr/>
        </w:pPrChange>
      </w:pPr>
      <w:r>
        <w:t xml:space="preserve">Players may have to retrieve the signaling information of multiple files before making a decision. The size of the signaling information should not </w:t>
      </w:r>
      <w:r w:rsidR="00EF4A9D">
        <w:t xml:space="preserve">therefore </w:t>
      </w:r>
      <w:r>
        <w:t xml:space="preserve">be too large to make this decision process </w:t>
      </w:r>
      <w:ins w:id="65" w:author="Ali C. Begen" w:date="2018-01-21T17:32:00Z">
        <w:r w:rsidR="0033319A">
          <w:t>in</w:t>
        </w:r>
      </w:ins>
      <w:r>
        <w:t>efficient.</w:t>
      </w:r>
    </w:p>
    <w:p w14:paraId="1D2BB57E" w14:textId="77777777" w:rsidR="008F1127" w:rsidRDefault="008F1127" w:rsidP="008F1127"/>
    <w:p w14:paraId="7704F399" w14:textId="23678853" w:rsidR="00A54DD6" w:rsidRDefault="00A54DD6" w:rsidP="00F70D3C">
      <w:pPr>
        <w:pStyle w:val="ListParagraph"/>
        <w:numPr>
          <w:ilvl w:val="0"/>
          <w:numId w:val="5"/>
        </w:numPr>
      </w:pPr>
      <w:r>
        <w:t xml:space="preserve">should not </w:t>
      </w:r>
      <w:r w:rsidR="00426E56">
        <w:t xml:space="preserve">interfere with </w:t>
      </w:r>
      <w:r>
        <w:t xml:space="preserve">manifest </w:t>
      </w:r>
      <w:r w:rsidR="00426E56">
        <w:t>stream selection instructions</w:t>
      </w:r>
    </w:p>
    <w:p w14:paraId="5D3A40E5" w14:textId="77777777" w:rsidR="00A54DD6" w:rsidRDefault="00A54DD6" w:rsidP="00A54DD6"/>
    <w:p w14:paraId="5BBF5E3D" w14:textId="77777777" w:rsidR="0033319A" w:rsidRDefault="00A54DD6" w:rsidP="00802028">
      <w:pPr>
        <w:ind w:left="720"/>
      </w:pPr>
      <w:r>
        <w:t xml:space="preserve">Many features of the manifest formats used in adaptive streaming technologies </w:t>
      </w:r>
      <w:r w:rsidR="0035435A">
        <w:t xml:space="preserve">are also available in </w:t>
      </w:r>
      <w:r>
        <w:t>MPEG container technologies</w:t>
      </w:r>
      <w:r w:rsidR="0035435A">
        <w:t>:</w:t>
      </w:r>
    </w:p>
    <w:p w14:paraId="1113E830" w14:textId="77777777" w:rsidR="0033319A" w:rsidRDefault="0035435A" w:rsidP="00802028">
      <w:pPr>
        <w:pStyle w:val="ListParagraph"/>
        <w:numPr>
          <w:ilvl w:val="0"/>
          <w:numId w:val="14"/>
        </w:numPr>
      </w:pPr>
      <w:r>
        <w:t xml:space="preserve">the ability to describe </w:t>
      </w:r>
      <w:r w:rsidR="00A54DD6">
        <w:t>multiple streams</w:t>
      </w:r>
      <w:r>
        <w:t>, possibly alternative versions of each stream</w:t>
      </w:r>
    </w:p>
    <w:p w14:paraId="69C93709" w14:textId="43BF2ABE" w:rsidR="00A54DD6" w:rsidRDefault="0035435A" w:rsidP="00802028">
      <w:pPr>
        <w:pStyle w:val="ListParagraph"/>
        <w:numPr>
          <w:ilvl w:val="0"/>
          <w:numId w:val="14"/>
        </w:numPr>
      </w:pPr>
      <w:r>
        <w:t xml:space="preserve">the ability to provide stream-specific </w:t>
      </w:r>
      <w:r w:rsidR="00A54DD6">
        <w:t xml:space="preserve">metadata </w:t>
      </w:r>
      <w:r>
        <w:t xml:space="preserve">enabling the selection of a media stream </w:t>
      </w:r>
      <w:r w:rsidR="00A54DD6">
        <w:t>(</w:t>
      </w:r>
      <w:r>
        <w:t xml:space="preserve">language, kind, encryption, </w:t>
      </w:r>
      <w:r w:rsidR="00A54DD6">
        <w:t>…)</w:t>
      </w:r>
      <w:r>
        <w:t xml:space="preserve"> </w:t>
      </w:r>
    </w:p>
    <w:p w14:paraId="67515106" w14:textId="77777777" w:rsidR="00A54DD6" w:rsidRDefault="00A54DD6" w:rsidP="00A54DD6"/>
    <w:p w14:paraId="359E3D94" w14:textId="29C4EE1A" w:rsidR="00A54DD6" w:rsidRDefault="00A54DD6" w:rsidP="00A54DD6">
      <w:r>
        <w:t>Fundamentally, a manifest is a playlist. A manifest implies sequencing media content, possibly of different types</w:t>
      </w:r>
      <w:r w:rsidR="00426E56">
        <w:t xml:space="preserve"> and containers</w:t>
      </w:r>
      <w:r>
        <w:t>.</w:t>
      </w:r>
      <w:r w:rsidR="00426E56">
        <w:t xml:space="preserve"> </w:t>
      </w:r>
      <w:ins w:id="66" w:author="Ali C. Begen" w:date="2018-01-21T17:41:00Z">
        <w:r w:rsidR="00D57787">
          <w:t>A</w:t>
        </w:r>
      </w:ins>
      <w:del w:id="67" w:author="Ali C. Begen" w:date="2018-01-21T17:41:00Z">
        <w:r w:rsidR="00426E56" w:rsidDel="00D57787">
          <w:delText>In-a</w:delText>
        </w:r>
      </w:del>
      <w:r w:rsidR="00426E56">
        <w:t xml:space="preserve">dvance signaling information should not </w:t>
      </w:r>
      <w:r w:rsidR="00E62E68">
        <w:t>carry information about sequencing, alternates or parallel stream selection, since such information is present in the manifest.</w:t>
      </w:r>
    </w:p>
    <w:p w14:paraId="44DBCAF6" w14:textId="04B36948" w:rsidR="00C36EB0" w:rsidRDefault="00116E01" w:rsidP="00C36EB0">
      <w:pPr>
        <w:pStyle w:val="Heading1"/>
      </w:pPr>
      <w:r>
        <w:t xml:space="preserve">Current usages of </w:t>
      </w:r>
      <w:ins w:id="68" w:author="Ali C. Begen" w:date="2018-01-21T17:40:00Z">
        <w:r w:rsidR="00D57787">
          <w:t xml:space="preserve">advance </w:t>
        </w:r>
      </w:ins>
      <w:r>
        <w:t>signaling information</w:t>
      </w:r>
    </w:p>
    <w:p w14:paraId="44865284" w14:textId="2742F2E8" w:rsidR="00050A1D" w:rsidRPr="00B34F0F" w:rsidRDefault="00050A1D">
      <w:r w:rsidRPr="00B34F0F">
        <w:t>This section reviews some of the current usages, from the perspective of the consumer of this information</w:t>
      </w:r>
      <w:ins w:id="69" w:author="Ali C. Begen" w:date="2018-01-21T17:35:00Z">
        <w:r w:rsidR="00802028">
          <w:t xml:space="preserve"> (</w:t>
        </w:r>
      </w:ins>
      <w:del w:id="70" w:author="Ali C. Begen" w:date="2018-01-21T17:35:00Z">
        <w:r w:rsidR="00FE0EC4" w:rsidRPr="00B34F0F" w:rsidDel="00802028">
          <w:delText xml:space="preserve">, </w:delText>
        </w:r>
      </w:del>
      <w:r w:rsidR="00FE0EC4" w:rsidRPr="00B34F0F">
        <w:t>typically player devices</w:t>
      </w:r>
      <w:ins w:id="71" w:author="Ali C. Begen" w:date="2018-01-21T17:35:00Z">
        <w:r w:rsidR="00802028">
          <w:t>)</w:t>
        </w:r>
      </w:ins>
      <w:r w:rsidRPr="00B34F0F">
        <w:t xml:space="preserve">. </w:t>
      </w:r>
    </w:p>
    <w:p w14:paraId="3822BFF1" w14:textId="43D651C8" w:rsidR="00C36EB0" w:rsidRDefault="007D6968" w:rsidP="00C36EB0">
      <w:pPr>
        <w:pStyle w:val="Heading2"/>
      </w:pPr>
      <w:r>
        <w:t xml:space="preserve">Use in </w:t>
      </w:r>
      <w:r w:rsidR="00C36EB0">
        <w:t>HTTP</w:t>
      </w:r>
      <w:r>
        <w:t>-based environment</w:t>
      </w:r>
      <w:r w:rsidR="00050A1D">
        <w:t>s</w:t>
      </w:r>
    </w:p>
    <w:p w14:paraId="1B7C6F44" w14:textId="6E45A988" w:rsidR="007D6968" w:rsidRDefault="00EF4A9D" w:rsidP="00C36EB0">
      <w:r>
        <w:t xml:space="preserve">In HTTP </w:t>
      </w:r>
      <w:r w:rsidR="00E8559F">
        <w:t xml:space="preserve">environments, headers are used to carry such information. </w:t>
      </w:r>
    </w:p>
    <w:p w14:paraId="1DCB5B66" w14:textId="77777777" w:rsidR="007D6968" w:rsidRDefault="007D6968" w:rsidP="00C36EB0"/>
    <w:p w14:paraId="01986600" w14:textId="0185B35B" w:rsidR="007D6968" w:rsidRDefault="00E8559F" w:rsidP="00C36EB0">
      <w:r>
        <w:t>When using a</w:t>
      </w:r>
      <w:r w:rsidR="007D6968">
        <w:t>n HTTP</w:t>
      </w:r>
      <w:r>
        <w:t xml:space="preserve"> HEAD request, a player </w:t>
      </w:r>
      <w:r w:rsidR="007D6968">
        <w:t xml:space="preserve">receives the signaling </w:t>
      </w:r>
      <w:r>
        <w:t xml:space="preserve">information </w:t>
      </w:r>
      <w:r w:rsidR="007D6968">
        <w:t>in the "Content-Type" header of the HTTP response</w:t>
      </w:r>
      <w:r w:rsidR="00611DDD">
        <w:t xml:space="preserve"> without actually downloading the resource</w:t>
      </w:r>
      <w:r w:rsidR="007D6968">
        <w:t>. A player may issue multiple HEAD requests for multiple files and then, based on the signaling information, issue a GET request for the most appropriate content</w:t>
      </w:r>
      <w:r>
        <w:t>.</w:t>
      </w:r>
    </w:p>
    <w:p w14:paraId="53FBF4D5" w14:textId="4E8DBB1B" w:rsidR="00E8559F" w:rsidRDefault="00E8559F" w:rsidP="00C36EB0">
      <w:r>
        <w:t xml:space="preserve"> </w:t>
      </w:r>
    </w:p>
    <w:p w14:paraId="72081AC9" w14:textId="5F3C66A0" w:rsidR="00B34F0F" w:rsidRDefault="00B34F0F" w:rsidP="00B34F0F">
      <w:r>
        <w:t xml:space="preserve">NOTE: This scenario may not be representative of current practices. It is usually assumed that </w:t>
      </w:r>
      <w:del w:id="72" w:author="Ali C. Begen" w:date="2018-01-21T17:42:00Z">
        <w:r w:rsidDel="00D57787">
          <w:delText>in-</w:delText>
        </w:r>
      </w:del>
      <w:r>
        <w:t>advance signaling information is obtained at the same time as the URL(s) to the content and that no additional round</w:t>
      </w:r>
      <w:ins w:id="73" w:author="Ali C. Begen" w:date="2018-01-21T17:38:00Z">
        <w:r w:rsidR="00192226">
          <w:t xml:space="preserve"> </w:t>
        </w:r>
      </w:ins>
      <w:del w:id="74" w:author="Ali C. Begen" w:date="2018-01-21T17:38:00Z">
        <w:r w:rsidDel="00192226">
          <w:delText>-</w:delText>
        </w:r>
      </w:del>
      <w:r>
        <w:t>trip (HEAD or GET) is necessary to obtain it.</w:t>
      </w:r>
    </w:p>
    <w:p w14:paraId="21DA4784" w14:textId="00204BC9" w:rsidR="00B34F0F" w:rsidRDefault="00B34F0F" w:rsidP="00C36EB0"/>
    <w:p w14:paraId="43EDD027" w14:textId="695BB037" w:rsidR="007D6968" w:rsidRDefault="007D6968" w:rsidP="00C36EB0">
      <w:r>
        <w:t>Alternatively, when using t</w:t>
      </w:r>
      <w:r w:rsidR="00E8559F">
        <w:t xml:space="preserve">he "Accept" header </w:t>
      </w:r>
      <w:r>
        <w:t xml:space="preserve">in a GET request, </w:t>
      </w:r>
      <w:r w:rsidR="00E8559F">
        <w:t xml:space="preserve">players </w:t>
      </w:r>
      <w:r>
        <w:t xml:space="preserve">can indicate </w:t>
      </w:r>
      <w:r w:rsidR="00611DDD">
        <w:t>to the server its</w:t>
      </w:r>
      <w:r w:rsidR="00E8559F">
        <w:t xml:space="preserve"> supported features</w:t>
      </w:r>
      <w:r w:rsidR="00611DDD">
        <w:t xml:space="preserve">. The server </w:t>
      </w:r>
      <w:r>
        <w:t xml:space="preserve">can in turn </w:t>
      </w:r>
      <w:r w:rsidR="00611DDD">
        <w:t xml:space="preserve">respond with </w:t>
      </w:r>
      <w:r>
        <w:t>the most appropriate file</w:t>
      </w:r>
      <w:r w:rsidR="00E8559F">
        <w:t xml:space="preserve">. </w:t>
      </w:r>
    </w:p>
    <w:p w14:paraId="5032D0E6" w14:textId="77777777" w:rsidR="007D6968" w:rsidRDefault="007D6968" w:rsidP="00C36EB0"/>
    <w:p w14:paraId="45C7E881" w14:textId="06994B01" w:rsidR="00B34F0F" w:rsidRDefault="00B34F0F" w:rsidP="00C36EB0">
      <w:r>
        <w:t xml:space="preserve">NOTE: This scenario is also not a current practice and does not strictly rely on "content signaling" but rather on "capabilities signaling". It may </w:t>
      </w:r>
      <w:r w:rsidR="00B944DF">
        <w:t xml:space="preserve">still </w:t>
      </w:r>
      <w:r>
        <w:t xml:space="preserve">be relevant because </w:t>
      </w:r>
      <w:r w:rsidR="00B944DF">
        <w:t>one may describe its capabilities in terms of hypothetical content it could process.</w:t>
      </w:r>
    </w:p>
    <w:p w14:paraId="3BC3134B" w14:textId="77777777" w:rsidR="00B34F0F" w:rsidRDefault="00B34F0F" w:rsidP="00C36EB0"/>
    <w:p w14:paraId="3628589A" w14:textId="6D3C82CB" w:rsidR="00C36EB0" w:rsidRDefault="007D6968" w:rsidP="00C36EB0">
      <w:r>
        <w:t xml:space="preserve">In both approaches, </w:t>
      </w:r>
      <w:r w:rsidR="00E8559F">
        <w:t xml:space="preserve">headers are based on </w:t>
      </w:r>
      <w:r>
        <w:t xml:space="preserve">the </w:t>
      </w:r>
      <w:r w:rsidR="00E8559F">
        <w:t xml:space="preserve">MIME </w:t>
      </w:r>
      <w:r>
        <w:t>format</w:t>
      </w:r>
      <w:r w:rsidR="00050A1D">
        <w:t xml:space="preserve"> (see below)</w:t>
      </w:r>
      <w:r w:rsidR="00E8559F">
        <w:t>.</w:t>
      </w:r>
    </w:p>
    <w:p w14:paraId="17ACBE56" w14:textId="1ADFA55E" w:rsidR="00C36EB0" w:rsidRDefault="00050A1D" w:rsidP="00C36EB0">
      <w:pPr>
        <w:pStyle w:val="Heading2"/>
      </w:pPr>
      <w:r>
        <w:t xml:space="preserve">Use in </w:t>
      </w:r>
      <w:r w:rsidR="00E8559F">
        <w:t>HTML</w:t>
      </w:r>
      <w:r>
        <w:t>-based environments</w:t>
      </w:r>
    </w:p>
    <w:p w14:paraId="208CFED6" w14:textId="4A66A7B3" w:rsidR="00B944DF" w:rsidRDefault="00E8559F" w:rsidP="00E8559F">
      <w:r>
        <w:t xml:space="preserve">In Web-based environment, in particular in HTML content, </w:t>
      </w:r>
      <w:r w:rsidR="007D6968">
        <w:t xml:space="preserve">a </w:t>
      </w:r>
      <w:ins w:id="75" w:author="Ali C. Begen" w:date="2018-01-21T17:37:00Z">
        <w:r w:rsidR="00192226">
          <w:t>W</w:t>
        </w:r>
      </w:ins>
      <w:del w:id="76" w:author="Ali C. Begen" w:date="2018-01-21T17:37:00Z">
        <w:r w:rsidR="007D6968" w:rsidDel="00192226">
          <w:delText>w</w:delText>
        </w:r>
      </w:del>
      <w:r w:rsidR="007D6968">
        <w:t xml:space="preserve">eb page can </w:t>
      </w:r>
      <w:r w:rsidR="00B944DF">
        <w:t>use</w:t>
      </w:r>
      <w:r w:rsidR="007D6968">
        <w:t xml:space="preserve"> media content</w:t>
      </w:r>
      <w:r w:rsidR="00611DDD">
        <w:t xml:space="preserve"> </w:t>
      </w:r>
      <w:r w:rsidR="00116E01">
        <w:t xml:space="preserve">coming from </w:t>
      </w:r>
      <w:r w:rsidR="00611DDD">
        <w:t>MPEG containers</w:t>
      </w:r>
      <w:r w:rsidR="00B944DF">
        <w:t xml:space="preserve"> and in that case the signaling information may be embedded in the HTML content (or CSS, JavaScript, XML …) and therefore no additional round trip is required for the purpose of selecting which media content to download and play</w:t>
      </w:r>
      <w:r w:rsidR="007D6968">
        <w:t xml:space="preserve">. </w:t>
      </w:r>
    </w:p>
    <w:p w14:paraId="4B9329B1" w14:textId="77777777" w:rsidR="00B944DF" w:rsidRDefault="00B944DF" w:rsidP="00E8559F"/>
    <w:p w14:paraId="580633E2" w14:textId="6B5A7D9B" w:rsidR="00E8559F" w:rsidRDefault="00B944DF" w:rsidP="00E8559F">
      <w:r>
        <w:t>In particular, w</w:t>
      </w:r>
      <w:r w:rsidR="00611DDD">
        <w:t>hen multiple container files are offered, t</w:t>
      </w:r>
      <w:r w:rsidR="007D6968">
        <w:t>he "type" attribute on the &lt;source&gt;</w:t>
      </w:r>
      <w:r w:rsidR="00611DDD">
        <w:t xml:space="preserve"> tag (used in the &lt;video&gt;, &lt;audio&gt; and &lt;picture&gt; tags) enable</w:t>
      </w:r>
      <w:r w:rsidR="00116E01">
        <w:t>s</w:t>
      </w:r>
      <w:r w:rsidR="00611DDD">
        <w:t xml:space="preserve"> a </w:t>
      </w:r>
      <w:r w:rsidR="00116E01">
        <w:t xml:space="preserve">browser </w:t>
      </w:r>
      <w:r w:rsidR="00611DDD">
        <w:t>to know which resource to download. The "type" attribute follows the MIME format.</w:t>
      </w:r>
    </w:p>
    <w:p w14:paraId="2306ABEC" w14:textId="77777777" w:rsidR="00611DDD" w:rsidRDefault="00611DDD" w:rsidP="00E8559F"/>
    <w:p w14:paraId="6953F4B0" w14:textId="216F2F99" w:rsidR="00116E01" w:rsidRDefault="00611DDD" w:rsidP="00E8559F">
      <w:r>
        <w:t xml:space="preserve">In JavaScript, it is possible to ask the browser if it supports a given container format using the </w:t>
      </w:r>
      <w:r w:rsidR="00B944DF">
        <w:t xml:space="preserve">methods </w:t>
      </w:r>
      <w:proofErr w:type="spellStart"/>
      <w:r w:rsidRPr="00611DDD">
        <w:rPr>
          <w:rFonts w:ascii="Courier New" w:hAnsi="Courier New" w:cs="Courier New"/>
        </w:rPr>
        <w:t>HTMLMediaElement.canPlayType</w:t>
      </w:r>
      <w:proofErr w:type="spellEnd"/>
      <w:r w:rsidRPr="00611DDD">
        <w:rPr>
          <w:rFonts w:ascii="Courier New" w:hAnsi="Courier New" w:cs="Courier New"/>
        </w:rPr>
        <w:t>(</w:t>
      </w:r>
      <w:proofErr w:type="spellStart"/>
      <w:r w:rsidRPr="00611DDD">
        <w:rPr>
          <w:rFonts w:ascii="Courier New" w:hAnsi="Courier New" w:cs="Courier New"/>
        </w:rPr>
        <w:t>mediaType</w:t>
      </w:r>
      <w:proofErr w:type="spellEnd"/>
      <w:r w:rsidRPr="00611DDD">
        <w:rPr>
          <w:rFonts w:ascii="Courier New" w:hAnsi="Courier New" w:cs="Courier New"/>
        </w:rPr>
        <w:t>)</w:t>
      </w:r>
      <w:r>
        <w:t xml:space="preserve"> and </w:t>
      </w:r>
      <w:proofErr w:type="spellStart"/>
      <w:r w:rsidRPr="00F13FB9">
        <w:rPr>
          <w:rFonts w:ascii="Courier New" w:hAnsi="Courier New" w:cs="Courier New"/>
        </w:rPr>
        <w:t>MediaSource.isTypeSupported</w:t>
      </w:r>
      <w:proofErr w:type="spellEnd"/>
      <w:r w:rsidRPr="00F13FB9">
        <w:rPr>
          <w:rFonts w:ascii="Courier New" w:hAnsi="Courier New" w:cs="Courier New"/>
        </w:rPr>
        <w:t>(</w:t>
      </w:r>
      <w:proofErr w:type="spellStart"/>
      <w:r w:rsidR="00F13FB9" w:rsidRPr="00F13FB9">
        <w:rPr>
          <w:rFonts w:ascii="Courier New" w:hAnsi="Courier New" w:cs="Courier New"/>
        </w:rPr>
        <w:t>mimeType</w:t>
      </w:r>
      <w:proofErr w:type="spellEnd"/>
      <w:r w:rsidR="00B944DF">
        <w:rPr>
          <w:rFonts w:ascii="Courier New" w:hAnsi="Courier New" w:cs="Courier New"/>
        </w:rPr>
        <w:t>)</w:t>
      </w:r>
      <w:r>
        <w:t>.</w:t>
      </w:r>
      <w:r w:rsidR="00116E01">
        <w:t xml:space="preserve"> Both methods rely on a MIME type</w:t>
      </w:r>
      <w:r w:rsidR="00B944DF">
        <w:t xml:space="preserve"> parameter</w:t>
      </w:r>
      <w:r w:rsidR="00116E01">
        <w:t>.</w:t>
      </w:r>
    </w:p>
    <w:p w14:paraId="05E341FA" w14:textId="77777777" w:rsidR="00116E01" w:rsidRDefault="00116E01" w:rsidP="00E8559F"/>
    <w:p w14:paraId="6E6A72CE" w14:textId="219A2B12" w:rsidR="00925A26" w:rsidRDefault="00116E01" w:rsidP="00E8559F">
      <w:r>
        <w:t>Additionally</w:t>
      </w:r>
      <w:r w:rsidR="00F13FB9">
        <w:t xml:space="preserve">, </w:t>
      </w:r>
      <w:r>
        <w:t xml:space="preserve">the </w:t>
      </w:r>
      <w:proofErr w:type="spellStart"/>
      <w:r w:rsidR="00DA4531" w:rsidRPr="00116E01">
        <w:rPr>
          <w:rFonts w:ascii="Courier New" w:hAnsi="Courier New" w:cs="Courier New"/>
        </w:rPr>
        <w:t>MediaSource.addSourceBuffer</w:t>
      </w:r>
      <w:proofErr w:type="spellEnd"/>
      <w:r w:rsidR="00DA4531" w:rsidRPr="00116E01">
        <w:rPr>
          <w:rFonts w:ascii="Courier New" w:hAnsi="Courier New" w:cs="Courier New"/>
        </w:rPr>
        <w:t>(</w:t>
      </w:r>
      <w:proofErr w:type="spellStart"/>
      <w:r w:rsidR="00DA4531" w:rsidRPr="00116E01">
        <w:rPr>
          <w:rFonts w:ascii="Courier New" w:hAnsi="Courier New" w:cs="Courier New"/>
        </w:rPr>
        <w:t>mimeType</w:t>
      </w:r>
      <w:proofErr w:type="spellEnd"/>
      <w:r w:rsidR="00DA4531" w:rsidRPr="00116E01">
        <w:rPr>
          <w:rFonts w:ascii="Courier New" w:hAnsi="Courier New" w:cs="Courier New"/>
        </w:rPr>
        <w:t>)</w:t>
      </w:r>
      <w:r w:rsidRPr="00116E01">
        <w:t xml:space="preserve"> </w:t>
      </w:r>
      <w:r>
        <w:t>API</w:t>
      </w:r>
      <w:r w:rsidR="00DA4531">
        <w:t xml:space="preserve"> </w:t>
      </w:r>
      <w:ins w:id="77" w:author="Ali C. Begen" w:date="2018-01-21T17:38:00Z">
        <w:r w:rsidR="00D57787">
          <w:t xml:space="preserve">is </w:t>
        </w:r>
      </w:ins>
      <w:r>
        <w:t xml:space="preserve">used for mapping of </w:t>
      </w:r>
      <w:ins w:id="78" w:author="Ali C. Begen" w:date="2018-01-21T17:38:00Z">
        <w:r w:rsidR="00D57787">
          <w:t>a</w:t>
        </w:r>
      </w:ins>
      <w:del w:id="79" w:author="Ali C. Begen" w:date="2018-01-21T17:38:00Z">
        <w:r w:rsidDel="00D57787">
          <w:delText>A</w:delText>
        </w:r>
      </w:del>
      <w:r>
        <w:t>dap</w:t>
      </w:r>
      <w:del w:id="80" w:author="Ali C. Begen" w:date="2018-01-21T17:38:00Z">
        <w:r w:rsidDel="00D57787">
          <w:delText>ta</w:delText>
        </w:r>
      </w:del>
      <w:r>
        <w:t xml:space="preserve">tive </w:t>
      </w:r>
      <w:ins w:id="81" w:author="Ali C. Begen" w:date="2018-01-21T17:39:00Z">
        <w:r w:rsidR="00D57787">
          <w:t>s</w:t>
        </w:r>
      </w:ins>
      <w:del w:id="82" w:author="Ali C. Begen" w:date="2018-01-21T17:39:00Z">
        <w:r w:rsidDel="00D57787">
          <w:delText>S</w:delText>
        </w:r>
      </w:del>
      <w:r>
        <w:t xml:space="preserve">treaming protocols and formats such as </w:t>
      </w:r>
      <w:del w:id="83" w:author="Ali C. Begen" w:date="2018-01-21T17:39:00Z">
        <w:r w:rsidDel="00D57787">
          <w:delText xml:space="preserve">MPEG </w:delText>
        </w:r>
      </w:del>
      <w:r>
        <w:t>DASH into browsers, also supports the use of MIME type.</w:t>
      </w:r>
    </w:p>
    <w:p w14:paraId="04C33ACE" w14:textId="5C01E748" w:rsidR="00925A26" w:rsidRPr="00E8559F" w:rsidRDefault="00050A1D" w:rsidP="00F70D3C">
      <w:pPr>
        <w:pStyle w:val="Heading2"/>
        <w:numPr>
          <w:ilvl w:val="0"/>
          <w:numId w:val="0"/>
        </w:numPr>
      </w:pPr>
      <w:r>
        <w:rPr>
          <w:rFonts w:ascii="Times New Roman" w:eastAsia="MS Mincho" w:hAnsi="Times New Roman"/>
          <w:b w:val="0"/>
          <w:bCs w:val="0"/>
          <w:i w:val="0"/>
          <w:iCs w:val="0"/>
          <w:sz w:val="24"/>
          <w:szCs w:val="24"/>
        </w:rPr>
        <w:t>Finally, the Media Capabilities API</w:t>
      </w:r>
      <w:r>
        <w:rPr>
          <w:rStyle w:val="FootnoteReference"/>
          <w:rFonts w:ascii="Times New Roman" w:eastAsia="MS Mincho" w:hAnsi="Times New Roman"/>
          <w:b w:val="0"/>
          <w:bCs w:val="0"/>
          <w:i w:val="0"/>
          <w:iCs w:val="0"/>
          <w:sz w:val="24"/>
          <w:szCs w:val="24"/>
        </w:rPr>
        <w:footnoteReference w:id="1"/>
      </w:r>
      <w:r>
        <w:rPr>
          <w:rFonts w:ascii="Times New Roman" w:eastAsia="MS Mincho" w:hAnsi="Times New Roman"/>
          <w:b w:val="0"/>
          <w:bCs w:val="0"/>
          <w:i w:val="0"/>
          <w:iCs w:val="0"/>
          <w:sz w:val="24"/>
          <w:szCs w:val="24"/>
        </w:rPr>
        <w:t xml:space="preserve"> provides </w:t>
      </w:r>
      <w:r w:rsidR="00FE0EC4">
        <w:rPr>
          <w:rFonts w:ascii="Times New Roman" w:eastAsia="MS Mincho" w:hAnsi="Times New Roman"/>
          <w:b w:val="0"/>
          <w:bCs w:val="0"/>
          <w:i w:val="0"/>
          <w:iCs w:val="0"/>
          <w:sz w:val="24"/>
          <w:szCs w:val="24"/>
        </w:rPr>
        <w:t xml:space="preserve">JavaScript </w:t>
      </w:r>
      <w:r w:rsidRPr="00050A1D">
        <w:rPr>
          <w:rFonts w:ascii="Times New Roman" w:eastAsia="MS Mincho" w:hAnsi="Times New Roman"/>
          <w:b w:val="0"/>
          <w:bCs w:val="0"/>
          <w:i w:val="0"/>
          <w:iCs w:val="0"/>
          <w:sz w:val="24"/>
          <w:szCs w:val="24"/>
        </w:rPr>
        <w:t xml:space="preserve">APIs to allow </w:t>
      </w:r>
      <w:ins w:id="86" w:author="Ali C. Begen" w:date="2018-01-21T17:39:00Z">
        <w:r w:rsidR="00D57787">
          <w:rPr>
            <w:rFonts w:ascii="Times New Roman" w:eastAsia="MS Mincho" w:hAnsi="Times New Roman"/>
            <w:b w:val="0"/>
            <w:bCs w:val="0"/>
            <w:i w:val="0"/>
            <w:iCs w:val="0"/>
            <w:sz w:val="24"/>
            <w:szCs w:val="24"/>
          </w:rPr>
          <w:t>W</w:t>
        </w:r>
      </w:ins>
      <w:del w:id="87" w:author="Ali C. Begen" w:date="2018-01-21T17:39:00Z">
        <w:r w:rsidRPr="00050A1D" w:rsidDel="00D57787">
          <w:rPr>
            <w:rFonts w:ascii="Times New Roman" w:eastAsia="MS Mincho" w:hAnsi="Times New Roman"/>
            <w:b w:val="0"/>
            <w:bCs w:val="0"/>
            <w:i w:val="0"/>
            <w:iCs w:val="0"/>
            <w:sz w:val="24"/>
            <w:szCs w:val="24"/>
          </w:rPr>
          <w:delText>w</w:delText>
        </w:r>
      </w:del>
      <w:r w:rsidRPr="00050A1D">
        <w:rPr>
          <w:rFonts w:ascii="Times New Roman" w:eastAsia="MS Mincho" w:hAnsi="Times New Roman"/>
          <w:b w:val="0"/>
          <w:bCs w:val="0"/>
          <w:i w:val="0"/>
          <w:iCs w:val="0"/>
          <w:sz w:val="24"/>
          <w:szCs w:val="24"/>
        </w:rPr>
        <w:t>eb</w:t>
      </w:r>
      <w:ins w:id="88" w:author="Ali C. Begen" w:date="2018-01-21T17:39:00Z">
        <w:r w:rsidR="00D57787">
          <w:rPr>
            <w:rFonts w:ascii="Times New Roman" w:eastAsia="MS Mincho" w:hAnsi="Times New Roman"/>
            <w:b w:val="0"/>
            <w:bCs w:val="0"/>
            <w:i w:val="0"/>
            <w:iCs w:val="0"/>
            <w:sz w:val="24"/>
            <w:szCs w:val="24"/>
          </w:rPr>
          <w:t xml:space="preserve"> </w:t>
        </w:r>
      </w:ins>
      <w:r w:rsidRPr="00050A1D">
        <w:rPr>
          <w:rFonts w:ascii="Times New Roman" w:eastAsia="MS Mincho" w:hAnsi="Times New Roman"/>
          <w:b w:val="0"/>
          <w:bCs w:val="0"/>
          <w:i w:val="0"/>
          <w:iCs w:val="0"/>
          <w:sz w:val="24"/>
          <w:szCs w:val="24"/>
        </w:rPr>
        <w:t xml:space="preserve">sites to make an optimal decision when picking media content for the user. The APIs </w:t>
      </w:r>
      <w:del w:id="89" w:author="Ali C. Begen" w:date="2018-01-21T17:39:00Z">
        <w:r w:rsidRPr="00050A1D" w:rsidDel="00D57787">
          <w:rPr>
            <w:rFonts w:ascii="Times New Roman" w:eastAsia="MS Mincho" w:hAnsi="Times New Roman"/>
            <w:b w:val="0"/>
            <w:bCs w:val="0"/>
            <w:i w:val="0"/>
            <w:iCs w:val="0"/>
            <w:sz w:val="24"/>
            <w:szCs w:val="24"/>
          </w:rPr>
          <w:delText xml:space="preserve">will </w:delText>
        </w:r>
      </w:del>
      <w:r w:rsidRPr="00050A1D">
        <w:rPr>
          <w:rFonts w:ascii="Times New Roman" w:eastAsia="MS Mincho" w:hAnsi="Times New Roman"/>
          <w:b w:val="0"/>
          <w:bCs w:val="0"/>
          <w:i w:val="0"/>
          <w:iCs w:val="0"/>
          <w:sz w:val="24"/>
          <w:szCs w:val="24"/>
        </w:rPr>
        <w:t xml:space="preserve">expose </w:t>
      </w:r>
      <w:ins w:id="90" w:author="Ali C. Begen" w:date="2018-01-21T17:39:00Z">
        <w:r w:rsidR="00D57787">
          <w:rPr>
            <w:rFonts w:ascii="Times New Roman" w:eastAsia="MS Mincho" w:hAnsi="Times New Roman"/>
            <w:b w:val="0"/>
            <w:bCs w:val="0"/>
            <w:i w:val="0"/>
            <w:iCs w:val="0"/>
            <w:sz w:val="24"/>
            <w:szCs w:val="24"/>
          </w:rPr>
          <w:t xml:space="preserve">not only the </w:t>
        </w:r>
      </w:ins>
      <w:r w:rsidRPr="00050A1D">
        <w:rPr>
          <w:rFonts w:ascii="Times New Roman" w:eastAsia="MS Mincho" w:hAnsi="Times New Roman"/>
          <w:b w:val="0"/>
          <w:bCs w:val="0"/>
          <w:i w:val="0"/>
          <w:iCs w:val="0"/>
          <w:sz w:val="24"/>
          <w:szCs w:val="24"/>
        </w:rPr>
        <w:t>information about the decoding and encoding capabilities</w:t>
      </w:r>
      <w:r w:rsidR="00FE0EC4">
        <w:rPr>
          <w:rFonts w:ascii="Times New Roman" w:eastAsia="MS Mincho" w:hAnsi="Times New Roman"/>
          <w:b w:val="0"/>
          <w:bCs w:val="0"/>
          <w:i w:val="0"/>
          <w:iCs w:val="0"/>
          <w:sz w:val="24"/>
          <w:szCs w:val="24"/>
        </w:rPr>
        <w:t xml:space="preserve"> of a browser</w:t>
      </w:r>
      <w:r w:rsidR="00FE0EC4" w:rsidRPr="00050A1D">
        <w:rPr>
          <w:rFonts w:ascii="Times New Roman" w:eastAsia="MS Mincho" w:hAnsi="Times New Roman"/>
          <w:b w:val="0"/>
          <w:bCs w:val="0"/>
          <w:i w:val="0"/>
          <w:iCs w:val="0"/>
          <w:sz w:val="24"/>
          <w:szCs w:val="24"/>
        </w:rPr>
        <w:t xml:space="preserve"> </w:t>
      </w:r>
      <w:r w:rsidRPr="00050A1D">
        <w:rPr>
          <w:rFonts w:ascii="Times New Roman" w:eastAsia="MS Mincho" w:hAnsi="Times New Roman"/>
          <w:b w:val="0"/>
          <w:bCs w:val="0"/>
          <w:i w:val="0"/>
          <w:iCs w:val="0"/>
          <w:sz w:val="24"/>
          <w:szCs w:val="24"/>
        </w:rPr>
        <w:t>for a given format</w:t>
      </w:r>
      <w:r w:rsidR="00FE0EC4">
        <w:rPr>
          <w:rFonts w:ascii="Times New Roman" w:eastAsia="MS Mincho" w:hAnsi="Times New Roman"/>
          <w:b w:val="0"/>
          <w:bCs w:val="0"/>
          <w:i w:val="0"/>
          <w:iCs w:val="0"/>
          <w:sz w:val="24"/>
          <w:szCs w:val="24"/>
        </w:rPr>
        <w:t>,</w:t>
      </w:r>
      <w:r w:rsidRPr="00050A1D">
        <w:rPr>
          <w:rFonts w:ascii="Times New Roman" w:eastAsia="MS Mincho" w:hAnsi="Times New Roman"/>
          <w:b w:val="0"/>
          <w:bCs w:val="0"/>
          <w:i w:val="0"/>
          <w:iCs w:val="0"/>
          <w:sz w:val="24"/>
          <w:szCs w:val="24"/>
        </w:rPr>
        <w:t xml:space="preserve"> but also </w:t>
      </w:r>
      <w:ins w:id="91" w:author="Ali C. Begen" w:date="2018-01-21T17:39:00Z">
        <w:r w:rsidR="00D57787">
          <w:rPr>
            <w:rFonts w:ascii="Times New Roman" w:eastAsia="MS Mincho" w:hAnsi="Times New Roman"/>
            <w:b w:val="0"/>
            <w:bCs w:val="0"/>
            <w:i w:val="0"/>
            <w:iCs w:val="0"/>
            <w:sz w:val="24"/>
            <w:szCs w:val="24"/>
          </w:rPr>
          <w:t xml:space="preserve">the </w:t>
        </w:r>
      </w:ins>
      <w:r w:rsidRPr="00050A1D">
        <w:rPr>
          <w:rFonts w:ascii="Times New Roman" w:eastAsia="MS Mincho" w:hAnsi="Times New Roman"/>
          <w:b w:val="0"/>
          <w:bCs w:val="0"/>
          <w:i w:val="0"/>
          <w:iCs w:val="0"/>
          <w:sz w:val="24"/>
          <w:szCs w:val="24"/>
        </w:rPr>
        <w:t>output capabilities</w:t>
      </w:r>
      <w:r w:rsidR="00FE0EC4" w:rsidRPr="00FE0EC4">
        <w:rPr>
          <w:rFonts w:ascii="Times New Roman" w:eastAsia="MS Mincho" w:hAnsi="Times New Roman"/>
          <w:b w:val="0"/>
          <w:bCs w:val="0"/>
          <w:i w:val="0"/>
          <w:iCs w:val="0"/>
          <w:sz w:val="24"/>
          <w:szCs w:val="24"/>
        </w:rPr>
        <w:t xml:space="preserve"> </w:t>
      </w:r>
      <w:r w:rsidR="00FE0EC4">
        <w:rPr>
          <w:rFonts w:ascii="Times New Roman" w:eastAsia="MS Mincho" w:hAnsi="Times New Roman"/>
          <w:b w:val="0"/>
          <w:bCs w:val="0"/>
          <w:i w:val="0"/>
          <w:iCs w:val="0"/>
          <w:sz w:val="24"/>
          <w:szCs w:val="24"/>
        </w:rPr>
        <w:t xml:space="preserve">of the current device </w:t>
      </w:r>
      <w:r w:rsidRPr="00050A1D">
        <w:rPr>
          <w:rFonts w:ascii="Times New Roman" w:eastAsia="MS Mincho" w:hAnsi="Times New Roman"/>
          <w:b w:val="0"/>
          <w:bCs w:val="0"/>
          <w:i w:val="0"/>
          <w:iCs w:val="0"/>
          <w:sz w:val="24"/>
          <w:szCs w:val="24"/>
        </w:rPr>
        <w:t>to find the best match based on the device’s display.</w:t>
      </w:r>
      <w:r w:rsidR="00FE0EC4">
        <w:rPr>
          <w:rFonts w:ascii="Times New Roman" w:eastAsia="MS Mincho" w:hAnsi="Times New Roman"/>
          <w:b w:val="0"/>
          <w:bCs w:val="0"/>
          <w:i w:val="0"/>
          <w:iCs w:val="0"/>
          <w:sz w:val="24"/>
          <w:szCs w:val="24"/>
        </w:rPr>
        <w:t xml:space="preserve"> It is also in part based on the MIME type of the media container</w:t>
      </w:r>
      <w:ins w:id="92" w:author="Ali C. Begen" w:date="2018-01-21T18:00:00Z">
        <w:r w:rsidR="00860532">
          <w:rPr>
            <w:rFonts w:ascii="Times New Roman" w:eastAsia="MS Mincho" w:hAnsi="Times New Roman"/>
            <w:b w:val="0"/>
            <w:bCs w:val="0"/>
            <w:i w:val="0"/>
            <w:iCs w:val="0"/>
            <w:sz w:val="24"/>
            <w:szCs w:val="24"/>
          </w:rPr>
          <w:t xml:space="preserve"> (see m</w:t>
        </w:r>
        <w:r w:rsidR="00860532" w:rsidRPr="00860532">
          <w:rPr>
            <w:rFonts w:ascii="Times New Roman" w:eastAsia="MS Mincho" w:hAnsi="Times New Roman"/>
            <w:b w:val="0"/>
            <w:bCs w:val="0"/>
            <w:i w:val="0"/>
            <w:iCs w:val="0"/>
            <w:sz w:val="24"/>
            <w:szCs w:val="24"/>
          </w:rPr>
          <w:t>41760</w:t>
        </w:r>
        <w:r w:rsidR="00860532">
          <w:rPr>
            <w:rFonts w:ascii="Times New Roman" w:eastAsia="MS Mincho" w:hAnsi="Times New Roman"/>
            <w:b w:val="0"/>
            <w:bCs w:val="0"/>
            <w:i w:val="0"/>
            <w:iCs w:val="0"/>
            <w:sz w:val="24"/>
            <w:szCs w:val="24"/>
          </w:rPr>
          <w:t>)</w:t>
        </w:r>
      </w:ins>
      <w:r w:rsidR="00FE0EC4">
        <w:rPr>
          <w:rFonts w:ascii="Times New Roman" w:eastAsia="MS Mincho" w:hAnsi="Times New Roman"/>
          <w:b w:val="0"/>
          <w:bCs w:val="0"/>
          <w:i w:val="0"/>
          <w:iCs w:val="0"/>
          <w:sz w:val="24"/>
          <w:szCs w:val="24"/>
        </w:rPr>
        <w:t>.</w:t>
      </w:r>
    </w:p>
    <w:p w14:paraId="25EE5C2A" w14:textId="6C7428B9" w:rsidR="00925A26" w:rsidRDefault="00925A26" w:rsidP="00925A26">
      <w:pPr>
        <w:pStyle w:val="Heading2"/>
      </w:pPr>
      <w:r>
        <w:t xml:space="preserve">Use in </w:t>
      </w:r>
      <w:ins w:id="93" w:author="Ali C. Begen" w:date="2018-01-21T17:40:00Z">
        <w:r w:rsidR="00D57787">
          <w:t>h</w:t>
        </w:r>
      </w:ins>
      <w:del w:id="94" w:author="Ali C. Begen" w:date="2018-01-21T17:40:00Z">
        <w:r w:rsidDel="00D57787">
          <w:delText>H</w:delText>
        </w:r>
      </w:del>
      <w:r>
        <w:t xml:space="preserve">ardware </w:t>
      </w:r>
    </w:p>
    <w:p w14:paraId="2CE7CC2A" w14:textId="5E61D511" w:rsidR="008F3C57" w:rsidRDefault="00FE0EC4" w:rsidP="00FE0EC4">
      <w:r w:rsidRPr="00F70D3C">
        <w:t xml:space="preserve">One use case </w:t>
      </w:r>
      <w:r>
        <w:t xml:space="preserve">where advance signaling </w:t>
      </w:r>
      <w:r w:rsidRPr="00F70D3C">
        <w:t xml:space="preserve">could also be </w:t>
      </w:r>
      <w:r>
        <w:t xml:space="preserve">used is </w:t>
      </w:r>
      <w:r w:rsidRPr="00F70D3C">
        <w:t>when two devices are physically connected by hardware interfaces such as HDMI and need to negotiate which content to play</w:t>
      </w:r>
      <w:r w:rsidRPr="00FE0EC4">
        <w:t xml:space="preserve"> among a set of </w:t>
      </w:r>
      <w:ins w:id="95" w:author="Ali C. Begen" w:date="2018-01-21T17:43:00Z">
        <w:r w:rsidR="00D57787">
          <w:t xml:space="preserve">content </w:t>
        </w:r>
      </w:ins>
      <w:r w:rsidRPr="00FE0EC4">
        <w:t>pieces</w:t>
      </w:r>
      <w:del w:id="96" w:author="Ali C. Begen" w:date="2018-01-21T17:43:00Z">
        <w:r w:rsidRPr="00FE0EC4" w:rsidDel="00D57787">
          <w:delText xml:space="preserve"> of content</w:delText>
        </w:r>
      </w:del>
      <w:r w:rsidRPr="00FE0EC4">
        <w:t>.</w:t>
      </w:r>
    </w:p>
    <w:p w14:paraId="39C40425" w14:textId="77777777" w:rsidR="00FE0EC4" w:rsidRDefault="00FE0EC4" w:rsidP="00FE0EC4"/>
    <w:p w14:paraId="70C1FC8A" w14:textId="6A37D480" w:rsidR="00FE0EC4" w:rsidRPr="008F3C57" w:rsidRDefault="00FE0EC4" w:rsidP="00FE0EC4">
      <w:r w:rsidRPr="00F70D3C">
        <w:rPr>
          <w:highlight w:val="yellow"/>
        </w:rPr>
        <w:t>[Editor's note: This section should contain more context</w:t>
      </w:r>
      <w:ins w:id="97" w:author="Ali C. Begen" w:date="2018-01-21T17:43:00Z">
        <w:r w:rsidR="00D57787">
          <w:rPr>
            <w:highlight w:val="yellow"/>
          </w:rPr>
          <w:t xml:space="preserve"> and </w:t>
        </w:r>
      </w:ins>
      <w:del w:id="98" w:author="Ali C. Begen" w:date="2018-01-21T17:43:00Z">
        <w:r w:rsidRPr="00F70D3C" w:rsidDel="00D57787">
          <w:rPr>
            <w:highlight w:val="yellow"/>
          </w:rPr>
          <w:delText xml:space="preserve">, </w:delText>
        </w:r>
      </w:del>
      <w:r w:rsidRPr="00F70D3C">
        <w:rPr>
          <w:highlight w:val="yellow"/>
        </w:rPr>
        <w:t>more information about the current</w:t>
      </w:r>
      <w:r w:rsidR="00B461E6">
        <w:rPr>
          <w:highlight w:val="yellow"/>
        </w:rPr>
        <w:t xml:space="preserve"> or envisaged hardware</w:t>
      </w:r>
      <w:r w:rsidRPr="00F70D3C">
        <w:rPr>
          <w:highlight w:val="yellow"/>
        </w:rPr>
        <w:t xml:space="preserve"> usages]</w:t>
      </w:r>
    </w:p>
    <w:p w14:paraId="0B661A15" w14:textId="03623FF8" w:rsidR="00C36EB0" w:rsidRDefault="001E7F0F" w:rsidP="00C36EB0">
      <w:pPr>
        <w:pStyle w:val="Heading2"/>
      </w:pPr>
      <w:r>
        <w:t xml:space="preserve">Use in </w:t>
      </w:r>
      <w:ins w:id="99" w:author="Ali C. Begen" w:date="2018-01-21T17:44:00Z">
        <w:r w:rsidR="00B3348A">
          <w:t>m</w:t>
        </w:r>
      </w:ins>
      <w:del w:id="100" w:author="Ali C. Begen" w:date="2018-01-21T17:44:00Z">
        <w:r w:rsidR="00C36EB0" w:rsidDel="00B3348A">
          <w:delText>M</w:delText>
        </w:r>
      </w:del>
      <w:r w:rsidR="00C36EB0">
        <w:t>anifest</w:t>
      </w:r>
      <w:r>
        <w:t xml:space="preserve"> </w:t>
      </w:r>
      <w:ins w:id="101" w:author="Ali C. Begen" w:date="2018-01-21T17:44:00Z">
        <w:r w:rsidR="00B3348A">
          <w:t>f</w:t>
        </w:r>
      </w:ins>
      <w:del w:id="102" w:author="Ali C. Begen" w:date="2018-01-21T17:44:00Z">
        <w:r w:rsidDel="00B3348A">
          <w:delText>F</w:delText>
        </w:r>
      </w:del>
      <w:r>
        <w:t>ormats</w:t>
      </w:r>
    </w:p>
    <w:p w14:paraId="0B530354" w14:textId="6B3CB567" w:rsidR="00116E01" w:rsidRDefault="001E7F0F" w:rsidP="00116E01">
      <w:r>
        <w:t xml:space="preserve">Manifest formats such as </w:t>
      </w:r>
      <w:del w:id="103" w:author="Ali C. Begen" w:date="2018-01-21T17:44:00Z">
        <w:r w:rsidDel="00B3348A">
          <w:delText xml:space="preserve">MPEG </w:delText>
        </w:r>
      </w:del>
      <w:r>
        <w:t xml:space="preserve">DASH declare different media resources for the selection by media players. It is therefore important for those players to distinguish between supported and non-supported resources. </w:t>
      </w:r>
    </w:p>
    <w:p w14:paraId="1749A40A" w14:textId="77777777" w:rsidR="001E7F0F" w:rsidRDefault="001E7F0F" w:rsidP="00116E01"/>
    <w:p w14:paraId="5E8848D1" w14:textId="130825FC" w:rsidR="001E7F0F" w:rsidRDefault="001E7F0F" w:rsidP="00116E01">
      <w:r>
        <w:t xml:space="preserve">In </w:t>
      </w:r>
      <w:del w:id="104" w:author="Ali C. Begen" w:date="2018-01-21T17:44:00Z">
        <w:r w:rsidDel="00B3348A">
          <w:delText xml:space="preserve">MPEG </w:delText>
        </w:r>
      </w:del>
      <w:r>
        <w:t xml:space="preserve">DASH, </w:t>
      </w:r>
      <w:r w:rsidR="00FE0EC4">
        <w:t xml:space="preserve">several </w:t>
      </w:r>
      <w:r>
        <w:t>attributes</w:t>
      </w:r>
      <w:r w:rsidR="00FE0EC4">
        <w:t>, in particular</w:t>
      </w:r>
      <w:r>
        <w:t xml:space="preserve"> </w:t>
      </w:r>
      <w:r w:rsidR="00FE0EC4">
        <w:t xml:space="preserve">at the Representation level, </w:t>
      </w:r>
      <w:r>
        <w:t xml:space="preserve">enable </w:t>
      </w:r>
      <w:r w:rsidR="00FE0EC4">
        <w:t xml:space="preserve">providing </w:t>
      </w:r>
      <w:del w:id="105" w:author="Ali C. Begen" w:date="2018-01-21T17:42:00Z">
        <w:r w:rsidR="00FE0EC4" w:rsidDel="00D57787">
          <w:delText>in</w:delText>
        </w:r>
        <w:r w:rsidR="00B944DF" w:rsidDel="00D57787">
          <w:delText>-</w:delText>
        </w:r>
      </w:del>
      <w:r w:rsidR="00FE0EC4">
        <w:t>advance signaling of the Representation features</w:t>
      </w:r>
      <w:r w:rsidR="00B944DF">
        <w:t>, within the manifest itself</w:t>
      </w:r>
      <w:r w:rsidR="00FE0EC4">
        <w:t xml:space="preserve">. It is also based on </w:t>
      </w:r>
      <w:r>
        <w:t xml:space="preserve">declaring the MIME type </w:t>
      </w:r>
      <w:r w:rsidR="00FE0EC4">
        <w:t xml:space="preserve">as well as </w:t>
      </w:r>
      <w:r>
        <w:t xml:space="preserve">its </w:t>
      </w:r>
      <w:r w:rsidR="00FE0EC4">
        <w:t>sub-</w:t>
      </w:r>
      <w:r>
        <w:t>parameter</w:t>
      </w:r>
      <w:r w:rsidR="00FE0EC4">
        <w:t>s</w:t>
      </w:r>
      <w:r>
        <w:t xml:space="preserve">. </w:t>
      </w:r>
    </w:p>
    <w:p w14:paraId="067E9DCD" w14:textId="1FA1BD2E" w:rsidR="00E8559F" w:rsidRDefault="00E8559F" w:rsidP="00E8559F">
      <w:pPr>
        <w:pStyle w:val="Heading2"/>
      </w:pPr>
      <w:r>
        <w:t>MIME</w:t>
      </w:r>
    </w:p>
    <w:p w14:paraId="7300FC54" w14:textId="14B94A30" w:rsidR="00FE0EC4" w:rsidRPr="004F6CB8" w:rsidRDefault="00FE0EC4" w:rsidP="00F70D3C">
      <w:r>
        <w:t xml:space="preserve">The </w:t>
      </w:r>
      <w:r w:rsidRPr="00FE0EC4">
        <w:t>Multipurpose Internet Mail Extensions</w:t>
      </w:r>
      <w:r>
        <w:t xml:space="preserve"> (MIME) </w:t>
      </w:r>
      <w:r w:rsidR="000024F3">
        <w:t>RFC 2045 defines a set of messages to exchange data and in particular syntax known as MIME Type</w:t>
      </w:r>
      <w:r>
        <w:t xml:space="preserve">, also known as Internet Media Type or Content Type, </w:t>
      </w:r>
      <w:r w:rsidR="000024F3">
        <w:t xml:space="preserve">to describe the exchanged data. The general definition of the MIME type can </w:t>
      </w:r>
      <w:ins w:id="106" w:author="Ali C. Begen" w:date="2018-01-21T17:45:00Z">
        <w:r w:rsidR="00DD5843">
          <w:t xml:space="preserve">be extended </w:t>
        </w:r>
      </w:ins>
      <w:del w:id="107" w:author="Ali C. Begen" w:date="2018-01-21T17:45:00Z">
        <w:r w:rsidR="000024F3" w:rsidDel="00DD5843">
          <w:delText xml:space="preserve">and is extended </w:delText>
        </w:r>
      </w:del>
      <w:r w:rsidR="000024F3">
        <w:t>for specific media data</w:t>
      </w:r>
      <w:ins w:id="108" w:author="Ali C. Begen" w:date="2018-01-21T17:46:00Z">
        <w:r w:rsidR="00DD5843">
          <w:t>,</w:t>
        </w:r>
      </w:ins>
      <w:r w:rsidR="000024F3">
        <w:t xml:space="preserve"> and </w:t>
      </w:r>
      <w:ins w:id="109" w:author="Ali C. Begen" w:date="2018-01-21T17:46:00Z">
        <w:r w:rsidR="00DD5843">
          <w:t xml:space="preserve">has already been extended </w:t>
        </w:r>
      </w:ins>
      <w:del w:id="110" w:author="Ali C. Begen" w:date="2018-01-21T17:46:00Z">
        <w:r w:rsidR="000024F3" w:rsidDel="00DD5843">
          <w:delText xml:space="preserve">in particular </w:delText>
        </w:r>
      </w:del>
      <w:r w:rsidR="000024F3">
        <w:t>for MPEG containers by RFC</w:t>
      </w:r>
      <w:ins w:id="111" w:author="Ali C. Begen" w:date="2018-01-21T17:45:00Z">
        <w:r w:rsidR="00DD5843">
          <w:t xml:space="preserve"> </w:t>
        </w:r>
      </w:ins>
      <w:r w:rsidR="000024F3">
        <w:t>6381.</w:t>
      </w:r>
    </w:p>
    <w:p w14:paraId="6E86212C" w14:textId="2A2D9B19" w:rsidR="00116E01" w:rsidRDefault="00116E01" w:rsidP="00116E01">
      <w:pPr>
        <w:pStyle w:val="Heading3"/>
      </w:pPr>
      <w:r>
        <w:t xml:space="preserve">General definition </w:t>
      </w:r>
    </w:p>
    <w:p w14:paraId="522B8696" w14:textId="1595FA4E" w:rsidR="00FD133C" w:rsidRDefault="000024F3" w:rsidP="001E7F0F">
      <w:r>
        <w:t>The MIME type is a s</w:t>
      </w:r>
      <w:r w:rsidR="001E7F0F">
        <w:t xml:space="preserve">tring, with </w:t>
      </w:r>
      <w:r>
        <w:t xml:space="preserve">a </w:t>
      </w:r>
      <w:r w:rsidR="001E7F0F">
        <w:t>specific encoding</w:t>
      </w:r>
      <w:r>
        <w:t xml:space="preserve">. It </w:t>
      </w:r>
      <w:r w:rsidRPr="000024F3">
        <w:t>is composed of a type, a subtype, and optional parameters.</w:t>
      </w:r>
      <w:r>
        <w:t xml:space="preserve"> A reduced list of types is defined at IANA (</w:t>
      </w:r>
      <w:r w:rsidR="001E7F0F">
        <w:t>audio, video, image, font</w:t>
      </w:r>
      <w:r>
        <w:t xml:space="preserve">, …) and a list of defined subtypes is maintained by </w:t>
      </w:r>
      <w:r w:rsidR="001E7F0F">
        <w:t>IANA</w:t>
      </w:r>
      <w:r w:rsidR="00FD133C">
        <w:rPr>
          <w:rStyle w:val="FootnoteReference"/>
        </w:rPr>
        <w:footnoteReference w:id="2"/>
      </w:r>
      <w:r>
        <w:t xml:space="preserve">. </w:t>
      </w:r>
    </w:p>
    <w:p w14:paraId="55EBA3C4" w14:textId="77777777" w:rsidR="00FD133C" w:rsidRDefault="00FD133C" w:rsidP="001E7F0F"/>
    <w:p w14:paraId="059770D7" w14:textId="6BEF5BB1" w:rsidR="000024F3" w:rsidRDefault="00FD133C" w:rsidP="001E7F0F">
      <w:r>
        <w:t xml:space="preserve">The MIME standard is extensible and additional sub-parameters can be defined to provide specific information for a given type/subtype. </w:t>
      </w:r>
      <w:r w:rsidR="000024F3">
        <w:t xml:space="preserve">The </w:t>
      </w:r>
      <w:r>
        <w:t xml:space="preserve">syntax for these </w:t>
      </w:r>
      <w:r w:rsidR="000024F3">
        <w:t>parameters is generic</w:t>
      </w:r>
      <w:r>
        <w:t xml:space="preserve">, but </w:t>
      </w:r>
      <w:r w:rsidR="000024F3">
        <w:t xml:space="preserve">the allowed parameters and semantics </w:t>
      </w:r>
      <w:r>
        <w:t xml:space="preserve">for a given type/subtype </w:t>
      </w:r>
      <w:r w:rsidR="000024F3">
        <w:t xml:space="preserve">are provided by the RFC defining the </w:t>
      </w:r>
      <w:r>
        <w:t>type/</w:t>
      </w:r>
      <w:r w:rsidR="000024F3">
        <w:t xml:space="preserve">subtype. </w:t>
      </w:r>
    </w:p>
    <w:p w14:paraId="5C18F61E" w14:textId="258112B1" w:rsidR="00116E01" w:rsidRDefault="00116E01" w:rsidP="00116E01">
      <w:pPr>
        <w:pStyle w:val="Heading3"/>
      </w:pPr>
      <w:r>
        <w:t xml:space="preserve">Media specific definition </w:t>
      </w:r>
    </w:p>
    <w:p w14:paraId="305753C1" w14:textId="01358134" w:rsidR="00E8559F" w:rsidRDefault="000024F3" w:rsidP="00E8559F">
      <w:r>
        <w:t>There are currently several documents defining MPEG related MIME types:</w:t>
      </w:r>
    </w:p>
    <w:p w14:paraId="5F631543" w14:textId="2D08690D" w:rsidR="00FD133C" w:rsidRDefault="00FD133C" w:rsidP="00F70D3C">
      <w:pPr>
        <w:pStyle w:val="ListParagraph"/>
        <w:numPr>
          <w:ilvl w:val="0"/>
          <w:numId w:val="10"/>
        </w:numPr>
      </w:pPr>
      <w:r>
        <w:t>RFC 3003 defines the audio/mpeg type</w:t>
      </w:r>
      <w:ins w:id="112" w:author="Ali C. Begen" w:date="2018-01-21T17:47:00Z">
        <w:r w:rsidR="00DD5843">
          <w:t>,</w:t>
        </w:r>
      </w:ins>
    </w:p>
    <w:p w14:paraId="589D95CD" w14:textId="36B2E427" w:rsidR="00FD133C" w:rsidRDefault="00FD133C" w:rsidP="00F70D3C">
      <w:pPr>
        <w:pStyle w:val="ListParagraph"/>
        <w:numPr>
          <w:ilvl w:val="0"/>
          <w:numId w:val="10"/>
        </w:numPr>
      </w:pPr>
      <w:r>
        <w:t>RFC 3640 defines the video/mpeg-4 generic type</w:t>
      </w:r>
      <w:ins w:id="113" w:author="Ali C. Begen" w:date="2018-01-21T17:47:00Z">
        <w:r w:rsidR="00DD5843">
          <w:t>,</w:t>
        </w:r>
      </w:ins>
    </w:p>
    <w:p w14:paraId="0A73F5E3" w14:textId="07E76A23" w:rsidR="00FD133C" w:rsidRDefault="00FD133C" w:rsidP="00FD133C">
      <w:pPr>
        <w:pStyle w:val="ListParagraph"/>
        <w:numPr>
          <w:ilvl w:val="0"/>
          <w:numId w:val="10"/>
        </w:numPr>
      </w:pPr>
      <w:r>
        <w:t>RFC 5691</w:t>
      </w:r>
      <w:r w:rsidR="00697CF0">
        <w:t xml:space="preserve"> </w:t>
      </w:r>
      <w:r>
        <w:t>and RFC 6295 define the audio/mpeg-4 generic type</w:t>
      </w:r>
      <w:ins w:id="114" w:author="Ali C. Begen" w:date="2018-01-21T17:47:00Z">
        <w:r w:rsidR="00DD5843">
          <w:t>,</w:t>
        </w:r>
      </w:ins>
    </w:p>
    <w:p w14:paraId="5063014B" w14:textId="53DF7C82" w:rsidR="000024F3" w:rsidRDefault="000024F3" w:rsidP="00F70D3C">
      <w:pPr>
        <w:pStyle w:val="ListParagraph"/>
        <w:numPr>
          <w:ilvl w:val="0"/>
          <w:numId w:val="10"/>
        </w:numPr>
      </w:pPr>
      <w:r>
        <w:t xml:space="preserve">RFC 4337 defines the MIME subtype "mp4" allowing the description of resources </w:t>
      </w:r>
      <w:r w:rsidR="00FD133C">
        <w:t xml:space="preserve">of type "video/mp4", </w:t>
      </w:r>
      <w:r>
        <w:t xml:space="preserve">"audio/mp4" </w:t>
      </w:r>
      <w:r w:rsidR="00FD133C">
        <w:t>and "application/mp4"</w:t>
      </w:r>
      <w:ins w:id="115" w:author="Ali C. Begen" w:date="2018-01-21T17:47:00Z">
        <w:r w:rsidR="00DD5843">
          <w:t>, and</w:t>
        </w:r>
      </w:ins>
      <w:del w:id="116" w:author="Ali C. Begen" w:date="2018-01-21T17:47:00Z">
        <w:r w:rsidR="00FD133C" w:rsidDel="00DD5843">
          <w:delText xml:space="preserve"> (and the</w:delText>
        </w:r>
      </w:del>
      <w:r w:rsidR="00FD133C">
        <w:t xml:space="preserve"> </w:t>
      </w:r>
    </w:p>
    <w:p w14:paraId="1262160D" w14:textId="235FCB56" w:rsidR="000024F3" w:rsidRDefault="000024F3" w:rsidP="00F70D3C">
      <w:pPr>
        <w:pStyle w:val="ListParagraph"/>
        <w:numPr>
          <w:ilvl w:val="0"/>
          <w:numId w:val="10"/>
        </w:numPr>
      </w:pPr>
      <w:r>
        <w:t>RFC 6381</w:t>
      </w:r>
      <w:r w:rsidR="00FD133C">
        <w:t xml:space="preserve"> defines two sub-parameters ("codecs" and "profiles") in particular for the above types</w:t>
      </w:r>
      <w:ins w:id="117" w:author="Ali C. Begen" w:date="2018-01-21T17:47:00Z">
        <w:r w:rsidR="00DD5843">
          <w:t>.</w:t>
        </w:r>
      </w:ins>
    </w:p>
    <w:p w14:paraId="0EF14D1F" w14:textId="63B6DC20" w:rsidR="00C36EB0" w:rsidRDefault="00B461E6" w:rsidP="00C36EB0">
      <w:pPr>
        <w:pStyle w:val="Heading1"/>
      </w:pPr>
      <w:r>
        <w:t>Current practices</w:t>
      </w:r>
    </w:p>
    <w:p w14:paraId="0DBD2F9E" w14:textId="497BE3A2" w:rsidR="00697CF0" w:rsidRDefault="00697CF0" w:rsidP="00FE0EC4">
      <w:r>
        <w:t xml:space="preserve">Several options are currently used to provide </w:t>
      </w:r>
      <w:del w:id="118" w:author="Ali C. Begen" w:date="2018-01-21T17:42:00Z">
        <w:r w:rsidR="00B944DF" w:rsidDel="00D57787">
          <w:delText>in-</w:delText>
        </w:r>
      </w:del>
      <w:r>
        <w:t>advance signaling:</w:t>
      </w:r>
    </w:p>
    <w:p w14:paraId="1CE31F2D" w14:textId="77777777" w:rsidR="00697CF0" w:rsidRDefault="00697CF0" w:rsidP="00FE0EC4"/>
    <w:p w14:paraId="6C041851" w14:textId="77777777" w:rsidR="00B461E6" w:rsidRDefault="00B461E6" w:rsidP="00B461E6">
      <w:pPr>
        <w:pStyle w:val="ListParagraph"/>
        <w:numPr>
          <w:ilvl w:val="0"/>
          <w:numId w:val="11"/>
        </w:numPr>
      </w:pPr>
      <w:r>
        <w:t xml:space="preserve">Use of the low-level MIME sub-parameters </w:t>
      </w:r>
    </w:p>
    <w:p w14:paraId="7425BC61" w14:textId="77777777" w:rsidR="00B461E6" w:rsidRDefault="00B461E6" w:rsidP="00B461E6"/>
    <w:p w14:paraId="5A0E79AB" w14:textId="1F25DE36" w:rsidR="00606911" w:rsidRDefault="00B461E6" w:rsidP="00DD5843">
      <w:pPr>
        <w:ind w:left="360"/>
        <w:pPrChange w:id="119" w:author="Ali C. Begen" w:date="2018-01-21T17:48:00Z">
          <w:pPr/>
        </w:pPrChange>
      </w:pPr>
      <w:r>
        <w:t xml:space="preserve">This option consists </w:t>
      </w:r>
      <w:ins w:id="120" w:author="Ali C. Begen" w:date="2018-01-21T17:48:00Z">
        <w:r w:rsidR="00DD5843">
          <w:t>of</w:t>
        </w:r>
      </w:ins>
      <w:del w:id="121" w:author="Ali C. Begen" w:date="2018-01-21T17:48:00Z">
        <w:r w:rsidDel="00DD5843">
          <w:delText>in</w:delText>
        </w:r>
      </w:del>
      <w:r>
        <w:t xml:space="preserve"> using one or more MIME sub-parameters to describe the different required capabilities (pre-decoding, decoding</w:t>
      </w:r>
      <w:del w:id="122" w:author="Ali C. Begen" w:date="2018-01-21T17:48:00Z">
        <w:r w:rsidDel="00DD5843">
          <w:delText>,</w:delText>
        </w:r>
      </w:del>
      <w:r>
        <w:t xml:space="preserve"> and post-decoding). It is the mostly used option</w:t>
      </w:r>
      <w:del w:id="123" w:author="Ali C. Begen" w:date="2018-01-21T17:49:00Z">
        <w:r w:rsidDel="00DD5843">
          <w:delText>s</w:delText>
        </w:r>
      </w:del>
      <w:r>
        <w:t xml:space="preserve"> today because it has the advantages of enabling a progress</w:t>
      </w:r>
      <w:bookmarkStart w:id="124" w:name="_GoBack"/>
      <w:bookmarkEnd w:id="124"/>
      <w:r>
        <w:t>ive, detailed, compact and almost human</w:t>
      </w:r>
      <w:ins w:id="125" w:author="Ali C. Begen" w:date="2018-01-21T17:49:00Z">
        <w:r w:rsidR="00DD5843">
          <w:t>-</w:t>
        </w:r>
      </w:ins>
      <w:del w:id="126" w:author="Ali C. Begen" w:date="2018-01-21T17:49:00Z">
        <w:r w:rsidDel="00DD5843">
          <w:delText xml:space="preserve"> </w:delText>
        </w:r>
      </w:del>
      <w:r>
        <w:t xml:space="preserve">readable signaling. </w:t>
      </w:r>
    </w:p>
    <w:p w14:paraId="5DE71618" w14:textId="77777777" w:rsidR="00606911" w:rsidRDefault="00606911" w:rsidP="00DD5843">
      <w:pPr>
        <w:ind w:left="360"/>
        <w:pPrChange w:id="127" w:author="Ali C. Begen" w:date="2018-01-21T17:48:00Z">
          <w:pPr/>
        </w:pPrChange>
      </w:pPr>
    </w:p>
    <w:p w14:paraId="00004DB0" w14:textId="62C254A2" w:rsidR="00606911" w:rsidRDefault="00606911" w:rsidP="00DD5843">
      <w:pPr>
        <w:ind w:left="360"/>
        <w:pPrChange w:id="128" w:author="Ali C. Begen" w:date="2018-01-21T17:48:00Z">
          <w:pPr/>
        </w:pPrChange>
      </w:pPr>
      <w:r>
        <w:t>Post-decoding requirements are indicated in the ISO base media file format with restricted schemes. For example, the '</w:t>
      </w:r>
      <w:proofErr w:type="spellStart"/>
      <w:r>
        <w:t>resv</w:t>
      </w:r>
      <w:proofErr w:type="spellEnd"/>
      <w:r>
        <w:t xml:space="preserve">' sample entry type can be used for video tracks that require certain post-decoding operations. The </w:t>
      </w:r>
      <w:proofErr w:type="spellStart"/>
      <w:r>
        <w:t>SchemeTypeBox</w:t>
      </w:r>
      <w:proofErr w:type="spellEnd"/>
      <w:r>
        <w:t xml:space="preserve"> includes a four-character code that specifies which type of post-processing is required. OMAF [MPEG N16950] includes the possibility for indicating many scheme types in the </w:t>
      </w:r>
      <w:proofErr w:type="spellStart"/>
      <w:r>
        <w:t>CompatibleSchemeTypeBox</w:t>
      </w:r>
      <w:proofErr w:type="spellEnd"/>
      <w:r>
        <w:t xml:space="preserve">. It has been suggested to specify </w:t>
      </w:r>
      <w:proofErr w:type="spellStart"/>
      <w:r>
        <w:t>schemetypes</w:t>
      </w:r>
      <w:proofErr w:type="spellEnd"/>
      <w:r>
        <w:t xml:space="preserve"> MIME parameter as follows:</w:t>
      </w:r>
    </w:p>
    <w:p w14:paraId="13A9C718" w14:textId="77777777" w:rsidR="00606911" w:rsidRDefault="00606911" w:rsidP="00DD5843">
      <w:pPr>
        <w:ind w:left="2345" w:hanging="1985"/>
        <w:pPrChange w:id="129" w:author="Ali C. Begen" w:date="2018-01-21T17:48:00Z">
          <w:pPr>
            <w:ind w:left="1985" w:hanging="1985"/>
          </w:pPr>
        </w:pPrChange>
      </w:pPr>
      <w:proofErr w:type="spellStart"/>
      <w:r w:rsidRPr="00F42865">
        <w:rPr>
          <w:rFonts w:ascii="Courier" w:hAnsi="Courier"/>
        </w:rPr>
        <w:t>schemetypes</w:t>
      </w:r>
      <w:proofErr w:type="spellEnd"/>
      <w:r>
        <w:tab/>
        <w:t xml:space="preserve">comma-separated list of </w:t>
      </w:r>
      <w:proofErr w:type="spellStart"/>
      <w:r w:rsidRPr="00F42865">
        <w:rPr>
          <w:rFonts w:ascii="Courier" w:hAnsi="Courier"/>
        </w:rPr>
        <w:t>scheme_type</w:t>
      </w:r>
      <w:proofErr w:type="spellEnd"/>
      <w:r>
        <w:t xml:space="preserve"> four-character codes of </w:t>
      </w:r>
      <w:proofErr w:type="spellStart"/>
      <w:r w:rsidRPr="00F42865">
        <w:rPr>
          <w:rFonts w:ascii="Courier" w:hAnsi="Courier"/>
        </w:rPr>
        <w:t>SchemeTypeBox</w:t>
      </w:r>
      <w:proofErr w:type="spellEnd"/>
      <w:r>
        <w:t xml:space="preserve"> and </w:t>
      </w:r>
      <w:proofErr w:type="spellStart"/>
      <w:r w:rsidRPr="00F42865">
        <w:rPr>
          <w:rFonts w:ascii="Courier" w:hAnsi="Courier"/>
        </w:rPr>
        <w:t>CompatibleSchemeTypeBox</w:t>
      </w:r>
      <w:proofErr w:type="spellEnd"/>
      <w:r>
        <w:t>(</w:t>
      </w:r>
      <w:proofErr w:type="spellStart"/>
      <w:r>
        <w:t>es</w:t>
      </w:r>
      <w:proofErr w:type="spellEnd"/>
      <w:r>
        <w:t xml:space="preserve">), if any, of a transformed track, such as </w:t>
      </w:r>
      <w:r w:rsidRPr="00F42865">
        <w:rPr>
          <w:rFonts w:ascii="Courier" w:hAnsi="Courier"/>
        </w:rPr>
        <w:t>'</w:t>
      </w:r>
      <w:proofErr w:type="spellStart"/>
      <w:r w:rsidRPr="00F42865">
        <w:rPr>
          <w:rFonts w:ascii="Courier" w:hAnsi="Courier"/>
        </w:rPr>
        <w:t>encv</w:t>
      </w:r>
      <w:proofErr w:type="spellEnd"/>
      <w:r w:rsidRPr="00F42865">
        <w:rPr>
          <w:rFonts w:ascii="Courier" w:hAnsi="Courier"/>
        </w:rPr>
        <w:t>'</w:t>
      </w:r>
      <w:r>
        <w:t xml:space="preserve"> or </w:t>
      </w:r>
      <w:r w:rsidRPr="00F42865">
        <w:rPr>
          <w:rFonts w:ascii="Courier" w:hAnsi="Courier"/>
        </w:rPr>
        <w:t>'</w:t>
      </w:r>
      <w:proofErr w:type="spellStart"/>
      <w:r w:rsidRPr="00F42865">
        <w:rPr>
          <w:rFonts w:ascii="Courier" w:hAnsi="Courier"/>
        </w:rPr>
        <w:t>resv</w:t>
      </w:r>
      <w:proofErr w:type="spellEnd"/>
      <w:r w:rsidRPr="00F42865">
        <w:rPr>
          <w:rFonts w:ascii="Courier" w:hAnsi="Courier"/>
        </w:rPr>
        <w:t>'</w:t>
      </w:r>
      <w:r>
        <w:t xml:space="preserve">. Zero or more </w:t>
      </w:r>
      <w:proofErr w:type="spellStart"/>
      <w:r w:rsidRPr="00B1370B">
        <w:rPr>
          <w:rFonts w:ascii="Courier" w:hAnsi="Courier"/>
        </w:rPr>
        <w:t>schemetypes</w:t>
      </w:r>
      <w:proofErr w:type="spellEnd"/>
      <w:r>
        <w:t xml:space="preserve"> parameters may be present, one per each transformed track.</w:t>
      </w:r>
    </w:p>
    <w:p w14:paraId="1573D81E" w14:textId="77777777" w:rsidR="004A7499" w:rsidRDefault="004A7499" w:rsidP="00DD5843">
      <w:pPr>
        <w:ind w:left="360"/>
        <w:pPrChange w:id="130" w:author="Ali C. Begen" w:date="2018-01-21T17:48:00Z">
          <w:pPr/>
        </w:pPrChange>
      </w:pPr>
    </w:p>
    <w:p w14:paraId="05477069" w14:textId="7584B0C2" w:rsidR="00606911" w:rsidRDefault="004A7499" w:rsidP="00DD5843">
      <w:pPr>
        <w:ind w:left="360"/>
        <w:pPrChange w:id="131" w:author="Ali C. Begen" w:date="2018-01-21T17:48:00Z">
          <w:pPr/>
        </w:pPrChange>
      </w:pPr>
      <w:del w:id="132" w:author="Ali C. Begen" w:date="2018-01-21T17:50:00Z">
        <w:r w:rsidDel="00C40AE6">
          <w:delText>Similarl</w:delText>
        </w:r>
      </w:del>
      <w:ins w:id="133" w:author="Ali C. Begen" w:date="2018-01-21T17:50:00Z">
        <w:r w:rsidR="00C40AE6">
          <w:t>Similarly,</w:t>
        </w:r>
      </w:ins>
      <w:del w:id="134" w:author="Ali C. Begen" w:date="2018-01-21T17:50:00Z">
        <w:r w:rsidDel="00C40AE6">
          <w:delText>t,</w:delText>
        </w:r>
      </w:del>
      <w:r>
        <w:t xml:space="preserve"> pre-decoding requirements are indicated in the ISO base media file format with the protected scheme. It has also been suggested to specify the protection scheme using an additional parameter as follows:</w:t>
      </w:r>
    </w:p>
    <w:p w14:paraId="428CA31C" w14:textId="4EE26ABA" w:rsidR="004A7499" w:rsidRDefault="004A7499" w:rsidP="00DD5843">
      <w:pPr>
        <w:ind w:left="2345" w:hanging="1985"/>
        <w:pPrChange w:id="135" w:author="Ali C. Begen" w:date="2018-01-21T17:48:00Z">
          <w:pPr>
            <w:ind w:left="1985" w:hanging="1985"/>
          </w:pPr>
        </w:pPrChange>
      </w:pPr>
      <w:proofErr w:type="spellStart"/>
      <w:r>
        <w:rPr>
          <w:rFonts w:ascii="Courier" w:hAnsi="Courier"/>
        </w:rPr>
        <w:t>enc</w:t>
      </w:r>
      <w:r w:rsidRPr="00F42865">
        <w:rPr>
          <w:rFonts w:ascii="Courier" w:hAnsi="Courier"/>
        </w:rPr>
        <w:t>scheme</w:t>
      </w:r>
      <w:proofErr w:type="spellEnd"/>
      <w:r>
        <w:tab/>
        <w:t>'</w:t>
      </w:r>
      <w:proofErr w:type="spellStart"/>
      <w:r>
        <w:t>cenc</w:t>
      </w:r>
      <w:proofErr w:type="spellEnd"/>
      <w:r>
        <w:t>', '</w:t>
      </w:r>
      <w:proofErr w:type="spellStart"/>
      <w:r>
        <w:t>cbcs</w:t>
      </w:r>
      <w:proofErr w:type="spellEnd"/>
      <w:r>
        <w:t>'</w:t>
      </w:r>
      <w:ins w:id="136" w:author="Ali C. Begen" w:date="2018-01-21T17:50:00Z">
        <w:r w:rsidR="00C40AE6">
          <w:t>, etc.</w:t>
        </w:r>
      </w:ins>
      <w:del w:id="137" w:author="Ali C. Begen" w:date="2018-01-21T17:50:00Z">
        <w:r w:rsidDel="00C40AE6">
          <w:delText>, …</w:delText>
        </w:r>
      </w:del>
      <w:r>
        <w:t xml:space="preserve"> </w:t>
      </w:r>
      <w:ins w:id="138" w:author="Ali C. Begen" w:date="2018-01-21T17:50:00Z">
        <w:r w:rsidR="00C40AE6">
          <w:t>(</w:t>
        </w:r>
      </w:ins>
      <w:r>
        <w:t>as specified in ISO/IEC 23001-7</w:t>
      </w:r>
      <w:ins w:id="139" w:author="Ali C. Begen" w:date="2018-01-21T17:50:00Z">
        <w:r w:rsidR="00C40AE6">
          <w:t>)</w:t>
        </w:r>
      </w:ins>
      <w:del w:id="140" w:author="Ali C. Begen" w:date="2018-01-21T17:50:00Z">
        <w:r w:rsidDel="00C40AE6">
          <w:delText>.</w:delText>
        </w:r>
      </w:del>
    </w:p>
    <w:p w14:paraId="4F373EDF" w14:textId="77777777" w:rsidR="004A7499" w:rsidRDefault="004A7499" w:rsidP="00DD5843">
      <w:pPr>
        <w:ind w:left="360"/>
        <w:rPr>
          <w:ins w:id="141" w:author="Ali C. Begen" w:date="2018-01-21T18:02:00Z"/>
        </w:rPr>
        <w:pPrChange w:id="142" w:author="Ali C. Begen" w:date="2018-01-21T17:48:00Z">
          <w:pPr/>
        </w:pPrChange>
      </w:pPr>
    </w:p>
    <w:p w14:paraId="398200EE" w14:textId="0CFB7675" w:rsidR="00860532" w:rsidRDefault="00860532" w:rsidP="00DD5843">
      <w:pPr>
        <w:ind w:left="360"/>
        <w:rPr>
          <w:ins w:id="143" w:author="Ali C. Begen" w:date="2018-01-21T18:02:00Z"/>
        </w:rPr>
        <w:pPrChange w:id="144" w:author="Ali C. Begen" w:date="2018-01-21T17:48:00Z">
          <w:pPr/>
        </w:pPrChange>
      </w:pPr>
      <w:ins w:id="145" w:author="Ali C. Begen" w:date="2018-01-21T18:02:00Z">
        <w:r>
          <w:t xml:space="preserve">Some details have been provided in </w:t>
        </w:r>
        <w:r>
          <w:t>m</w:t>
        </w:r>
        <w:r>
          <w:t>41681.</w:t>
        </w:r>
      </w:ins>
    </w:p>
    <w:p w14:paraId="4B6A7936" w14:textId="77777777" w:rsidR="00860532" w:rsidRDefault="00860532" w:rsidP="00DD5843">
      <w:pPr>
        <w:ind w:left="360"/>
        <w:pPrChange w:id="146" w:author="Ali C. Begen" w:date="2018-01-21T17:48:00Z">
          <w:pPr/>
        </w:pPrChange>
      </w:pPr>
    </w:p>
    <w:p w14:paraId="66B8D73D" w14:textId="5C148EFA" w:rsidR="00B461E6" w:rsidRDefault="00B461E6" w:rsidP="00DD5843">
      <w:pPr>
        <w:ind w:left="360"/>
        <w:pPrChange w:id="147" w:author="Ali C. Begen" w:date="2018-01-21T17:48:00Z">
          <w:pPr/>
        </w:pPrChange>
      </w:pPr>
      <w:r>
        <w:t xml:space="preserve">The main problems </w:t>
      </w:r>
      <w:r w:rsidR="00606911">
        <w:t xml:space="preserve">of specifying low-level MIME sub-parameters </w:t>
      </w:r>
      <w:r>
        <w:t xml:space="preserve">are: </w:t>
      </w:r>
    </w:p>
    <w:p w14:paraId="5C261EB1" w14:textId="77777777" w:rsidR="00B461E6" w:rsidRDefault="00B461E6" w:rsidP="00C40AE6">
      <w:pPr>
        <w:pStyle w:val="ListParagraph"/>
        <w:numPr>
          <w:ilvl w:val="0"/>
          <w:numId w:val="15"/>
        </w:numPr>
        <w:pPrChange w:id="148" w:author="Ali C. Begen" w:date="2018-01-21T17:50:00Z">
          <w:pPr>
            <w:pStyle w:val="ListParagraph"/>
            <w:numPr>
              <w:numId w:val="9"/>
            </w:numPr>
            <w:ind w:hanging="360"/>
          </w:pPr>
        </w:pPrChange>
      </w:pPr>
      <w:r>
        <w:t>The signaled information is rarely complete</w:t>
      </w:r>
    </w:p>
    <w:p w14:paraId="3D745CD8" w14:textId="77777777" w:rsidR="00B461E6" w:rsidRDefault="00B461E6" w:rsidP="00C40AE6">
      <w:pPr>
        <w:pStyle w:val="ListParagraph"/>
        <w:numPr>
          <w:ilvl w:val="0"/>
          <w:numId w:val="15"/>
        </w:numPr>
        <w:pPrChange w:id="149" w:author="Ali C. Begen" w:date="2018-01-21T17:50:00Z">
          <w:pPr>
            <w:pStyle w:val="ListParagraph"/>
            <w:numPr>
              <w:numId w:val="9"/>
            </w:numPr>
            <w:ind w:hanging="360"/>
          </w:pPr>
        </w:pPrChange>
      </w:pPr>
      <w:r>
        <w:t>The risk of the signaling information becoming stale is high</w:t>
      </w:r>
    </w:p>
    <w:p w14:paraId="38C13293" w14:textId="5FC101CD" w:rsidR="00697CF0" w:rsidRDefault="00B461E6" w:rsidP="00C40AE6">
      <w:pPr>
        <w:pStyle w:val="ListParagraph"/>
        <w:numPr>
          <w:ilvl w:val="0"/>
          <w:numId w:val="15"/>
        </w:numPr>
        <w:pPrChange w:id="150" w:author="Ali C. Begen" w:date="2018-01-21T17:50:00Z">
          <w:pPr>
            <w:pStyle w:val="ListParagraph"/>
            <w:numPr>
              <w:numId w:val="9"/>
            </w:numPr>
            <w:ind w:hanging="360"/>
          </w:pPr>
        </w:pPrChange>
      </w:pPr>
      <w:r>
        <w:t xml:space="preserve">It is currently hard to indicate the presence/absence </w:t>
      </w:r>
      <w:ins w:id="151" w:author="Ali C. Begen" w:date="2018-01-21T17:51:00Z">
        <w:r w:rsidR="00C40AE6">
          <w:t xml:space="preserve">of </w:t>
        </w:r>
      </w:ins>
      <w:r>
        <w:t xml:space="preserve">and </w:t>
      </w:r>
      <w:ins w:id="152" w:author="Ali C. Begen" w:date="2018-01-21T17:51:00Z">
        <w:r w:rsidR="00C40AE6">
          <w:t xml:space="preserve">the </w:t>
        </w:r>
      </w:ins>
      <w:r>
        <w:t xml:space="preserve">parameters associated </w:t>
      </w:r>
      <w:del w:id="153" w:author="Ali C. Begen" w:date="2018-01-21T17:51:00Z">
        <w:r w:rsidDel="00C40AE6">
          <w:delText xml:space="preserve">to </w:delText>
        </w:r>
      </w:del>
      <w:ins w:id="154" w:author="Ali C. Begen" w:date="2018-01-21T17:51:00Z">
        <w:r w:rsidR="00C40AE6">
          <w:t>with</w:t>
        </w:r>
        <w:r w:rsidR="00C40AE6">
          <w:t xml:space="preserve"> </w:t>
        </w:r>
      </w:ins>
      <w:r>
        <w:t>pre</w:t>
      </w:r>
      <w:del w:id="155" w:author="Ali C. Begen" w:date="2018-01-21T17:51:00Z">
        <w:r w:rsidDel="00C40AE6">
          <w:delText>-</w:delText>
        </w:r>
      </w:del>
      <w:r>
        <w:t xml:space="preserve">/post-decoding (encryption, SEI messages, </w:t>
      </w:r>
      <w:bookmarkStart w:id="156" w:name="OLE_LINK108"/>
      <w:bookmarkStart w:id="157" w:name="OLE_LINK109"/>
      <w:r>
        <w:t>HD</w:t>
      </w:r>
      <w:del w:id="158" w:author="Ali C. Begen" w:date="2018-01-21T17:53:00Z">
        <w:r w:rsidDel="00C40AE6">
          <w:delText>C</w:delText>
        </w:r>
      </w:del>
      <w:r>
        <w:t xml:space="preserve">R </w:t>
      </w:r>
      <w:bookmarkEnd w:id="156"/>
      <w:bookmarkEnd w:id="157"/>
      <w:r>
        <w:t>info)</w:t>
      </w:r>
      <w:r w:rsidR="00B944DF">
        <w:t>. Proposal</w:t>
      </w:r>
      <w:ins w:id="159" w:author="Ali C. Begen" w:date="2018-01-21T17:52:00Z">
        <w:r w:rsidR="00C40AE6">
          <w:t>s</w:t>
        </w:r>
      </w:ins>
      <w:r w:rsidR="00B944DF">
        <w:t xml:space="preserve"> exist</w:t>
      </w:r>
      <w:del w:id="160" w:author="Ali C. Begen" w:date="2018-01-21T17:52:00Z">
        <w:r w:rsidR="00B944DF" w:rsidDel="00C40AE6">
          <w:delText>s</w:delText>
        </w:r>
      </w:del>
      <w:r w:rsidR="00B944DF">
        <w:t xml:space="preserve"> to refine existing parameters or to define additional ones. This raises the question of the complexity of such signaling, involving many parameters.</w:t>
      </w:r>
    </w:p>
    <w:p w14:paraId="509C6F90" w14:textId="77777777" w:rsidR="00697CF0" w:rsidRDefault="00697CF0" w:rsidP="00697CF0"/>
    <w:p w14:paraId="2B027A1C" w14:textId="1701CB27" w:rsidR="00697CF0" w:rsidRDefault="00697CF0" w:rsidP="00697CF0">
      <w:pPr>
        <w:pStyle w:val="ListParagraph"/>
        <w:numPr>
          <w:ilvl w:val="0"/>
          <w:numId w:val="11"/>
        </w:numPr>
      </w:pPr>
      <w:r>
        <w:t>Use of the "profiles" parameter</w:t>
      </w:r>
    </w:p>
    <w:p w14:paraId="6776937C" w14:textId="77777777" w:rsidR="00697CF0" w:rsidRDefault="00697CF0" w:rsidP="00FE0EC4"/>
    <w:p w14:paraId="56EAF622" w14:textId="598A8249" w:rsidR="00C36EB0" w:rsidRDefault="00FE0EC4" w:rsidP="00C40AE6">
      <w:pPr>
        <w:ind w:left="360"/>
        <w:pPrChange w:id="161" w:author="Ali C. Begen" w:date="2018-01-21T17:53:00Z">
          <w:pPr/>
        </w:pPrChange>
      </w:pPr>
      <w:r>
        <w:t xml:space="preserve">A practice </w:t>
      </w:r>
      <w:r w:rsidR="00B461E6">
        <w:t xml:space="preserve">used </w:t>
      </w:r>
      <w:r>
        <w:t xml:space="preserve">to reduce the </w:t>
      </w:r>
      <w:r w:rsidR="00B461E6">
        <w:t xml:space="preserve">complexity </w:t>
      </w:r>
      <w:r>
        <w:t xml:space="preserve">of the signaling information is to define </w:t>
      </w:r>
      <w:r w:rsidR="00B944DF">
        <w:t xml:space="preserve">application </w:t>
      </w:r>
      <w:r>
        <w:t>profiles</w:t>
      </w:r>
      <w:r w:rsidR="00B944DF">
        <w:t>, i.e.</w:t>
      </w:r>
      <w:ins w:id="162" w:author="Ali C. Begen" w:date="2018-01-21T17:53:00Z">
        <w:r w:rsidR="00C40AE6">
          <w:t>,</w:t>
        </w:r>
      </w:ins>
      <w:r w:rsidR="00B944DF">
        <w:t xml:space="preserve"> </w:t>
      </w:r>
      <w:r>
        <w:t xml:space="preserve">restricting the possible variations </w:t>
      </w:r>
      <w:r w:rsidR="00B944DF">
        <w:t xml:space="preserve">at different layers of an application </w:t>
      </w:r>
      <w:r w:rsidR="00B461E6">
        <w:t>(pre-decoding, decoding</w:t>
      </w:r>
      <w:r w:rsidR="00B944DF">
        <w:t xml:space="preserve">, </w:t>
      </w:r>
      <w:r w:rsidR="00B461E6">
        <w:t>post-decoding</w:t>
      </w:r>
      <w:r w:rsidR="00B944DF">
        <w:t xml:space="preserve"> and rendering</w:t>
      </w:r>
      <w:r w:rsidR="00B461E6">
        <w:t xml:space="preserve">) </w:t>
      </w:r>
      <w:r>
        <w:t xml:space="preserve">and to only signal the </w:t>
      </w:r>
      <w:r w:rsidR="00B944DF">
        <w:t xml:space="preserve">application </w:t>
      </w:r>
      <w:r>
        <w:t>profile</w:t>
      </w:r>
      <w:r w:rsidR="00B461E6">
        <w:t xml:space="preserve"> </w:t>
      </w:r>
      <w:r w:rsidR="00B944DF">
        <w:t xml:space="preserve">required to process a given content </w:t>
      </w:r>
      <w:r w:rsidR="00B461E6">
        <w:t>via the "profiles" attribute</w:t>
      </w:r>
      <w:r>
        <w:t xml:space="preserve">. </w:t>
      </w:r>
      <w:r w:rsidR="00B461E6">
        <w:t xml:space="preserve">This approach is </w:t>
      </w:r>
      <w:r w:rsidR="00B944DF">
        <w:t xml:space="preserve">followed by MPEG Application Formats such as </w:t>
      </w:r>
      <w:r w:rsidR="00B461E6">
        <w:t xml:space="preserve">CMAF. </w:t>
      </w:r>
    </w:p>
    <w:p w14:paraId="41D0A635" w14:textId="77777777" w:rsidR="00FE0EC4" w:rsidRDefault="00FE0EC4" w:rsidP="00FE0EC4"/>
    <w:p w14:paraId="223BBFF5" w14:textId="77777777" w:rsidR="00B461E6" w:rsidRDefault="00FE0EC4" w:rsidP="00F70D3C">
      <w:pPr>
        <w:pStyle w:val="ListParagraph"/>
        <w:numPr>
          <w:ilvl w:val="0"/>
          <w:numId w:val="11"/>
        </w:numPr>
        <w:rPr>
          <w:ins w:id="163" w:author="Ali C. Begen" w:date="2018-01-21T17:53:00Z"/>
        </w:rPr>
      </w:pPr>
      <w:r>
        <w:t xml:space="preserve"> </w:t>
      </w:r>
      <w:r w:rsidR="00B461E6">
        <w:t>Use of ISOBMFF Initialization Segments</w:t>
      </w:r>
    </w:p>
    <w:p w14:paraId="31B51DE9" w14:textId="77777777" w:rsidR="00C40AE6" w:rsidRDefault="00C40AE6" w:rsidP="00C40AE6">
      <w:pPr>
        <w:ind w:left="360"/>
        <w:pPrChange w:id="164" w:author="Ali C. Begen" w:date="2018-01-21T17:53:00Z">
          <w:pPr>
            <w:pStyle w:val="ListParagraph"/>
            <w:numPr>
              <w:numId w:val="11"/>
            </w:numPr>
            <w:ind w:hanging="360"/>
          </w:pPr>
        </w:pPrChange>
      </w:pPr>
    </w:p>
    <w:p w14:paraId="7C8525AD" w14:textId="0EEB12B7" w:rsidR="00FE0EC4" w:rsidRDefault="00B461E6" w:rsidP="00C40AE6">
      <w:pPr>
        <w:ind w:left="360"/>
        <w:rPr>
          <w:ins w:id="165" w:author="Ali C. Begen" w:date="2018-01-21T17:59:00Z"/>
        </w:rPr>
        <w:pPrChange w:id="166" w:author="Ali C. Begen" w:date="2018-01-21T17:53:00Z">
          <w:pPr/>
        </w:pPrChange>
      </w:pPr>
      <w:r>
        <w:t>A</w:t>
      </w:r>
      <w:r w:rsidR="00B944DF">
        <w:t>nother</w:t>
      </w:r>
      <w:r>
        <w:t xml:space="preserve"> practice is to transmit the entire initialization segment instead of redundant information. </w:t>
      </w:r>
      <w:r w:rsidR="00B944DF">
        <w:t>It</w:t>
      </w:r>
      <w:r>
        <w:t xml:space="preserve"> has the advantages of being complete, accurate, future-proof, but the drawback of not being human readable</w:t>
      </w:r>
      <w:ins w:id="167" w:author="Ali C. Begen" w:date="2018-01-21T17:54:00Z">
        <w:r w:rsidR="00C40AE6">
          <w:t>,</w:t>
        </w:r>
      </w:ins>
      <w:r>
        <w:t xml:space="preserve"> and </w:t>
      </w:r>
      <w:ins w:id="168" w:author="Ali C. Begen" w:date="2018-01-21T17:54:00Z">
        <w:r w:rsidR="00C40AE6">
          <w:t xml:space="preserve">it </w:t>
        </w:r>
      </w:ins>
      <w:r>
        <w:t xml:space="preserve">possibly </w:t>
      </w:r>
      <w:r w:rsidR="00B944DF">
        <w:t xml:space="preserve">requires transmitting more information </w:t>
      </w:r>
      <w:r>
        <w:t>than the other approaches</w:t>
      </w:r>
      <w:ins w:id="169" w:author="Ali C. Begen" w:date="2018-01-21T17:54:00Z">
        <w:r w:rsidR="00C40AE6">
          <w:t xml:space="preserve"> above</w:t>
        </w:r>
      </w:ins>
      <w:r>
        <w:t xml:space="preserve">. </w:t>
      </w:r>
      <w:r w:rsidR="00B944DF">
        <w:t>This can be illustrated by the use of Base64 encoded Initialization Segments with "data:" URLs in DASH manifest.</w:t>
      </w:r>
    </w:p>
    <w:p w14:paraId="485D517E" w14:textId="77777777" w:rsidR="00860532" w:rsidRDefault="00860532" w:rsidP="00C40AE6">
      <w:pPr>
        <w:ind w:left="360"/>
        <w:rPr>
          <w:ins w:id="170" w:author="Ali C. Begen" w:date="2018-01-21T17:59:00Z"/>
        </w:rPr>
        <w:pPrChange w:id="171" w:author="Ali C. Begen" w:date="2018-01-21T17:53:00Z">
          <w:pPr/>
        </w:pPrChange>
      </w:pPr>
    </w:p>
    <w:p w14:paraId="3F0C2432" w14:textId="38EBF685" w:rsidR="00860532" w:rsidRDefault="00860532" w:rsidP="00C40AE6">
      <w:pPr>
        <w:ind w:left="360"/>
        <w:pPrChange w:id="172" w:author="Ali C. Begen" w:date="2018-01-21T17:53:00Z">
          <w:pPr/>
        </w:pPrChange>
      </w:pPr>
      <w:ins w:id="173" w:author="Ali C. Begen" w:date="2018-01-21T17:59:00Z">
        <w:r>
          <w:t>Some details have been provided in m</w:t>
        </w:r>
        <w:r w:rsidRPr="00860532">
          <w:t>41760</w:t>
        </w:r>
        <w:r>
          <w:t>.</w:t>
        </w:r>
      </w:ins>
    </w:p>
    <w:p w14:paraId="4E30EF7D" w14:textId="092516D1" w:rsidR="00B461E6" w:rsidRDefault="00B461E6" w:rsidP="00B461E6">
      <w:pPr>
        <w:pStyle w:val="Heading1"/>
      </w:pPr>
      <w:r>
        <w:t>Conclusion</w:t>
      </w:r>
    </w:p>
    <w:p w14:paraId="6EE91455" w14:textId="235D56BD" w:rsidR="00B461E6" w:rsidRPr="004F6CB8" w:rsidRDefault="00B461E6" w:rsidP="00F70D3C">
      <w:r>
        <w:t xml:space="preserve">MPEG recommends experts to provide contributions improving this document by </w:t>
      </w:r>
      <w:r w:rsidR="00EB44F1">
        <w:t xml:space="preserve">giving </w:t>
      </w:r>
      <w:r>
        <w:t xml:space="preserve">additional use cases, practices, problems and by </w:t>
      </w:r>
      <w:r w:rsidR="00EB44F1">
        <w:t>providing guidelines on when to use the above current practices.</w:t>
      </w:r>
    </w:p>
    <w:p w14:paraId="17DCB295" w14:textId="735CADFF" w:rsidR="00FE0EC4" w:rsidRPr="003137D3" w:rsidRDefault="00FE0EC4"/>
    <w:sectPr w:rsidR="00FE0EC4" w:rsidRPr="003137D3" w:rsidSect="00C11EE2">
      <w:footerReference w:type="even" r:id="rId8"/>
      <w:footerReference w:type="default" r:id="rId9"/>
      <w:pgSz w:w="12240" w:h="15840" w:code="1"/>
      <w:pgMar w:top="1440" w:right="1440" w:bottom="1440" w:left="1440" w:header="720" w:footer="720" w:gutter="0"/>
      <w:cols w:space="720"/>
      <w:docGrid w:linePitch="360"/>
      <w:sectPrChange w:id="179" w:author="Ali C Begen" w:date="2017-11-07T12:48:00Z">
        <w:sectPr w:rsidR="00FE0EC4" w:rsidRPr="003137D3" w:rsidSect="00C11EE2">
          <w:pgSz w:w="11907" w:h="16840" w:code="9"/>
          <w:pgMar w:top="1418" w:right="1134" w:bottom="1418" w:left="1418" w:header="720" w:footer="720"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528B9" w14:textId="77777777" w:rsidR="007F0ACC" w:rsidRDefault="007F0ACC">
      <w:r>
        <w:separator/>
      </w:r>
    </w:p>
  </w:endnote>
  <w:endnote w:type="continuationSeparator" w:id="0">
    <w:p w14:paraId="60285E6F" w14:textId="77777777" w:rsidR="007F0ACC" w:rsidRDefault="007F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2"/>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ourier">
    <w:panose1 w:val="02000500000000000000"/>
    <w:charset w:val="00"/>
    <w:family w:val="auto"/>
    <w:pitch w:val="variable"/>
    <w:sig w:usb0="00000003" w:usb1="00000000" w:usb2="00000000" w:usb3="00000000" w:csb0="00000003" w:csb1="00000000"/>
  </w:font>
  <w:font w:name="Yu Gothic Light">
    <w:panose1 w:val="020B0300000000000000"/>
    <w:charset w:val="80"/>
    <w:family w:val="auto"/>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53644" w14:textId="77777777" w:rsidR="00C11EE2" w:rsidRDefault="00C11EE2" w:rsidP="000E7C27">
    <w:pPr>
      <w:pStyle w:val="Footer"/>
      <w:framePr w:wrap="none" w:vAnchor="text" w:hAnchor="margin" w:xAlign="center" w:y="1"/>
      <w:rPr>
        <w:ins w:id="174" w:author="Ali C Begen" w:date="2017-11-07T12:49:00Z"/>
        <w:rStyle w:val="PageNumber"/>
      </w:rPr>
    </w:pPr>
    <w:ins w:id="175" w:author="Ali C Begen" w:date="2017-11-07T12:49:00Z">
      <w:r>
        <w:rPr>
          <w:rStyle w:val="PageNumber"/>
        </w:rPr>
        <w:fldChar w:fldCharType="begin"/>
      </w:r>
      <w:r>
        <w:rPr>
          <w:rStyle w:val="PageNumber"/>
        </w:rPr>
        <w:instrText xml:space="preserve">PAGE  </w:instrText>
      </w:r>
      <w:r>
        <w:rPr>
          <w:rStyle w:val="PageNumber"/>
        </w:rPr>
        <w:fldChar w:fldCharType="end"/>
      </w:r>
    </w:ins>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0265" w14:textId="77777777" w:rsidR="00C11EE2" w:rsidRDefault="00C11EE2" w:rsidP="000E7C27">
    <w:pPr>
      <w:pStyle w:val="Footer"/>
      <w:framePr w:wrap="none" w:vAnchor="text" w:hAnchor="margin" w:xAlign="center" w:y="1"/>
      <w:rPr>
        <w:ins w:id="176" w:author="Ali C Begen" w:date="2017-11-07T12:49:00Z"/>
        <w:rStyle w:val="PageNumber"/>
      </w:rPr>
    </w:pPr>
    <w:ins w:id="177" w:author="Ali C Begen" w:date="2017-11-07T12:49:00Z">
      <w:r>
        <w:rPr>
          <w:rStyle w:val="PageNumber"/>
        </w:rPr>
        <w:fldChar w:fldCharType="begin"/>
      </w:r>
      <w:r>
        <w:rPr>
          <w:rStyle w:val="PageNumber"/>
        </w:rPr>
        <w:instrText xml:space="preserve">PAGE  </w:instrText>
      </w:r>
    </w:ins>
    <w:r>
      <w:rPr>
        <w:rStyle w:val="PageNumber"/>
      </w:rPr>
      <w:fldChar w:fldCharType="separate"/>
    </w:r>
    <w:r w:rsidR="00DC000D">
      <w:rPr>
        <w:rStyle w:val="PageNumber"/>
        <w:noProof/>
      </w:rPr>
      <w:t>3</w:t>
    </w:r>
    <w:ins w:id="178" w:author="Ali C Begen" w:date="2017-11-07T12:49:00Z">
      <w:r>
        <w:rPr>
          <w:rStyle w:val="PageNumber"/>
        </w:rPr>
        <w:fldChar w:fldCharType="end"/>
      </w:r>
    </w:ins>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3DA68" w14:textId="77777777" w:rsidR="007F0ACC" w:rsidRDefault="007F0ACC">
      <w:r>
        <w:separator/>
      </w:r>
    </w:p>
  </w:footnote>
  <w:footnote w:type="continuationSeparator" w:id="0">
    <w:p w14:paraId="3AA945B9" w14:textId="77777777" w:rsidR="007F0ACC" w:rsidRDefault="007F0ACC">
      <w:r>
        <w:continuationSeparator/>
      </w:r>
    </w:p>
  </w:footnote>
  <w:footnote w:id="1">
    <w:p w14:paraId="6CB49066" w14:textId="515E9A86" w:rsidR="00050A1D" w:rsidRPr="00F70D3C" w:rsidRDefault="00050A1D">
      <w:pPr>
        <w:pStyle w:val="FootnoteText"/>
        <w:rPr>
          <w:lang w:val="fr-FR"/>
        </w:rPr>
      </w:pPr>
      <w:bookmarkStart w:id="84" w:name="OLE_LINK110"/>
      <w:bookmarkStart w:id="85" w:name="OLE_LINK111"/>
      <w:r>
        <w:rPr>
          <w:rStyle w:val="FootnoteReference"/>
        </w:rPr>
        <w:footnoteRef/>
      </w:r>
      <w:r>
        <w:t xml:space="preserve"> </w:t>
      </w:r>
      <w:r w:rsidRPr="00050A1D">
        <w:rPr>
          <w:sz w:val="24"/>
          <w:szCs w:val="24"/>
        </w:rPr>
        <w:t>https://wicg.github.io/media-capabilities/</w:t>
      </w:r>
    </w:p>
    <w:bookmarkEnd w:id="84"/>
    <w:bookmarkEnd w:id="85"/>
  </w:footnote>
  <w:footnote w:id="2">
    <w:p w14:paraId="6ED899D2" w14:textId="20FCF5C9" w:rsidR="00FD133C" w:rsidRPr="00F70D3C" w:rsidRDefault="00FD133C">
      <w:pPr>
        <w:pStyle w:val="FootnoteText"/>
        <w:rPr>
          <w:lang w:val="fr-FR"/>
        </w:rPr>
      </w:pPr>
      <w:r>
        <w:rPr>
          <w:rStyle w:val="FootnoteReference"/>
        </w:rPr>
        <w:footnoteRef/>
      </w:r>
      <w:r w:rsidRPr="00F70D3C">
        <w:rPr>
          <w:lang w:val="fr-FR"/>
        </w:rPr>
        <w:t xml:space="preserve"> </w:t>
      </w:r>
      <w:hyperlink r:id="rId1" w:history="1">
        <w:r w:rsidRPr="00F70D3C">
          <w:rPr>
            <w:rStyle w:val="Hyperlink"/>
            <w:lang w:val="fr-FR"/>
          </w:rPr>
          <w:t>https://www.iana.org/assignments/media-types/media-types.xhtml</w:t>
        </w:r>
      </w:hyperlink>
      <w:r>
        <w:rPr>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A5A6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A4DD4"/>
    <w:multiLevelType w:val="hybridMultilevel"/>
    <w:tmpl w:val="EC344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DA3C07"/>
    <w:multiLevelType w:val="hybridMultilevel"/>
    <w:tmpl w:val="CF8EF57E"/>
    <w:lvl w:ilvl="0" w:tplc="FE9AEB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3425E3"/>
    <w:multiLevelType w:val="hybridMultilevel"/>
    <w:tmpl w:val="DBD404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D741B3"/>
    <w:multiLevelType w:val="hybridMultilevel"/>
    <w:tmpl w:val="42703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56304A"/>
    <w:multiLevelType w:val="hybridMultilevel"/>
    <w:tmpl w:val="60F85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F920024"/>
    <w:multiLevelType w:val="hybridMultilevel"/>
    <w:tmpl w:val="67963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783CA3"/>
    <w:multiLevelType w:val="hybridMultilevel"/>
    <w:tmpl w:val="15D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4B1B57"/>
    <w:multiLevelType w:val="hybridMultilevel"/>
    <w:tmpl w:val="2CB805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ECB5231"/>
    <w:multiLevelType w:val="hybridMultilevel"/>
    <w:tmpl w:val="DE7E1F1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F243384"/>
    <w:multiLevelType w:val="hybridMultilevel"/>
    <w:tmpl w:val="F588EB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4B71DF6"/>
    <w:multiLevelType w:val="hybridMultilevel"/>
    <w:tmpl w:val="222AF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773206D1"/>
    <w:multiLevelType w:val="hybridMultilevel"/>
    <w:tmpl w:val="43A45B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CA92C0C"/>
    <w:multiLevelType w:val="hybridMultilevel"/>
    <w:tmpl w:val="2C6C8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7"/>
  </w:num>
  <w:num w:numId="4">
    <w:abstractNumId w:val="2"/>
  </w:num>
  <w:num w:numId="5">
    <w:abstractNumId w:val="3"/>
  </w:num>
  <w:num w:numId="6">
    <w:abstractNumId w:val="13"/>
  </w:num>
  <w:num w:numId="7">
    <w:abstractNumId w:val="11"/>
  </w:num>
  <w:num w:numId="8">
    <w:abstractNumId w:val="5"/>
  </w:num>
  <w:num w:numId="9">
    <w:abstractNumId w:val="1"/>
  </w:num>
  <w:num w:numId="10">
    <w:abstractNumId w:val="14"/>
  </w:num>
  <w:num w:numId="11">
    <w:abstractNumId w:val="6"/>
  </w:num>
  <w:num w:numId="12">
    <w:abstractNumId w:val="8"/>
  </w:num>
  <w:num w:numId="13">
    <w:abstractNumId w:val="4"/>
  </w:num>
  <w:num w:numId="14">
    <w:abstractNumId w:val="9"/>
  </w:num>
  <w:num w:numId="1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 C Begen">
    <w15:presenceInfo w15:providerId="None" w15:userId="Ali C Beg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0BC"/>
    <w:rsid w:val="000024F3"/>
    <w:rsid w:val="000068CF"/>
    <w:rsid w:val="00033F54"/>
    <w:rsid w:val="00050A1D"/>
    <w:rsid w:val="000778BF"/>
    <w:rsid w:val="000B3852"/>
    <w:rsid w:val="000C0491"/>
    <w:rsid w:val="000F3415"/>
    <w:rsid w:val="0011055A"/>
    <w:rsid w:val="00116E01"/>
    <w:rsid w:val="00192226"/>
    <w:rsid w:val="001C6053"/>
    <w:rsid w:val="001D50BC"/>
    <w:rsid w:val="001E7F0F"/>
    <w:rsid w:val="001F2D95"/>
    <w:rsid w:val="001F3EB4"/>
    <w:rsid w:val="00210842"/>
    <w:rsid w:val="00214E0C"/>
    <w:rsid w:val="00244D34"/>
    <w:rsid w:val="00260BC3"/>
    <w:rsid w:val="002705CB"/>
    <w:rsid w:val="00307068"/>
    <w:rsid w:val="003137D3"/>
    <w:rsid w:val="0033319A"/>
    <w:rsid w:val="0035435A"/>
    <w:rsid w:val="00383DCD"/>
    <w:rsid w:val="003A4267"/>
    <w:rsid w:val="003D016B"/>
    <w:rsid w:val="0041525E"/>
    <w:rsid w:val="00426E56"/>
    <w:rsid w:val="00473FF6"/>
    <w:rsid w:val="00491330"/>
    <w:rsid w:val="004A7499"/>
    <w:rsid w:val="004D1F07"/>
    <w:rsid w:val="004E771F"/>
    <w:rsid w:val="004F6CB8"/>
    <w:rsid w:val="00503204"/>
    <w:rsid w:val="005134FC"/>
    <w:rsid w:val="00516F16"/>
    <w:rsid w:val="00545A25"/>
    <w:rsid w:val="005B06D2"/>
    <w:rsid w:val="005D1BDB"/>
    <w:rsid w:val="00603C7D"/>
    <w:rsid w:val="00606911"/>
    <w:rsid w:val="00611AD7"/>
    <w:rsid w:val="00611DDD"/>
    <w:rsid w:val="00625396"/>
    <w:rsid w:val="0068722C"/>
    <w:rsid w:val="00697CF0"/>
    <w:rsid w:val="006A0676"/>
    <w:rsid w:val="006C3D37"/>
    <w:rsid w:val="006D5312"/>
    <w:rsid w:val="007355EC"/>
    <w:rsid w:val="00736828"/>
    <w:rsid w:val="00767DF1"/>
    <w:rsid w:val="007D6968"/>
    <w:rsid w:val="007F0ACC"/>
    <w:rsid w:val="00802028"/>
    <w:rsid w:val="00860532"/>
    <w:rsid w:val="008B7EE0"/>
    <w:rsid w:val="008D2A61"/>
    <w:rsid w:val="008F0245"/>
    <w:rsid w:val="008F1127"/>
    <w:rsid w:val="008F3C57"/>
    <w:rsid w:val="00925A26"/>
    <w:rsid w:val="0096614A"/>
    <w:rsid w:val="00A134C7"/>
    <w:rsid w:val="00A3583A"/>
    <w:rsid w:val="00A50151"/>
    <w:rsid w:val="00A53CA2"/>
    <w:rsid w:val="00A54DD6"/>
    <w:rsid w:val="00A651A2"/>
    <w:rsid w:val="00A73959"/>
    <w:rsid w:val="00A74A88"/>
    <w:rsid w:val="00A909E4"/>
    <w:rsid w:val="00B02DD9"/>
    <w:rsid w:val="00B3348A"/>
    <w:rsid w:val="00B34F0F"/>
    <w:rsid w:val="00B461E6"/>
    <w:rsid w:val="00B634C5"/>
    <w:rsid w:val="00B6515A"/>
    <w:rsid w:val="00B944DF"/>
    <w:rsid w:val="00BE40E1"/>
    <w:rsid w:val="00BF7944"/>
    <w:rsid w:val="00C11EE2"/>
    <w:rsid w:val="00C268B8"/>
    <w:rsid w:val="00C36EB0"/>
    <w:rsid w:val="00C40AE6"/>
    <w:rsid w:val="00C460C2"/>
    <w:rsid w:val="00C50516"/>
    <w:rsid w:val="00C73B8D"/>
    <w:rsid w:val="00C82D24"/>
    <w:rsid w:val="00CB1E2F"/>
    <w:rsid w:val="00CC72D4"/>
    <w:rsid w:val="00CD0F01"/>
    <w:rsid w:val="00CD3B0F"/>
    <w:rsid w:val="00CF0004"/>
    <w:rsid w:val="00D119B5"/>
    <w:rsid w:val="00D32B54"/>
    <w:rsid w:val="00D445A8"/>
    <w:rsid w:val="00D46ED6"/>
    <w:rsid w:val="00D52713"/>
    <w:rsid w:val="00D57787"/>
    <w:rsid w:val="00DA3967"/>
    <w:rsid w:val="00DA4531"/>
    <w:rsid w:val="00DA7B12"/>
    <w:rsid w:val="00DB6F50"/>
    <w:rsid w:val="00DC000D"/>
    <w:rsid w:val="00DD3437"/>
    <w:rsid w:val="00DD5843"/>
    <w:rsid w:val="00DE6B47"/>
    <w:rsid w:val="00E53F8C"/>
    <w:rsid w:val="00E572D8"/>
    <w:rsid w:val="00E62E68"/>
    <w:rsid w:val="00E8559F"/>
    <w:rsid w:val="00EB44F1"/>
    <w:rsid w:val="00EB727D"/>
    <w:rsid w:val="00EC568B"/>
    <w:rsid w:val="00EF4A9D"/>
    <w:rsid w:val="00F13FB9"/>
    <w:rsid w:val="00F611DB"/>
    <w:rsid w:val="00F6343B"/>
    <w:rsid w:val="00F70D3C"/>
    <w:rsid w:val="00FC572B"/>
    <w:rsid w:val="00FD133C"/>
    <w:rsid w:val="00FD2188"/>
    <w:rsid w:val="00FE0EC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0ACA23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uiPriority w:val="72"/>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iana.org/assignments/media-types/media-types.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C09C8-9170-E043-8DE5-72D202399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6</Pages>
  <Words>2139</Words>
  <Characters>12103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Advance Signaling of MPEG Containers Content</vt:lpstr>
    </vt:vector>
  </TitlesOfParts>
  <Manager/>
  <Company/>
  <LinksUpToDate>false</LinksUpToDate>
  <CharactersWithSpaces>14214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 Signaling of MPEG Containers Content</dc:title>
  <dc:subject/>
  <dc:creator>Ali C. Begen</dc:creator>
  <cp:keywords/>
  <dc:description/>
  <cp:lastModifiedBy>Ali C. Begen</cp:lastModifiedBy>
  <cp:revision>10</cp:revision>
  <cp:lastPrinted>1901-01-01T07:57:08Z</cp:lastPrinted>
  <dcterms:created xsi:type="dcterms:W3CDTF">2017-07-28T13:37:00Z</dcterms:created>
  <dcterms:modified xsi:type="dcterms:W3CDTF">2018-01-21T09:02:00Z</dcterms:modified>
  <cp:category/>
</cp:coreProperties>
</file>